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05140" w14:textId="654F7DC3" w:rsidR="00F542A7" w:rsidRPr="00E04EAF" w:rsidRDefault="037AD0DB" w:rsidP="00015857">
      <w:pPr>
        <w:spacing w:after="0" w:line="240" w:lineRule="auto"/>
        <w:jc w:val="right"/>
        <w:rPr>
          <w:rFonts w:ascii="Times New Roman" w:hAnsi="Times New Roman" w:cs="Times New Roman"/>
          <w:sz w:val="24"/>
          <w:szCs w:val="24"/>
        </w:rPr>
      </w:pPr>
      <w:r w:rsidRPr="00E04EAF">
        <w:rPr>
          <w:rFonts w:ascii="Times New Roman" w:hAnsi="Times New Roman" w:cs="Times New Roman"/>
          <w:sz w:val="24"/>
          <w:szCs w:val="24"/>
        </w:rPr>
        <w:t>EELNÕU</w:t>
      </w:r>
    </w:p>
    <w:p w14:paraId="483DCD0F" w14:textId="05E311E1" w:rsidR="00F542A7" w:rsidRPr="00E04EAF" w:rsidRDefault="002B32C2" w:rsidP="00502E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E05605">
        <w:rPr>
          <w:rFonts w:ascii="Times New Roman" w:hAnsi="Times New Roman" w:cs="Times New Roman"/>
          <w:sz w:val="24"/>
          <w:szCs w:val="24"/>
        </w:rPr>
        <w:t>.</w:t>
      </w:r>
      <w:r w:rsidR="00662C68">
        <w:rPr>
          <w:rFonts w:ascii="Times New Roman" w:hAnsi="Times New Roman" w:cs="Times New Roman"/>
          <w:sz w:val="24"/>
          <w:szCs w:val="24"/>
        </w:rPr>
        <w:t>02.</w:t>
      </w:r>
      <w:r w:rsidR="00CB74BD">
        <w:rPr>
          <w:rFonts w:ascii="Times New Roman" w:hAnsi="Times New Roman" w:cs="Times New Roman"/>
          <w:sz w:val="24"/>
          <w:szCs w:val="24"/>
        </w:rPr>
        <w:t>2024</w:t>
      </w:r>
    </w:p>
    <w:p w14:paraId="78BBB777" w14:textId="77777777" w:rsidR="00F542A7" w:rsidRPr="00E04EAF" w:rsidRDefault="00F542A7" w:rsidP="00015857">
      <w:pPr>
        <w:spacing w:after="0" w:line="240" w:lineRule="auto"/>
        <w:jc w:val="both"/>
        <w:rPr>
          <w:rFonts w:ascii="Times New Roman" w:hAnsi="Times New Roman" w:cs="Times New Roman"/>
          <w:b/>
          <w:bCs/>
          <w:sz w:val="24"/>
          <w:szCs w:val="24"/>
        </w:rPr>
      </w:pPr>
    </w:p>
    <w:p w14:paraId="547A5321" w14:textId="4F13EA14" w:rsidR="00F542A7" w:rsidRPr="00E04EAF" w:rsidRDefault="5121EA82" w:rsidP="00015857">
      <w:pPr>
        <w:spacing w:after="0" w:line="240" w:lineRule="auto"/>
        <w:jc w:val="center"/>
        <w:rPr>
          <w:rFonts w:ascii="Times New Roman" w:hAnsi="Times New Roman" w:cs="Times New Roman"/>
          <w:b/>
          <w:bCs/>
          <w:sz w:val="32"/>
          <w:szCs w:val="32"/>
        </w:rPr>
      </w:pPr>
      <w:commentRangeStart w:id="0"/>
      <w:r w:rsidRPr="00E04EAF">
        <w:rPr>
          <w:rFonts w:ascii="Times New Roman" w:hAnsi="Times New Roman" w:cs="Times New Roman"/>
          <w:b/>
          <w:bCs/>
          <w:sz w:val="32"/>
          <w:szCs w:val="32"/>
        </w:rPr>
        <w:t>Alusharidus</w:t>
      </w:r>
      <w:del w:id="1" w:author="Mari Koik" w:date="2024-02-14T11:57:00Z">
        <w:r w:rsidRPr="00E04EAF" w:rsidDel="00742123">
          <w:rPr>
            <w:rFonts w:ascii="Times New Roman" w:hAnsi="Times New Roman" w:cs="Times New Roman"/>
            <w:b/>
            <w:bCs/>
            <w:sz w:val="32"/>
            <w:szCs w:val="32"/>
          </w:rPr>
          <w:delText xml:space="preserve">e </w:delText>
        </w:r>
      </w:del>
      <w:r w:rsidRPr="00E04EAF">
        <w:rPr>
          <w:rFonts w:ascii="Times New Roman" w:hAnsi="Times New Roman" w:cs="Times New Roman"/>
          <w:b/>
          <w:bCs/>
          <w:sz w:val="32"/>
          <w:szCs w:val="32"/>
        </w:rPr>
        <w:t>seadus</w:t>
      </w:r>
      <w:commentRangeEnd w:id="0"/>
      <w:r w:rsidR="00742123">
        <w:rPr>
          <w:rStyle w:val="Kommentaariviide"/>
        </w:rPr>
        <w:commentReference w:id="0"/>
      </w:r>
    </w:p>
    <w:p w14:paraId="73D3FF6A" w14:textId="77777777" w:rsidR="00F542A7" w:rsidRPr="00E04EAF" w:rsidRDefault="00F542A7" w:rsidP="00015857">
      <w:pPr>
        <w:spacing w:after="0" w:line="240" w:lineRule="auto"/>
        <w:jc w:val="center"/>
        <w:rPr>
          <w:rFonts w:ascii="Times New Roman" w:hAnsi="Times New Roman" w:cs="Times New Roman"/>
          <w:sz w:val="24"/>
          <w:szCs w:val="24"/>
        </w:rPr>
      </w:pPr>
    </w:p>
    <w:p w14:paraId="4AA2D61B" w14:textId="183227B6" w:rsidR="006B4996" w:rsidRPr="00E04EAF" w:rsidRDefault="34F27E7F"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1. peatükk</w:t>
      </w:r>
    </w:p>
    <w:p w14:paraId="26FA6AF6" w14:textId="48FDC607" w:rsidR="00F542A7" w:rsidRPr="00E04EAF" w:rsidRDefault="34F27E7F"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Üldsätted</w:t>
      </w:r>
    </w:p>
    <w:p w14:paraId="6DDCFB8B" w14:textId="5DEF4AFE" w:rsidR="00144624" w:rsidRPr="00E04EAF" w:rsidRDefault="34F27E7F" w:rsidP="00761127">
      <w:pPr>
        <w:spacing w:before="240"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1. Reguleerimisala</w:t>
      </w:r>
      <w:r w:rsidR="009D4BA5">
        <w:rPr>
          <w:rFonts w:ascii="Times New Roman" w:hAnsi="Times New Roman" w:cs="Times New Roman"/>
          <w:b/>
          <w:bCs/>
          <w:sz w:val="24"/>
          <w:szCs w:val="24"/>
        </w:rPr>
        <w:t xml:space="preserve"> </w:t>
      </w:r>
      <w:r w:rsidR="00641C50">
        <w:rPr>
          <w:rFonts w:ascii="Times New Roman" w:hAnsi="Times New Roman" w:cs="Times New Roman"/>
          <w:b/>
          <w:bCs/>
          <w:sz w:val="24"/>
          <w:szCs w:val="24"/>
        </w:rPr>
        <w:t>ja eesmärk</w:t>
      </w:r>
    </w:p>
    <w:p w14:paraId="51AB03B3" w14:textId="77777777" w:rsidR="00144624" w:rsidRPr="00E04EAF" w:rsidRDefault="00144624" w:rsidP="00015857">
      <w:pPr>
        <w:spacing w:after="0" w:line="240" w:lineRule="auto"/>
        <w:jc w:val="both"/>
        <w:rPr>
          <w:rFonts w:ascii="Times New Roman" w:hAnsi="Times New Roman" w:cs="Times New Roman"/>
          <w:b/>
          <w:bCs/>
          <w:sz w:val="24"/>
          <w:szCs w:val="24"/>
        </w:rPr>
      </w:pPr>
    </w:p>
    <w:p w14:paraId="78657B49" w14:textId="060B774E" w:rsidR="003275AC" w:rsidRDefault="00641C50" w:rsidP="00A418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2CB3E1DF" w:rsidRPr="00E04EAF">
        <w:rPr>
          <w:rFonts w:ascii="Times New Roman" w:eastAsia="Times New Roman" w:hAnsi="Times New Roman" w:cs="Times New Roman"/>
          <w:sz w:val="24"/>
          <w:szCs w:val="24"/>
        </w:rPr>
        <w:t>Käesolev seadus sätestab alushariduse korraldamise alused, isikute õigused ja kohustused alushariduse kättesaadavuse tagamisel ja alushariduse omandamise toetamisel</w:t>
      </w:r>
      <w:del w:id="2" w:author="Mari Koik" w:date="2024-02-15T13:56:00Z">
        <w:r w:rsidR="2CB3E1DF" w:rsidRPr="00E04EAF" w:rsidDel="00A94C7E">
          <w:rPr>
            <w:rFonts w:ascii="Times New Roman" w:eastAsia="Times New Roman" w:hAnsi="Times New Roman" w:cs="Times New Roman"/>
            <w:sz w:val="24"/>
            <w:szCs w:val="24"/>
          </w:rPr>
          <w:delText xml:space="preserve">, </w:delText>
        </w:r>
      </w:del>
      <w:ins w:id="3" w:author="Mari Koik" w:date="2024-02-15T13:56:00Z">
        <w:r w:rsidR="00A94C7E">
          <w:rPr>
            <w:rFonts w:ascii="Times New Roman" w:eastAsia="Times New Roman" w:hAnsi="Times New Roman" w:cs="Times New Roman"/>
            <w:sz w:val="24"/>
            <w:szCs w:val="24"/>
          </w:rPr>
          <w:t xml:space="preserve"> ning</w:t>
        </w:r>
        <w:r w:rsidR="00A94C7E" w:rsidRPr="00E04EAF">
          <w:rPr>
            <w:rFonts w:ascii="Times New Roman" w:eastAsia="Times New Roman" w:hAnsi="Times New Roman" w:cs="Times New Roman"/>
            <w:sz w:val="24"/>
            <w:szCs w:val="24"/>
          </w:rPr>
          <w:t xml:space="preserve"> </w:t>
        </w:r>
      </w:ins>
      <w:r w:rsidR="2CB3E1DF" w:rsidRPr="00E04EAF">
        <w:rPr>
          <w:rFonts w:ascii="Times New Roman" w:eastAsia="Times New Roman" w:hAnsi="Times New Roman" w:cs="Times New Roman"/>
          <w:sz w:val="24"/>
          <w:szCs w:val="24"/>
        </w:rPr>
        <w:t xml:space="preserve">munitsipaal- ja eralasteaia (edaspidi koos </w:t>
      </w:r>
      <w:r w:rsidR="2CB3E1DF" w:rsidRPr="00E04EAF">
        <w:rPr>
          <w:rFonts w:ascii="Times New Roman" w:eastAsia="Times New Roman" w:hAnsi="Times New Roman" w:cs="Times New Roman"/>
          <w:i/>
          <w:iCs/>
          <w:sz w:val="24"/>
          <w:szCs w:val="24"/>
        </w:rPr>
        <w:t>lasteaed</w:t>
      </w:r>
      <w:r w:rsidR="2CB3E1DF" w:rsidRPr="00E04EAF">
        <w:rPr>
          <w:rFonts w:ascii="Times New Roman" w:eastAsia="Times New Roman" w:hAnsi="Times New Roman" w:cs="Times New Roman"/>
          <w:sz w:val="24"/>
          <w:szCs w:val="24"/>
        </w:rPr>
        <w:t xml:space="preserve">) ning munitsipaal- ja eralastehoiu (edaspidi koos </w:t>
      </w:r>
      <w:commentRangeStart w:id="4"/>
      <w:r w:rsidR="2CB3E1DF" w:rsidRPr="00E04EAF">
        <w:rPr>
          <w:rFonts w:ascii="Times New Roman" w:eastAsia="Times New Roman" w:hAnsi="Times New Roman" w:cs="Times New Roman"/>
          <w:i/>
          <w:iCs/>
          <w:sz w:val="24"/>
          <w:szCs w:val="24"/>
        </w:rPr>
        <w:t>lastehoid</w:t>
      </w:r>
      <w:commentRangeEnd w:id="4"/>
      <w:r w:rsidR="001D0B2E">
        <w:rPr>
          <w:rStyle w:val="Kommentaariviide"/>
        </w:rPr>
        <w:commentReference w:id="4"/>
      </w:r>
      <w:r w:rsidR="2CB3E1DF" w:rsidRPr="00E04EAF">
        <w:rPr>
          <w:rFonts w:ascii="Times New Roman" w:eastAsia="Times New Roman" w:hAnsi="Times New Roman" w:cs="Times New Roman"/>
          <w:sz w:val="24"/>
          <w:szCs w:val="24"/>
        </w:rPr>
        <w:t>) tegevuse, rahastamise ja järelevalve alused.</w:t>
      </w:r>
    </w:p>
    <w:p w14:paraId="12CC36DA" w14:textId="77777777" w:rsidR="00A418B8" w:rsidRDefault="00A418B8" w:rsidP="00A418B8">
      <w:pPr>
        <w:spacing w:after="0" w:line="240" w:lineRule="auto"/>
        <w:jc w:val="both"/>
        <w:rPr>
          <w:rFonts w:ascii="Times New Roman" w:eastAsia="Times New Roman" w:hAnsi="Times New Roman" w:cs="Times New Roman"/>
          <w:sz w:val="24"/>
          <w:szCs w:val="24"/>
        </w:rPr>
      </w:pPr>
    </w:p>
    <w:p w14:paraId="1BCEF9F9" w14:textId="209B0FC9" w:rsidR="009D4BA5" w:rsidRPr="00E04EAF" w:rsidRDefault="009D4BA5" w:rsidP="00A418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E04EAF">
        <w:rPr>
          <w:rFonts w:ascii="Times New Roman" w:eastAsia="Times New Roman" w:hAnsi="Times New Roman" w:cs="Times New Roman"/>
          <w:sz w:val="24"/>
          <w:szCs w:val="24"/>
        </w:rPr>
        <w:t>Käesoleva seaduse eesmärk on toetada kuni seitsmeaastas</w:t>
      </w:r>
      <w:r>
        <w:rPr>
          <w:rFonts w:ascii="Times New Roman" w:eastAsia="Times New Roman" w:hAnsi="Times New Roman" w:cs="Times New Roman"/>
          <w:sz w:val="24"/>
          <w:szCs w:val="24"/>
        </w:rPr>
        <w:t>t</w:t>
      </w:r>
      <w:r w:rsidRPr="00E04EAF">
        <w:rPr>
          <w:rFonts w:ascii="Times New Roman" w:eastAsia="Times New Roman" w:hAnsi="Times New Roman" w:cs="Times New Roman"/>
          <w:sz w:val="24"/>
          <w:szCs w:val="24"/>
        </w:rPr>
        <w:t>e las</w:t>
      </w:r>
      <w:r>
        <w:rPr>
          <w:rFonts w:ascii="Times New Roman" w:eastAsia="Times New Roman" w:hAnsi="Times New Roman" w:cs="Times New Roman"/>
          <w:sz w:val="24"/>
          <w:szCs w:val="24"/>
        </w:rPr>
        <w:t>t</w:t>
      </w:r>
      <w:r w:rsidRPr="00E04EAF">
        <w:rPr>
          <w:rFonts w:ascii="Times New Roman" w:eastAsia="Times New Roman" w:hAnsi="Times New Roman" w:cs="Times New Roman"/>
          <w:sz w:val="24"/>
          <w:szCs w:val="24"/>
        </w:rPr>
        <w:t>e arengut ja alushariduse omandamist.</w:t>
      </w:r>
    </w:p>
    <w:p w14:paraId="1CD3A678" w14:textId="77777777" w:rsidR="00676C8B" w:rsidRDefault="00676C8B" w:rsidP="1A26A201">
      <w:pPr>
        <w:spacing w:after="0" w:line="240" w:lineRule="auto"/>
        <w:jc w:val="both"/>
        <w:rPr>
          <w:rFonts w:ascii="Times New Roman" w:hAnsi="Times New Roman" w:cs="Times New Roman"/>
          <w:b/>
          <w:bCs/>
          <w:sz w:val="24"/>
          <w:szCs w:val="24"/>
        </w:rPr>
      </w:pPr>
    </w:p>
    <w:p w14:paraId="68378FFC" w14:textId="77B95A8C" w:rsidR="00F542A7" w:rsidRPr="00E04EAF" w:rsidRDefault="1AC94586"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2. Kohaldamisala</w:t>
      </w:r>
    </w:p>
    <w:p w14:paraId="369BA91D" w14:textId="77777777" w:rsidR="003275AC" w:rsidRPr="00E04EAF" w:rsidRDefault="003275AC" w:rsidP="1A26A201">
      <w:pPr>
        <w:spacing w:after="0" w:line="240" w:lineRule="auto"/>
        <w:jc w:val="both"/>
        <w:rPr>
          <w:rFonts w:ascii="Times New Roman" w:hAnsi="Times New Roman" w:cs="Times New Roman"/>
          <w:b/>
          <w:bCs/>
          <w:sz w:val="24"/>
          <w:szCs w:val="24"/>
        </w:rPr>
      </w:pPr>
    </w:p>
    <w:p w14:paraId="37F4B349" w14:textId="43A950BD" w:rsidR="742FD063"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Käesolevas seaduses sätestatud õigusi ja kohustusi kohaldatakse lasteaiale ja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ule olenemata nende omandivormist, arvestades käesolevas seaduses sätestatud erisusi.</w:t>
      </w:r>
    </w:p>
    <w:p w14:paraId="5F62AE11" w14:textId="79B6ECC6" w:rsidR="1A26A201" w:rsidRPr="00E04EAF" w:rsidRDefault="1A26A201" w:rsidP="1A26A201">
      <w:pPr>
        <w:spacing w:after="0" w:line="240" w:lineRule="auto"/>
        <w:jc w:val="both"/>
        <w:rPr>
          <w:rFonts w:ascii="Times New Roman" w:eastAsia="Times New Roman" w:hAnsi="Times New Roman" w:cs="Times New Roman"/>
          <w:sz w:val="24"/>
          <w:szCs w:val="24"/>
        </w:rPr>
      </w:pPr>
    </w:p>
    <w:p w14:paraId="6BD32157" w14:textId="7AB5CE89" w:rsidR="00914D57" w:rsidRPr="00E04EAF" w:rsidRDefault="4E63882E" w:rsidP="007D54A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Käesolevat seadust kohaldatakse</w:t>
      </w:r>
      <w:r w:rsidR="22090F7E" w:rsidRPr="00E04EAF">
        <w:rPr>
          <w:rFonts w:ascii="Times New Roman" w:eastAsia="Times New Roman" w:hAnsi="Times New Roman" w:cs="Times New Roman"/>
          <w:sz w:val="24"/>
          <w:szCs w:val="24"/>
        </w:rPr>
        <w:t xml:space="preserve"> </w:t>
      </w:r>
      <w:r w:rsidR="00171122">
        <w:rPr>
          <w:rFonts w:ascii="Times New Roman" w:eastAsia="Times New Roman" w:hAnsi="Times New Roman" w:cs="Times New Roman"/>
          <w:sz w:val="24"/>
          <w:szCs w:val="24"/>
        </w:rPr>
        <w:t xml:space="preserve">ühe asutusena tegutsevale </w:t>
      </w:r>
      <w:r w:rsidR="22090F7E" w:rsidRPr="00E04EAF">
        <w:rPr>
          <w:rFonts w:ascii="Times New Roman" w:eastAsia="Times New Roman" w:hAnsi="Times New Roman" w:cs="Times New Roman"/>
          <w:sz w:val="24"/>
          <w:szCs w:val="24"/>
        </w:rPr>
        <w:t xml:space="preserve">eralasteaiale ja </w:t>
      </w:r>
      <w:r w:rsidR="32946A17" w:rsidRPr="00E04EAF">
        <w:rPr>
          <w:rFonts w:ascii="Times New Roman" w:eastAsia="Times New Roman" w:hAnsi="Times New Roman" w:cs="Times New Roman"/>
          <w:sz w:val="24"/>
          <w:szCs w:val="24"/>
        </w:rPr>
        <w:t>-</w:t>
      </w:r>
      <w:r w:rsidR="22090F7E" w:rsidRPr="00E04EAF">
        <w:rPr>
          <w:rFonts w:ascii="Times New Roman" w:eastAsia="Times New Roman" w:hAnsi="Times New Roman" w:cs="Times New Roman"/>
          <w:sz w:val="24"/>
          <w:szCs w:val="24"/>
        </w:rPr>
        <w:t>üldhariduskoolile</w:t>
      </w:r>
      <w:r w:rsidRPr="00E04EAF">
        <w:rPr>
          <w:rFonts w:ascii="Times New Roman" w:eastAsia="Times New Roman" w:hAnsi="Times New Roman" w:cs="Times New Roman"/>
          <w:sz w:val="24"/>
          <w:szCs w:val="24"/>
        </w:rPr>
        <w:t xml:space="preserve"> </w:t>
      </w:r>
      <w:r w:rsidR="22090F7E" w:rsidRPr="00E04EAF">
        <w:rPr>
          <w:rFonts w:ascii="Times New Roman" w:eastAsia="Times New Roman" w:hAnsi="Times New Roman" w:cs="Times New Roman"/>
          <w:sz w:val="24"/>
          <w:szCs w:val="24"/>
        </w:rPr>
        <w:t>n</w:t>
      </w:r>
      <w:r w:rsidRPr="00E04EAF">
        <w:rPr>
          <w:rFonts w:ascii="Times New Roman" w:eastAsia="Times New Roman" w:hAnsi="Times New Roman" w:cs="Times New Roman"/>
          <w:sz w:val="24"/>
          <w:szCs w:val="24"/>
        </w:rPr>
        <w:t>iivõrd, kuivõrd erakooliseadus ei sätesta teisiti.</w:t>
      </w:r>
    </w:p>
    <w:p w14:paraId="47895275" w14:textId="14F00650" w:rsidR="73DAF69D" w:rsidRPr="00E04EAF" w:rsidRDefault="73DAF69D" w:rsidP="007D54AD">
      <w:pPr>
        <w:spacing w:after="0" w:line="240" w:lineRule="auto"/>
        <w:jc w:val="both"/>
        <w:rPr>
          <w:rFonts w:ascii="Times New Roman" w:eastAsia="Times New Roman" w:hAnsi="Times New Roman" w:cs="Times New Roman"/>
          <w:sz w:val="24"/>
          <w:szCs w:val="24"/>
        </w:rPr>
      </w:pPr>
    </w:p>
    <w:p w14:paraId="27EB58B7" w14:textId="2F44D58F" w:rsidR="4E63882E" w:rsidRPr="00E04EAF" w:rsidRDefault="50E09940"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(3) </w:t>
      </w:r>
      <w:r w:rsidR="2342DDF1" w:rsidRPr="7BA5EFAE">
        <w:rPr>
          <w:rFonts w:ascii="Times New Roman" w:eastAsia="Times New Roman" w:hAnsi="Times New Roman" w:cs="Times New Roman"/>
          <w:sz w:val="24"/>
          <w:szCs w:val="24"/>
        </w:rPr>
        <w:t xml:space="preserve">Lasteaed ning põhikooli- ja gümnaasiumiseaduses sätestatud üldhariduskool võivad tegutseda ühe asutusena. </w:t>
      </w:r>
      <w:r w:rsidRPr="7BA5EFAE">
        <w:rPr>
          <w:rFonts w:ascii="Times New Roman" w:eastAsia="Times New Roman" w:hAnsi="Times New Roman" w:cs="Times New Roman"/>
          <w:sz w:val="24"/>
          <w:szCs w:val="24"/>
        </w:rPr>
        <w:t>Ühe asutusena tegutseva lasteaia ja põhikooli</w:t>
      </w:r>
      <w:r w:rsidR="52012006" w:rsidRPr="7BA5EFAE">
        <w:rPr>
          <w:rFonts w:ascii="Times New Roman" w:eastAsia="Times New Roman" w:hAnsi="Times New Roman" w:cs="Times New Roman"/>
          <w:sz w:val="24"/>
          <w:szCs w:val="24"/>
        </w:rPr>
        <w:t xml:space="preserve"> puhul kohaldatakse lasteaiaosale käesolevas seaduses sätestatut ning põhikooliosale põhikooli- ja gümnaasiumiseaduses sätestatut.</w:t>
      </w:r>
      <w:r w:rsidR="57C071EE" w:rsidRPr="7BA5EFAE">
        <w:rPr>
          <w:rFonts w:ascii="Times New Roman" w:eastAsia="Times New Roman" w:hAnsi="Times New Roman" w:cs="Times New Roman"/>
          <w:sz w:val="24"/>
          <w:szCs w:val="24"/>
        </w:rPr>
        <w:t xml:space="preserve"> Ühe asutusena tegutseva lasteaia ja üldhariduskooli direktoril on käesolevast seadusest ning põhikooli- ja gümnaasiumiseadusest tulenev pädevus. </w:t>
      </w:r>
    </w:p>
    <w:p w14:paraId="0CEFF78B" w14:textId="70F6B224" w:rsidR="58CB203C" w:rsidRPr="00E04EAF" w:rsidRDefault="58CB203C" w:rsidP="1A26A201">
      <w:pPr>
        <w:spacing w:after="0" w:line="240" w:lineRule="auto"/>
        <w:jc w:val="both"/>
        <w:rPr>
          <w:rFonts w:ascii="Times New Roman" w:eastAsia="Times New Roman" w:hAnsi="Times New Roman" w:cs="Times New Roman"/>
          <w:sz w:val="24"/>
          <w:szCs w:val="24"/>
        </w:rPr>
      </w:pPr>
    </w:p>
    <w:p w14:paraId="744C2F21" w14:textId="7E542A8F" w:rsidR="00914D57"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 Käesolevas seaduses ettenähtud haldusmenetlusele kohaldatakse haldusmenetluse seaduse sätteid, arvestades käesolevas seaduses sätestatud erisusi.</w:t>
      </w:r>
    </w:p>
    <w:p w14:paraId="7D87FD3A" w14:textId="55D8EC41" w:rsidR="00914D57" w:rsidRPr="00E04EAF" w:rsidRDefault="00914D57" w:rsidP="1A26A201">
      <w:pPr>
        <w:spacing w:after="0" w:line="240" w:lineRule="auto"/>
        <w:jc w:val="both"/>
        <w:rPr>
          <w:rFonts w:ascii="Times New Roman" w:hAnsi="Times New Roman" w:cs="Times New Roman"/>
          <w:sz w:val="24"/>
          <w:szCs w:val="24"/>
        </w:rPr>
      </w:pPr>
    </w:p>
    <w:p w14:paraId="06DF384C" w14:textId="5A71E11E" w:rsidR="00914D57" w:rsidRPr="00E04EAF" w:rsidRDefault="4E63882E"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3. </w:t>
      </w:r>
      <w:r w:rsidR="00641C50">
        <w:rPr>
          <w:rFonts w:ascii="Times New Roman" w:hAnsi="Times New Roman" w:cs="Times New Roman"/>
          <w:b/>
          <w:bCs/>
          <w:sz w:val="24"/>
          <w:szCs w:val="24"/>
        </w:rPr>
        <w:t>L</w:t>
      </w:r>
      <w:r w:rsidR="6601B5CE" w:rsidRPr="00E04EAF">
        <w:rPr>
          <w:rFonts w:ascii="Times New Roman" w:hAnsi="Times New Roman" w:cs="Times New Roman"/>
          <w:b/>
          <w:bCs/>
          <w:sz w:val="24"/>
          <w:szCs w:val="24"/>
        </w:rPr>
        <w:t>astehoid ja lasteaed</w:t>
      </w:r>
      <w:r w:rsidR="004F0672">
        <w:rPr>
          <w:rFonts w:ascii="Times New Roman" w:hAnsi="Times New Roman" w:cs="Times New Roman"/>
          <w:b/>
          <w:bCs/>
          <w:sz w:val="24"/>
          <w:szCs w:val="24"/>
        </w:rPr>
        <w:t xml:space="preserve"> ning </w:t>
      </w:r>
      <w:commentRangeStart w:id="5"/>
      <w:r w:rsidR="004F0672">
        <w:rPr>
          <w:rFonts w:ascii="Times New Roman" w:hAnsi="Times New Roman" w:cs="Times New Roman"/>
          <w:b/>
          <w:bCs/>
          <w:sz w:val="24"/>
          <w:szCs w:val="24"/>
        </w:rPr>
        <w:t>õpi- ja kasvukeskkonna nõuded</w:t>
      </w:r>
      <w:commentRangeEnd w:id="5"/>
      <w:r w:rsidR="00B478EE">
        <w:rPr>
          <w:rStyle w:val="Kommentaariviide"/>
        </w:rPr>
        <w:commentReference w:id="5"/>
      </w:r>
    </w:p>
    <w:p w14:paraId="3C7F7814" w14:textId="77777777" w:rsidR="00914D57" w:rsidRPr="00E04EAF" w:rsidRDefault="00914D57" w:rsidP="1A26A201">
      <w:pPr>
        <w:spacing w:after="0" w:line="240" w:lineRule="auto"/>
        <w:jc w:val="both"/>
        <w:rPr>
          <w:rFonts w:ascii="Times New Roman" w:hAnsi="Times New Roman" w:cs="Times New Roman"/>
          <w:b/>
          <w:bCs/>
          <w:sz w:val="24"/>
          <w:szCs w:val="24"/>
        </w:rPr>
      </w:pPr>
    </w:p>
    <w:p w14:paraId="2C7706C5" w14:textId="25455CB7" w:rsidR="58CB203C" w:rsidRPr="00E04EAF" w:rsidRDefault="50E09940"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1231A2AD" w:rsidRPr="7BA5EFAE">
        <w:rPr>
          <w:rFonts w:ascii="Times New Roman" w:eastAsia="Times New Roman" w:hAnsi="Times New Roman" w:cs="Times New Roman"/>
          <w:sz w:val="24"/>
          <w:szCs w:val="24"/>
        </w:rPr>
        <w:t>1</w:t>
      </w:r>
      <w:r w:rsidRPr="7BA5EFAE">
        <w:rPr>
          <w:rFonts w:ascii="Times New Roman" w:eastAsia="Times New Roman" w:hAnsi="Times New Roman" w:cs="Times New Roman"/>
          <w:sz w:val="24"/>
          <w:szCs w:val="24"/>
        </w:rPr>
        <w:t xml:space="preserve">) </w:t>
      </w:r>
      <w:r w:rsidR="06E7A8FC" w:rsidRPr="7BA5EFAE">
        <w:rPr>
          <w:rFonts w:ascii="Times New Roman" w:eastAsia="Times New Roman" w:hAnsi="Times New Roman" w:cs="Times New Roman"/>
          <w:sz w:val="24"/>
          <w:szCs w:val="24"/>
        </w:rPr>
        <w:t>Lastehoi</w:t>
      </w:r>
      <w:r w:rsidRPr="7BA5EFAE">
        <w:rPr>
          <w:rFonts w:ascii="Times New Roman" w:eastAsia="Times New Roman" w:hAnsi="Times New Roman" w:cs="Times New Roman"/>
          <w:sz w:val="24"/>
          <w:szCs w:val="24"/>
        </w:rPr>
        <w:t xml:space="preserve">d on </w:t>
      </w:r>
      <w:r w:rsidR="775D41EA" w:rsidRPr="7BA5EFAE">
        <w:rPr>
          <w:rFonts w:ascii="Times New Roman" w:eastAsia="Times New Roman" w:hAnsi="Times New Roman" w:cs="Times New Roman"/>
          <w:sz w:val="24"/>
          <w:szCs w:val="24"/>
        </w:rPr>
        <w:t xml:space="preserve">alushariduse riikliku õppekava alusel alushariduse omandamist </w:t>
      </w:r>
      <w:r w:rsidR="78AF7862" w:rsidRPr="7BA5EFAE">
        <w:rPr>
          <w:rFonts w:ascii="Times New Roman" w:eastAsia="Times New Roman" w:hAnsi="Times New Roman" w:cs="Times New Roman"/>
          <w:sz w:val="24"/>
          <w:szCs w:val="24"/>
        </w:rPr>
        <w:t xml:space="preserve">võimaldav </w:t>
      </w:r>
      <w:r w:rsidR="1B99DE03" w:rsidRPr="7BA5EFAE">
        <w:rPr>
          <w:rFonts w:ascii="Times New Roman" w:eastAsia="Times New Roman" w:hAnsi="Times New Roman" w:cs="Times New Roman"/>
          <w:sz w:val="24"/>
          <w:szCs w:val="24"/>
        </w:rPr>
        <w:t>haridus</w:t>
      </w:r>
      <w:r w:rsidRPr="7BA5EFAE">
        <w:rPr>
          <w:rFonts w:ascii="Times New Roman" w:eastAsia="Times New Roman" w:hAnsi="Times New Roman" w:cs="Times New Roman"/>
          <w:sz w:val="24"/>
          <w:szCs w:val="24"/>
        </w:rPr>
        <w:t xml:space="preserve">asutus, kus turvalises, eakohases, mängulises ja arendavas kasvukeskkonnas </w:t>
      </w:r>
      <w:r w:rsidR="5D7565F4" w:rsidRPr="7BA5EFAE">
        <w:rPr>
          <w:rFonts w:ascii="Times New Roman" w:eastAsia="Times New Roman" w:hAnsi="Times New Roman" w:cs="Times New Roman"/>
          <w:sz w:val="24"/>
          <w:szCs w:val="24"/>
        </w:rPr>
        <w:t xml:space="preserve">hoitakse </w:t>
      </w:r>
      <w:r w:rsidRPr="7BA5EFAE">
        <w:rPr>
          <w:rFonts w:ascii="Times New Roman" w:eastAsia="Times New Roman" w:hAnsi="Times New Roman" w:cs="Times New Roman"/>
          <w:sz w:val="24"/>
          <w:szCs w:val="24"/>
        </w:rPr>
        <w:t xml:space="preserve">kuni </w:t>
      </w:r>
      <w:commentRangeStart w:id="6"/>
      <w:r w:rsidR="4A19C43D" w:rsidRPr="7BA5EFAE">
        <w:rPr>
          <w:rFonts w:ascii="Times New Roman" w:eastAsia="Times New Roman" w:hAnsi="Times New Roman" w:cs="Times New Roman"/>
          <w:sz w:val="24"/>
          <w:szCs w:val="24"/>
        </w:rPr>
        <w:t>seitsmeaastas</w:t>
      </w:r>
      <w:r w:rsidR="6B458375" w:rsidRPr="7BA5EFAE">
        <w:rPr>
          <w:rFonts w:ascii="Times New Roman" w:eastAsia="Times New Roman" w:hAnsi="Times New Roman" w:cs="Times New Roman"/>
          <w:sz w:val="24"/>
          <w:szCs w:val="24"/>
        </w:rPr>
        <w:t>eid</w:t>
      </w:r>
      <w:commentRangeEnd w:id="6"/>
      <w:r w:rsidR="001121B0">
        <w:rPr>
          <w:rStyle w:val="Kommentaariviide"/>
        </w:rPr>
        <w:commentReference w:id="6"/>
      </w:r>
      <w:r w:rsidR="5D7565F4" w:rsidRPr="7BA5EFAE">
        <w:rPr>
          <w:rFonts w:ascii="Times New Roman" w:eastAsia="Times New Roman" w:hAnsi="Times New Roman" w:cs="Times New Roman"/>
          <w:sz w:val="24"/>
          <w:szCs w:val="24"/>
        </w:rPr>
        <w:t xml:space="preserve"> lapsi</w:t>
      </w:r>
      <w:r w:rsidR="13A3EB63" w:rsidRPr="7BA5EFAE">
        <w:rPr>
          <w:rFonts w:ascii="Times New Roman" w:eastAsia="Times New Roman" w:hAnsi="Times New Roman" w:cs="Times New Roman"/>
          <w:sz w:val="24"/>
          <w:szCs w:val="24"/>
        </w:rPr>
        <w:t xml:space="preserve"> ja toetatakse</w:t>
      </w:r>
      <w:r w:rsidR="3CFFCC04" w:rsidRPr="7BA5EFAE">
        <w:rPr>
          <w:rFonts w:ascii="Times New Roman" w:eastAsia="Times New Roman" w:hAnsi="Times New Roman" w:cs="Times New Roman"/>
          <w:sz w:val="24"/>
          <w:szCs w:val="24"/>
        </w:rPr>
        <w:t xml:space="preserve"> </w:t>
      </w:r>
      <w:r w:rsidR="0690D59A" w:rsidRPr="7BA5EFAE">
        <w:rPr>
          <w:rFonts w:ascii="Times New Roman" w:eastAsia="Times New Roman" w:hAnsi="Times New Roman" w:cs="Times New Roman"/>
          <w:sz w:val="24"/>
          <w:szCs w:val="24"/>
        </w:rPr>
        <w:t xml:space="preserve">nende </w:t>
      </w:r>
      <w:r w:rsidRPr="7BA5EFAE">
        <w:rPr>
          <w:rFonts w:ascii="Times New Roman" w:eastAsia="Times New Roman" w:hAnsi="Times New Roman" w:cs="Times New Roman"/>
          <w:sz w:val="24"/>
          <w:szCs w:val="24"/>
        </w:rPr>
        <w:t>üldoskuste arengu</w:t>
      </w:r>
      <w:r w:rsidR="5D7565F4" w:rsidRPr="7BA5EFAE">
        <w:rPr>
          <w:rFonts w:ascii="Times New Roman" w:eastAsia="Times New Roman" w:hAnsi="Times New Roman" w:cs="Times New Roman"/>
          <w:sz w:val="24"/>
          <w:szCs w:val="24"/>
        </w:rPr>
        <w:t>t</w:t>
      </w:r>
      <w:r w:rsidR="33E3B647" w:rsidRPr="7BA5EFAE">
        <w:rPr>
          <w:rFonts w:ascii="Times New Roman" w:eastAsia="Times New Roman" w:hAnsi="Times New Roman" w:cs="Times New Roman"/>
          <w:sz w:val="24"/>
          <w:szCs w:val="24"/>
        </w:rPr>
        <w:t>.</w:t>
      </w:r>
      <w:r w:rsidR="03FE603E" w:rsidRPr="7BA5EFAE">
        <w:rPr>
          <w:rFonts w:ascii="Times New Roman" w:eastAsia="Times New Roman" w:hAnsi="Times New Roman" w:cs="Times New Roman"/>
          <w:sz w:val="24"/>
          <w:szCs w:val="24"/>
        </w:rPr>
        <w:t xml:space="preserve"> </w:t>
      </w:r>
      <w:commentRangeStart w:id="7"/>
      <w:r w:rsidR="2930A168" w:rsidRPr="7BA5EFAE">
        <w:rPr>
          <w:rFonts w:ascii="Times New Roman" w:eastAsia="Times New Roman" w:hAnsi="Times New Roman" w:cs="Times New Roman"/>
          <w:sz w:val="24"/>
          <w:szCs w:val="24"/>
        </w:rPr>
        <w:t xml:space="preserve">Seejuures </w:t>
      </w:r>
      <w:r w:rsidR="28D13421" w:rsidRPr="7BA5EFAE">
        <w:rPr>
          <w:rFonts w:ascii="Times New Roman" w:eastAsia="Times New Roman" w:hAnsi="Times New Roman" w:cs="Times New Roman"/>
          <w:sz w:val="24"/>
          <w:szCs w:val="24"/>
        </w:rPr>
        <w:t xml:space="preserve">luuakse </w:t>
      </w:r>
      <w:r w:rsidR="2930A168" w:rsidRPr="7BA5EFAE">
        <w:rPr>
          <w:rFonts w:ascii="Times New Roman" w:eastAsia="Times New Roman" w:hAnsi="Times New Roman" w:cs="Times New Roman"/>
          <w:sz w:val="24"/>
          <w:szCs w:val="24"/>
        </w:rPr>
        <w:t>k</w:t>
      </w:r>
      <w:r w:rsidR="03FE603E" w:rsidRPr="7BA5EFAE">
        <w:rPr>
          <w:rFonts w:ascii="Times New Roman" w:eastAsia="Times New Roman" w:hAnsi="Times New Roman" w:cs="Times New Roman"/>
          <w:sz w:val="24"/>
          <w:szCs w:val="24"/>
        </w:rPr>
        <w:t>uni kolmeaastas</w:t>
      </w:r>
      <w:r w:rsidR="0041863D" w:rsidRPr="7BA5EFAE">
        <w:rPr>
          <w:rFonts w:ascii="Times New Roman" w:eastAsia="Times New Roman" w:hAnsi="Times New Roman" w:cs="Times New Roman"/>
          <w:sz w:val="24"/>
          <w:szCs w:val="24"/>
        </w:rPr>
        <w:t xml:space="preserve">e lapse arengu soodustamisel </w:t>
      </w:r>
      <w:r w:rsidR="4156F254" w:rsidRPr="7BA5EFAE">
        <w:rPr>
          <w:rFonts w:ascii="Times New Roman" w:eastAsia="Times New Roman" w:hAnsi="Times New Roman" w:cs="Times New Roman"/>
          <w:sz w:val="24"/>
          <w:szCs w:val="24"/>
        </w:rPr>
        <w:t>eeldused alushariduse omandamiseks lasteaias</w:t>
      </w:r>
      <w:r w:rsidR="12247295" w:rsidRPr="7BA5EFAE">
        <w:rPr>
          <w:rFonts w:ascii="Times New Roman" w:eastAsia="Times New Roman" w:hAnsi="Times New Roman" w:cs="Times New Roman"/>
          <w:sz w:val="24"/>
          <w:szCs w:val="24"/>
        </w:rPr>
        <w:t xml:space="preserve"> </w:t>
      </w:r>
      <w:commentRangeStart w:id="8"/>
      <w:r w:rsidR="12247295" w:rsidRPr="7BA5EFAE">
        <w:rPr>
          <w:rFonts w:ascii="Times New Roman" w:eastAsia="Times New Roman" w:hAnsi="Times New Roman" w:cs="Times New Roman"/>
          <w:sz w:val="24"/>
          <w:szCs w:val="24"/>
        </w:rPr>
        <w:t>ning k</w:t>
      </w:r>
      <w:r w:rsidR="4156F254" w:rsidRPr="7BA5EFAE">
        <w:rPr>
          <w:rFonts w:ascii="Times New Roman" w:eastAsia="Times New Roman" w:hAnsi="Times New Roman" w:cs="Times New Roman"/>
          <w:sz w:val="24"/>
          <w:szCs w:val="24"/>
        </w:rPr>
        <w:t>olme- kuni seitsmeaastase lapse</w:t>
      </w:r>
      <w:r w:rsidR="566A4FE1" w:rsidRPr="7BA5EFAE">
        <w:rPr>
          <w:rFonts w:ascii="Times New Roman" w:eastAsia="Times New Roman" w:hAnsi="Times New Roman" w:cs="Times New Roman"/>
          <w:sz w:val="24"/>
          <w:szCs w:val="24"/>
        </w:rPr>
        <w:t xml:space="preserve"> arengu soodustamisel toetatakse </w:t>
      </w:r>
      <w:r w:rsidR="60972F55" w:rsidRPr="7BA5EFAE">
        <w:rPr>
          <w:rFonts w:ascii="Times New Roman" w:eastAsia="Times New Roman" w:hAnsi="Times New Roman" w:cs="Times New Roman"/>
          <w:sz w:val="24"/>
          <w:szCs w:val="24"/>
        </w:rPr>
        <w:t xml:space="preserve">perekonda </w:t>
      </w:r>
      <w:r w:rsidR="46C79860" w:rsidRPr="7BA5EFAE">
        <w:rPr>
          <w:rFonts w:ascii="Times New Roman" w:eastAsia="Times New Roman" w:hAnsi="Times New Roman" w:cs="Times New Roman"/>
          <w:sz w:val="24"/>
          <w:szCs w:val="24"/>
        </w:rPr>
        <w:t>eelduste loomise</w:t>
      </w:r>
      <w:r w:rsidR="455A8541" w:rsidRPr="7BA5EFAE">
        <w:rPr>
          <w:rFonts w:ascii="Times New Roman" w:eastAsia="Times New Roman" w:hAnsi="Times New Roman" w:cs="Times New Roman"/>
          <w:sz w:val="24"/>
          <w:szCs w:val="24"/>
        </w:rPr>
        <w:t>l</w:t>
      </w:r>
      <w:r w:rsidR="46C79860" w:rsidRPr="7BA5EFAE">
        <w:rPr>
          <w:rFonts w:ascii="Times New Roman" w:eastAsia="Times New Roman" w:hAnsi="Times New Roman" w:cs="Times New Roman"/>
          <w:sz w:val="24"/>
          <w:szCs w:val="24"/>
        </w:rPr>
        <w:t xml:space="preserve"> põhihariduse omandamiseks </w:t>
      </w:r>
      <w:r w:rsidR="4651EFEC" w:rsidRPr="7BA5EFAE">
        <w:rPr>
          <w:rFonts w:ascii="Times New Roman" w:eastAsia="Times New Roman" w:hAnsi="Times New Roman" w:cs="Times New Roman"/>
          <w:sz w:val="24"/>
          <w:szCs w:val="24"/>
        </w:rPr>
        <w:t>ja edukaks edasijõudmiseks igapäevaelus</w:t>
      </w:r>
      <w:commentRangeEnd w:id="8"/>
      <w:r w:rsidR="00853DCC">
        <w:rPr>
          <w:rStyle w:val="Kommentaariviide"/>
        </w:rPr>
        <w:commentReference w:id="8"/>
      </w:r>
      <w:r w:rsidR="77B535B0" w:rsidRPr="7BA5EFAE">
        <w:rPr>
          <w:rFonts w:ascii="Times New Roman" w:eastAsia="Times New Roman" w:hAnsi="Times New Roman" w:cs="Times New Roman"/>
          <w:sz w:val="24"/>
          <w:szCs w:val="24"/>
        </w:rPr>
        <w:t>.</w:t>
      </w:r>
      <w:commentRangeEnd w:id="7"/>
      <w:r w:rsidR="00B478EE">
        <w:rPr>
          <w:rStyle w:val="Kommentaariviide"/>
        </w:rPr>
        <w:commentReference w:id="7"/>
      </w:r>
    </w:p>
    <w:p w14:paraId="27AA8ED6" w14:textId="1141C78C" w:rsidR="1A26A201" w:rsidRPr="00E04EAF" w:rsidRDefault="1A26A201" w:rsidP="1A26A201">
      <w:pPr>
        <w:spacing w:after="0" w:line="240" w:lineRule="auto"/>
        <w:jc w:val="both"/>
        <w:rPr>
          <w:rFonts w:ascii="Times New Roman" w:eastAsia="Times New Roman" w:hAnsi="Times New Roman" w:cs="Times New Roman"/>
          <w:sz w:val="24"/>
          <w:szCs w:val="24"/>
        </w:rPr>
      </w:pPr>
    </w:p>
    <w:p w14:paraId="078F82E5" w14:textId="463D5398" w:rsidR="2019FADE" w:rsidRPr="00E04EAF" w:rsidRDefault="2019FAD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B84772">
        <w:rPr>
          <w:rFonts w:ascii="Times New Roman" w:eastAsia="Times New Roman" w:hAnsi="Times New Roman" w:cs="Times New Roman"/>
          <w:sz w:val="24"/>
          <w:szCs w:val="24"/>
        </w:rPr>
        <w:t>2</w:t>
      </w:r>
      <w:r w:rsidRPr="00E04EAF">
        <w:rPr>
          <w:rFonts w:ascii="Times New Roman" w:eastAsia="Times New Roman" w:hAnsi="Times New Roman" w:cs="Times New Roman"/>
          <w:sz w:val="24"/>
          <w:szCs w:val="24"/>
        </w:rPr>
        <w:t xml:space="preserve">) Lasteaed on alushariduse riikliku õppekava alusel alushariduse omandamist võimaldav õppeasutus, kus </w:t>
      </w:r>
      <w:r w:rsidR="00647AC7">
        <w:rPr>
          <w:rFonts w:ascii="Times New Roman" w:eastAsia="Times New Roman" w:hAnsi="Times New Roman" w:cs="Times New Roman"/>
          <w:sz w:val="24"/>
          <w:szCs w:val="24"/>
        </w:rPr>
        <w:t xml:space="preserve">turvalises, </w:t>
      </w:r>
      <w:r w:rsidRPr="00E04EAF">
        <w:rPr>
          <w:rFonts w:ascii="Times New Roman" w:eastAsia="Times New Roman" w:hAnsi="Times New Roman" w:cs="Times New Roman"/>
          <w:sz w:val="24"/>
          <w:szCs w:val="24"/>
        </w:rPr>
        <w:t>eakohases, mängulises ja arendavas õpi- ja kasvukeskkonnas toetatakse kolme- kuni seitsmeaastaste laste üldoskuste arengut ning selliste teadmiste</w:t>
      </w:r>
      <w:r w:rsidR="00DD626E">
        <w:rPr>
          <w:rFonts w:ascii="Times New Roman" w:eastAsia="Times New Roman" w:hAnsi="Times New Roman" w:cs="Times New Roman"/>
          <w:sz w:val="24"/>
          <w:szCs w:val="24"/>
        </w:rPr>
        <w:t>, oskuste</w:t>
      </w:r>
      <w:r w:rsidRPr="00E04EAF">
        <w:rPr>
          <w:rFonts w:ascii="Times New Roman" w:eastAsia="Times New Roman" w:hAnsi="Times New Roman" w:cs="Times New Roman"/>
          <w:sz w:val="24"/>
          <w:szCs w:val="24"/>
        </w:rPr>
        <w:t xml:space="preserve"> ja hoiakute kujunemist, mis loovad eeldused põhihariduse omandamiseks ja edukaks edasijõudmiseks igapäevaelus.</w:t>
      </w:r>
    </w:p>
    <w:p w14:paraId="77BCCF49" w14:textId="14BA069A" w:rsidR="1A26A201" w:rsidRPr="00E04EAF" w:rsidRDefault="1A26A201" w:rsidP="1A26A201">
      <w:pPr>
        <w:spacing w:after="0" w:line="240" w:lineRule="auto"/>
        <w:jc w:val="both"/>
        <w:rPr>
          <w:rFonts w:ascii="Times New Roman" w:eastAsia="Times New Roman" w:hAnsi="Times New Roman" w:cs="Times New Roman"/>
          <w:sz w:val="24"/>
          <w:szCs w:val="24"/>
        </w:rPr>
      </w:pPr>
    </w:p>
    <w:p w14:paraId="4751ABF4" w14:textId="39BCBADF" w:rsidR="669B4527" w:rsidRPr="00E04EAF" w:rsidRDefault="669B4527"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B84772">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rPr>
        <w:t xml:space="preserve">) </w:t>
      </w:r>
      <w:r w:rsidR="4AF89F18" w:rsidRPr="00E04EAF">
        <w:rPr>
          <w:rFonts w:ascii="Times New Roman" w:eastAsia="Times New Roman" w:hAnsi="Times New Roman" w:cs="Times New Roman"/>
          <w:sz w:val="24"/>
          <w:szCs w:val="24"/>
        </w:rPr>
        <w:t>Laste</w:t>
      </w:r>
      <w:r w:rsidR="07D37D93" w:rsidRPr="00E04EAF">
        <w:rPr>
          <w:rFonts w:ascii="Times New Roman" w:eastAsia="Times New Roman" w:hAnsi="Times New Roman" w:cs="Times New Roman"/>
          <w:sz w:val="24"/>
          <w:szCs w:val="24"/>
        </w:rPr>
        <w:t>aia tegutsemise vormid on</w:t>
      </w:r>
      <w:r w:rsidR="4F70F936" w:rsidRPr="00E04EAF">
        <w:rPr>
          <w:rFonts w:ascii="Times New Roman" w:eastAsia="Times New Roman" w:hAnsi="Times New Roman" w:cs="Times New Roman"/>
          <w:sz w:val="24"/>
          <w:szCs w:val="24"/>
        </w:rPr>
        <w:t>:</w:t>
      </w:r>
    </w:p>
    <w:p w14:paraId="7EB27084" w14:textId="48343D0C" w:rsidR="4F70F936" w:rsidRPr="00E04EAF" w:rsidRDefault="4F70F936"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lastRenderedPageBreak/>
        <w:t>1)</w:t>
      </w:r>
      <w:r w:rsidR="7152A14B" w:rsidRPr="00E04EAF">
        <w:rPr>
          <w:rFonts w:ascii="Times New Roman" w:eastAsia="Times New Roman" w:hAnsi="Times New Roman" w:cs="Times New Roman"/>
          <w:sz w:val="24"/>
          <w:szCs w:val="24"/>
        </w:rPr>
        <w:t xml:space="preserve"> </w:t>
      </w:r>
      <w:r w:rsidR="07D37D93" w:rsidRPr="00E04EAF">
        <w:rPr>
          <w:rFonts w:ascii="Times New Roman" w:eastAsia="Times New Roman" w:hAnsi="Times New Roman" w:cs="Times New Roman"/>
          <w:sz w:val="24"/>
          <w:szCs w:val="24"/>
        </w:rPr>
        <w:t>lasteaed</w:t>
      </w:r>
      <w:r w:rsidR="7ADB61F1" w:rsidRPr="00E04EAF">
        <w:rPr>
          <w:rFonts w:ascii="Times New Roman" w:eastAsia="Times New Roman" w:hAnsi="Times New Roman" w:cs="Times New Roman"/>
          <w:sz w:val="24"/>
          <w:szCs w:val="24"/>
        </w:rPr>
        <w:t>;</w:t>
      </w:r>
    </w:p>
    <w:p w14:paraId="588AA753" w14:textId="5BBC07BD" w:rsidR="7ADB61F1" w:rsidRPr="00E04EAF" w:rsidRDefault="7ADB61F1"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w:t>
      </w:r>
      <w:r w:rsidR="07D37D93" w:rsidRPr="00E04EAF">
        <w:rPr>
          <w:rFonts w:ascii="Times New Roman" w:eastAsia="Times New Roman" w:hAnsi="Times New Roman" w:cs="Times New Roman"/>
          <w:sz w:val="24"/>
          <w:szCs w:val="24"/>
        </w:rPr>
        <w:t>lasteaed</w:t>
      </w:r>
      <w:r w:rsidR="0079519B" w:rsidRPr="00E04EAF">
        <w:rPr>
          <w:rFonts w:ascii="Times New Roman" w:eastAsia="Times New Roman" w:hAnsi="Times New Roman" w:cs="Times New Roman"/>
          <w:sz w:val="24"/>
          <w:szCs w:val="24"/>
        </w:rPr>
        <w:t xml:space="preserve">, milles on </w:t>
      </w:r>
      <w:commentRangeStart w:id="9"/>
      <w:r w:rsidR="0079519B" w:rsidRPr="00E04EAF">
        <w:rPr>
          <w:rFonts w:ascii="Times New Roman" w:eastAsia="Times New Roman" w:hAnsi="Times New Roman" w:cs="Times New Roman"/>
          <w:sz w:val="24"/>
          <w:szCs w:val="24"/>
        </w:rPr>
        <w:t>lastehoiu</w:t>
      </w:r>
      <w:del w:id="10" w:author="Mari Koik" w:date="2024-02-12T16:11:00Z">
        <w:r w:rsidR="0079519B" w:rsidRPr="00E04EAF" w:rsidDel="002051B1">
          <w:rPr>
            <w:rFonts w:ascii="Times New Roman" w:eastAsia="Times New Roman" w:hAnsi="Times New Roman" w:cs="Times New Roman"/>
            <w:sz w:val="24"/>
            <w:szCs w:val="24"/>
          </w:rPr>
          <w:delText xml:space="preserve"> </w:delText>
        </w:r>
      </w:del>
      <w:r w:rsidR="0079519B" w:rsidRPr="00E04EAF">
        <w:rPr>
          <w:rFonts w:ascii="Times New Roman" w:eastAsia="Times New Roman" w:hAnsi="Times New Roman" w:cs="Times New Roman"/>
          <w:sz w:val="24"/>
          <w:szCs w:val="24"/>
        </w:rPr>
        <w:t>rühm</w:t>
      </w:r>
      <w:r w:rsidR="00BE6002" w:rsidRPr="00E04EAF">
        <w:rPr>
          <w:rFonts w:ascii="Times New Roman" w:eastAsia="Times New Roman" w:hAnsi="Times New Roman" w:cs="Times New Roman"/>
          <w:sz w:val="24"/>
          <w:szCs w:val="24"/>
        </w:rPr>
        <w:t xml:space="preserve"> või </w:t>
      </w:r>
      <w:ins w:id="11" w:author="Mari Koik" w:date="2024-02-12T16:11:00Z">
        <w:r w:rsidR="002051B1">
          <w:rPr>
            <w:rFonts w:ascii="Times New Roman" w:eastAsia="Times New Roman" w:hAnsi="Times New Roman" w:cs="Times New Roman"/>
            <w:sz w:val="24"/>
            <w:szCs w:val="24"/>
          </w:rPr>
          <w:t>-</w:t>
        </w:r>
      </w:ins>
      <w:r w:rsidR="00BE6002" w:rsidRPr="00E04EAF">
        <w:rPr>
          <w:rFonts w:ascii="Times New Roman" w:eastAsia="Times New Roman" w:hAnsi="Times New Roman" w:cs="Times New Roman"/>
          <w:sz w:val="24"/>
          <w:szCs w:val="24"/>
        </w:rPr>
        <w:t>rühmad</w:t>
      </w:r>
      <w:r w:rsidR="0079519B" w:rsidRPr="00E04EAF">
        <w:rPr>
          <w:rFonts w:ascii="Times New Roman" w:eastAsia="Times New Roman" w:hAnsi="Times New Roman" w:cs="Times New Roman"/>
          <w:sz w:val="24"/>
          <w:szCs w:val="24"/>
        </w:rPr>
        <w:t>.</w:t>
      </w:r>
      <w:commentRangeEnd w:id="9"/>
      <w:r w:rsidR="002051B1">
        <w:rPr>
          <w:rStyle w:val="Kommentaariviide"/>
        </w:rPr>
        <w:commentReference w:id="9"/>
      </w:r>
    </w:p>
    <w:p w14:paraId="38AC53D7" w14:textId="3F7B0D9C" w:rsidR="1A26A201" w:rsidRPr="00E04EAF" w:rsidRDefault="1A26A201" w:rsidP="1A26A201">
      <w:pPr>
        <w:spacing w:after="0" w:line="240" w:lineRule="auto"/>
        <w:jc w:val="both"/>
        <w:rPr>
          <w:rFonts w:ascii="Times New Roman" w:eastAsia="Times New Roman" w:hAnsi="Times New Roman" w:cs="Times New Roman"/>
          <w:sz w:val="24"/>
          <w:szCs w:val="24"/>
        </w:rPr>
      </w:pPr>
    </w:p>
    <w:p w14:paraId="40FEBB60" w14:textId="4D33ABBC" w:rsidR="00522ADE" w:rsidRDefault="6F576BF2"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B84772">
        <w:rPr>
          <w:rFonts w:ascii="Times New Roman" w:eastAsia="Times New Roman" w:hAnsi="Times New Roman" w:cs="Times New Roman"/>
          <w:sz w:val="24"/>
          <w:szCs w:val="24"/>
        </w:rPr>
        <w:t>4</w:t>
      </w:r>
      <w:r w:rsidRPr="00E04EAF">
        <w:rPr>
          <w:rFonts w:ascii="Times New Roman" w:eastAsia="Times New Roman" w:hAnsi="Times New Roman" w:cs="Times New Roman"/>
          <w:sz w:val="24"/>
          <w:szCs w:val="24"/>
        </w:rPr>
        <w:t xml:space="preserve">) </w:t>
      </w:r>
      <w:r w:rsidR="0079519B" w:rsidRPr="00E04EAF">
        <w:rPr>
          <w:rFonts w:ascii="Times New Roman" w:eastAsia="Times New Roman" w:hAnsi="Times New Roman" w:cs="Times New Roman"/>
          <w:sz w:val="24"/>
          <w:szCs w:val="24"/>
        </w:rPr>
        <w:t xml:space="preserve">Käesoleva paragrahvi lõike </w:t>
      </w:r>
      <w:r w:rsidR="001514F1">
        <w:rPr>
          <w:rFonts w:ascii="Times New Roman" w:eastAsia="Times New Roman" w:hAnsi="Times New Roman" w:cs="Times New Roman"/>
          <w:sz w:val="24"/>
          <w:szCs w:val="24"/>
        </w:rPr>
        <w:t>3</w:t>
      </w:r>
      <w:r w:rsidR="0079519B" w:rsidRPr="00E04EAF">
        <w:rPr>
          <w:rFonts w:ascii="Times New Roman" w:eastAsia="Times New Roman" w:hAnsi="Times New Roman" w:cs="Times New Roman"/>
          <w:sz w:val="24"/>
          <w:szCs w:val="24"/>
        </w:rPr>
        <w:t xml:space="preserve"> punktis 2 sätestatud lasteaia</w:t>
      </w:r>
      <w:r w:rsidRPr="00E04EAF">
        <w:rPr>
          <w:rFonts w:ascii="Times New Roman" w:eastAsia="Times New Roman" w:hAnsi="Times New Roman" w:cs="Times New Roman"/>
          <w:sz w:val="24"/>
          <w:szCs w:val="24"/>
        </w:rPr>
        <w:t xml:space="preserve"> puhul kohaldatakse </w:t>
      </w:r>
      <w:r w:rsidR="00707ECA" w:rsidRPr="00E04EAF">
        <w:rPr>
          <w:rFonts w:ascii="Times New Roman" w:eastAsia="Times New Roman" w:hAnsi="Times New Roman" w:cs="Times New Roman"/>
          <w:sz w:val="24"/>
          <w:szCs w:val="24"/>
        </w:rPr>
        <w:t>lastehoiu</w:t>
      </w:r>
      <w:del w:id="12" w:author="Mari Koik" w:date="2024-02-14T13:14:00Z">
        <w:r w:rsidR="00707ECA" w:rsidRPr="00E04EAF" w:rsidDel="00653987">
          <w:rPr>
            <w:rFonts w:ascii="Times New Roman" w:eastAsia="Times New Roman" w:hAnsi="Times New Roman" w:cs="Times New Roman"/>
            <w:sz w:val="24"/>
            <w:szCs w:val="24"/>
          </w:rPr>
          <w:delText xml:space="preserve"> </w:delText>
        </w:r>
      </w:del>
      <w:r w:rsidR="00B44605" w:rsidRPr="00E04EAF">
        <w:rPr>
          <w:rFonts w:ascii="Times New Roman" w:eastAsia="Times New Roman" w:hAnsi="Times New Roman" w:cs="Times New Roman"/>
          <w:sz w:val="24"/>
          <w:szCs w:val="24"/>
        </w:rPr>
        <w:t>osa</w:t>
      </w:r>
      <w:r w:rsidR="00373910" w:rsidRPr="00E04EAF">
        <w:rPr>
          <w:rFonts w:ascii="Times New Roman" w:eastAsia="Times New Roman" w:hAnsi="Times New Roman" w:cs="Times New Roman"/>
          <w:sz w:val="24"/>
          <w:szCs w:val="24"/>
        </w:rPr>
        <w:t>le</w:t>
      </w:r>
      <w:r w:rsidR="00700684" w:rsidRPr="00E04EAF">
        <w:rPr>
          <w:rFonts w:ascii="Times New Roman" w:eastAsia="Times New Roman" w:hAnsi="Times New Roman" w:cs="Times New Roman"/>
          <w:sz w:val="24"/>
          <w:szCs w:val="24"/>
        </w:rPr>
        <w:t xml:space="preserve"> </w:t>
      </w:r>
      <w:r w:rsidR="00707ECA" w:rsidRPr="00E04EAF">
        <w:rPr>
          <w:rFonts w:ascii="Times New Roman" w:eastAsia="Times New Roman" w:hAnsi="Times New Roman" w:cs="Times New Roman"/>
          <w:sz w:val="24"/>
          <w:szCs w:val="24"/>
        </w:rPr>
        <w:t xml:space="preserve">käesolevas seaduses </w:t>
      </w:r>
      <w:r w:rsidR="00700684" w:rsidRPr="00E04EAF">
        <w:rPr>
          <w:rFonts w:ascii="Times New Roman" w:eastAsia="Times New Roman" w:hAnsi="Times New Roman" w:cs="Times New Roman"/>
          <w:sz w:val="24"/>
          <w:szCs w:val="24"/>
        </w:rPr>
        <w:t xml:space="preserve">lastehoiu </w:t>
      </w:r>
      <w:r w:rsidR="00356DE1" w:rsidRPr="00E04EAF">
        <w:rPr>
          <w:rFonts w:ascii="Times New Roman" w:eastAsia="Times New Roman" w:hAnsi="Times New Roman" w:cs="Times New Roman"/>
          <w:sz w:val="24"/>
          <w:szCs w:val="24"/>
        </w:rPr>
        <w:t>kohta</w:t>
      </w:r>
      <w:r w:rsidR="00700684" w:rsidRPr="00E04EAF">
        <w:rPr>
          <w:rFonts w:ascii="Times New Roman" w:eastAsia="Times New Roman" w:hAnsi="Times New Roman" w:cs="Times New Roman"/>
          <w:sz w:val="24"/>
          <w:szCs w:val="24"/>
        </w:rPr>
        <w:t xml:space="preserve"> sätestatu</w:t>
      </w:r>
      <w:r w:rsidR="00707ECA" w:rsidRPr="00E04EAF">
        <w:rPr>
          <w:rFonts w:ascii="Times New Roman" w:eastAsia="Times New Roman" w:hAnsi="Times New Roman" w:cs="Times New Roman"/>
          <w:sz w:val="24"/>
          <w:szCs w:val="24"/>
        </w:rPr>
        <w:t>t</w:t>
      </w:r>
      <w:r w:rsidR="00373910" w:rsidRPr="00E04EAF">
        <w:rPr>
          <w:rFonts w:ascii="Times New Roman" w:eastAsia="Times New Roman" w:hAnsi="Times New Roman" w:cs="Times New Roman"/>
          <w:sz w:val="24"/>
          <w:szCs w:val="24"/>
        </w:rPr>
        <w:t xml:space="preserve"> ja </w:t>
      </w:r>
      <w:commentRangeStart w:id="13"/>
      <w:r w:rsidR="00373910" w:rsidRPr="00E04EAF">
        <w:rPr>
          <w:rFonts w:ascii="Times New Roman" w:eastAsia="Times New Roman" w:hAnsi="Times New Roman" w:cs="Times New Roman"/>
          <w:sz w:val="24"/>
          <w:szCs w:val="24"/>
        </w:rPr>
        <w:t>lasteaia</w:t>
      </w:r>
      <w:del w:id="14" w:author="Mari Koik" w:date="2024-02-12T16:12:00Z">
        <w:r w:rsidR="00373910" w:rsidRPr="00E04EAF" w:rsidDel="002051B1">
          <w:rPr>
            <w:rFonts w:ascii="Times New Roman" w:eastAsia="Times New Roman" w:hAnsi="Times New Roman" w:cs="Times New Roman"/>
            <w:sz w:val="24"/>
            <w:szCs w:val="24"/>
          </w:rPr>
          <w:delText xml:space="preserve"> </w:delText>
        </w:r>
      </w:del>
      <w:r w:rsidR="00373910" w:rsidRPr="00E04EAF">
        <w:rPr>
          <w:rFonts w:ascii="Times New Roman" w:eastAsia="Times New Roman" w:hAnsi="Times New Roman" w:cs="Times New Roman"/>
          <w:sz w:val="24"/>
          <w:szCs w:val="24"/>
        </w:rPr>
        <w:t>osale</w:t>
      </w:r>
      <w:commentRangeEnd w:id="13"/>
      <w:r w:rsidR="002051B1">
        <w:rPr>
          <w:rStyle w:val="Kommentaariviide"/>
        </w:rPr>
        <w:commentReference w:id="13"/>
      </w:r>
      <w:r w:rsidR="00373910" w:rsidRPr="00E04EAF">
        <w:rPr>
          <w:rFonts w:ascii="Times New Roman" w:eastAsia="Times New Roman" w:hAnsi="Times New Roman" w:cs="Times New Roman"/>
          <w:sz w:val="24"/>
          <w:szCs w:val="24"/>
        </w:rPr>
        <w:t xml:space="preserve"> käesolevas seadus</w:t>
      </w:r>
      <w:r w:rsidR="00356DE1" w:rsidRPr="00E04EAF">
        <w:rPr>
          <w:rFonts w:ascii="Times New Roman" w:eastAsia="Times New Roman" w:hAnsi="Times New Roman" w:cs="Times New Roman"/>
          <w:sz w:val="24"/>
          <w:szCs w:val="24"/>
        </w:rPr>
        <w:t>es</w:t>
      </w:r>
      <w:r w:rsidR="00373910" w:rsidRPr="00E04EAF">
        <w:rPr>
          <w:rFonts w:ascii="Times New Roman" w:eastAsia="Times New Roman" w:hAnsi="Times New Roman" w:cs="Times New Roman"/>
          <w:sz w:val="24"/>
          <w:szCs w:val="24"/>
        </w:rPr>
        <w:t xml:space="preserve"> lasteaia kohta sätestatut,</w:t>
      </w:r>
      <w:r w:rsidR="00707ECA" w:rsidRPr="00E04EAF">
        <w:rPr>
          <w:rFonts w:ascii="Times New Roman" w:eastAsia="Times New Roman" w:hAnsi="Times New Roman" w:cs="Times New Roman"/>
          <w:sz w:val="24"/>
          <w:szCs w:val="24"/>
        </w:rPr>
        <w:t xml:space="preserve"> </w:t>
      </w:r>
      <w:r w:rsidR="00356DE1" w:rsidRPr="00E04EAF">
        <w:rPr>
          <w:rFonts w:ascii="Times New Roman" w:eastAsia="Times New Roman" w:hAnsi="Times New Roman" w:cs="Times New Roman"/>
          <w:sz w:val="24"/>
          <w:szCs w:val="24"/>
        </w:rPr>
        <w:t>arvestades käesolevas seaduses sätestatud erisustega</w:t>
      </w:r>
      <w:r w:rsidR="00700684" w:rsidRPr="00E04EAF">
        <w:rPr>
          <w:rFonts w:ascii="Times New Roman" w:eastAsia="Times New Roman" w:hAnsi="Times New Roman" w:cs="Times New Roman"/>
          <w:sz w:val="24"/>
          <w:szCs w:val="24"/>
        </w:rPr>
        <w:t>.</w:t>
      </w:r>
    </w:p>
    <w:p w14:paraId="02E48544" w14:textId="77777777" w:rsidR="009775D4" w:rsidRPr="00E04EAF" w:rsidRDefault="009775D4" w:rsidP="1A26A201">
      <w:pPr>
        <w:spacing w:after="0" w:line="240" w:lineRule="auto"/>
        <w:jc w:val="both"/>
        <w:rPr>
          <w:rFonts w:ascii="Times New Roman" w:eastAsia="Times New Roman" w:hAnsi="Times New Roman" w:cs="Times New Roman"/>
          <w:sz w:val="24"/>
          <w:szCs w:val="24"/>
        </w:rPr>
      </w:pPr>
    </w:p>
    <w:p w14:paraId="22B16FDE" w14:textId="5136317C" w:rsidR="00522ADE"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B84772">
        <w:rPr>
          <w:rFonts w:ascii="Times New Roman" w:eastAsia="Times New Roman" w:hAnsi="Times New Roman" w:cs="Times New Roman"/>
          <w:sz w:val="24"/>
          <w:szCs w:val="24"/>
        </w:rPr>
        <w:t>5</w:t>
      </w:r>
      <w:r w:rsidRPr="00E04EAF">
        <w:rPr>
          <w:rFonts w:ascii="Times New Roman" w:eastAsia="Times New Roman" w:hAnsi="Times New Roman" w:cs="Times New Roman"/>
          <w:sz w:val="24"/>
          <w:szCs w:val="24"/>
        </w:rPr>
        <w:t xml:space="preserve">) Munitsipaal- ja eralasteaia pidaja (edaspidi koos </w:t>
      </w:r>
      <w:commentRangeStart w:id="15"/>
      <w:r w:rsidRPr="00E04EAF">
        <w:rPr>
          <w:rFonts w:ascii="Times New Roman" w:eastAsia="Times New Roman" w:hAnsi="Times New Roman" w:cs="Times New Roman"/>
          <w:i/>
          <w:iCs/>
          <w:sz w:val="24"/>
          <w:szCs w:val="24"/>
        </w:rPr>
        <w:t>lasteaia</w:t>
      </w:r>
      <w:del w:id="16" w:author="Mari Koik" w:date="2024-02-12T16:13:00Z">
        <w:r w:rsidRPr="00E04EAF" w:rsidDel="002051B1">
          <w:rPr>
            <w:rFonts w:ascii="Times New Roman" w:eastAsia="Times New Roman" w:hAnsi="Times New Roman" w:cs="Times New Roman"/>
            <w:i/>
            <w:iCs/>
            <w:sz w:val="24"/>
            <w:szCs w:val="24"/>
          </w:rPr>
          <w:delText xml:space="preserve"> </w:delText>
        </w:r>
      </w:del>
      <w:r w:rsidRPr="00E04EAF">
        <w:rPr>
          <w:rFonts w:ascii="Times New Roman" w:eastAsia="Times New Roman" w:hAnsi="Times New Roman" w:cs="Times New Roman"/>
          <w:i/>
          <w:iCs/>
          <w:sz w:val="24"/>
          <w:szCs w:val="24"/>
        </w:rPr>
        <w:t>pidaja</w:t>
      </w:r>
      <w:commentRangeEnd w:id="15"/>
      <w:r w:rsidR="007C25CB">
        <w:rPr>
          <w:rStyle w:val="Kommentaariviide"/>
        </w:rPr>
        <w:commentReference w:id="15"/>
      </w:r>
      <w:r w:rsidRPr="00E04EAF">
        <w:rPr>
          <w:rFonts w:ascii="Times New Roman" w:eastAsia="Times New Roman" w:hAnsi="Times New Roman" w:cs="Times New Roman"/>
          <w:sz w:val="24"/>
          <w:szCs w:val="24"/>
        </w:rPr>
        <w:t xml:space="preserve">), munitsipaal- ja eralastehoiu pidaja (edaspidi koos </w:t>
      </w:r>
      <w:commentRangeStart w:id="17"/>
      <w:r w:rsidRPr="00E04EAF">
        <w:rPr>
          <w:rFonts w:ascii="Times New Roman" w:eastAsia="Times New Roman" w:hAnsi="Times New Roman" w:cs="Times New Roman"/>
          <w:i/>
          <w:iCs/>
          <w:sz w:val="24"/>
          <w:szCs w:val="24"/>
        </w:rPr>
        <w:t>lastehoiu</w:t>
      </w:r>
      <w:del w:id="18" w:author="Mari Koik" w:date="2024-02-12T16:13:00Z">
        <w:r w:rsidRPr="00E04EAF" w:rsidDel="002051B1">
          <w:rPr>
            <w:rFonts w:ascii="Times New Roman" w:eastAsia="Times New Roman" w:hAnsi="Times New Roman" w:cs="Times New Roman"/>
            <w:i/>
            <w:iCs/>
            <w:sz w:val="24"/>
            <w:szCs w:val="24"/>
          </w:rPr>
          <w:delText xml:space="preserve"> </w:delText>
        </w:r>
      </w:del>
      <w:r w:rsidRPr="00E04EAF">
        <w:rPr>
          <w:rFonts w:ascii="Times New Roman" w:eastAsia="Times New Roman" w:hAnsi="Times New Roman" w:cs="Times New Roman"/>
          <w:i/>
          <w:iCs/>
          <w:sz w:val="24"/>
          <w:szCs w:val="24"/>
        </w:rPr>
        <w:t>pidaja</w:t>
      </w:r>
      <w:commentRangeEnd w:id="17"/>
      <w:r w:rsidR="007C25CB">
        <w:rPr>
          <w:rStyle w:val="Kommentaariviide"/>
        </w:rPr>
        <w:commentReference w:id="17"/>
      </w:r>
      <w:r w:rsidRPr="00E04EAF">
        <w:rPr>
          <w:rFonts w:ascii="Times New Roman" w:eastAsia="Times New Roman" w:hAnsi="Times New Roman" w:cs="Times New Roman"/>
          <w:sz w:val="24"/>
          <w:szCs w:val="24"/>
        </w:rPr>
        <w:t>), lasteaed, lastehoid ja laps</w:t>
      </w:r>
      <w:r w:rsidRPr="00653987">
        <w:rPr>
          <w:rFonts w:ascii="Times New Roman" w:eastAsia="Times New Roman" w:hAnsi="Times New Roman" w:cs="Times New Roman"/>
          <w:sz w:val="24"/>
          <w:szCs w:val="24"/>
        </w:rPr>
        <w:t>e v</w:t>
      </w:r>
      <w:r w:rsidRPr="00E04EAF">
        <w:rPr>
          <w:rFonts w:ascii="Times New Roman" w:eastAsia="Times New Roman" w:hAnsi="Times New Roman" w:cs="Times New Roman"/>
          <w:sz w:val="24"/>
          <w:szCs w:val="24"/>
        </w:rPr>
        <w:t xml:space="preserve">anem või eestkostja (edaspidi </w:t>
      </w:r>
      <w:r w:rsidRPr="00E04EAF">
        <w:rPr>
          <w:rFonts w:ascii="Times New Roman" w:eastAsia="Times New Roman" w:hAnsi="Times New Roman" w:cs="Times New Roman"/>
          <w:i/>
          <w:iCs/>
          <w:sz w:val="24"/>
          <w:szCs w:val="24"/>
        </w:rPr>
        <w:t>vanem</w:t>
      </w:r>
      <w:r w:rsidRPr="00E04EAF">
        <w:rPr>
          <w:rFonts w:ascii="Times New Roman" w:eastAsia="Times New Roman" w:hAnsi="Times New Roman" w:cs="Times New Roman"/>
          <w:sz w:val="24"/>
          <w:szCs w:val="24"/>
        </w:rPr>
        <w:t>) vastutavad ühiselt käesoleva seaduse eesmärgi täitmise eest.</w:t>
      </w:r>
    </w:p>
    <w:p w14:paraId="6E04573B" w14:textId="77777777" w:rsidR="00014931" w:rsidRDefault="00014931" w:rsidP="00014931">
      <w:pPr>
        <w:spacing w:after="0" w:line="240" w:lineRule="auto"/>
        <w:jc w:val="both"/>
        <w:rPr>
          <w:rFonts w:ascii="Times New Roman" w:eastAsia="Times New Roman" w:hAnsi="Times New Roman" w:cs="Times New Roman"/>
          <w:sz w:val="24"/>
          <w:szCs w:val="24"/>
        </w:rPr>
      </w:pPr>
    </w:p>
    <w:p w14:paraId="4D448198" w14:textId="0B9240E9" w:rsidR="006B4996" w:rsidRPr="00E04EAF" w:rsidRDefault="424ABB50" w:rsidP="1A26A201">
      <w:pPr>
        <w:spacing w:after="0" w:line="240" w:lineRule="auto"/>
        <w:jc w:val="both"/>
        <w:rPr>
          <w:rFonts w:ascii="Times New Roman" w:hAnsi="Times New Roman" w:cs="Times New Roman"/>
          <w:sz w:val="24"/>
          <w:szCs w:val="24"/>
        </w:rPr>
      </w:pPr>
      <w:r w:rsidRPr="7BA5EFAE">
        <w:rPr>
          <w:rFonts w:ascii="Times New Roman" w:eastAsia="Times New Roman" w:hAnsi="Times New Roman" w:cs="Times New Roman"/>
          <w:sz w:val="24"/>
          <w:szCs w:val="24"/>
        </w:rPr>
        <w:t>(</w:t>
      </w:r>
      <w:r w:rsidR="1231A2AD" w:rsidRPr="7BA5EFAE">
        <w:rPr>
          <w:rFonts w:ascii="Times New Roman" w:eastAsia="Times New Roman" w:hAnsi="Times New Roman" w:cs="Times New Roman"/>
          <w:sz w:val="24"/>
          <w:szCs w:val="24"/>
        </w:rPr>
        <w:t>6</w:t>
      </w:r>
      <w:r w:rsidRPr="7BA5EFAE">
        <w:rPr>
          <w:rFonts w:ascii="Times New Roman" w:eastAsia="Times New Roman" w:hAnsi="Times New Roman" w:cs="Times New Roman"/>
          <w:sz w:val="24"/>
          <w:szCs w:val="24"/>
        </w:rPr>
        <w:t xml:space="preserve">) </w:t>
      </w:r>
      <w:bookmarkStart w:id="19" w:name="_Hlk156809895"/>
      <w:r w:rsidR="65B158A6" w:rsidRPr="7BA5EFAE">
        <w:rPr>
          <w:rFonts w:ascii="Times New Roman" w:eastAsia="Times New Roman" w:hAnsi="Times New Roman" w:cs="Times New Roman"/>
          <w:sz w:val="24"/>
          <w:szCs w:val="24"/>
        </w:rPr>
        <w:t>L</w:t>
      </w:r>
      <w:r w:rsidRPr="7BA5EFAE">
        <w:rPr>
          <w:rFonts w:ascii="Times New Roman" w:eastAsia="Times New Roman" w:hAnsi="Times New Roman" w:cs="Times New Roman"/>
          <w:sz w:val="24"/>
          <w:szCs w:val="24"/>
        </w:rPr>
        <w:t xml:space="preserve">astehoiu ja lasteaia õpi- ja kasvukeskkonna nõuded lapse arengu toetamiseks, tervise kaitseks ning õppe- ja kasvatustegevuse turvaliseks ja ohutuks korraldamiseks vajalike tingimuste loomiseks kehtestab Vabariigi Valitsus määrusega. </w:t>
      </w:r>
      <w:bookmarkEnd w:id="19"/>
    </w:p>
    <w:p w14:paraId="4645F06B" w14:textId="77777777" w:rsidR="0051224E" w:rsidRDefault="0051224E" w:rsidP="1A26A201">
      <w:pPr>
        <w:spacing w:after="0" w:line="240" w:lineRule="auto"/>
        <w:jc w:val="both"/>
        <w:rPr>
          <w:rFonts w:ascii="Times New Roman" w:eastAsia="Times New Roman" w:hAnsi="Times New Roman" w:cs="Times New Roman"/>
          <w:b/>
          <w:bCs/>
          <w:sz w:val="24"/>
          <w:szCs w:val="24"/>
        </w:rPr>
      </w:pPr>
    </w:p>
    <w:p w14:paraId="3CAEFDA4" w14:textId="39352129" w:rsidR="00942B69" w:rsidRPr="00E04EAF" w:rsidRDefault="23028C5D" w:rsidP="1A26A201">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4. Alushariduse kättesaadavus</w:t>
      </w:r>
    </w:p>
    <w:p w14:paraId="20455525" w14:textId="77777777" w:rsidR="00942B69" w:rsidRPr="0051224E" w:rsidRDefault="00942B69" w:rsidP="1A26A201">
      <w:pPr>
        <w:spacing w:after="0" w:line="240" w:lineRule="auto"/>
        <w:jc w:val="both"/>
        <w:rPr>
          <w:rFonts w:ascii="Times New Roman" w:eastAsia="Times New Roman" w:hAnsi="Times New Roman" w:cs="Times New Roman"/>
          <w:sz w:val="24"/>
          <w:szCs w:val="24"/>
        </w:rPr>
      </w:pPr>
    </w:p>
    <w:p w14:paraId="16953A0A" w14:textId="15737028" w:rsidR="00832021" w:rsidRPr="0051224E" w:rsidRDefault="14DB5EA9" w:rsidP="7BA5EFAE">
      <w:pPr>
        <w:tabs>
          <w:tab w:val="left" w:pos="2694"/>
        </w:tabs>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(1) Kohaliku omavalitsuse üksus tagab kõigile pooleteise- kuni kolmeaastastele lastele</w:t>
      </w:r>
      <w:r w:rsidR="3F83ECCC" w:rsidRPr="7BA5EFAE">
        <w:rPr>
          <w:rFonts w:ascii="Times New Roman" w:eastAsia="Times New Roman" w:hAnsi="Times New Roman" w:cs="Times New Roman"/>
          <w:sz w:val="24"/>
          <w:szCs w:val="24"/>
        </w:rPr>
        <w:t>, kelle</w:t>
      </w:r>
      <w:r w:rsidRPr="7BA5EFAE">
        <w:rPr>
          <w:rFonts w:ascii="Times New Roman" w:eastAsia="Times New Roman" w:hAnsi="Times New Roman" w:cs="Times New Roman"/>
          <w:sz w:val="24"/>
          <w:szCs w:val="24"/>
        </w:rPr>
        <w:t xml:space="preserve"> elukoht on selle omavalitsus</w:t>
      </w:r>
      <w:ins w:id="20" w:author="Mari Koik" w:date="2024-02-15T13:55:00Z">
        <w:r w:rsidR="005B4128">
          <w:rPr>
            <w:rFonts w:ascii="Times New Roman" w:eastAsia="Times New Roman" w:hAnsi="Times New Roman" w:cs="Times New Roman"/>
            <w:sz w:val="24"/>
            <w:szCs w:val="24"/>
          </w:rPr>
          <w:t>üksus</w:t>
        </w:r>
      </w:ins>
      <w:r w:rsidRPr="7BA5EFAE">
        <w:rPr>
          <w:rFonts w:ascii="Times New Roman" w:eastAsia="Times New Roman" w:hAnsi="Times New Roman" w:cs="Times New Roman"/>
          <w:sz w:val="24"/>
          <w:szCs w:val="24"/>
        </w:rPr>
        <w:t xml:space="preserve">e territooriumil ja </w:t>
      </w:r>
      <w:r w:rsidR="0B54E250" w:rsidRPr="7BA5EFAE">
        <w:rPr>
          <w:rFonts w:ascii="Times New Roman" w:eastAsia="Times New Roman" w:hAnsi="Times New Roman" w:cs="Times New Roman"/>
          <w:sz w:val="24"/>
          <w:szCs w:val="24"/>
        </w:rPr>
        <w:t xml:space="preserve">kelle </w:t>
      </w:r>
      <w:r w:rsidRPr="7BA5EFAE">
        <w:rPr>
          <w:rFonts w:ascii="Times New Roman" w:eastAsia="Times New Roman" w:hAnsi="Times New Roman" w:cs="Times New Roman"/>
          <w:sz w:val="24"/>
          <w:szCs w:val="24"/>
        </w:rPr>
        <w:t>vanem on avaldanud soovi lastehoiukohta kasutada</w:t>
      </w:r>
      <w:r w:rsidR="26B7511A"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w:t>
      </w:r>
      <w:r w:rsidR="6E9E479C" w:rsidRPr="7BA5EFAE">
        <w:rPr>
          <w:rFonts w:ascii="Times New Roman" w:eastAsia="Times New Roman" w:hAnsi="Times New Roman" w:cs="Times New Roman"/>
          <w:sz w:val="24"/>
          <w:szCs w:val="24"/>
        </w:rPr>
        <w:t xml:space="preserve">võimaluse käia oma territooriumil asuvas lastehoius </w:t>
      </w:r>
      <w:r w:rsidRPr="7BA5EFAE">
        <w:rPr>
          <w:rFonts w:ascii="Times New Roman" w:eastAsia="Times New Roman" w:hAnsi="Times New Roman" w:cs="Times New Roman"/>
          <w:sz w:val="24"/>
          <w:szCs w:val="24"/>
        </w:rPr>
        <w:t>ning kõigile kolme- kuni seitsmeaastastele lastele</w:t>
      </w:r>
      <w:r w:rsidR="5580620A"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w:t>
      </w:r>
      <w:r w:rsidR="17A9D548" w:rsidRPr="7BA5EFAE">
        <w:rPr>
          <w:rFonts w:ascii="Times New Roman" w:eastAsia="Times New Roman" w:hAnsi="Times New Roman" w:cs="Times New Roman"/>
          <w:sz w:val="24"/>
          <w:szCs w:val="24"/>
        </w:rPr>
        <w:t>kelle</w:t>
      </w:r>
      <w:r w:rsidRPr="7BA5EFAE">
        <w:rPr>
          <w:rFonts w:ascii="Times New Roman" w:eastAsia="Times New Roman" w:hAnsi="Times New Roman" w:cs="Times New Roman"/>
          <w:sz w:val="24"/>
          <w:szCs w:val="24"/>
        </w:rPr>
        <w:t xml:space="preserve"> elukoht on selle omavalitsus</w:t>
      </w:r>
      <w:ins w:id="21" w:author="Mari Koik" w:date="2024-02-15T13:55:00Z">
        <w:r w:rsidR="005B4128">
          <w:rPr>
            <w:rFonts w:ascii="Times New Roman" w:eastAsia="Times New Roman" w:hAnsi="Times New Roman" w:cs="Times New Roman"/>
            <w:sz w:val="24"/>
            <w:szCs w:val="24"/>
          </w:rPr>
          <w:t>üksus</w:t>
        </w:r>
      </w:ins>
      <w:r w:rsidRPr="7BA5EFAE">
        <w:rPr>
          <w:rFonts w:ascii="Times New Roman" w:eastAsia="Times New Roman" w:hAnsi="Times New Roman" w:cs="Times New Roman"/>
          <w:sz w:val="24"/>
          <w:szCs w:val="24"/>
        </w:rPr>
        <w:t xml:space="preserve">e territooriumil ja </w:t>
      </w:r>
      <w:r w:rsidR="612CFF50" w:rsidRPr="7BA5EFAE">
        <w:rPr>
          <w:rFonts w:ascii="Times New Roman" w:eastAsia="Times New Roman" w:hAnsi="Times New Roman" w:cs="Times New Roman"/>
          <w:sz w:val="24"/>
          <w:szCs w:val="24"/>
        </w:rPr>
        <w:t xml:space="preserve">kelle </w:t>
      </w:r>
      <w:r w:rsidRPr="7BA5EFAE">
        <w:rPr>
          <w:rFonts w:ascii="Times New Roman" w:eastAsia="Times New Roman" w:hAnsi="Times New Roman" w:cs="Times New Roman"/>
          <w:sz w:val="24"/>
          <w:szCs w:val="24"/>
        </w:rPr>
        <w:t>vanem on avaldanud soovi lasteaiakohta kasutada</w:t>
      </w:r>
      <w:r w:rsidR="34B5A549" w:rsidRPr="7BA5EFAE">
        <w:rPr>
          <w:rFonts w:ascii="Times New Roman" w:eastAsia="Times New Roman" w:hAnsi="Times New Roman" w:cs="Times New Roman"/>
          <w:sz w:val="24"/>
          <w:szCs w:val="24"/>
        </w:rPr>
        <w:t>, võimaluse käia oma territooriumil asuvas lasteaias</w:t>
      </w:r>
      <w:r w:rsidRPr="7BA5EFAE">
        <w:rPr>
          <w:rFonts w:ascii="Times New Roman" w:eastAsia="Times New Roman" w:hAnsi="Times New Roman" w:cs="Times New Roman"/>
          <w:sz w:val="24"/>
          <w:szCs w:val="24"/>
        </w:rPr>
        <w:t>.</w:t>
      </w:r>
    </w:p>
    <w:p w14:paraId="0F2DD1EE" w14:textId="77777777" w:rsidR="00401F4B" w:rsidRPr="0051224E" w:rsidRDefault="00401F4B" w:rsidP="1A26A201">
      <w:pPr>
        <w:tabs>
          <w:tab w:val="left" w:pos="2694"/>
        </w:tabs>
        <w:spacing w:after="0" w:line="240" w:lineRule="auto"/>
        <w:jc w:val="both"/>
        <w:rPr>
          <w:rFonts w:ascii="Times New Roman" w:eastAsia="Times New Roman" w:hAnsi="Times New Roman" w:cs="Times New Roman"/>
          <w:sz w:val="24"/>
          <w:szCs w:val="24"/>
        </w:rPr>
      </w:pPr>
    </w:p>
    <w:p w14:paraId="67F104A3" w14:textId="2C4FE897" w:rsidR="004A282C" w:rsidRDefault="29EF970F" w:rsidP="1A26A201">
      <w:pPr>
        <w:tabs>
          <w:tab w:val="left" w:pos="2694"/>
        </w:tabs>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(2) Käesoleva seaduse tähenduses käsitatakse lapse elukohana Eesti rahvastikuregistrisse kantud elukoh</w:t>
      </w:r>
      <w:r w:rsidR="7C02C11B" w:rsidRPr="7BA5EFAE">
        <w:rPr>
          <w:rFonts w:ascii="Times New Roman" w:eastAsia="Times New Roman" w:hAnsi="Times New Roman" w:cs="Times New Roman"/>
          <w:sz w:val="24"/>
          <w:szCs w:val="24"/>
        </w:rPr>
        <w:t>ta</w:t>
      </w:r>
      <w:r w:rsidRPr="7BA5EFAE">
        <w:rPr>
          <w:rFonts w:ascii="Times New Roman" w:eastAsia="Times New Roman" w:hAnsi="Times New Roman" w:cs="Times New Roman"/>
          <w:sz w:val="24"/>
          <w:szCs w:val="24"/>
        </w:rPr>
        <w:t>. Last, kelle elukoht</w:t>
      </w:r>
      <w:r w:rsidR="626D9516" w:rsidRPr="7BA5EFAE">
        <w:rPr>
          <w:rFonts w:ascii="Times New Roman" w:eastAsia="Times New Roman" w:hAnsi="Times New Roman" w:cs="Times New Roman"/>
          <w:sz w:val="24"/>
          <w:szCs w:val="24"/>
        </w:rPr>
        <w:t>a ei saa</w:t>
      </w:r>
      <w:r w:rsidRPr="7BA5EFAE">
        <w:rPr>
          <w:rFonts w:ascii="Times New Roman" w:eastAsia="Times New Roman" w:hAnsi="Times New Roman" w:cs="Times New Roman"/>
          <w:sz w:val="24"/>
          <w:szCs w:val="24"/>
        </w:rPr>
        <w:t xml:space="preserve"> Eesti rahvastikuregistris</w:t>
      </w:r>
      <w:r w:rsidR="75B60FB4" w:rsidRPr="7BA5EFAE">
        <w:rPr>
          <w:rFonts w:ascii="Times New Roman" w:eastAsia="Times New Roman" w:hAnsi="Times New Roman" w:cs="Times New Roman"/>
          <w:sz w:val="24"/>
          <w:szCs w:val="24"/>
        </w:rPr>
        <w:t xml:space="preserve"> </w:t>
      </w:r>
      <w:r w:rsidR="12AE5C96" w:rsidRPr="7BA5EFAE">
        <w:rPr>
          <w:rFonts w:ascii="Times New Roman" w:eastAsia="Times New Roman" w:hAnsi="Times New Roman" w:cs="Times New Roman"/>
          <w:sz w:val="24"/>
          <w:szCs w:val="24"/>
        </w:rPr>
        <w:t xml:space="preserve">registreerida </w:t>
      </w:r>
      <w:r w:rsidR="75B60FB4" w:rsidRPr="7BA5EFAE">
        <w:rPr>
          <w:rFonts w:ascii="Times New Roman" w:eastAsia="Times New Roman" w:hAnsi="Times New Roman" w:cs="Times New Roman"/>
          <w:sz w:val="24"/>
          <w:szCs w:val="24"/>
        </w:rPr>
        <w:t>selles</w:t>
      </w:r>
      <w:r w:rsidR="7488050E" w:rsidRPr="7BA5EFAE">
        <w:rPr>
          <w:rFonts w:ascii="Times New Roman" w:eastAsia="Times New Roman" w:hAnsi="Times New Roman" w:cs="Times New Roman"/>
          <w:sz w:val="24"/>
          <w:szCs w:val="24"/>
        </w:rPr>
        <w:t>se</w:t>
      </w:r>
      <w:r w:rsidR="75B60FB4" w:rsidRPr="7BA5EFAE">
        <w:rPr>
          <w:rFonts w:ascii="Times New Roman" w:eastAsia="Times New Roman" w:hAnsi="Times New Roman" w:cs="Times New Roman"/>
          <w:sz w:val="24"/>
          <w:szCs w:val="24"/>
        </w:rPr>
        <w:t xml:space="preserve"> kohaliku omavalitsuse üksuses</w:t>
      </w:r>
      <w:r w:rsidR="748D8851" w:rsidRPr="7BA5EFAE">
        <w:rPr>
          <w:rFonts w:ascii="Times New Roman" w:eastAsia="Times New Roman" w:hAnsi="Times New Roman" w:cs="Times New Roman"/>
          <w:sz w:val="24"/>
          <w:szCs w:val="24"/>
        </w:rPr>
        <w:t>se</w:t>
      </w:r>
      <w:r w:rsidR="75B60FB4" w:rsidRPr="7BA5EFAE">
        <w:rPr>
          <w:rFonts w:ascii="Times New Roman" w:eastAsia="Times New Roman" w:hAnsi="Times New Roman" w:cs="Times New Roman"/>
          <w:sz w:val="24"/>
          <w:szCs w:val="24"/>
        </w:rPr>
        <w:t xml:space="preserve">, mille territooriumil laps tegelikult elab, </w:t>
      </w:r>
      <w:r w:rsidRPr="7BA5EFAE">
        <w:rPr>
          <w:rFonts w:ascii="Times New Roman" w:eastAsia="Times New Roman" w:hAnsi="Times New Roman" w:cs="Times New Roman"/>
          <w:sz w:val="24"/>
          <w:szCs w:val="24"/>
        </w:rPr>
        <w:t xml:space="preserve">käsitatakse </w:t>
      </w:r>
      <w:commentRangeStart w:id="22"/>
      <w:ins w:id="23" w:author="Mari Koik" w:date="2024-02-15T13:53:00Z">
        <w:r w:rsidR="005B4128">
          <w:rPr>
            <w:rFonts w:ascii="Times New Roman" w:eastAsia="Times New Roman" w:hAnsi="Times New Roman" w:cs="Times New Roman"/>
            <w:sz w:val="24"/>
            <w:szCs w:val="24"/>
          </w:rPr>
          <w:t xml:space="preserve">tegeliku </w:t>
        </w:r>
      </w:ins>
      <w:r w:rsidRPr="7BA5EFAE">
        <w:rPr>
          <w:rFonts w:ascii="Times New Roman" w:eastAsia="Times New Roman" w:hAnsi="Times New Roman" w:cs="Times New Roman"/>
          <w:sz w:val="24"/>
          <w:szCs w:val="24"/>
        </w:rPr>
        <w:t>elukoha</w:t>
      </w:r>
      <w:ins w:id="24" w:author="Mari Koik" w:date="2024-02-15T13:53:00Z">
        <w:r w:rsidR="005B4128">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järgse</w:t>
      </w:r>
      <w:commentRangeEnd w:id="22"/>
      <w:r w:rsidR="005B4128">
        <w:rPr>
          <w:rStyle w:val="Kommentaariviide"/>
        </w:rPr>
        <w:commentReference w:id="22"/>
      </w:r>
      <w:r w:rsidRPr="7BA5EFAE">
        <w:rPr>
          <w:rFonts w:ascii="Times New Roman" w:eastAsia="Times New Roman" w:hAnsi="Times New Roman" w:cs="Times New Roman"/>
          <w:sz w:val="24"/>
          <w:szCs w:val="24"/>
        </w:rPr>
        <w:t xml:space="preserve"> kohaliku omavalitsuse üksuse elanikuna.</w:t>
      </w:r>
    </w:p>
    <w:p w14:paraId="5AE58513" w14:textId="77777777" w:rsidR="004A3FAB" w:rsidRPr="004A3FAB" w:rsidRDefault="004A3FAB" w:rsidP="1A26A201">
      <w:pPr>
        <w:tabs>
          <w:tab w:val="left" w:pos="2694"/>
        </w:tabs>
        <w:spacing w:after="0" w:line="240" w:lineRule="auto"/>
        <w:jc w:val="both"/>
        <w:rPr>
          <w:rFonts w:ascii="Times New Roman" w:eastAsia="Times New Roman" w:hAnsi="Times New Roman" w:cs="Times New Roman"/>
          <w:sz w:val="24"/>
          <w:szCs w:val="24"/>
        </w:rPr>
      </w:pPr>
    </w:p>
    <w:p w14:paraId="78D27153" w14:textId="6418BEA0" w:rsidR="004A282C" w:rsidRDefault="004A282C" w:rsidP="004A282C">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Käesoleva seaduse tähenduses loetakse a</w:t>
      </w:r>
      <w:r w:rsidRPr="00E04EAF">
        <w:rPr>
          <w:rFonts w:ascii="Times New Roman" w:eastAsia="Times New Roman" w:hAnsi="Times New Roman" w:cs="Times New Roman"/>
          <w:sz w:val="24"/>
          <w:szCs w:val="24"/>
        </w:rPr>
        <w:t>sendushooldusel viibiva lapse elukohaks hoolduspere elukoht või perekodu või asenduskodu tegevuskoht.</w:t>
      </w:r>
    </w:p>
    <w:p w14:paraId="5983A169" w14:textId="77777777" w:rsidR="008C6FFD" w:rsidRDefault="008C6FFD" w:rsidP="004A282C">
      <w:pPr>
        <w:spacing w:after="0" w:line="240" w:lineRule="auto"/>
        <w:jc w:val="both"/>
        <w:rPr>
          <w:rFonts w:ascii="Times New Roman" w:eastAsia="Times New Roman" w:hAnsi="Times New Roman" w:cs="Times New Roman"/>
          <w:sz w:val="24"/>
          <w:szCs w:val="24"/>
        </w:rPr>
      </w:pPr>
    </w:p>
    <w:p w14:paraId="7333F4CE" w14:textId="5EDB773C" w:rsidR="008C6FFD" w:rsidRDefault="008C6FFD" w:rsidP="004A282C">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E04EAF">
        <w:rPr>
          <w:rFonts w:ascii="Times New Roman" w:eastAsia="Times New Roman" w:hAnsi="Times New Roman" w:cs="Times New Roman"/>
          <w:sz w:val="24"/>
          <w:szCs w:val="24"/>
        </w:rPr>
        <w:t xml:space="preserve">) Kui lapse koolikohustuse täitmise algus on põhikooli- ja gümnaasiumiseaduse § 9 lõikes 3 nimetatud juhul ühe õppeaasta võrra edasi lükatud, </w:t>
      </w:r>
      <w:commentRangeStart w:id="25"/>
      <w:del w:id="26" w:author="Mari Koik" w:date="2024-02-14T13:15:00Z">
        <w:r w:rsidRPr="00E04EAF" w:rsidDel="00653987">
          <w:rPr>
            <w:rFonts w:ascii="Times New Roman" w:eastAsia="Times New Roman" w:hAnsi="Times New Roman" w:cs="Times New Roman"/>
            <w:sz w:val="24"/>
            <w:szCs w:val="24"/>
          </w:rPr>
          <w:delText xml:space="preserve">on </w:delText>
        </w:r>
      </w:del>
      <w:ins w:id="27" w:author="Mari Koik" w:date="2024-02-14T13:15:00Z">
        <w:r w:rsidR="00653987">
          <w:rPr>
            <w:rFonts w:ascii="Times New Roman" w:eastAsia="Times New Roman" w:hAnsi="Times New Roman" w:cs="Times New Roman"/>
            <w:sz w:val="24"/>
            <w:szCs w:val="24"/>
          </w:rPr>
          <w:t>tagab</w:t>
        </w:r>
        <w:r w:rsidR="00653987"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 xml:space="preserve">kohaliku omavalitsuse üksus </w:t>
      </w:r>
      <w:del w:id="28" w:author="Mari Koik" w:date="2024-02-14T13:16:00Z">
        <w:r w:rsidRPr="00E04EAF" w:rsidDel="00653987">
          <w:rPr>
            <w:rFonts w:ascii="Times New Roman" w:eastAsia="Times New Roman" w:hAnsi="Times New Roman" w:cs="Times New Roman"/>
            <w:sz w:val="24"/>
            <w:szCs w:val="24"/>
          </w:rPr>
          <w:delText xml:space="preserve">kohustatud tagama </w:delText>
        </w:r>
      </w:del>
      <w:r w:rsidRPr="00E04EAF">
        <w:rPr>
          <w:rFonts w:ascii="Times New Roman" w:eastAsia="Times New Roman" w:hAnsi="Times New Roman" w:cs="Times New Roman"/>
          <w:sz w:val="24"/>
          <w:szCs w:val="24"/>
        </w:rPr>
        <w:t xml:space="preserve">lapsele võimaluse </w:t>
      </w:r>
      <w:commentRangeEnd w:id="25"/>
      <w:r w:rsidR="00B20444">
        <w:rPr>
          <w:rStyle w:val="Kommentaariviide"/>
        </w:rPr>
        <w:commentReference w:id="25"/>
      </w:r>
      <w:r w:rsidRPr="00E04EAF">
        <w:rPr>
          <w:rFonts w:ascii="Times New Roman" w:eastAsia="Times New Roman" w:hAnsi="Times New Roman" w:cs="Times New Roman"/>
          <w:sz w:val="24"/>
          <w:szCs w:val="24"/>
        </w:rPr>
        <w:t>käia nimetatud perioodil vanema soovil samas lasteaias.</w:t>
      </w:r>
    </w:p>
    <w:p w14:paraId="1F5C89FF" w14:textId="77777777" w:rsidR="0051224E" w:rsidRDefault="0051224E" w:rsidP="004A282C">
      <w:pPr>
        <w:spacing w:after="0" w:line="240" w:lineRule="auto"/>
        <w:jc w:val="both"/>
        <w:rPr>
          <w:rFonts w:ascii="Times New Roman" w:eastAsia="Times New Roman" w:hAnsi="Times New Roman" w:cs="Times New Roman"/>
          <w:sz w:val="24"/>
          <w:szCs w:val="24"/>
        </w:rPr>
      </w:pPr>
    </w:p>
    <w:p w14:paraId="3AE93C60" w14:textId="6AB20480" w:rsidR="00165011" w:rsidRDefault="45F49107" w:rsidP="7BA5EFAE">
      <w:pPr>
        <w:spacing w:after="0"/>
        <w:jc w:val="both"/>
        <w:rPr>
          <w:rStyle w:val="normaltextrun"/>
          <w:rFonts w:ascii="Times New Roman" w:hAnsi="Times New Roman" w:cs="Times New Roman"/>
          <w:color w:val="000000" w:themeColor="text1"/>
          <w:sz w:val="24"/>
          <w:szCs w:val="24"/>
        </w:rPr>
      </w:pPr>
      <w:r w:rsidRPr="00E04EAF">
        <w:rPr>
          <w:rFonts w:ascii="Times New Roman" w:eastAsia="Times New Roman" w:hAnsi="Times New Roman" w:cs="Times New Roman"/>
          <w:sz w:val="24"/>
          <w:szCs w:val="24"/>
        </w:rPr>
        <w:t>(</w:t>
      </w:r>
      <w:r w:rsidR="55250725">
        <w:rPr>
          <w:rFonts w:ascii="Times New Roman" w:eastAsia="Times New Roman" w:hAnsi="Times New Roman" w:cs="Times New Roman"/>
          <w:sz w:val="24"/>
          <w:szCs w:val="24"/>
        </w:rPr>
        <w:t>5</w:t>
      </w:r>
      <w:r w:rsidRPr="00E04EAF">
        <w:rPr>
          <w:rFonts w:ascii="Times New Roman" w:eastAsia="Times New Roman" w:hAnsi="Times New Roman" w:cs="Times New Roman"/>
          <w:sz w:val="24"/>
          <w:szCs w:val="24"/>
        </w:rPr>
        <w:t xml:space="preserve">) Kohaliku omavalitsuse üksus võib </w:t>
      </w:r>
      <w:r w:rsidR="677535D2" w:rsidRPr="00E04EAF">
        <w:rPr>
          <w:rFonts w:ascii="Times New Roman" w:eastAsia="Times New Roman" w:hAnsi="Times New Roman" w:cs="Times New Roman"/>
          <w:sz w:val="24"/>
          <w:szCs w:val="24"/>
        </w:rPr>
        <w:t>lastehoiukoha tagada munitsipaal</w:t>
      </w:r>
      <w:r w:rsidR="564A34E4" w:rsidRPr="00E04EAF">
        <w:rPr>
          <w:rFonts w:ascii="Times New Roman" w:eastAsia="Times New Roman" w:hAnsi="Times New Roman" w:cs="Times New Roman"/>
          <w:sz w:val="24"/>
          <w:szCs w:val="24"/>
        </w:rPr>
        <w:t>-</w:t>
      </w:r>
      <w:r w:rsidR="677535D2" w:rsidRPr="00E04EAF">
        <w:rPr>
          <w:rFonts w:ascii="Times New Roman" w:eastAsia="Times New Roman" w:hAnsi="Times New Roman" w:cs="Times New Roman"/>
          <w:sz w:val="24"/>
          <w:szCs w:val="24"/>
        </w:rPr>
        <w:t xml:space="preserve"> või eralastehoiu</w:t>
      </w:r>
      <w:r w:rsidR="633D3E27">
        <w:rPr>
          <w:rFonts w:ascii="Times New Roman" w:eastAsia="Times New Roman" w:hAnsi="Times New Roman" w:cs="Times New Roman"/>
          <w:sz w:val="24"/>
          <w:szCs w:val="24"/>
        </w:rPr>
        <w:t>s</w:t>
      </w:r>
      <w:r w:rsidR="677535D2" w:rsidRPr="00E04EAF">
        <w:rPr>
          <w:rFonts w:ascii="Times New Roman" w:eastAsia="Times New Roman" w:hAnsi="Times New Roman" w:cs="Times New Roman"/>
          <w:sz w:val="24"/>
          <w:szCs w:val="24"/>
        </w:rPr>
        <w:t xml:space="preserve"> ning </w:t>
      </w:r>
      <w:r w:rsidRPr="00E04EAF">
        <w:rPr>
          <w:rFonts w:ascii="Times New Roman" w:eastAsia="Times New Roman" w:hAnsi="Times New Roman" w:cs="Times New Roman"/>
          <w:sz w:val="24"/>
          <w:szCs w:val="24"/>
        </w:rPr>
        <w:t>lasteaiakoha munitsipaal- või eralasteaia</w:t>
      </w:r>
      <w:r w:rsidR="633D3E27">
        <w:rPr>
          <w:rFonts w:ascii="Times New Roman" w:eastAsia="Times New Roman" w:hAnsi="Times New Roman" w:cs="Times New Roman"/>
          <w:sz w:val="24"/>
          <w:szCs w:val="24"/>
        </w:rPr>
        <w:t>s</w:t>
      </w:r>
      <w:r w:rsidR="4B11D2D1" w:rsidRPr="00E04EAF">
        <w:rPr>
          <w:rFonts w:ascii="Times New Roman" w:eastAsia="Times New Roman" w:hAnsi="Times New Roman" w:cs="Times New Roman"/>
          <w:sz w:val="24"/>
          <w:szCs w:val="24"/>
        </w:rPr>
        <w:t>.</w:t>
      </w:r>
      <w:r w:rsidR="24E83927">
        <w:rPr>
          <w:rFonts w:ascii="Times New Roman" w:eastAsia="Times New Roman" w:hAnsi="Times New Roman" w:cs="Times New Roman"/>
          <w:sz w:val="24"/>
          <w:szCs w:val="24"/>
        </w:rPr>
        <w:t xml:space="preserve"> </w:t>
      </w:r>
      <w:r w:rsidR="0F89A6EC" w:rsidRPr="00E04EAF">
        <w:rPr>
          <w:rFonts w:ascii="Times New Roman" w:eastAsia="Times New Roman" w:hAnsi="Times New Roman" w:cs="Times New Roman"/>
          <w:sz w:val="24"/>
          <w:szCs w:val="24"/>
        </w:rPr>
        <w:t xml:space="preserve">Lapsele </w:t>
      </w:r>
      <w:r w:rsidR="677535D2" w:rsidRPr="00E04EAF">
        <w:rPr>
          <w:rFonts w:ascii="Times New Roman" w:eastAsia="Times New Roman" w:hAnsi="Times New Roman" w:cs="Times New Roman"/>
          <w:sz w:val="24"/>
          <w:szCs w:val="24"/>
        </w:rPr>
        <w:t xml:space="preserve">lastehoiukoha ja </w:t>
      </w:r>
      <w:r w:rsidR="0F89A6EC" w:rsidRPr="00E04EAF">
        <w:rPr>
          <w:rFonts w:ascii="Times New Roman" w:eastAsia="Times New Roman" w:hAnsi="Times New Roman" w:cs="Times New Roman"/>
          <w:sz w:val="24"/>
          <w:szCs w:val="24"/>
        </w:rPr>
        <w:t xml:space="preserve">lasteaiakoha </w:t>
      </w:r>
      <w:r w:rsidR="111E6B5C" w:rsidRPr="00E618BF">
        <w:rPr>
          <w:rFonts w:ascii="Times New Roman" w:eastAsia="Times New Roman" w:hAnsi="Times New Roman" w:cs="Times New Roman"/>
          <w:sz w:val="24"/>
          <w:szCs w:val="24"/>
        </w:rPr>
        <w:t>võimaldamise</w:t>
      </w:r>
      <w:del w:id="29" w:author="Mari Koik" w:date="2024-02-15T13:53:00Z">
        <w:r w:rsidR="111E6B5C" w:rsidRPr="00E618BF" w:rsidDel="005B4128">
          <w:rPr>
            <w:rFonts w:ascii="Times New Roman" w:eastAsia="Times New Roman" w:hAnsi="Times New Roman" w:cs="Times New Roman"/>
            <w:sz w:val="24"/>
            <w:szCs w:val="24"/>
          </w:rPr>
          <w:delText xml:space="preserve"> ülesande täitmise</w:delText>
        </w:r>
      </w:del>
      <w:r w:rsidR="111E6B5C" w:rsidRPr="00E618BF">
        <w:rPr>
          <w:rFonts w:ascii="Times New Roman" w:eastAsia="Times New Roman" w:hAnsi="Times New Roman" w:cs="Times New Roman"/>
          <w:sz w:val="24"/>
          <w:szCs w:val="24"/>
        </w:rPr>
        <w:t xml:space="preserve">ks </w:t>
      </w:r>
      <w:r w:rsidR="0F89A6EC" w:rsidRPr="00E04EAF">
        <w:rPr>
          <w:rFonts w:ascii="Times New Roman" w:eastAsia="Times New Roman" w:hAnsi="Times New Roman" w:cs="Times New Roman"/>
          <w:sz w:val="24"/>
          <w:szCs w:val="24"/>
        </w:rPr>
        <w:t xml:space="preserve">võib kohaliku omavalitsuse üksus </w:t>
      </w:r>
      <w:r w:rsidR="7B96D024" w:rsidRPr="00E04EAF">
        <w:rPr>
          <w:rFonts w:ascii="Times New Roman" w:eastAsia="Times New Roman" w:hAnsi="Times New Roman" w:cs="Times New Roman"/>
          <w:sz w:val="24"/>
          <w:szCs w:val="24"/>
        </w:rPr>
        <w:t xml:space="preserve">anda haldusakti või </w:t>
      </w:r>
      <w:r w:rsidR="0F89A6EC" w:rsidRPr="00E04EAF">
        <w:rPr>
          <w:rFonts w:ascii="Times New Roman" w:eastAsia="Times New Roman" w:hAnsi="Times New Roman" w:cs="Times New Roman"/>
          <w:sz w:val="24"/>
          <w:szCs w:val="24"/>
        </w:rPr>
        <w:t>sõlmida halduslepingu halduskoostöö seaduses sätestatud korras.</w:t>
      </w:r>
      <w:r w:rsidR="5F8FC9B8">
        <w:rPr>
          <w:rFonts w:ascii="Times New Roman" w:eastAsia="Times New Roman" w:hAnsi="Times New Roman" w:cs="Times New Roman"/>
          <w:sz w:val="24"/>
          <w:szCs w:val="24"/>
        </w:rPr>
        <w:t xml:space="preserve"> </w:t>
      </w:r>
      <w:r w:rsidR="5F8FC9B8" w:rsidRPr="00676C8B">
        <w:rPr>
          <w:rStyle w:val="normaltextrun"/>
          <w:rFonts w:ascii="Times New Roman" w:hAnsi="Times New Roman" w:cs="Times New Roman"/>
          <w:color w:val="000000"/>
          <w:sz w:val="24"/>
          <w:szCs w:val="24"/>
          <w:bdr w:val="none" w:sz="0" w:space="0" w:color="auto" w:frame="1"/>
        </w:rPr>
        <w:t>Teise kohaliku omavalitsuse üksusega halduslepingu sõlmimise</w:t>
      </w:r>
      <w:ins w:id="30" w:author="Mari Koik" w:date="2024-02-12T16:21:00Z">
        <w:r w:rsidR="00345B4D">
          <w:rPr>
            <w:rStyle w:val="normaltextrun"/>
            <w:rFonts w:ascii="Times New Roman" w:hAnsi="Times New Roman" w:cs="Times New Roman"/>
            <w:color w:val="000000"/>
            <w:sz w:val="24"/>
            <w:szCs w:val="24"/>
            <w:bdr w:val="none" w:sz="0" w:space="0" w:color="auto" w:frame="1"/>
          </w:rPr>
          <w:t xml:space="preserve"> korra</w:t>
        </w:r>
      </w:ins>
      <w:r w:rsidR="5F8FC9B8" w:rsidRPr="00676C8B">
        <w:rPr>
          <w:rStyle w:val="normaltextrun"/>
          <w:rFonts w:ascii="Times New Roman" w:hAnsi="Times New Roman" w:cs="Times New Roman"/>
          <w:color w:val="000000"/>
          <w:sz w:val="24"/>
          <w:szCs w:val="24"/>
          <w:bdr w:val="none" w:sz="0" w:space="0" w:color="auto" w:frame="1"/>
        </w:rPr>
        <w:t>l ei kohaldata halduskoostöö seaduse §-s 13 sätestatut</w:t>
      </w:r>
      <w:r w:rsidR="319A7357">
        <w:rPr>
          <w:rStyle w:val="normaltextrun"/>
          <w:rFonts w:ascii="Times New Roman" w:hAnsi="Times New Roman" w:cs="Times New Roman"/>
          <w:color w:val="000000"/>
          <w:sz w:val="24"/>
          <w:szCs w:val="24"/>
          <w:bdr w:val="none" w:sz="0" w:space="0" w:color="auto" w:frame="1"/>
        </w:rPr>
        <w:t>.</w:t>
      </w:r>
    </w:p>
    <w:p w14:paraId="35C5C1A0" w14:textId="77777777" w:rsidR="00165011" w:rsidRDefault="00165011" w:rsidP="00165011">
      <w:pPr>
        <w:spacing w:after="0"/>
        <w:jc w:val="both"/>
        <w:rPr>
          <w:rStyle w:val="normaltextrun"/>
          <w:rFonts w:ascii="Times New Roman" w:hAnsi="Times New Roman" w:cs="Times New Roman"/>
          <w:color w:val="000000"/>
          <w:sz w:val="24"/>
          <w:szCs w:val="24"/>
          <w:bdr w:val="none" w:sz="0" w:space="0" w:color="auto" w:frame="1"/>
        </w:rPr>
      </w:pPr>
    </w:p>
    <w:p w14:paraId="1B3A5DBF" w14:textId="6598E6DA" w:rsidR="00942B69" w:rsidRDefault="30A5CF5F" w:rsidP="00165011">
      <w:pPr>
        <w:spacing w:after="0"/>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384B7D">
        <w:rPr>
          <w:rFonts w:ascii="Times New Roman" w:eastAsia="Times New Roman" w:hAnsi="Times New Roman" w:cs="Times New Roman"/>
          <w:sz w:val="24"/>
          <w:szCs w:val="24"/>
        </w:rPr>
        <w:t>6</w:t>
      </w:r>
      <w:r w:rsidRPr="00E04EAF">
        <w:rPr>
          <w:rFonts w:ascii="Times New Roman" w:eastAsia="Times New Roman" w:hAnsi="Times New Roman" w:cs="Times New Roman"/>
          <w:sz w:val="24"/>
          <w:szCs w:val="24"/>
        </w:rPr>
        <w:t xml:space="preserve">) </w:t>
      </w:r>
      <w:r w:rsidR="23028C5D" w:rsidRPr="00E04EAF">
        <w:rPr>
          <w:rFonts w:ascii="Times New Roman" w:eastAsia="Times New Roman" w:hAnsi="Times New Roman" w:cs="Times New Roman"/>
          <w:sz w:val="24"/>
          <w:szCs w:val="24"/>
        </w:rPr>
        <w:t xml:space="preserve">Kohaliku omavalitsuse üksus teeb vanemale kättesaadavaks teabe kohaliku omavalitsuse </w:t>
      </w:r>
      <w:ins w:id="31" w:author="Mari Koik" w:date="2024-02-15T13:53:00Z">
        <w:r w:rsidR="005B4128">
          <w:rPr>
            <w:rFonts w:ascii="Times New Roman" w:eastAsia="Times New Roman" w:hAnsi="Times New Roman" w:cs="Times New Roman"/>
            <w:sz w:val="24"/>
            <w:szCs w:val="24"/>
          </w:rPr>
          <w:t xml:space="preserve">üksuse </w:t>
        </w:r>
      </w:ins>
      <w:r w:rsidR="23028C5D" w:rsidRPr="00E04EAF">
        <w:rPr>
          <w:rFonts w:ascii="Times New Roman" w:eastAsia="Times New Roman" w:hAnsi="Times New Roman" w:cs="Times New Roman"/>
          <w:sz w:val="24"/>
          <w:szCs w:val="24"/>
        </w:rPr>
        <w:t xml:space="preserve">territooriumil pakutavatest </w:t>
      </w:r>
      <w:r w:rsidR="31F52A14" w:rsidRPr="00E04EAF">
        <w:rPr>
          <w:rFonts w:ascii="Times New Roman" w:eastAsia="Times New Roman" w:hAnsi="Times New Roman" w:cs="Times New Roman"/>
          <w:sz w:val="24"/>
          <w:szCs w:val="24"/>
        </w:rPr>
        <w:t>lastehoiu</w:t>
      </w:r>
      <w:r w:rsidR="23028C5D" w:rsidRPr="00E04EAF">
        <w:rPr>
          <w:rFonts w:ascii="Times New Roman" w:eastAsia="Times New Roman" w:hAnsi="Times New Roman" w:cs="Times New Roman"/>
          <w:sz w:val="24"/>
          <w:szCs w:val="24"/>
        </w:rPr>
        <w:t>- ja laste</w:t>
      </w:r>
      <w:r w:rsidR="31F52A14" w:rsidRPr="00E04EAF">
        <w:rPr>
          <w:rFonts w:ascii="Times New Roman" w:eastAsia="Times New Roman" w:hAnsi="Times New Roman" w:cs="Times New Roman"/>
          <w:sz w:val="24"/>
          <w:szCs w:val="24"/>
        </w:rPr>
        <w:t>aia</w:t>
      </w:r>
      <w:r w:rsidR="23028C5D" w:rsidRPr="00E04EAF">
        <w:rPr>
          <w:rFonts w:ascii="Times New Roman" w:eastAsia="Times New Roman" w:hAnsi="Times New Roman" w:cs="Times New Roman"/>
          <w:sz w:val="24"/>
          <w:szCs w:val="24"/>
        </w:rPr>
        <w:t>kohtadest.</w:t>
      </w:r>
    </w:p>
    <w:p w14:paraId="26F65646" w14:textId="77777777" w:rsidR="00165011" w:rsidRPr="00165011" w:rsidRDefault="00165011" w:rsidP="00165011">
      <w:pPr>
        <w:spacing w:after="0"/>
        <w:jc w:val="both"/>
        <w:rPr>
          <w:rFonts w:ascii="Times New Roman" w:hAnsi="Times New Roman" w:cs="Times New Roman"/>
          <w:color w:val="000000"/>
          <w:sz w:val="24"/>
          <w:szCs w:val="24"/>
          <w:bdr w:val="none" w:sz="0" w:space="0" w:color="auto" w:frame="1"/>
        </w:rPr>
      </w:pPr>
    </w:p>
    <w:p w14:paraId="01EA218C" w14:textId="6F1F2AB1" w:rsidR="00211AB6" w:rsidRPr="00E04EAF" w:rsidRDefault="4020109B"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24E83927" w:rsidRPr="7BA5EFAE">
        <w:rPr>
          <w:rFonts w:ascii="Times New Roman" w:eastAsia="Times New Roman" w:hAnsi="Times New Roman" w:cs="Times New Roman"/>
          <w:sz w:val="24"/>
          <w:szCs w:val="24"/>
        </w:rPr>
        <w:t>7</w:t>
      </w:r>
      <w:r w:rsidRPr="7BA5EFAE">
        <w:rPr>
          <w:rFonts w:ascii="Times New Roman" w:eastAsia="Times New Roman" w:hAnsi="Times New Roman" w:cs="Times New Roman"/>
          <w:sz w:val="24"/>
          <w:szCs w:val="24"/>
        </w:rPr>
        <w:t xml:space="preserve">) </w:t>
      </w:r>
      <w:r w:rsidR="3202BCA9" w:rsidRPr="7BA5EFAE">
        <w:rPr>
          <w:rFonts w:ascii="Times New Roman" w:eastAsia="Times New Roman" w:hAnsi="Times New Roman" w:cs="Times New Roman"/>
          <w:sz w:val="24"/>
          <w:szCs w:val="24"/>
        </w:rPr>
        <w:t>Lasteaia</w:t>
      </w:r>
      <w:del w:id="32" w:author="Mari Koik" w:date="2024-02-12T16:21:00Z">
        <w:r w:rsidR="3202BCA9" w:rsidRPr="7BA5EFAE" w:rsidDel="00345B4D">
          <w:rPr>
            <w:rFonts w:ascii="Times New Roman" w:eastAsia="Times New Roman" w:hAnsi="Times New Roman" w:cs="Times New Roman"/>
            <w:sz w:val="24"/>
            <w:szCs w:val="24"/>
          </w:rPr>
          <w:delText xml:space="preserve"> </w:delText>
        </w:r>
      </w:del>
      <w:r w:rsidR="3202BCA9" w:rsidRPr="7BA5EFAE">
        <w:rPr>
          <w:rFonts w:ascii="Times New Roman" w:eastAsia="Times New Roman" w:hAnsi="Times New Roman" w:cs="Times New Roman"/>
          <w:sz w:val="24"/>
          <w:szCs w:val="24"/>
        </w:rPr>
        <w:t xml:space="preserve">pidaja </w:t>
      </w:r>
      <w:r w:rsidRPr="7BA5EFAE">
        <w:rPr>
          <w:rFonts w:ascii="Times New Roman" w:eastAsia="Times New Roman" w:hAnsi="Times New Roman" w:cs="Times New Roman"/>
          <w:sz w:val="24"/>
          <w:szCs w:val="24"/>
        </w:rPr>
        <w:t>kehtestab lasteaeda</w:t>
      </w:r>
      <w:r w:rsidR="325D8876"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 xml:space="preserve">vastuvõtu ja </w:t>
      </w:r>
      <w:r w:rsidR="23E4A852" w:rsidRPr="7BA5EFAE">
        <w:rPr>
          <w:rFonts w:ascii="Times New Roman" w:eastAsia="Times New Roman" w:hAnsi="Times New Roman" w:cs="Times New Roman"/>
          <w:sz w:val="24"/>
          <w:szCs w:val="24"/>
        </w:rPr>
        <w:t xml:space="preserve">sealt </w:t>
      </w:r>
      <w:r w:rsidRPr="7BA5EFAE">
        <w:rPr>
          <w:rFonts w:ascii="Times New Roman" w:eastAsia="Times New Roman" w:hAnsi="Times New Roman" w:cs="Times New Roman"/>
          <w:sz w:val="24"/>
          <w:szCs w:val="24"/>
        </w:rPr>
        <w:t xml:space="preserve">väljaarvamise korra, arvestades käesolevas </w:t>
      </w:r>
      <w:r w:rsidR="1B2AAAA4" w:rsidRPr="7BA5EFAE">
        <w:rPr>
          <w:rFonts w:ascii="Times New Roman" w:eastAsia="Times New Roman" w:hAnsi="Times New Roman" w:cs="Times New Roman"/>
          <w:sz w:val="24"/>
          <w:szCs w:val="24"/>
        </w:rPr>
        <w:t>seaduses</w:t>
      </w:r>
      <w:r w:rsidRPr="7BA5EFAE">
        <w:rPr>
          <w:rFonts w:ascii="Times New Roman" w:eastAsia="Times New Roman" w:hAnsi="Times New Roman" w:cs="Times New Roman"/>
          <w:sz w:val="24"/>
          <w:szCs w:val="24"/>
        </w:rPr>
        <w:t xml:space="preserve"> sätestatut</w:t>
      </w:r>
      <w:r w:rsidR="64686B96" w:rsidRPr="7BA5EFAE">
        <w:rPr>
          <w:rFonts w:ascii="Times New Roman" w:eastAsia="Times New Roman" w:hAnsi="Times New Roman" w:cs="Times New Roman"/>
          <w:sz w:val="24"/>
          <w:szCs w:val="24"/>
        </w:rPr>
        <w:t>. Kord</w:t>
      </w:r>
      <w:r w:rsidR="23E4A852" w:rsidRPr="7BA5EFAE">
        <w:rPr>
          <w:rFonts w:ascii="Times New Roman" w:eastAsia="Times New Roman" w:hAnsi="Times New Roman" w:cs="Times New Roman"/>
          <w:sz w:val="24"/>
          <w:szCs w:val="24"/>
        </w:rPr>
        <w:t xml:space="preserve"> avalikustatakse </w:t>
      </w:r>
      <w:r w:rsidR="3202BCA9" w:rsidRPr="7BA5EFAE">
        <w:rPr>
          <w:rFonts w:ascii="Times New Roman" w:eastAsia="Times New Roman" w:hAnsi="Times New Roman" w:cs="Times New Roman"/>
          <w:sz w:val="24"/>
          <w:szCs w:val="24"/>
        </w:rPr>
        <w:t>lasteaia</w:t>
      </w:r>
      <w:del w:id="33" w:author="Mari Koik" w:date="2024-02-12T16:22:00Z">
        <w:r w:rsidR="3202BCA9" w:rsidRPr="7BA5EFAE" w:rsidDel="00345B4D">
          <w:rPr>
            <w:rFonts w:ascii="Times New Roman" w:eastAsia="Times New Roman" w:hAnsi="Times New Roman" w:cs="Times New Roman"/>
            <w:sz w:val="24"/>
            <w:szCs w:val="24"/>
          </w:rPr>
          <w:delText xml:space="preserve"> </w:delText>
        </w:r>
      </w:del>
      <w:r w:rsidR="3202BCA9" w:rsidRPr="7BA5EFAE">
        <w:rPr>
          <w:rFonts w:ascii="Times New Roman" w:eastAsia="Times New Roman" w:hAnsi="Times New Roman" w:cs="Times New Roman"/>
          <w:sz w:val="24"/>
          <w:szCs w:val="24"/>
        </w:rPr>
        <w:t>pidaja</w:t>
      </w:r>
      <w:r w:rsidR="23E4A852" w:rsidRPr="7BA5EFAE">
        <w:rPr>
          <w:rFonts w:ascii="Times New Roman" w:eastAsia="Times New Roman" w:hAnsi="Times New Roman" w:cs="Times New Roman"/>
          <w:sz w:val="24"/>
          <w:szCs w:val="24"/>
        </w:rPr>
        <w:t xml:space="preserve"> või lasteaia</w:t>
      </w:r>
      <w:r w:rsidR="325D8876" w:rsidRPr="7BA5EFAE">
        <w:rPr>
          <w:rFonts w:ascii="Times New Roman" w:eastAsia="Times New Roman" w:hAnsi="Times New Roman" w:cs="Times New Roman"/>
          <w:sz w:val="24"/>
          <w:szCs w:val="24"/>
        </w:rPr>
        <w:t xml:space="preserve"> </w:t>
      </w:r>
      <w:r w:rsidR="23E4A852" w:rsidRPr="7BA5EFAE">
        <w:rPr>
          <w:rFonts w:ascii="Times New Roman" w:eastAsia="Times New Roman" w:hAnsi="Times New Roman" w:cs="Times New Roman"/>
          <w:sz w:val="24"/>
          <w:szCs w:val="24"/>
        </w:rPr>
        <w:t>veebilehel.</w:t>
      </w:r>
      <w:r w:rsidR="325D8876" w:rsidRPr="7BA5EFAE">
        <w:rPr>
          <w:rFonts w:ascii="Times New Roman" w:eastAsia="Times New Roman" w:hAnsi="Times New Roman" w:cs="Times New Roman"/>
          <w:sz w:val="24"/>
          <w:szCs w:val="24"/>
        </w:rPr>
        <w:t xml:space="preserve"> </w:t>
      </w:r>
      <w:r w:rsidR="3202BCA9" w:rsidRPr="7BA5EFAE">
        <w:rPr>
          <w:rFonts w:ascii="Times New Roman" w:eastAsia="Times New Roman" w:hAnsi="Times New Roman" w:cs="Times New Roman"/>
          <w:sz w:val="24"/>
          <w:szCs w:val="24"/>
        </w:rPr>
        <w:t>L</w:t>
      </w:r>
      <w:r w:rsidR="325D8876" w:rsidRPr="7BA5EFAE">
        <w:rPr>
          <w:rFonts w:ascii="Times New Roman" w:eastAsia="Times New Roman" w:hAnsi="Times New Roman" w:cs="Times New Roman"/>
          <w:sz w:val="24"/>
          <w:szCs w:val="24"/>
        </w:rPr>
        <w:t>astehoiu</w:t>
      </w:r>
      <w:del w:id="34" w:author="Mari Koik" w:date="2024-02-12T16:22:00Z">
        <w:r w:rsidR="325D8876" w:rsidRPr="7BA5EFAE" w:rsidDel="00345B4D">
          <w:rPr>
            <w:rFonts w:ascii="Times New Roman" w:eastAsia="Times New Roman" w:hAnsi="Times New Roman" w:cs="Times New Roman"/>
            <w:sz w:val="24"/>
            <w:szCs w:val="24"/>
          </w:rPr>
          <w:delText xml:space="preserve"> </w:delText>
        </w:r>
      </w:del>
      <w:r w:rsidR="325D8876" w:rsidRPr="7BA5EFAE">
        <w:rPr>
          <w:rFonts w:ascii="Times New Roman" w:eastAsia="Times New Roman" w:hAnsi="Times New Roman" w:cs="Times New Roman"/>
          <w:sz w:val="24"/>
          <w:szCs w:val="24"/>
        </w:rPr>
        <w:t>pidaja kehtestab lastehoidu vastuvõtu ja sealt väljaarvamise korra, arvestades käesolevas seaduses sätestatut</w:t>
      </w:r>
      <w:r w:rsidR="566A24CC" w:rsidRPr="7BA5EFAE">
        <w:rPr>
          <w:rFonts w:ascii="Times New Roman" w:eastAsia="Times New Roman" w:hAnsi="Times New Roman" w:cs="Times New Roman"/>
          <w:sz w:val="24"/>
          <w:szCs w:val="24"/>
        </w:rPr>
        <w:t>. Kord</w:t>
      </w:r>
      <w:r w:rsidR="325D8876" w:rsidRPr="7BA5EFAE">
        <w:rPr>
          <w:rFonts w:ascii="Times New Roman" w:eastAsia="Times New Roman" w:hAnsi="Times New Roman" w:cs="Times New Roman"/>
          <w:sz w:val="24"/>
          <w:szCs w:val="24"/>
        </w:rPr>
        <w:t xml:space="preserve"> avalikustatakse lastehoiu</w:t>
      </w:r>
      <w:del w:id="35" w:author="Mari Koik" w:date="2024-02-12T16:22:00Z">
        <w:r w:rsidR="325D8876" w:rsidRPr="7BA5EFAE" w:rsidDel="00345B4D">
          <w:rPr>
            <w:rFonts w:ascii="Times New Roman" w:eastAsia="Times New Roman" w:hAnsi="Times New Roman" w:cs="Times New Roman"/>
            <w:sz w:val="24"/>
            <w:szCs w:val="24"/>
          </w:rPr>
          <w:delText xml:space="preserve"> </w:delText>
        </w:r>
      </w:del>
      <w:r w:rsidR="325D8876" w:rsidRPr="7BA5EFAE">
        <w:rPr>
          <w:rFonts w:ascii="Times New Roman" w:eastAsia="Times New Roman" w:hAnsi="Times New Roman" w:cs="Times New Roman"/>
          <w:sz w:val="24"/>
          <w:szCs w:val="24"/>
        </w:rPr>
        <w:t>pidaja või lastehoiu veebilehel.</w:t>
      </w:r>
      <w:r w:rsidR="3202BCA9" w:rsidRPr="7BA5EFAE">
        <w:rPr>
          <w:rFonts w:ascii="Times New Roman" w:eastAsia="Times New Roman" w:hAnsi="Times New Roman" w:cs="Times New Roman"/>
          <w:sz w:val="24"/>
          <w:szCs w:val="24"/>
        </w:rPr>
        <w:t xml:space="preserve"> </w:t>
      </w:r>
    </w:p>
    <w:p w14:paraId="6803D216" w14:textId="07D4B48D" w:rsidR="00DB359A" w:rsidRPr="00E04EAF" w:rsidRDefault="00DB359A" w:rsidP="1A26A201">
      <w:pPr>
        <w:spacing w:after="0" w:line="240" w:lineRule="auto"/>
        <w:jc w:val="both"/>
        <w:rPr>
          <w:rFonts w:ascii="Times New Roman" w:eastAsia="Times New Roman" w:hAnsi="Times New Roman" w:cs="Times New Roman"/>
          <w:sz w:val="24"/>
          <w:szCs w:val="24"/>
        </w:rPr>
      </w:pPr>
    </w:p>
    <w:p w14:paraId="05107006" w14:textId="2F9B86CE" w:rsidR="00165011" w:rsidRDefault="23028C5D" w:rsidP="1A26A201">
      <w:pPr>
        <w:spacing w:after="0" w:line="240" w:lineRule="auto"/>
        <w:jc w:val="both"/>
        <w:rPr>
          <w:ins w:id="36" w:author="Helen Uustalu" w:date="2024-02-09T10:15:00Z"/>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lastRenderedPageBreak/>
        <w:t>(</w:t>
      </w:r>
      <w:r w:rsidR="00384B7D">
        <w:rPr>
          <w:rFonts w:ascii="Times New Roman" w:eastAsia="Times New Roman" w:hAnsi="Times New Roman" w:cs="Times New Roman"/>
          <w:sz w:val="24"/>
          <w:szCs w:val="24"/>
        </w:rPr>
        <w:t>8</w:t>
      </w:r>
      <w:r w:rsidRPr="00E04EAF">
        <w:rPr>
          <w:rFonts w:ascii="Times New Roman" w:eastAsia="Times New Roman" w:hAnsi="Times New Roman" w:cs="Times New Roman"/>
          <w:sz w:val="24"/>
          <w:szCs w:val="24"/>
        </w:rPr>
        <w:t>) Lasteaed või lasteaia</w:t>
      </w:r>
      <w:del w:id="37" w:author="Mari Koik" w:date="2024-02-12T16:22:00Z">
        <w:r w:rsidRPr="00E04EAF" w:rsidDel="00345B4D">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w:t>
      </w:r>
      <w:r w:rsidR="46900A9B" w:rsidRPr="00E04EAF">
        <w:rPr>
          <w:rFonts w:ascii="Times New Roman" w:eastAsia="Times New Roman" w:hAnsi="Times New Roman" w:cs="Times New Roman"/>
          <w:sz w:val="24"/>
          <w:szCs w:val="24"/>
        </w:rPr>
        <w:t xml:space="preserve"> </w:t>
      </w:r>
      <w:r w:rsidR="00C940DC">
        <w:rPr>
          <w:rFonts w:ascii="Times New Roman" w:eastAsia="Times New Roman" w:hAnsi="Times New Roman" w:cs="Times New Roman"/>
          <w:sz w:val="24"/>
          <w:szCs w:val="24"/>
        </w:rPr>
        <w:t>ning lastehoid või lastehoiu</w:t>
      </w:r>
      <w:del w:id="38" w:author="Mari Koik" w:date="2024-02-12T16:22:00Z">
        <w:r w:rsidR="00C940DC" w:rsidDel="00345B4D">
          <w:rPr>
            <w:rFonts w:ascii="Times New Roman" w:eastAsia="Times New Roman" w:hAnsi="Times New Roman" w:cs="Times New Roman"/>
            <w:sz w:val="24"/>
            <w:szCs w:val="24"/>
          </w:rPr>
          <w:delText xml:space="preserve"> </w:delText>
        </w:r>
      </w:del>
      <w:r w:rsidR="00C940DC">
        <w:rPr>
          <w:rFonts w:ascii="Times New Roman" w:eastAsia="Times New Roman" w:hAnsi="Times New Roman" w:cs="Times New Roman"/>
          <w:sz w:val="24"/>
          <w:szCs w:val="24"/>
        </w:rPr>
        <w:t xml:space="preserve">pidaja </w:t>
      </w:r>
      <w:r w:rsidRPr="00E04EAF">
        <w:rPr>
          <w:rFonts w:ascii="Times New Roman" w:eastAsia="Times New Roman" w:hAnsi="Times New Roman" w:cs="Times New Roman"/>
          <w:sz w:val="24"/>
          <w:szCs w:val="24"/>
        </w:rPr>
        <w:t xml:space="preserve">kannab Eesti hariduse infosüsteemi (edaspidi </w:t>
      </w:r>
      <w:r w:rsidRPr="00E04EAF">
        <w:rPr>
          <w:rFonts w:ascii="Times New Roman" w:eastAsia="Times New Roman" w:hAnsi="Times New Roman" w:cs="Times New Roman"/>
          <w:i/>
          <w:iCs/>
          <w:sz w:val="24"/>
          <w:szCs w:val="24"/>
        </w:rPr>
        <w:t>hariduse infosüsteem</w:t>
      </w:r>
      <w:r w:rsidRPr="00E04EAF">
        <w:rPr>
          <w:rFonts w:ascii="Times New Roman" w:eastAsia="Times New Roman" w:hAnsi="Times New Roman" w:cs="Times New Roman"/>
          <w:sz w:val="24"/>
          <w:szCs w:val="24"/>
        </w:rPr>
        <w:t xml:space="preserve">) andmed lasteaias </w:t>
      </w:r>
      <w:r w:rsidR="00C940DC">
        <w:rPr>
          <w:rFonts w:ascii="Times New Roman" w:eastAsia="Times New Roman" w:hAnsi="Times New Roman" w:cs="Times New Roman"/>
          <w:sz w:val="24"/>
          <w:szCs w:val="24"/>
        </w:rPr>
        <w:t xml:space="preserve">ja lastehoius </w:t>
      </w:r>
      <w:r w:rsidRPr="00E04EAF">
        <w:rPr>
          <w:rFonts w:ascii="Times New Roman" w:eastAsia="Times New Roman" w:hAnsi="Times New Roman" w:cs="Times New Roman"/>
          <w:sz w:val="24"/>
          <w:szCs w:val="24"/>
        </w:rPr>
        <w:t>käivate laste kohta.</w:t>
      </w:r>
      <w:r w:rsidR="790BAE26" w:rsidRPr="00E04EAF">
        <w:rPr>
          <w:rFonts w:ascii="Times New Roman" w:eastAsia="Times New Roman" w:hAnsi="Times New Roman" w:cs="Times New Roman"/>
          <w:sz w:val="24"/>
          <w:szCs w:val="24"/>
        </w:rPr>
        <w:t xml:space="preserve"> </w:t>
      </w:r>
    </w:p>
    <w:p w14:paraId="60FDB3A2" w14:textId="77777777" w:rsidR="0029437B" w:rsidRPr="004A3FAB" w:rsidRDefault="0029437B" w:rsidP="1A26A201">
      <w:pPr>
        <w:spacing w:after="0" w:line="240" w:lineRule="auto"/>
        <w:jc w:val="both"/>
        <w:rPr>
          <w:rFonts w:ascii="Times New Roman" w:eastAsia="Times New Roman" w:hAnsi="Times New Roman" w:cs="Times New Roman"/>
          <w:sz w:val="24"/>
          <w:szCs w:val="24"/>
        </w:rPr>
      </w:pPr>
    </w:p>
    <w:p w14:paraId="70C05AAD" w14:textId="53587F17" w:rsidR="00942B69" w:rsidRPr="00E04EAF" w:rsidRDefault="23028C5D" w:rsidP="1A26A201">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25B2CCCE" w:rsidRPr="00E04EAF">
        <w:rPr>
          <w:rFonts w:ascii="Times New Roman" w:eastAsia="Times New Roman" w:hAnsi="Times New Roman" w:cs="Times New Roman"/>
          <w:b/>
          <w:bCs/>
          <w:sz w:val="24"/>
          <w:szCs w:val="24"/>
        </w:rPr>
        <w:t>5</w:t>
      </w:r>
      <w:r w:rsidRPr="00E04EAF">
        <w:rPr>
          <w:rFonts w:ascii="Times New Roman" w:eastAsia="Times New Roman" w:hAnsi="Times New Roman" w:cs="Times New Roman"/>
          <w:b/>
          <w:bCs/>
          <w:sz w:val="24"/>
          <w:szCs w:val="24"/>
        </w:rPr>
        <w:t xml:space="preserve">. </w:t>
      </w:r>
      <w:r w:rsidR="7E803167" w:rsidRPr="00E04EAF">
        <w:rPr>
          <w:rFonts w:ascii="Times New Roman" w:eastAsia="Times New Roman" w:hAnsi="Times New Roman" w:cs="Times New Roman"/>
          <w:b/>
          <w:bCs/>
          <w:sz w:val="24"/>
          <w:szCs w:val="24"/>
        </w:rPr>
        <w:t>Lastehoiukoha</w:t>
      </w:r>
      <w:r w:rsidR="004A282C">
        <w:rPr>
          <w:rFonts w:ascii="Times New Roman" w:eastAsia="Times New Roman" w:hAnsi="Times New Roman" w:cs="Times New Roman"/>
          <w:b/>
          <w:bCs/>
          <w:sz w:val="24"/>
          <w:szCs w:val="24"/>
        </w:rPr>
        <w:t xml:space="preserve"> ja lasteaiakoha</w:t>
      </w:r>
      <w:r w:rsidR="4315C814" w:rsidRPr="00E04EAF">
        <w:rPr>
          <w:rFonts w:ascii="Times New Roman" w:eastAsia="Times New Roman" w:hAnsi="Times New Roman" w:cs="Times New Roman"/>
          <w:b/>
          <w:bCs/>
          <w:sz w:val="24"/>
          <w:szCs w:val="24"/>
        </w:rPr>
        <w:t xml:space="preserve"> taotlemine kohaliku omavalitsuse üksuselt</w:t>
      </w:r>
    </w:p>
    <w:p w14:paraId="1E638547" w14:textId="77777777" w:rsidR="00942B69" w:rsidRPr="00E04EAF" w:rsidRDefault="00942B69" w:rsidP="1A26A201">
      <w:pPr>
        <w:spacing w:after="0" w:line="240" w:lineRule="auto"/>
        <w:jc w:val="both"/>
        <w:rPr>
          <w:rFonts w:ascii="Times New Roman" w:eastAsia="Times New Roman" w:hAnsi="Times New Roman" w:cs="Times New Roman"/>
          <w:sz w:val="24"/>
          <w:szCs w:val="24"/>
        </w:rPr>
      </w:pPr>
    </w:p>
    <w:p w14:paraId="6AFCB3F5" w14:textId="17F953FF" w:rsidR="00942B69" w:rsidRPr="00E04EAF" w:rsidRDefault="4020109B"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(1) </w:t>
      </w:r>
      <w:r w:rsidR="69B45453" w:rsidRPr="7BA5EFAE">
        <w:rPr>
          <w:rFonts w:ascii="Times New Roman" w:eastAsia="Times New Roman" w:hAnsi="Times New Roman" w:cs="Times New Roman"/>
          <w:sz w:val="24"/>
          <w:szCs w:val="24"/>
        </w:rPr>
        <w:t>Pooleteise- kuni kolmeaastase</w:t>
      </w:r>
      <w:r w:rsidR="7D7BDF37" w:rsidRPr="7BA5EFAE">
        <w:rPr>
          <w:rFonts w:ascii="Times New Roman" w:eastAsia="Times New Roman" w:hAnsi="Times New Roman" w:cs="Times New Roman"/>
          <w:sz w:val="24"/>
          <w:szCs w:val="24"/>
        </w:rPr>
        <w:t>le</w:t>
      </w:r>
      <w:r w:rsidR="69B45453" w:rsidRPr="7BA5EFAE">
        <w:rPr>
          <w:rFonts w:ascii="Times New Roman" w:eastAsia="Times New Roman" w:hAnsi="Times New Roman" w:cs="Times New Roman"/>
          <w:sz w:val="24"/>
          <w:szCs w:val="24"/>
        </w:rPr>
        <w:t xml:space="preserve"> l</w:t>
      </w:r>
      <w:r w:rsidRPr="7BA5EFAE">
        <w:rPr>
          <w:rFonts w:ascii="Times New Roman" w:eastAsia="Times New Roman" w:hAnsi="Times New Roman" w:cs="Times New Roman"/>
          <w:sz w:val="24"/>
          <w:szCs w:val="24"/>
        </w:rPr>
        <w:t>a</w:t>
      </w:r>
      <w:r w:rsidR="7B3BF349" w:rsidRPr="7BA5EFAE">
        <w:rPr>
          <w:rFonts w:ascii="Times New Roman" w:eastAsia="Times New Roman" w:hAnsi="Times New Roman" w:cs="Times New Roman"/>
          <w:sz w:val="24"/>
          <w:szCs w:val="24"/>
        </w:rPr>
        <w:t>pse</w:t>
      </w:r>
      <w:r w:rsidR="0D2C652D" w:rsidRPr="7BA5EFAE">
        <w:rPr>
          <w:rFonts w:ascii="Times New Roman" w:eastAsia="Times New Roman" w:hAnsi="Times New Roman" w:cs="Times New Roman"/>
          <w:sz w:val="24"/>
          <w:szCs w:val="24"/>
        </w:rPr>
        <w:t>le</w:t>
      </w:r>
      <w:r w:rsidR="7B3BF349" w:rsidRPr="7BA5EFAE">
        <w:rPr>
          <w:rFonts w:ascii="Times New Roman" w:eastAsia="Times New Roman" w:hAnsi="Times New Roman" w:cs="Times New Roman"/>
          <w:sz w:val="24"/>
          <w:szCs w:val="24"/>
        </w:rPr>
        <w:t xml:space="preserve"> </w:t>
      </w:r>
      <w:r w:rsidR="156018A1" w:rsidRPr="7BA5EFAE">
        <w:rPr>
          <w:rFonts w:ascii="Times New Roman" w:eastAsia="Times New Roman" w:hAnsi="Times New Roman" w:cs="Times New Roman"/>
          <w:sz w:val="24"/>
          <w:szCs w:val="24"/>
        </w:rPr>
        <w:t>lastehoi</w:t>
      </w:r>
      <w:r w:rsidR="53B03F5D" w:rsidRPr="7BA5EFAE">
        <w:rPr>
          <w:rFonts w:ascii="Times New Roman" w:eastAsia="Times New Roman" w:hAnsi="Times New Roman" w:cs="Times New Roman"/>
          <w:sz w:val="24"/>
          <w:szCs w:val="24"/>
        </w:rPr>
        <w:t>ukoha saamiseks</w:t>
      </w:r>
      <w:r w:rsidR="11275ED9" w:rsidRPr="7BA5EFAE">
        <w:rPr>
          <w:rFonts w:ascii="Times New Roman" w:eastAsia="Times New Roman" w:hAnsi="Times New Roman" w:cs="Times New Roman"/>
          <w:sz w:val="24"/>
          <w:szCs w:val="24"/>
        </w:rPr>
        <w:t xml:space="preserve"> </w:t>
      </w:r>
      <w:r w:rsidR="1F1486EC" w:rsidRPr="7BA5EFAE">
        <w:rPr>
          <w:rFonts w:ascii="Times New Roman" w:eastAsia="Times New Roman" w:hAnsi="Times New Roman" w:cs="Times New Roman"/>
          <w:sz w:val="24"/>
          <w:szCs w:val="24"/>
        </w:rPr>
        <w:t>ning kolme- kuni seitsmeaastase</w:t>
      </w:r>
      <w:r w:rsidR="5A57E7B9" w:rsidRPr="7BA5EFAE">
        <w:rPr>
          <w:rFonts w:ascii="Times New Roman" w:eastAsia="Times New Roman" w:hAnsi="Times New Roman" w:cs="Times New Roman"/>
          <w:sz w:val="24"/>
          <w:szCs w:val="24"/>
        </w:rPr>
        <w:t>le</w:t>
      </w:r>
      <w:r w:rsidR="1F1486EC" w:rsidRPr="7BA5EFAE">
        <w:rPr>
          <w:rFonts w:ascii="Times New Roman" w:eastAsia="Times New Roman" w:hAnsi="Times New Roman" w:cs="Times New Roman"/>
          <w:sz w:val="24"/>
          <w:szCs w:val="24"/>
        </w:rPr>
        <w:t xml:space="preserve"> lapse</w:t>
      </w:r>
      <w:r w:rsidR="45543138" w:rsidRPr="7BA5EFAE">
        <w:rPr>
          <w:rFonts w:ascii="Times New Roman" w:eastAsia="Times New Roman" w:hAnsi="Times New Roman" w:cs="Times New Roman"/>
          <w:sz w:val="24"/>
          <w:szCs w:val="24"/>
        </w:rPr>
        <w:t>le</w:t>
      </w:r>
      <w:r w:rsidR="1F1486EC" w:rsidRPr="7BA5EFAE">
        <w:rPr>
          <w:rFonts w:ascii="Times New Roman" w:eastAsia="Times New Roman" w:hAnsi="Times New Roman" w:cs="Times New Roman"/>
          <w:sz w:val="24"/>
          <w:szCs w:val="24"/>
        </w:rPr>
        <w:t xml:space="preserve"> lastea</w:t>
      </w:r>
      <w:r w:rsidR="2FB6DD7E" w:rsidRPr="7BA5EFAE">
        <w:rPr>
          <w:rFonts w:ascii="Times New Roman" w:eastAsia="Times New Roman" w:hAnsi="Times New Roman" w:cs="Times New Roman"/>
          <w:sz w:val="24"/>
          <w:szCs w:val="24"/>
        </w:rPr>
        <w:t xml:space="preserve">iakoha </w:t>
      </w:r>
      <w:r w:rsidR="60B4402C" w:rsidRPr="7BA5EFAE">
        <w:rPr>
          <w:rFonts w:ascii="Times New Roman" w:eastAsia="Times New Roman" w:hAnsi="Times New Roman" w:cs="Times New Roman"/>
          <w:sz w:val="24"/>
          <w:szCs w:val="24"/>
        </w:rPr>
        <w:t>saami</w:t>
      </w:r>
      <w:r w:rsidR="1F1486EC" w:rsidRPr="7BA5EFAE">
        <w:rPr>
          <w:rFonts w:ascii="Times New Roman" w:eastAsia="Times New Roman" w:hAnsi="Times New Roman" w:cs="Times New Roman"/>
          <w:sz w:val="24"/>
          <w:szCs w:val="24"/>
        </w:rPr>
        <w:t xml:space="preserve">seks </w:t>
      </w:r>
      <w:r w:rsidR="11275ED9" w:rsidRPr="7BA5EFAE">
        <w:rPr>
          <w:rFonts w:ascii="Times New Roman" w:eastAsia="Times New Roman" w:hAnsi="Times New Roman" w:cs="Times New Roman"/>
          <w:sz w:val="24"/>
          <w:szCs w:val="24"/>
        </w:rPr>
        <w:t xml:space="preserve">esitab </w:t>
      </w:r>
      <w:r w:rsidRPr="7BA5EFAE">
        <w:rPr>
          <w:rFonts w:ascii="Times New Roman" w:eastAsia="Times New Roman" w:hAnsi="Times New Roman" w:cs="Times New Roman"/>
          <w:sz w:val="24"/>
          <w:szCs w:val="24"/>
        </w:rPr>
        <w:t xml:space="preserve">vanem </w:t>
      </w:r>
      <w:r w:rsidR="11275ED9" w:rsidRPr="7BA5EFAE">
        <w:rPr>
          <w:rFonts w:ascii="Times New Roman" w:eastAsia="Times New Roman" w:hAnsi="Times New Roman" w:cs="Times New Roman"/>
          <w:sz w:val="24"/>
          <w:szCs w:val="24"/>
        </w:rPr>
        <w:t xml:space="preserve">kohaliku omavalitsuse üksusele </w:t>
      </w:r>
      <w:r w:rsidRPr="7BA5EFAE">
        <w:rPr>
          <w:rFonts w:ascii="Times New Roman" w:eastAsia="Times New Roman" w:hAnsi="Times New Roman" w:cs="Times New Roman"/>
          <w:sz w:val="24"/>
          <w:szCs w:val="24"/>
        </w:rPr>
        <w:t xml:space="preserve">taotluse. Taotluses </w:t>
      </w:r>
      <w:del w:id="39" w:author="Mari Koik" w:date="2024-02-12T16:23:00Z">
        <w:r w:rsidRPr="7BA5EFAE" w:rsidDel="00345B4D">
          <w:rPr>
            <w:rFonts w:ascii="Times New Roman" w:eastAsia="Times New Roman" w:hAnsi="Times New Roman" w:cs="Times New Roman"/>
            <w:sz w:val="24"/>
            <w:szCs w:val="24"/>
          </w:rPr>
          <w:delText>tuleb märkida</w:delText>
        </w:r>
      </w:del>
      <w:ins w:id="40" w:author="Mari Koik" w:date="2024-02-12T16:23:00Z">
        <w:r w:rsidR="00345B4D">
          <w:rPr>
            <w:rFonts w:ascii="Times New Roman" w:eastAsia="Times New Roman" w:hAnsi="Times New Roman" w:cs="Times New Roman"/>
            <w:sz w:val="24"/>
            <w:szCs w:val="24"/>
          </w:rPr>
          <w:t>märgitakse</w:t>
        </w:r>
      </w:ins>
      <w:r w:rsidRPr="7BA5EFAE">
        <w:rPr>
          <w:rFonts w:ascii="Times New Roman" w:eastAsia="Times New Roman" w:hAnsi="Times New Roman" w:cs="Times New Roman"/>
          <w:sz w:val="24"/>
          <w:szCs w:val="24"/>
        </w:rPr>
        <w:t xml:space="preserve"> </w:t>
      </w:r>
      <w:r w:rsidR="1F1486EC" w:rsidRPr="7BA5EFAE">
        <w:rPr>
          <w:rFonts w:ascii="Times New Roman" w:eastAsia="Times New Roman" w:hAnsi="Times New Roman" w:cs="Times New Roman"/>
          <w:sz w:val="24"/>
          <w:szCs w:val="24"/>
        </w:rPr>
        <w:t xml:space="preserve">koha </w:t>
      </w:r>
      <w:r w:rsidRPr="7BA5EFAE">
        <w:rPr>
          <w:rFonts w:ascii="Times New Roman" w:eastAsia="Times New Roman" w:hAnsi="Times New Roman" w:cs="Times New Roman"/>
          <w:sz w:val="24"/>
          <w:szCs w:val="24"/>
        </w:rPr>
        <w:t xml:space="preserve">kasutamise soovitud algusaeg ja soovitud </w:t>
      </w:r>
      <w:r w:rsidR="156018A1" w:rsidRPr="7BA5EFAE">
        <w:rPr>
          <w:rFonts w:ascii="Times New Roman" w:eastAsia="Times New Roman" w:hAnsi="Times New Roman" w:cs="Times New Roman"/>
          <w:sz w:val="24"/>
          <w:szCs w:val="24"/>
        </w:rPr>
        <w:t>lastehoid</w:t>
      </w:r>
      <w:r w:rsidR="1F1486EC" w:rsidRPr="7BA5EFAE">
        <w:rPr>
          <w:rFonts w:ascii="Times New Roman" w:eastAsia="Times New Roman" w:hAnsi="Times New Roman" w:cs="Times New Roman"/>
          <w:sz w:val="24"/>
          <w:szCs w:val="24"/>
        </w:rPr>
        <w:t xml:space="preserve"> või lasteaed</w:t>
      </w:r>
      <w:r w:rsidR="65824B9F" w:rsidRPr="7BA5EFAE">
        <w:rPr>
          <w:rFonts w:ascii="Times New Roman" w:eastAsia="Times New Roman" w:hAnsi="Times New Roman" w:cs="Times New Roman"/>
          <w:sz w:val="24"/>
          <w:szCs w:val="24"/>
        </w:rPr>
        <w:t xml:space="preserve"> </w:t>
      </w:r>
      <w:r w:rsidR="6C0F2A46" w:rsidRPr="7BA5EFAE">
        <w:rPr>
          <w:rFonts w:ascii="Times New Roman" w:eastAsia="Times New Roman" w:hAnsi="Times New Roman" w:cs="Times New Roman"/>
          <w:sz w:val="24"/>
          <w:szCs w:val="24"/>
        </w:rPr>
        <w:t xml:space="preserve">tegevuskoha </w:t>
      </w:r>
      <w:r w:rsidR="65824B9F" w:rsidRPr="7BA5EFAE">
        <w:rPr>
          <w:rFonts w:ascii="Times New Roman" w:eastAsia="Times New Roman" w:hAnsi="Times New Roman" w:cs="Times New Roman"/>
          <w:sz w:val="24"/>
          <w:szCs w:val="24"/>
        </w:rPr>
        <w:t>täpsusega</w:t>
      </w:r>
      <w:r w:rsidRPr="7BA5EFAE">
        <w:rPr>
          <w:rFonts w:ascii="Times New Roman" w:eastAsia="Times New Roman" w:hAnsi="Times New Roman" w:cs="Times New Roman"/>
          <w:sz w:val="24"/>
          <w:szCs w:val="24"/>
        </w:rPr>
        <w:t xml:space="preserve">. </w:t>
      </w:r>
      <w:r w:rsidR="523A100E" w:rsidRPr="7BA5EFAE">
        <w:rPr>
          <w:rFonts w:ascii="Times New Roman" w:eastAsia="Times New Roman" w:hAnsi="Times New Roman" w:cs="Times New Roman"/>
          <w:sz w:val="24"/>
          <w:szCs w:val="24"/>
        </w:rPr>
        <w:t>V</w:t>
      </w:r>
      <w:r w:rsidR="7F65F439" w:rsidRPr="7BA5EFAE">
        <w:rPr>
          <w:rFonts w:ascii="Times New Roman" w:eastAsia="Times New Roman" w:hAnsi="Times New Roman" w:cs="Times New Roman"/>
          <w:sz w:val="24"/>
          <w:szCs w:val="24"/>
        </w:rPr>
        <w:t xml:space="preserve">anemal </w:t>
      </w:r>
      <w:r w:rsidR="712CE8C6" w:rsidRPr="7BA5EFAE">
        <w:rPr>
          <w:rFonts w:ascii="Times New Roman" w:eastAsia="Times New Roman" w:hAnsi="Times New Roman" w:cs="Times New Roman"/>
          <w:sz w:val="24"/>
          <w:szCs w:val="24"/>
        </w:rPr>
        <w:t xml:space="preserve">on </w:t>
      </w:r>
      <w:r w:rsidR="7F65F439" w:rsidRPr="7BA5EFAE">
        <w:rPr>
          <w:rFonts w:ascii="Times New Roman" w:eastAsia="Times New Roman" w:hAnsi="Times New Roman" w:cs="Times New Roman"/>
          <w:sz w:val="24"/>
          <w:szCs w:val="24"/>
        </w:rPr>
        <w:t>õigus esitada mitu eelistust</w:t>
      </w:r>
      <w:ins w:id="41" w:author="Mari Koik" w:date="2024-02-12T16:24:00Z">
        <w:r w:rsidR="00F40597">
          <w:rPr>
            <w:rFonts w:ascii="Times New Roman" w:eastAsia="Times New Roman" w:hAnsi="Times New Roman" w:cs="Times New Roman"/>
            <w:sz w:val="24"/>
            <w:szCs w:val="24"/>
          </w:rPr>
          <w:t xml:space="preserve"> ja</w:t>
        </w:r>
      </w:ins>
      <w:del w:id="42" w:author="Mari Koik" w:date="2024-02-12T16:24:00Z">
        <w:r w:rsidR="103FFFDE" w:rsidRPr="7BA5EFAE" w:rsidDel="00F40597">
          <w:rPr>
            <w:rFonts w:ascii="Times New Roman" w:eastAsia="Times New Roman" w:hAnsi="Times New Roman" w:cs="Times New Roman"/>
            <w:sz w:val="24"/>
            <w:szCs w:val="24"/>
          </w:rPr>
          <w:delText>,</w:delText>
        </w:r>
      </w:del>
      <w:r w:rsidR="103FFFDE" w:rsidRPr="7BA5EFAE">
        <w:rPr>
          <w:rFonts w:ascii="Times New Roman" w:eastAsia="Times New Roman" w:hAnsi="Times New Roman" w:cs="Times New Roman"/>
          <w:sz w:val="24"/>
          <w:szCs w:val="24"/>
        </w:rPr>
        <w:t xml:space="preserve"> kohaliku omavalitsuse üksus </w:t>
      </w:r>
      <w:r w:rsidR="11275ED9" w:rsidRPr="7BA5EFAE">
        <w:rPr>
          <w:rFonts w:ascii="Times New Roman" w:eastAsia="Times New Roman" w:hAnsi="Times New Roman" w:cs="Times New Roman"/>
          <w:sz w:val="24"/>
          <w:szCs w:val="24"/>
        </w:rPr>
        <w:t xml:space="preserve">peab neid </w:t>
      </w:r>
      <w:r w:rsidR="103FFFDE" w:rsidRPr="7BA5EFAE">
        <w:rPr>
          <w:rFonts w:ascii="Times New Roman" w:eastAsia="Times New Roman" w:hAnsi="Times New Roman" w:cs="Times New Roman"/>
          <w:sz w:val="24"/>
          <w:szCs w:val="24"/>
        </w:rPr>
        <w:t>arvestama</w:t>
      </w:r>
      <w:r w:rsidR="7F65F439" w:rsidRPr="7BA5EFAE">
        <w:rPr>
          <w:rFonts w:ascii="Times New Roman" w:eastAsia="Times New Roman" w:hAnsi="Times New Roman" w:cs="Times New Roman"/>
          <w:sz w:val="24"/>
          <w:szCs w:val="24"/>
        </w:rPr>
        <w:t>.</w:t>
      </w:r>
    </w:p>
    <w:p w14:paraId="29E37634" w14:textId="332E8866" w:rsidR="00942B69" w:rsidRPr="00E04EAF" w:rsidRDefault="00942B69" w:rsidP="1A26A201">
      <w:pPr>
        <w:spacing w:after="0" w:line="240" w:lineRule="auto"/>
        <w:jc w:val="both"/>
        <w:rPr>
          <w:rFonts w:ascii="Times New Roman" w:eastAsia="Times New Roman" w:hAnsi="Times New Roman" w:cs="Times New Roman"/>
          <w:sz w:val="24"/>
          <w:szCs w:val="24"/>
        </w:rPr>
      </w:pPr>
    </w:p>
    <w:p w14:paraId="50B43DCF" w14:textId="1BF3AE4A" w:rsidR="00942B69" w:rsidRPr="00E04EAF" w:rsidRDefault="4020109B"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6C00866B" w:rsidRPr="7BA5EFAE">
        <w:rPr>
          <w:rFonts w:ascii="Times New Roman" w:eastAsia="Times New Roman" w:hAnsi="Times New Roman" w:cs="Times New Roman"/>
          <w:sz w:val="24"/>
          <w:szCs w:val="24"/>
        </w:rPr>
        <w:t>2</w:t>
      </w:r>
      <w:r w:rsidRPr="7BA5EFAE">
        <w:rPr>
          <w:rFonts w:ascii="Times New Roman" w:eastAsia="Times New Roman" w:hAnsi="Times New Roman" w:cs="Times New Roman"/>
          <w:sz w:val="24"/>
          <w:szCs w:val="24"/>
        </w:rPr>
        <w:t xml:space="preserve">) Kui taotluses märgitud </w:t>
      </w:r>
      <w:r w:rsidR="156018A1" w:rsidRPr="7BA5EFAE">
        <w:rPr>
          <w:rFonts w:ascii="Times New Roman" w:eastAsia="Times New Roman" w:hAnsi="Times New Roman" w:cs="Times New Roman"/>
          <w:sz w:val="24"/>
          <w:szCs w:val="24"/>
        </w:rPr>
        <w:t>lastehoius</w:t>
      </w:r>
      <w:r w:rsidRPr="7BA5EFAE">
        <w:rPr>
          <w:rFonts w:ascii="Times New Roman" w:eastAsia="Times New Roman" w:hAnsi="Times New Roman" w:cs="Times New Roman"/>
          <w:sz w:val="24"/>
          <w:szCs w:val="24"/>
        </w:rPr>
        <w:t xml:space="preserve"> </w:t>
      </w:r>
      <w:r w:rsidR="1F1486EC" w:rsidRPr="7BA5EFAE">
        <w:rPr>
          <w:rFonts w:ascii="Times New Roman" w:eastAsia="Times New Roman" w:hAnsi="Times New Roman" w:cs="Times New Roman"/>
          <w:sz w:val="24"/>
          <w:szCs w:val="24"/>
        </w:rPr>
        <w:t xml:space="preserve">või lasteaias </w:t>
      </w:r>
      <w:r w:rsidRPr="7BA5EFAE">
        <w:rPr>
          <w:rFonts w:ascii="Times New Roman" w:eastAsia="Times New Roman" w:hAnsi="Times New Roman" w:cs="Times New Roman"/>
          <w:sz w:val="24"/>
          <w:szCs w:val="24"/>
        </w:rPr>
        <w:t>ei ole vanema soovitud algusajal</w:t>
      </w:r>
      <w:r w:rsidR="02741A7F" w:rsidRPr="7BA5EFAE">
        <w:rPr>
          <w:rFonts w:ascii="Times New Roman" w:eastAsia="Times New Roman" w:hAnsi="Times New Roman" w:cs="Times New Roman"/>
          <w:sz w:val="24"/>
          <w:szCs w:val="24"/>
        </w:rPr>
        <w:t xml:space="preserve"> vabu kohti</w:t>
      </w:r>
      <w:r w:rsidRPr="7BA5EFAE">
        <w:rPr>
          <w:rFonts w:ascii="Times New Roman" w:eastAsia="Times New Roman" w:hAnsi="Times New Roman" w:cs="Times New Roman"/>
          <w:sz w:val="24"/>
          <w:szCs w:val="24"/>
        </w:rPr>
        <w:t xml:space="preserve">, arvestab kohaliku omavalitsuse üksus lapse </w:t>
      </w:r>
      <w:r w:rsidR="156018A1" w:rsidRPr="7BA5EFAE">
        <w:rPr>
          <w:rFonts w:ascii="Times New Roman" w:eastAsia="Times New Roman" w:hAnsi="Times New Roman" w:cs="Times New Roman"/>
          <w:sz w:val="24"/>
          <w:szCs w:val="24"/>
        </w:rPr>
        <w:t>lastehoidu</w:t>
      </w:r>
      <w:r w:rsidR="1F1486EC" w:rsidRPr="7BA5EFAE">
        <w:rPr>
          <w:rFonts w:ascii="Times New Roman" w:eastAsia="Times New Roman" w:hAnsi="Times New Roman" w:cs="Times New Roman"/>
          <w:sz w:val="24"/>
          <w:szCs w:val="24"/>
        </w:rPr>
        <w:t xml:space="preserve"> </w:t>
      </w:r>
      <w:r w:rsidR="49C98BD7" w:rsidRPr="7BA5EFAE">
        <w:rPr>
          <w:rFonts w:ascii="Times New Roman" w:eastAsia="Times New Roman" w:hAnsi="Times New Roman" w:cs="Times New Roman"/>
          <w:sz w:val="24"/>
          <w:szCs w:val="24"/>
        </w:rPr>
        <w:t>ja</w:t>
      </w:r>
      <w:r w:rsidR="1F1486EC" w:rsidRPr="7BA5EFAE">
        <w:rPr>
          <w:rFonts w:ascii="Times New Roman" w:eastAsia="Times New Roman" w:hAnsi="Times New Roman" w:cs="Times New Roman"/>
          <w:sz w:val="24"/>
          <w:szCs w:val="24"/>
        </w:rPr>
        <w:t xml:space="preserve"> lasteaeda</w:t>
      </w:r>
      <w:r w:rsidR="05075DE8" w:rsidRPr="7BA5EFAE">
        <w:rPr>
          <w:rFonts w:ascii="Times New Roman" w:eastAsia="Times New Roman" w:hAnsi="Times New Roman" w:cs="Times New Roman"/>
          <w:sz w:val="24"/>
          <w:szCs w:val="24"/>
        </w:rPr>
        <w:t xml:space="preserve"> vastuvõtmis</w:t>
      </w:r>
      <w:r w:rsidR="02741A7F" w:rsidRPr="7BA5EFAE">
        <w:rPr>
          <w:rFonts w:ascii="Times New Roman" w:eastAsia="Times New Roman" w:hAnsi="Times New Roman" w:cs="Times New Roman"/>
          <w:sz w:val="24"/>
          <w:szCs w:val="24"/>
        </w:rPr>
        <w:t xml:space="preserve">t </w:t>
      </w:r>
      <w:r w:rsidRPr="7BA5EFAE">
        <w:rPr>
          <w:rFonts w:ascii="Times New Roman" w:eastAsia="Times New Roman" w:hAnsi="Times New Roman" w:cs="Times New Roman"/>
          <w:sz w:val="24"/>
          <w:szCs w:val="24"/>
        </w:rPr>
        <w:t>otsusta</w:t>
      </w:r>
      <w:r w:rsidR="02741A7F" w:rsidRPr="7BA5EFAE">
        <w:rPr>
          <w:rFonts w:ascii="Times New Roman" w:eastAsia="Times New Roman" w:hAnsi="Times New Roman" w:cs="Times New Roman"/>
          <w:sz w:val="24"/>
          <w:szCs w:val="24"/>
        </w:rPr>
        <w:t>des</w:t>
      </w:r>
      <w:r w:rsidRPr="7BA5EFAE">
        <w:rPr>
          <w:rFonts w:ascii="Times New Roman" w:eastAsia="Times New Roman" w:hAnsi="Times New Roman" w:cs="Times New Roman"/>
          <w:sz w:val="24"/>
          <w:szCs w:val="24"/>
        </w:rPr>
        <w:t xml:space="preserve"> </w:t>
      </w:r>
      <w:r w:rsidR="2FFA45E0" w:rsidRPr="7BA5EFAE">
        <w:rPr>
          <w:rFonts w:ascii="Times New Roman" w:eastAsia="Times New Roman" w:hAnsi="Times New Roman" w:cs="Times New Roman"/>
          <w:sz w:val="24"/>
          <w:szCs w:val="24"/>
        </w:rPr>
        <w:t xml:space="preserve">esmajärjekorras </w:t>
      </w:r>
      <w:del w:id="43" w:author="Mari Koik" w:date="2024-02-14T13:56:00Z">
        <w:r w:rsidRPr="7BA5EFAE" w:rsidDel="00EC7605">
          <w:rPr>
            <w:rFonts w:ascii="Times New Roman" w:eastAsia="Times New Roman" w:hAnsi="Times New Roman" w:cs="Times New Roman"/>
            <w:sz w:val="24"/>
            <w:szCs w:val="24"/>
          </w:rPr>
          <w:delText xml:space="preserve">elukoha lähedust </w:delText>
        </w:r>
      </w:del>
      <w:r w:rsidR="05075DE8" w:rsidRPr="7BA5EFAE">
        <w:rPr>
          <w:rFonts w:ascii="Times New Roman" w:eastAsia="Times New Roman" w:hAnsi="Times New Roman" w:cs="Times New Roman"/>
          <w:sz w:val="24"/>
          <w:szCs w:val="24"/>
        </w:rPr>
        <w:t>lasteho</w:t>
      </w:r>
      <w:r w:rsidR="7A3676F3" w:rsidRPr="7BA5EFAE">
        <w:rPr>
          <w:rFonts w:ascii="Times New Roman" w:eastAsia="Times New Roman" w:hAnsi="Times New Roman" w:cs="Times New Roman"/>
          <w:sz w:val="24"/>
          <w:szCs w:val="24"/>
        </w:rPr>
        <w:t>iu</w:t>
      </w:r>
      <w:del w:id="44" w:author="Mari Koik" w:date="2024-02-14T13:56:00Z">
        <w:r w:rsidR="7A3676F3" w:rsidRPr="7BA5EFAE" w:rsidDel="00EC7605">
          <w:rPr>
            <w:rFonts w:ascii="Times New Roman" w:eastAsia="Times New Roman" w:hAnsi="Times New Roman" w:cs="Times New Roman"/>
            <w:sz w:val="24"/>
            <w:szCs w:val="24"/>
          </w:rPr>
          <w:delText>le</w:delText>
        </w:r>
      </w:del>
      <w:r w:rsidR="7A3676F3" w:rsidRPr="7BA5EFAE">
        <w:rPr>
          <w:rFonts w:ascii="Times New Roman" w:eastAsia="Times New Roman" w:hAnsi="Times New Roman" w:cs="Times New Roman"/>
          <w:sz w:val="24"/>
          <w:szCs w:val="24"/>
        </w:rPr>
        <w:t xml:space="preserve"> või lasteaia</w:t>
      </w:r>
      <w:del w:id="45" w:author="Mari Koik" w:date="2024-02-14T13:56:00Z">
        <w:r w:rsidR="7A3676F3" w:rsidRPr="7BA5EFAE" w:rsidDel="00EC7605">
          <w:rPr>
            <w:rFonts w:ascii="Times New Roman" w:eastAsia="Times New Roman" w:hAnsi="Times New Roman" w:cs="Times New Roman"/>
            <w:sz w:val="24"/>
            <w:szCs w:val="24"/>
          </w:rPr>
          <w:delText>le</w:delText>
        </w:r>
      </w:del>
      <w:ins w:id="46" w:author="Mari Koik" w:date="2024-02-14T13:56:00Z">
        <w:r w:rsidR="00EC7605" w:rsidRPr="00EC7605">
          <w:rPr>
            <w:rFonts w:ascii="Times New Roman" w:eastAsia="Times New Roman" w:hAnsi="Times New Roman" w:cs="Times New Roman"/>
            <w:sz w:val="24"/>
            <w:szCs w:val="24"/>
          </w:rPr>
          <w:t xml:space="preserve"> </w:t>
        </w:r>
        <w:r w:rsidR="00EC7605" w:rsidRPr="7BA5EFAE">
          <w:rPr>
            <w:rFonts w:ascii="Times New Roman" w:eastAsia="Times New Roman" w:hAnsi="Times New Roman" w:cs="Times New Roman"/>
            <w:sz w:val="24"/>
            <w:szCs w:val="24"/>
          </w:rPr>
          <w:t>elukohalähedust</w:t>
        </w:r>
      </w:ins>
      <w:r w:rsidR="2B2080F5" w:rsidRPr="7BA5EFAE">
        <w:rPr>
          <w:rFonts w:ascii="Times New Roman" w:eastAsia="Times New Roman" w:hAnsi="Times New Roman" w:cs="Times New Roman"/>
          <w:sz w:val="24"/>
          <w:szCs w:val="24"/>
        </w:rPr>
        <w:t>.</w:t>
      </w:r>
    </w:p>
    <w:p w14:paraId="74A7EBDB" w14:textId="2E8EE9CC" w:rsidR="00942B69" w:rsidRPr="00E04EAF" w:rsidRDefault="00942B69" w:rsidP="1A26A201">
      <w:pPr>
        <w:spacing w:after="0" w:line="240" w:lineRule="auto"/>
        <w:jc w:val="both"/>
        <w:rPr>
          <w:rFonts w:ascii="Times New Roman" w:eastAsia="Times New Roman" w:hAnsi="Times New Roman" w:cs="Times New Roman"/>
          <w:sz w:val="24"/>
          <w:szCs w:val="24"/>
        </w:rPr>
      </w:pPr>
    </w:p>
    <w:p w14:paraId="365D310F" w14:textId="62CA4AE0" w:rsidR="00942B69" w:rsidRPr="00E04EAF" w:rsidRDefault="0F0E7DE4"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(3) Kohaliku omavalitsuse üksus lahendab vanema taotluse ja teeb</w:t>
      </w:r>
      <w:r w:rsidR="02741A7F"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 xml:space="preserve">kahe kuu jooksul taotluse </w:t>
      </w:r>
      <w:commentRangeStart w:id="47"/>
      <w:r w:rsidRPr="7BA5EFAE">
        <w:rPr>
          <w:rFonts w:ascii="Times New Roman" w:eastAsia="Times New Roman" w:hAnsi="Times New Roman" w:cs="Times New Roman"/>
          <w:sz w:val="24"/>
          <w:szCs w:val="24"/>
        </w:rPr>
        <w:t xml:space="preserve">esitamisest </w:t>
      </w:r>
      <w:ins w:id="48" w:author="Mari Koik" w:date="2024-02-12T16:27:00Z">
        <w:r w:rsidR="00F40597">
          <w:rPr>
            <w:rFonts w:ascii="Times New Roman" w:eastAsia="Times New Roman" w:hAnsi="Times New Roman" w:cs="Times New Roman"/>
            <w:sz w:val="24"/>
            <w:szCs w:val="24"/>
          </w:rPr>
          <w:t xml:space="preserve">arvates </w:t>
        </w:r>
      </w:ins>
      <w:commentRangeEnd w:id="47"/>
      <w:ins w:id="49" w:author="Mari Koik" w:date="2024-02-14T13:30:00Z">
        <w:r w:rsidR="00B20444">
          <w:rPr>
            <w:rStyle w:val="Kommentaariviide"/>
          </w:rPr>
          <w:commentReference w:id="47"/>
        </w:r>
      </w:ins>
      <w:r w:rsidRPr="7BA5EFAE">
        <w:rPr>
          <w:rFonts w:ascii="Times New Roman" w:eastAsia="Times New Roman" w:hAnsi="Times New Roman" w:cs="Times New Roman"/>
          <w:sz w:val="24"/>
          <w:szCs w:val="24"/>
        </w:rPr>
        <w:t xml:space="preserve">otsuse lapse lastehoidu </w:t>
      </w:r>
      <w:r w:rsidR="1F1486EC" w:rsidRPr="7BA5EFAE">
        <w:rPr>
          <w:rFonts w:ascii="Times New Roman" w:eastAsia="Times New Roman" w:hAnsi="Times New Roman" w:cs="Times New Roman"/>
          <w:sz w:val="24"/>
          <w:szCs w:val="24"/>
        </w:rPr>
        <w:t xml:space="preserve">või lasteaeda </w:t>
      </w:r>
      <w:r w:rsidRPr="7BA5EFAE">
        <w:rPr>
          <w:rFonts w:ascii="Times New Roman" w:eastAsia="Times New Roman" w:hAnsi="Times New Roman" w:cs="Times New Roman"/>
          <w:sz w:val="24"/>
          <w:szCs w:val="24"/>
        </w:rPr>
        <w:t>vastuvõtmise kohta.</w:t>
      </w:r>
    </w:p>
    <w:p w14:paraId="6D3B0B86" w14:textId="39DA5B3C" w:rsidR="1A26A201" w:rsidRPr="00FA0987" w:rsidRDefault="1A26A201" w:rsidP="1A26A201">
      <w:pPr>
        <w:spacing w:after="0" w:line="240" w:lineRule="auto"/>
        <w:jc w:val="both"/>
        <w:rPr>
          <w:rFonts w:ascii="Times New Roman" w:eastAsia="Times New Roman" w:hAnsi="Times New Roman" w:cs="Times New Roman"/>
          <w:sz w:val="24"/>
          <w:szCs w:val="24"/>
        </w:rPr>
      </w:pPr>
    </w:p>
    <w:p w14:paraId="004F09B4" w14:textId="65CCD13F" w:rsidR="009368B1" w:rsidRPr="00E04EAF" w:rsidRDefault="2AF16633" w:rsidP="1A26A201">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A2491">
        <w:rPr>
          <w:rFonts w:ascii="Times New Roman" w:eastAsia="Times New Roman" w:hAnsi="Times New Roman" w:cs="Times New Roman"/>
          <w:b/>
          <w:bCs/>
          <w:sz w:val="24"/>
          <w:szCs w:val="24"/>
        </w:rPr>
        <w:t>6</w:t>
      </w:r>
      <w:r w:rsidRPr="00E04EAF">
        <w:rPr>
          <w:rFonts w:ascii="Times New Roman" w:eastAsia="Times New Roman" w:hAnsi="Times New Roman" w:cs="Times New Roman"/>
          <w:b/>
          <w:bCs/>
          <w:sz w:val="24"/>
          <w:szCs w:val="24"/>
        </w:rPr>
        <w:t>.</w:t>
      </w:r>
      <w:r w:rsidR="40B7186D" w:rsidRPr="00E04EAF">
        <w:rPr>
          <w:rFonts w:ascii="Times New Roman" w:eastAsia="Times New Roman" w:hAnsi="Times New Roman" w:cs="Times New Roman"/>
          <w:b/>
          <w:bCs/>
          <w:sz w:val="24"/>
          <w:szCs w:val="24"/>
        </w:rPr>
        <w:t xml:space="preserve"> </w:t>
      </w:r>
      <w:commentRangeStart w:id="50"/>
      <w:r w:rsidR="40B7186D" w:rsidRPr="00E04EAF">
        <w:rPr>
          <w:rFonts w:ascii="Times New Roman" w:eastAsia="Times New Roman" w:hAnsi="Times New Roman" w:cs="Times New Roman"/>
          <w:b/>
          <w:bCs/>
          <w:sz w:val="24"/>
          <w:szCs w:val="24"/>
        </w:rPr>
        <w:t>Elukoha</w:t>
      </w:r>
      <w:del w:id="51" w:author="Mari Koik" w:date="2024-02-14T13:56:00Z">
        <w:r w:rsidR="05088E4D" w:rsidRPr="00E04EAF" w:rsidDel="00EC7605">
          <w:rPr>
            <w:rFonts w:ascii="Times New Roman" w:eastAsia="Times New Roman" w:hAnsi="Times New Roman" w:cs="Times New Roman"/>
            <w:b/>
            <w:bCs/>
            <w:sz w:val="24"/>
            <w:szCs w:val="24"/>
          </w:rPr>
          <w:delText xml:space="preserve"> </w:delText>
        </w:r>
      </w:del>
      <w:r w:rsidR="05088E4D" w:rsidRPr="00E04EAF">
        <w:rPr>
          <w:rFonts w:ascii="Times New Roman" w:eastAsia="Times New Roman" w:hAnsi="Times New Roman" w:cs="Times New Roman"/>
          <w:b/>
          <w:bCs/>
          <w:sz w:val="24"/>
          <w:szCs w:val="24"/>
        </w:rPr>
        <w:t>lähedus</w:t>
      </w:r>
      <w:r w:rsidR="00AC7730">
        <w:rPr>
          <w:rFonts w:ascii="Times New Roman" w:eastAsia="Times New Roman" w:hAnsi="Times New Roman" w:cs="Times New Roman"/>
          <w:b/>
          <w:bCs/>
          <w:sz w:val="24"/>
          <w:szCs w:val="24"/>
        </w:rPr>
        <w:t xml:space="preserve"> </w:t>
      </w:r>
    </w:p>
    <w:p w14:paraId="66DC8056" w14:textId="4063152D" w:rsidR="009368B1" w:rsidRPr="00E04EAF" w:rsidRDefault="009368B1" w:rsidP="1A26A201">
      <w:pPr>
        <w:spacing w:after="0" w:line="240" w:lineRule="auto"/>
        <w:jc w:val="both"/>
        <w:rPr>
          <w:rFonts w:ascii="Times New Roman" w:eastAsia="Times New Roman" w:hAnsi="Times New Roman" w:cs="Times New Roman"/>
          <w:sz w:val="24"/>
          <w:szCs w:val="24"/>
        </w:rPr>
      </w:pPr>
    </w:p>
    <w:p w14:paraId="1AC81E1D" w14:textId="66F20778" w:rsidR="00BC3E5F" w:rsidRDefault="00AC7730" w:rsidP="1A26A20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Käesoleva</w:t>
      </w:r>
      <w:del w:id="52" w:author="Mari Koik" w:date="2024-02-14T13:57:00Z">
        <w:r w:rsidDel="00EC7605">
          <w:rPr>
            <w:rFonts w:ascii="Times New Roman" w:eastAsia="Times New Roman" w:hAnsi="Times New Roman" w:cs="Times New Roman"/>
            <w:sz w:val="24"/>
            <w:szCs w:val="24"/>
          </w:rPr>
          <w:delText>s</w:delText>
        </w:r>
      </w:del>
      <w:r>
        <w:rPr>
          <w:rFonts w:ascii="Times New Roman" w:eastAsia="Times New Roman" w:hAnsi="Times New Roman" w:cs="Times New Roman"/>
          <w:sz w:val="24"/>
          <w:szCs w:val="24"/>
        </w:rPr>
        <w:t xml:space="preserve"> seaduse</w:t>
      </w:r>
      <w:ins w:id="53" w:author="Mari Koik" w:date="2024-02-14T13:57:00Z">
        <w:r w:rsidR="00EC7605">
          <w:rPr>
            <w:rFonts w:ascii="Times New Roman" w:eastAsia="Times New Roman" w:hAnsi="Times New Roman" w:cs="Times New Roman"/>
            <w:sz w:val="24"/>
            <w:szCs w:val="24"/>
          </w:rPr>
          <w:t xml:space="preserve"> tähenduse</w:t>
        </w:r>
      </w:ins>
      <w:r>
        <w:rPr>
          <w:rFonts w:ascii="Times New Roman" w:eastAsia="Times New Roman" w:hAnsi="Times New Roman" w:cs="Times New Roman"/>
          <w:sz w:val="24"/>
          <w:szCs w:val="24"/>
        </w:rPr>
        <w:t xml:space="preserve">s </w:t>
      </w:r>
      <w:del w:id="54" w:author="Mari Koik" w:date="2024-02-14T13:56:00Z">
        <w:r w:rsidDel="00EC7605">
          <w:rPr>
            <w:rFonts w:ascii="Times New Roman" w:eastAsia="Times New Roman" w:hAnsi="Times New Roman" w:cs="Times New Roman"/>
            <w:sz w:val="24"/>
            <w:szCs w:val="24"/>
          </w:rPr>
          <w:delText xml:space="preserve">tähendab </w:delText>
        </w:r>
      </w:del>
      <w:ins w:id="55" w:author="Mari Koik" w:date="2024-02-14T13:56:00Z">
        <w:r w:rsidR="00EC7605">
          <w:rPr>
            <w:rFonts w:ascii="Times New Roman" w:eastAsia="Times New Roman" w:hAnsi="Times New Roman" w:cs="Times New Roman"/>
            <w:sz w:val="24"/>
            <w:szCs w:val="24"/>
          </w:rPr>
          <w:t xml:space="preserve">on </w:t>
        </w:r>
      </w:ins>
      <w:r>
        <w:rPr>
          <w:rFonts w:ascii="Times New Roman" w:eastAsia="Times New Roman" w:hAnsi="Times New Roman" w:cs="Times New Roman"/>
          <w:sz w:val="24"/>
          <w:szCs w:val="24"/>
        </w:rPr>
        <w:t>e</w:t>
      </w:r>
      <w:r w:rsidR="001C41EB" w:rsidRPr="00E04EAF">
        <w:rPr>
          <w:rFonts w:ascii="Times New Roman" w:eastAsia="Times New Roman" w:hAnsi="Times New Roman" w:cs="Times New Roman"/>
          <w:sz w:val="24"/>
          <w:szCs w:val="24"/>
        </w:rPr>
        <w:t>lukoha</w:t>
      </w:r>
      <w:del w:id="56" w:author="Mari Koik" w:date="2024-02-14T13:56:00Z">
        <w:r w:rsidR="001C41EB" w:rsidRPr="00E04EAF" w:rsidDel="00EC7605">
          <w:rPr>
            <w:rFonts w:ascii="Times New Roman" w:eastAsia="Times New Roman" w:hAnsi="Times New Roman" w:cs="Times New Roman"/>
            <w:sz w:val="24"/>
            <w:szCs w:val="24"/>
          </w:rPr>
          <w:delText xml:space="preserve"> </w:delText>
        </w:r>
      </w:del>
      <w:r w:rsidR="001C41EB" w:rsidRPr="00E04EAF">
        <w:rPr>
          <w:rFonts w:ascii="Times New Roman" w:eastAsia="Times New Roman" w:hAnsi="Times New Roman" w:cs="Times New Roman"/>
          <w:sz w:val="24"/>
          <w:szCs w:val="24"/>
        </w:rPr>
        <w:t>lähed</w:t>
      </w:r>
      <w:del w:id="57" w:author="Mari Koik" w:date="2024-02-14T13:56:00Z">
        <w:r w:rsidR="001C41EB" w:rsidRPr="00E04EAF" w:rsidDel="00EC7605">
          <w:rPr>
            <w:rFonts w:ascii="Times New Roman" w:eastAsia="Times New Roman" w:hAnsi="Times New Roman" w:cs="Times New Roman"/>
            <w:sz w:val="24"/>
            <w:szCs w:val="24"/>
          </w:rPr>
          <w:delText>us</w:delText>
        </w:r>
      </w:del>
      <w:ins w:id="58" w:author="Mari Koik" w:date="2024-02-14T13:56:00Z">
        <w:r w:rsidR="00EC7605">
          <w:rPr>
            <w:rFonts w:ascii="Times New Roman" w:eastAsia="Times New Roman" w:hAnsi="Times New Roman" w:cs="Times New Roman"/>
            <w:sz w:val="24"/>
            <w:szCs w:val="24"/>
          </w:rPr>
          <w:t>an</w:t>
        </w:r>
      </w:ins>
      <w:ins w:id="59" w:author="Mari Koik" w:date="2024-02-14T13:57:00Z">
        <w:r w:rsidR="00EC7605">
          <w:rPr>
            <w:rFonts w:ascii="Times New Roman" w:eastAsia="Times New Roman" w:hAnsi="Times New Roman" w:cs="Times New Roman"/>
            <w:sz w:val="24"/>
            <w:szCs w:val="24"/>
          </w:rPr>
          <w:t>e lastehoid või lasteaed</w:t>
        </w:r>
      </w:ins>
      <w:r w:rsidR="00BC3E5F">
        <w:rPr>
          <w:rFonts w:ascii="Times New Roman" w:eastAsia="Times New Roman" w:hAnsi="Times New Roman" w:cs="Times New Roman"/>
          <w:sz w:val="24"/>
          <w:szCs w:val="24"/>
        </w:rPr>
        <w:t>:</w:t>
      </w:r>
    </w:p>
    <w:p w14:paraId="470AD326" w14:textId="35DB940B" w:rsidR="00BC3E5F" w:rsidRDefault="23E5EEB3"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1)</w:t>
      </w:r>
      <w:r w:rsidR="5789C4AC" w:rsidRPr="7BA5EFAE">
        <w:rPr>
          <w:rFonts w:ascii="Times New Roman" w:eastAsia="Times New Roman" w:hAnsi="Times New Roman" w:cs="Times New Roman"/>
          <w:sz w:val="24"/>
          <w:szCs w:val="24"/>
        </w:rPr>
        <w:t xml:space="preserve"> </w:t>
      </w:r>
      <w:ins w:id="60" w:author="Mari Koik" w:date="2024-02-14T13:57:00Z">
        <w:r w:rsidR="00EC7605">
          <w:rPr>
            <w:rFonts w:ascii="Times New Roman" w:eastAsia="Times New Roman" w:hAnsi="Times New Roman" w:cs="Times New Roman"/>
            <w:sz w:val="24"/>
            <w:szCs w:val="24"/>
          </w:rPr>
          <w:t xml:space="preserve">mis on </w:t>
        </w:r>
      </w:ins>
      <w:r w:rsidR="2F2A42A7" w:rsidRPr="7BA5EFAE">
        <w:rPr>
          <w:rFonts w:ascii="Times New Roman" w:eastAsia="Times New Roman" w:hAnsi="Times New Roman" w:cs="Times New Roman"/>
          <w:sz w:val="24"/>
          <w:szCs w:val="24"/>
        </w:rPr>
        <w:t>l</w:t>
      </w:r>
      <w:r w:rsidR="02581CD3" w:rsidRPr="7BA5EFAE">
        <w:rPr>
          <w:rFonts w:ascii="Times New Roman" w:eastAsia="Times New Roman" w:hAnsi="Times New Roman" w:cs="Times New Roman"/>
          <w:sz w:val="24"/>
          <w:szCs w:val="24"/>
        </w:rPr>
        <w:t>apse elukohale lähim</w:t>
      </w:r>
      <w:del w:id="61" w:author="Mari Koik" w:date="2024-02-14T13:57:00Z">
        <w:r w:rsidR="581E18C9" w:rsidRPr="7BA5EFAE" w:rsidDel="00EC7605">
          <w:rPr>
            <w:rFonts w:ascii="Times New Roman" w:eastAsia="Times New Roman" w:hAnsi="Times New Roman" w:cs="Times New Roman"/>
            <w:sz w:val="24"/>
            <w:szCs w:val="24"/>
          </w:rPr>
          <w:delText>at</w:delText>
        </w:r>
        <w:r w:rsidR="02581CD3" w:rsidRPr="7BA5EFAE" w:rsidDel="00EC7605">
          <w:rPr>
            <w:rFonts w:ascii="Times New Roman" w:eastAsia="Times New Roman" w:hAnsi="Times New Roman" w:cs="Times New Roman"/>
            <w:sz w:val="24"/>
            <w:szCs w:val="24"/>
          </w:rPr>
          <w:delText xml:space="preserve"> lastehoid</w:delText>
        </w:r>
        <w:r w:rsidR="581E18C9" w:rsidRPr="7BA5EFAE" w:rsidDel="00EC7605">
          <w:rPr>
            <w:rFonts w:ascii="Times New Roman" w:eastAsia="Times New Roman" w:hAnsi="Times New Roman" w:cs="Times New Roman"/>
            <w:sz w:val="24"/>
            <w:szCs w:val="24"/>
          </w:rPr>
          <w:delText>u</w:delText>
        </w:r>
        <w:r w:rsidR="4742EA72" w:rsidRPr="7BA5EFAE" w:rsidDel="00EC7605">
          <w:rPr>
            <w:rFonts w:ascii="Times New Roman" w:eastAsia="Times New Roman" w:hAnsi="Times New Roman" w:cs="Times New Roman"/>
            <w:sz w:val="24"/>
            <w:szCs w:val="24"/>
          </w:rPr>
          <w:delText xml:space="preserve"> </w:delText>
        </w:r>
        <w:r w:rsidR="114DA41E" w:rsidRPr="7BA5EFAE" w:rsidDel="00EC7605">
          <w:rPr>
            <w:rFonts w:ascii="Times New Roman" w:eastAsia="Times New Roman" w:hAnsi="Times New Roman" w:cs="Times New Roman"/>
            <w:sz w:val="24"/>
            <w:szCs w:val="24"/>
          </w:rPr>
          <w:delText xml:space="preserve">või </w:delText>
        </w:r>
        <w:r w:rsidR="3C4437C9" w:rsidRPr="7BA5EFAE" w:rsidDel="00EC7605">
          <w:rPr>
            <w:rFonts w:ascii="Times New Roman" w:eastAsia="Times New Roman" w:hAnsi="Times New Roman" w:cs="Times New Roman"/>
            <w:sz w:val="24"/>
            <w:szCs w:val="24"/>
          </w:rPr>
          <w:delText>lasteaed</w:delText>
        </w:r>
        <w:r w:rsidR="581E18C9" w:rsidRPr="7BA5EFAE" w:rsidDel="00EC7605">
          <w:rPr>
            <w:rFonts w:ascii="Times New Roman" w:eastAsia="Times New Roman" w:hAnsi="Times New Roman" w:cs="Times New Roman"/>
            <w:sz w:val="24"/>
            <w:szCs w:val="24"/>
          </w:rPr>
          <w:delText>a</w:delText>
        </w:r>
      </w:del>
      <w:r w:rsidRPr="7BA5EFAE">
        <w:rPr>
          <w:rFonts w:ascii="Times New Roman" w:eastAsia="Times New Roman" w:hAnsi="Times New Roman" w:cs="Times New Roman"/>
          <w:sz w:val="24"/>
          <w:szCs w:val="24"/>
        </w:rPr>
        <w:t>;</w:t>
      </w:r>
    </w:p>
    <w:p w14:paraId="61C71777" w14:textId="71A5FC81" w:rsidR="009368B1" w:rsidRPr="00E04EAF" w:rsidRDefault="23E5EEB3"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2)</w:t>
      </w:r>
      <w:r w:rsidR="0AD3B0BB" w:rsidRPr="7BA5EFAE">
        <w:rPr>
          <w:rFonts w:ascii="Times New Roman" w:eastAsia="Times New Roman" w:hAnsi="Times New Roman" w:cs="Times New Roman"/>
          <w:sz w:val="24"/>
          <w:szCs w:val="24"/>
        </w:rPr>
        <w:t xml:space="preserve"> </w:t>
      </w:r>
      <w:del w:id="62" w:author="Mari Koik" w:date="2024-02-14T13:57:00Z">
        <w:r w:rsidR="7711A919" w:rsidRPr="7BA5EFAE" w:rsidDel="00EC7605">
          <w:rPr>
            <w:rFonts w:ascii="Times New Roman" w:eastAsia="Times New Roman" w:hAnsi="Times New Roman" w:cs="Times New Roman"/>
            <w:sz w:val="24"/>
            <w:szCs w:val="24"/>
          </w:rPr>
          <w:delText>lastehoid</w:delText>
        </w:r>
        <w:r w:rsidR="581E18C9" w:rsidRPr="7BA5EFAE" w:rsidDel="00EC7605">
          <w:rPr>
            <w:rFonts w:ascii="Times New Roman" w:eastAsia="Times New Roman" w:hAnsi="Times New Roman" w:cs="Times New Roman"/>
            <w:sz w:val="24"/>
            <w:szCs w:val="24"/>
          </w:rPr>
          <w:delText>u</w:delText>
        </w:r>
        <w:r w:rsidR="7711A919" w:rsidRPr="7BA5EFAE" w:rsidDel="00EC7605">
          <w:rPr>
            <w:rFonts w:ascii="Times New Roman" w:eastAsia="Times New Roman" w:hAnsi="Times New Roman" w:cs="Times New Roman"/>
            <w:sz w:val="24"/>
            <w:szCs w:val="24"/>
          </w:rPr>
          <w:delText xml:space="preserve"> </w:delText>
        </w:r>
        <w:r w:rsidR="4AB89DBD" w:rsidRPr="7BA5EFAE" w:rsidDel="00EC7605">
          <w:rPr>
            <w:rFonts w:ascii="Times New Roman" w:eastAsia="Times New Roman" w:hAnsi="Times New Roman" w:cs="Times New Roman"/>
            <w:sz w:val="24"/>
            <w:szCs w:val="24"/>
          </w:rPr>
          <w:delText xml:space="preserve">või </w:delText>
        </w:r>
        <w:r w:rsidR="3C4437C9" w:rsidRPr="7BA5EFAE" w:rsidDel="00EC7605">
          <w:rPr>
            <w:rFonts w:ascii="Times New Roman" w:eastAsia="Times New Roman" w:hAnsi="Times New Roman" w:cs="Times New Roman"/>
            <w:sz w:val="24"/>
            <w:szCs w:val="24"/>
          </w:rPr>
          <w:delText>lasteaed</w:delText>
        </w:r>
        <w:r w:rsidR="581E18C9" w:rsidRPr="7BA5EFAE" w:rsidDel="00EC7605">
          <w:rPr>
            <w:rFonts w:ascii="Times New Roman" w:eastAsia="Times New Roman" w:hAnsi="Times New Roman" w:cs="Times New Roman"/>
            <w:sz w:val="24"/>
            <w:szCs w:val="24"/>
          </w:rPr>
          <w:delText>a</w:delText>
        </w:r>
        <w:r w:rsidR="0AD3B0BB" w:rsidRPr="7BA5EFAE" w:rsidDel="00EC7605">
          <w:rPr>
            <w:rFonts w:ascii="Times New Roman" w:eastAsia="Times New Roman" w:hAnsi="Times New Roman" w:cs="Times New Roman"/>
            <w:sz w:val="24"/>
            <w:szCs w:val="24"/>
          </w:rPr>
          <w:delText xml:space="preserve">, </w:delText>
        </w:r>
      </w:del>
      <w:r w:rsidR="0AD3B0BB" w:rsidRPr="7BA5EFAE">
        <w:rPr>
          <w:rFonts w:ascii="Times New Roman" w:eastAsia="Times New Roman" w:hAnsi="Times New Roman" w:cs="Times New Roman"/>
          <w:sz w:val="24"/>
          <w:szCs w:val="24"/>
        </w:rPr>
        <w:t>kuhu</w:t>
      </w:r>
      <w:r w:rsidR="47F8A1F8" w:rsidRPr="7BA5EFAE">
        <w:rPr>
          <w:rFonts w:ascii="Times New Roman" w:eastAsia="Times New Roman" w:hAnsi="Times New Roman" w:cs="Times New Roman"/>
          <w:sz w:val="24"/>
          <w:szCs w:val="24"/>
        </w:rPr>
        <w:t xml:space="preserve"> </w:t>
      </w:r>
      <w:r w:rsidR="5789C4AC" w:rsidRPr="7BA5EFAE">
        <w:rPr>
          <w:rFonts w:ascii="Times New Roman" w:eastAsia="Times New Roman" w:hAnsi="Times New Roman" w:cs="Times New Roman"/>
          <w:sz w:val="24"/>
          <w:szCs w:val="24"/>
        </w:rPr>
        <w:t xml:space="preserve">jõutakse </w:t>
      </w:r>
      <w:r w:rsidR="52151D31" w:rsidRPr="7BA5EFAE">
        <w:rPr>
          <w:rFonts w:ascii="Times New Roman" w:eastAsia="Times New Roman" w:hAnsi="Times New Roman" w:cs="Times New Roman"/>
          <w:sz w:val="24"/>
          <w:szCs w:val="24"/>
        </w:rPr>
        <w:t>j</w:t>
      </w:r>
      <w:r w:rsidR="47F8A1F8" w:rsidRPr="7BA5EFAE">
        <w:rPr>
          <w:rFonts w:ascii="Times New Roman" w:eastAsia="Times New Roman" w:hAnsi="Times New Roman" w:cs="Times New Roman"/>
          <w:sz w:val="24"/>
          <w:szCs w:val="24"/>
        </w:rPr>
        <w:t xml:space="preserve">algsi </w:t>
      </w:r>
      <w:r w:rsidR="5789C4AC" w:rsidRPr="7BA5EFAE">
        <w:rPr>
          <w:rFonts w:ascii="Times New Roman" w:eastAsia="Times New Roman" w:hAnsi="Times New Roman" w:cs="Times New Roman"/>
          <w:sz w:val="24"/>
          <w:szCs w:val="24"/>
        </w:rPr>
        <w:t>kuni</w:t>
      </w:r>
      <w:r w:rsidR="0299F587" w:rsidRPr="7BA5EFAE">
        <w:rPr>
          <w:rFonts w:ascii="Times New Roman" w:eastAsia="Times New Roman" w:hAnsi="Times New Roman" w:cs="Times New Roman"/>
          <w:sz w:val="24"/>
          <w:szCs w:val="24"/>
        </w:rPr>
        <w:t xml:space="preserve"> </w:t>
      </w:r>
      <w:r w:rsidR="5215DF4E" w:rsidRPr="7BA5EFAE">
        <w:rPr>
          <w:rFonts w:ascii="Times New Roman" w:eastAsia="Times New Roman" w:hAnsi="Times New Roman" w:cs="Times New Roman"/>
          <w:sz w:val="24"/>
          <w:szCs w:val="24"/>
        </w:rPr>
        <w:t>30</w:t>
      </w:r>
      <w:r w:rsidR="0299F587" w:rsidRPr="7BA5EFAE">
        <w:rPr>
          <w:rFonts w:ascii="Times New Roman" w:eastAsia="Times New Roman" w:hAnsi="Times New Roman" w:cs="Times New Roman"/>
          <w:sz w:val="24"/>
          <w:szCs w:val="24"/>
        </w:rPr>
        <w:t xml:space="preserve"> minuti</w:t>
      </w:r>
      <w:r w:rsidR="5789C4AC" w:rsidRPr="7BA5EFAE">
        <w:rPr>
          <w:rFonts w:ascii="Times New Roman" w:eastAsia="Times New Roman" w:hAnsi="Times New Roman" w:cs="Times New Roman"/>
          <w:sz w:val="24"/>
          <w:szCs w:val="24"/>
        </w:rPr>
        <w:t>ga</w:t>
      </w:r>
      <w:r w:rsidR="0299F587" w:rsidRPr="7BA5EFAE">
        <w:rPr>
          <w:rFonts w:ascii="Times New Roman" w:eastAsia="Times New Roman" w:hAnsi="Times New Roman" w:cs="Times New Roman"/>
          <w:sz w:val="24"/>
          <w:szCs w:val="24"/>
        </w:rPr>
        <w:t>.</w:t>
      </w:r>
      <w:commentRangeEnd w:id="50"/>
      <w:r w:rsidR="00EC7605">
        <w:rPr>
          <w:rStyle w:val="Kommentaariviide"/>
        </w:rPr>
        <w:commentReference w:id="50"/>
      </w:r>
    </w:p>
    <w:p w14:paraId="5DF8DDA2" w14:textId="0B0CF8AF" w:rsidR="1A26A201" w:rsidRPr="00E04EAF" w:rsidRDefault="1A26A201" w:rsidP="1A26A201">
      <w:pPr>
        <w:spacing w:after="0" w:line="240" w:lineRule="auto"/>
        <w:jc w:val="both"/>
        <w:rPr>
          <w:rFonts w:ascii="Times New Roman" w:eastAsia="Times New Roman" w:hAnsi="Times New Roman" w:cs="Times New Roman"/>
          <w:sz w:val="24"/>
          <w:szCs w:val="24"/>
        </w:rPr>
      </w:pPr>
    </w:p>
    <w:p w14:paraId="59C0C4FC" w14:textId="5B6F7FE3" w:rsidR="005019F9" w:rsidRPr="00E04EAF" w:rsidRDefault="3A7FF94C"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2. peatükk</w:t>
      </w:r>
    </w:p>
    <w:p w14:paraId="3B54DAA7" w14:textId="29759549" w:rsidR="38BB314B" w:rsidRPr="00E04EAF" w:rsidRDefault="38BB314B" w:rsidP="1A26A201">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Lasteaed</w:t>
      </w:r>
    </w:p>
    <w:p w14:paraId="6F0D946E" w14:textId="15D0D72C" w:rsidR="38BB314B" w:rsidRPr="006A0EA1" w:rsidRDefault="38BB314B" w:rsidP="004E6DC6">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1.</w:t>
      </w:r>
      <w:r w:rsidR="004E6DC6">
        <w:rPr>
          <w:rFonts w:ascii="Times New Roman" w:hAnsi="Times New Roman" w:cs="Times New Roman"/>
          <w:b/>
          <w:bCs/>
          <w:sz w:val="24"/>
          <w:szCs w:val="24"/>
        </w:rPr>
        <w:t xml:space="preserve"> </w:t>
      </w:r>
      <w:r w:rsidRPr="006A0EA1">
        <w:rPr>
          <w:rFonts w:ascii="Times New Roman" w:hAnsi="Times New Roman" w:cs="Times New Roman"/>
          <w:b/>
          <w:bCs/>
          <w:sz w:val="24"/>
          <w:szCs w:val="24"/>
        </w:rPr>
        <w:t>jagu</w:t>
      </w:r>
    </w:p>
    <w:p w14:paraId="5F8A1FDF" w14:textId="6AB99CF0" w:rsidR="005019F9" w:rsidRPr="00E04EAF" w:rsidRDefault="4AA92E51" w:rsidP="1A26A201">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Alusharidus</w:t>
      </w:r>
      <w:r w:rsidR="16DBC854" w:rsidRPr="00E04EAF">
        <w:rPr>
          <w:rFonts w:ascii="Times New Roman" w:hAnsi="Times New Roman" w:cs="Times New Roman"/>
          <w:b/>
          <w:bCs/>
          <w:sz w:val="24"/>
          <w:szCs w:val="24"/>
        </w:rPr>
        <w:t xml:space="preserve">e </w:t>
      </w:r>
      <w:r w:rsidR="7F371BEE" w:rsidRPr="00E04EAF">
        <w:rPr>
          <w:rFonts w:ascii="Times New Roman" w:hAnsi="Times New Roman" w:cs="Times New Roman"/>
          <w:b/>
          <w:bCs/>
          <w:sz w:val="24"/>
          <w:szCs w:val="24"/>
        </w:rPr>
        <w:t>omandamise toetamine</w:t>
      </w:r>
    </w:p>
    <w:p w14:paraId="62502D4B" w14:textId="2AE9625B" w:rsidR="00CA0141" w:rsidRPr="00E04EAF" w:rsidRDefault="4E63882E" w:rsidP="00761127">
      <w:pPr>
        <w:spacing w:before="240"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FA2491">
        <w:rPr>
          <w:rFonts w:ascii="Times New Roman" w:hAnsi="Times New Roman" w:cs="Times New Roman"/>
          <w:b/>
          <w:bCs/>
          <w:sz w:val="24"/>
          <w:szCs w:val="24"/>
        </w:rPr>
        <w:t>7</w:t>
      </w:r>
      <w:r w:rsidRPr="00E04EAF">
        <w:rPr>
          <w:rFonts w:ascii="Times New Roman" w:hAnsi="Times New Roman" w:cs="Times New Roman"/>
          <w:b/>
          <w:bCs/>
          <w:sz w:val="24"/>
          <w:szCs w:val="24"/>
        </w:rPr>
        <w:t>. Õppekava</w:t>
      </w:r>
    </w:p>
    <w:p w14:paraId="38E689C9" w14:textId="77777777" w:rsidR="00CA0141" w:rsidRPr="00FA0987" w:rsidRDefault="00CA0141" w:rsidP="00015857">
      <w:pPr>
        <w:spacing w:after="0" w:line="240" w:lineRule="auto"/>
        <w:jc w:val="both"/>
        <w:rPr>
          <w:rFonts w:ascii="Times New Roman" w:hAnsi="Times New Roman" w:cs="Times New Roman"/>
          <w:sz w:val="24"/>
          <w:szCs w:val="24"/>
        </w:rPr>
      </w:pPr>
    </w:p>
    <w:p w14:paraId="788F76EF" w14:textId="1E21B0C9" w:rsidR="007B793A"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Alushariduse riikliku õppekava, </w:t>
      </w:r>
      <w:r w:rsidR="00356A24">
        <w:rPr>
          <w:rFonts w:ascii="Times New Roman" w:hAnsi="Times New Roman" w:cs="Times New Roman"/>
          <w:sz w:val="24"/>
          <w:szCs w:val="24"/>
        </w:rPr>
        <w:t xml:space="preserve">mis näeb ette </w:t>
      </w:r>
      <w:r w:rsidR="00226980">
        <w:rPr>
          <w:rFonts w:ascii="Times New Roman" w:hAnsi="Times New Roman" w:cs="Times New Roman"/>
          <w:sz w:val="24"/>
          <w:szCs w:val="24"/>
        </w:rPr>
        <w:t>a</w:t>
      </w:r>
      <w:r w:rsidR="00356A24">
        <w:rPr>
          <w:rFonts w:ascii="Times New Roman" w:hAnsi="Times New Roman" w:cs="Times New Roman"/>
          <w:sz w:val="24"/>
          <w:szCs w:val="24"/>
        </w:rPr>
        <w:t>lushariduse standardi,</w:t>
      </w:r>
      <w:r w:rsidR="00356A24" w:rsidRPr="00E04EAF">
        <w:rPr>
          <w:rFonts w:ascii="Times New Roman" w:hAnsi="Times New Roman" w:cs="Times New Roman"/>
          <w:sz w:val="24"/>
          <w:szCs w:val="24"/>
        </w:rPr>
        <w:t xml:space="preserve"> </w:t>
      </w:r>
      <w:r w:rsidRPr="00E04EAF">
        <w:rPr>
          <w:rFonts w:ascii="Times New Roman" w:hAnsi="Times New Roman" w:cs="Times New Roman"/>
          <w:sz w:val="24"/>
          <w:szCs w:val="24"/>
        </w:rPr>
        <w:t>kehtestab Vabariigi Valitsus määrusega.</w:t>
      </w:r>
    </w:p>
    <w:p w14:paraId="5F4EC193" w14:textId="77777777" w:rsidR="007B793A" w:rsidRPr="00E04EAF" w:rsidRDefault="007B793A" w:rsidP="00015857">
      <w:pPr>
        <w:spacing w:after="0" w:line="240" w:lineRule="auto"/>
        <w:jc w:val="both"/>
        <w:rPr>
          <w:rFonts w:ascii="Times New Roman" w:hAnsi="Times New Roman" w:cs="Times New Roman"/>
          <w:sz w:val="24"/>
          <w:szCs w:val="24"/>
        </w:rPr>
      </w:pPr>
    </w:p>
    <w:p w14:paraId="6615101C" w14:textId="58D3DA56" w:rsidR="00DC60A9"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Käesoleva paragrahvi lõikes 1 nimetatud alushariduse riiklikus õppekavas sätestatakse:</w:t>
      </w:r>
    </w:p>
    <w:p w14:paraId="393F0E3F" w14:textId="66420070" w:rsidR="000E47BD" w:rsidRPr="00E04EAF"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lasteaia </w:t>
      </w:r>
      <w:r w:rsidR="002006F6">
        <w:rPr>
          <w:rFonts w:ascii="Times New Roman" w:hAnsi="Times New Roman" w:cs="Times New Roman"/>
          <w:sz w:val="24"/>
          <w:szCs w:val="24"/>
        </w:rPr>
        <w:t xml:space="preserve">ja lastehoiu </w:t>
      </w:r>
      <w:r w:rsidRPr="00E04EAF">
        <w:rPr>
          <w:rFonts w:ascii="Times New Roman" w:hAnsi="Times New Roman" w:cs="Times New Roman"/>
          <w:sz w:val="24"/>
          <w:szCs w:val="24"/>
        </w:rPr>
        <w:t>õppekava koostamise põhimõtted;</w:t>
      </w:r>
    </w:p>
    <w:p w14:paraId="1ECE1753" w14:textId="42152630" w:rsidR="442F7E25" w:rsidRPr="00E04EAF" w:rsidRDefault="2EC1553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alushariduse alusväärtused;</w:t>
      </w:r>
    </w:p>
    <w:p w14:paraId="0D2E571F" w14:textId="25EF68CF" w:rsidR="442F7E25" w:rsidRPr="00E04EAF" w:rsidRDefault="2EC1553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3) õppe- ja kasvatustegevuse eesmärgid ja põhimõtted;</w:t>
      </w:r>
    </w:p>
    <w:p w14:paraId="5D6B0317" w14:textId="3BCA5B2A" w:rsidR="442F7E25"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4) õpikäsituse ning õpi- ja kasvukeskkonna kujundamise põhimõtted;</w:t>
      </w:r>
    </w:p>
    <w:p w14:paraId="3174C3FF" w14:textId="1BD7F958" w:rsidR="000E47BD" w:rsidRPr="00E04EAF"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5) kolmeaastase ja kuue- kuni seitsmeaastase lapse eeldatavad </w:t>
      </w:r>
      <w:r w:rsidRPr="00E04EAF">
        <w:rPr>
          <w:rFonts w:ascii="Times New Roman" w:hAnsi="Times New Roman" w:cs="Times New Roman"/>
          <w:noProof/>
          <w:sz w:val="24"/>
          <w:szCs w:val="24"/>
        </w:rPr>
        <w:t>üldoskused</w:t>
      </w:r>
      <w:r w:rsidRPr="00E04EAF">
        <w:rPr>
          <w:rFonts w:ascii="Times New Roman" w:hAnsi="Times New Roman" w:cs="Times New Roman"/>
          <w:sz w:val="24"/>
          <w:szCs w:val="24"/>
        </w:rPr>
        <w:t>;</w:t>
      </w:r>
    </w:p>
    <w:p w14:paraId="10BD099B" w14:textId="1908B7C9" w:rsidR="000E47BD"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6) valdkondade õppe- ja kasvatustegevuse põhimõtted ning kuue- kuni seitsmeaastase lapse eeldatavad arengutulemused;</w:t>
      </w:r>
    </w:p>
    <w:p w14:paraId="11448424" w14:textId="43934342" w:rsidR="7DAA2486"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7) lapse arengu hindamise ja toetamise põhimõtted.</w:t>
      </w:r>
    </w:p>
    <w:p w14:paraId="03882049" w14:textId="77777777" w:rsidR="00241D2F" w:rsidRPr="00E04EAF" w:rsidRDefault="00241D2F" w:rsidP="00015857">
      <w:pPr>
        <w:spacing w:after="0" w:line="240" w:lineRule="auto"/>
        <w:jc w:val="both"/>
        <w:rPr>
          <w:rFonts w:ascii="Times New Roman" w:hAnsi="Times New Roman" w:cs="Times New Roman"/>
          <w:sz w:val="24"/>
          <w:szCs w:val="24"/>
        </w:rPr>
      </w:pPr>
    </w:p>
    <w:p w14:paraId="0E5D9781" w14:textId="77F40CFB" w:rsidR="25EA0C09" w:rsidRPr="00E04EAF" w:rsidRDefault="2CB3E1D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(3) Õppe- ja kasvatustegevus lasteaias võib toimuda </w:t>
      </w:r>
      <w:r w:rsidR="001C41EB">
        <w:rPr>
          <w:rFonts w:ascii="Times New Roman" w:hAnsi="Times New Roman" w:cs="Times New Roman"/>
          <w:sz w:val="24"/>
          <w:szCs w:val="24"/>
        </w:rPr>
        <w:t>r</w:t>
      </w:r>
      <w:r w:rsidRPr="00E04EAF">
        <w:rPr>
          <w:rFonts w:ascii="Times New Roman" w:hAnsi="Times New Roman" w:cs="Times New Roman"/>
          <w:sz w:val="24"/>
          <w:szCs w:val="24"/>
        </w:rPr>
        <w:t xml:space="preserve">ahvusvahelise </w:t>
      </w:r>
      <w:r w:rsidR="001C41EB">
        <w:rPr>
          <w:rFonts w:ascii="Times New Roman" w:hAnsi="Times New Roman" w:cs="Times New Roman"/>
          <w:sz w:val="24"/>
          <w:szCs w:val="24"/>
        </w:rPr>
        <w:t>b</w:t>
      </w:r>
      <w:r w:rsidRPr="00E04EAF">
        <w:rPr>
          <w:rFonts w:ascii="Times New Roman" w:hAnsi="Times New Roman" w:cs="Times New Roman"/>
          <w:sz w:val="24"/>
          <w:szCs w:val="24"/>
        </w:rPr>
        <w:t xml:space="preserve">akalaureuseõppe </w:t>
      </w:r>
      <w:r w:rsidR="001C41EB">
        <w:rPr>
          <w:rFonts w:ascii="Times New Roman" w:hAnsi="Times New Roman" w:cs="Times New Roman"/>
          <w:sz w:val="24"/>
          <w:szCs w:val="24"/>
        </w:rPr>
        <w:t>o</w:t>
      </w:r>
      <w:r w:rsidRPr="00E04EAF">
        <w:rPr>
          <w:rFonts w:ascii="Times New Roman" w:hAnsi="Times New Roman" w:cs="Times New Roman"/>
          <w:sz w:val="24"/>
          <w:szCs w:val="24"/>
        </w:rPr>
        <w:t>rganisatsiooni (</w:t>
      </w:r>
      <w:r w:rsidRPr="00E04EAF">
        <w:rPr>
          <w:rFonts w:ascii="Times New Roman" w:hAnsi="Times New Roman" w:cs="Times New Roman"/>
          <w:i/>
          <w:iCs/>
          <w:sz w:val="24"/>
          <w:szCs w:val="24"/>
        </w:rPr>
        <w:t>International Baccalaureate Organization</w:t>
      </w:r>
      <w:r w:rsidRPr="00E04EAF">
        <w:rPr>
          <w:rFonts w:ascii="Times New Roman" w:hAnsi="Times New Roman" w:cs="Times New Roman"/>
          <w:sz w:val="24"/>
          <w:szCs w:val="24"/>
        </w:rPr>
        <w:t>) õppekava ja Euroopa koolide põhikirja konventsiooni alusel väljatöötatud õppekava kohaselt põhikooli- ja gümnaasiumiseaduse §-s 16 sätestatud korras.</w:t>
      </w:r>
    </w:p>
    <w:p w14:paraId="5117E30E" w14:textId="77777777" w:rsidR="00DC60A9" w:rsidRPr="00E04EAF" w:rsidRDefault="00DC60A9" w:rsidP="00015857">
      <w:pPr>
        <w:spacing w:after="0" w:line="240" w:lineRule="auto"/>
        <w:jc w:val="both"/>
        <w:rPr>
          <w:rFonts w:ascii="Times New Roman" w:hAnsi="Times New Roman" w:cs="Times New Roman"/>
          <w:sz w:val="24"/>
          <w:szCs w:val="24"/>
        </w:rPr>
      </w:pPr>
    </w:p>
    <w:p w14:paraId="351806C6" w14:textId="0A12EF24" w:rsidR="000E47BD"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lastRenderedPageBreak/>
        <w:t xml:space="preserve">(4) </w:t>
      </w:r>
      <w:r w:rsidR="004432B7" w:rsidRPr="006532A5">
        <w:rPr>
          <w:rFonts w:ascii="Times New Roman" w:hAnsi="Times New Roman" w:cs="Times New Roman"/>
          <w:sz w:val="24"/>
          <w:szCs w:val="24"/>
        </w:rPr>
        <w:t>Alushariduse riikliku õppekava alusel koostab lasteaed laste arengu ja alushariduse omandamise toetamiseks lasteaia õppekava. Lasteaed lähtub õppe- ja kasvatustegevuse korraldamisel ja läbiviimisel lasteaia õppekavast.</w:t>
      </w:r>
    </w:p>
    <w:p w14:paraId="783785FD" w14:textId="550D0939" w:rsidR="000E47BD" w:rsidRPr="00E04EAF" w:rsidRDefault="000E47BD" w:rsidP="00015857">
      <w:pPr>
        <w:spacing w:after="0" w:line="240" w:lineRule="auto"/>
        <w:jc w:val="both"/>
        <w:rPr>
          <w:rFonts w:ascii="Times New Roman" w:hAnsi="Times New Roman" w:cs="Times New Roman"/>
          <w:sz w:val="24"/>
          <w:szCs w:val="24"/>
        </w:rPr>
      </w:pPr>
    </w:p>
    <w:p w14:paraId="6726BCE1" w14:textId="17A2B665" w:rsidR="000E47BD"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(5) Lasteaia õppekava ja selle muudatused </w:t>
      </w:r>
      <w:r w:rsidR="00FD1348">
        <w:rPr>
          <w:rFonts w:ascii="Times New Roman" w:hAnsi="Times New Roman" w:cs="Times New Roman"/>
          <w:sz w:val="24"/>
          <w:szCs w:val="24"/>
        </w:rPr>
        <w:t>kinnitab</w:t>
      </w:r>
      <w:r w:rsidR="00FD1348" w:rsidRPr="00E04EAF">
        <w:rPr>
          <w:rFonts w:ascii="Times New Roman" w:hAnsi="Times New Roman" w:cs="Times New Roman"/>
          <w:sz w:val="24"/>
          <w:szCs w:val="24"/>
        </w:rPr>
        <w:t xml:space="preserve"> </w:t>
      </w:r>
      <w:r w:rsidRPr="00E04EAF">
        <w:rPr>
          <w:rFonts w:ascii="Times New Roman" w:hAnsi="Times New Roman" w:cs="Times New Roman"/>
          <w:sz w:val="24"/>
          <w:szCs w:val="24"/>
        </w:rPr>
        <w:t xml:space="preserve">direktor, </w:t>
      </w:r>
      <w:r w:rsidR="00112EBA" w:rsidRPr="00E04EAF">
        <w:rPr>
          <w:rFonts w:ascii="Times New Roman" w:hAnsi="Times New Roman" w:cs="Times New Roman"/>
          <w:sz w:val="24"/>
          <w:szCs w:val="24"/>
        </w:rPr>
        <w:t xml:space="preserve">olles kuulanud </w:t>
      </w:r>
      <w:r w:rsidRPr="00E04EAF">
        <w:rPr>
          <w:rFonts w:ascii="Times New Roman" w:hAnsi="Times New Roman" w:cs="Times New Roman"/>
          <w:sz w:val="24"/>
          <w:szCs w:val="24"/>
        </w:rPr>
        <w:t>ära hoolekogu arvamuse</w:t>
      </w:r>
      <w:r w:rsidR="00C33352">
        <w:rPr>
          <w:rFonts w:ascii="Times New Roman" w:hAnsi="Times New Roman" w:cs="Times New Roman"/>
          <w:sz w:val="24"/>
          <w:szCs w:val="24"/>
        </w:rPr>
        <w:t xml:space="preserve"> ning saanud õppe- ja kasvatustegevusega seotud töötajate heakskiidu</w:t>
      </w:r>
      <w:r w:rsidRPr="00E04EAF">
        <w:rPr>
          <w:rFonts w:ascii="Times New Roman" w:hAnsi="Times New Roman" w:cs="Times New Roman"/>
          <w:sz w:val="24"/>
          <w:szCs w:val="24"/>
        </w:rPr>
        <w:t>.</w:t>
      </w:r>
      <w:r w:rsidR="001B1DEA">
        <w:rPr>
          <w:rFonts w:ascii="Times New Roman" w:hAnsi="Times New Roman" w:cs="Times New Roman"/>
          <w:sz w:val="24"/>
          <w:szCs w:val="24"/>
        </w:rPr>
        <w:t xml:space="preserve"> Lasteaia õppekava avalikustatakse lasteaia või lasteaia</w:t>
      </w:r>
      <w:del w:id="63" w:author="Mari Koik" w:date="2024-02-12T16:33:00Z">
        <w:r w:rsidR="001B1DEA" w:rsidDel="00F40597">
          <w:rPr>
            <w:rFonts w:ascii="Times New Roman" w:hAnsi="Times New Roman" w:cs="Times New Roman"/>
            <w:sz w:val="24"/>
            <w:szCs w:val="24"/>
          </w:rPr>
          <w:delText xml:space="preserve"> </w:delText>
        </w:r>
      </w:del>
      <w:r w:rsidR="001B1DEA">
        <w:rPr>
          <w:rFonts w:ascii="Times New Roman" w:hAnsi="Times New Roman" w:cs="Times New Roman"/>
          <w:sz w:val="24"/>
          <w:szCs w:val="24"/>
        </w:rPr>
        <w:t>pidaja veebilehel.</w:t>
      </w:r>
    </w:p>
    <w:p w14:paraId="7028B903" w14:textId="001628D0" w:rsidR="4A131677" w:rsidRPr="00E04EAF" w:rsidRDefault="4A131677" w:rsidP="00015857">
      <w:pPr>
        <w:spacing w:after="0" w:line="240" w:lineRule="auto"/>
        <w:jc w:val="both"/>
        <w:rPr>
          <w:rFonts w:ascii="Times New Roman" w:hAnsi="Times New Roman" w:cs="Times New Roman"/>
          <w:sz w:val="24"/>
          <w:szCs w:val="24"/>
        </w:rPr>
      </w:pPr>
    </w:p>
    <w:p w14:paraId="74D07380" w14:textId="04C990BF" w:rsidR="003B6D5A" w:rsidRPr="00E04EAF" w:rsidRDefault="2BFD4BE5" w:rsidP="00015857">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(6) Lasteaed kannab hariduse infosüsteemi alushariduse riikliku õppekava läbinud lapse koolivalmiduskaardi, mis on koostatud käesoleva paragrahvi lõikes 1 nimetatud õppekava alusel.</w:t>
      </w:r>
    </w:p>
    <w:p w14:paraId="515B8398" w14:textId="6120B4C7" w:rsidR="003B6D5A" w:rsidRPr="00E04EAF" w:rsidRDefault="003B6D5A" w:rsidP="1A26A201">
      <w:pPr>
        <w:spacing w:after="0" w:line="240" w:lineRule="auto"/>
        <w:jc w:val="both"/>
        <w:rPr>
          <w:rFonts w:ascii="Times New Roman" w:hAnsi="Times New Roman" w:cs="Times New Roman"/>
          <w:sz w:val="24"/>
          <w:szCs w:val="24"/>
        </w:rPr>
      </w:pPr>
    </w:p>
    <w:p w14:paraId="3ED432AA" w14:textId="54DEEA81" w:rsidR="003B6D5A" w:rsidRPr="00E04EAF" w:rsidRDefault="1B62FA65"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810E13">
        <w:rPr>
          <w:rFonts w:ascii="Times New Roman" w:hAnsi="Times New Roman" w:cs="Times New Roman"/>
          <w:b/>
          <w:bCs/>
          <w:sz w:val="24"/>
          <w:szCs w:val="24"/>
        </w:rPr>
        <w:t>8</w:t>
      </w:r>
      <w:r w:rsidRPr="00E04EAF">
        <w:rPr>
          <w:rFonts w:ascii="Times New Roman" w:hAnsi="Times New Roman" w:cs="Times New Roman"/>
          <w:b/>
          <w:bCs/>
          <w:sz w:val="24"/>
          <w:szCs w:val="24"/>
        </w:rPr>
        <w:t>. Õppe</w:t>
      </w:r>
      <w:r w:rsidR="3FC09579" w:rsidRPr="00E04EAF">
        <w:rPr>
          <w:rFonts w:ascii="Times New Roman" w:hAnsi="Times New Roman" w:cs="Times New Roman"/>
          <w:b/>
          <w:bCs/>
          <w:sz w:val="24"/>
          <w:szCs w:val="24"/>
        </w:rPr>
        <w:t>- ja kasvatus</w:t>
      </w:r>
      <w:r w:rsidR="00920ADE">
        <w:rPr>
          <w:rFonts w:ascii="Times New Roman" w:hAnsi="Times New Roman" w:cs="Times New Roman"/>
          <w:b/>
          <w:bCs/>
          <w:sz w:val="24"/>
          <w:szCs w:val="24"/>
        </w:rPr>
        <w:t xml:space="preserve">tegevuse </w:t>
      </w:r>
      <w:r w:rsidRPr="00E04EAF">
        <w:rPr>
          <w:rFonts w:ascii="Times New Roman" w:hAnsi="Times New Roman" w:cs="Times New Roman"/>
          <w:b/>
          <w:bCs/>
          <w:sz w:val="24"/>
          <w:szCs w:val="24"/>
        </w:rPr>
        <w:t>keel</w:t>
      </w:r>
    </w:p>
    <w:p w14:paraId="23E909B2" w14:textId="557B523B" w:rsidR="00385F47" w:rsidRPr="00E04EAF" w:rsidRDefault="00385F47" w:rsidP="1A26A201">
      <w:pPr>
        <w:spacing w:after="0" w:line="240" w:lineRule="auto"/>
        <w:jc w:val="both"/>
        <w:rPr>
          <w:rFonts w:ascii="Times New Roman" w:hAnsi="Times New Roman" w:cs="Times New Roman"/>
          <w:sz w:val="24"/>
          <w:szCs w:val="24"/>
        </w:rPr>
      </w:pPr>
    </w:p>
    <w:p w14:paraId="05D62C99" w14:textId="1CEDA6ED" w:rsidR="00CF707E" w:rsidRPr="00E04EAF" w:rsidRDefault="3DBFF8BF" w:rsidP="1A26A201">
      <w:pPr>
        <w:widowControl w:val="0"/>
        <w:suppressAutoHyphens/>
        <w:spacing w:after="0" w:line="240" w:lineRule="auto"/>
        <w:contextualSpacing/>
        <w:jc w:val="both"/>
        <w:rPr>
          <w:rFonts w:ascii="Times New Roman" w:hAnsi="Times New Roman" w:cs="Times New Roman"/>
          <w:sz w:val="24"/>
          <w:szCs w:val="24"/>
        </w:rPr>
      </w:pPr>
      <w:r w:rsidRPr="00E04EAF">
        <w:rPr>
          <w:rFonts w:ascii="Times New Roman" w:hAnsi="Times New Roman" w:cs="Times New Roman"/>
          <w:sz w:val="24"/>
          <w:szCs w:val="24"/>
        </w:rPr>
        <w:t xml:space="preserve">(1) </w:t>
      </w:r>
      <w:r w:rsidR="6F625C67" w:rsidRPr="00E04EAF">
        <w:rPr>
          <w:rFonts w:ascii="Times New Roman" w:hAnsi="Times New Roman" w:cs="Times New Roman"/>
          <w:sz w:val="24"/>
          <w:szCs w:val="24"/>
        </w:rPr>
        <w:t>Munitsipaall</w:t>
      </w:r>
      <w:r w:rsidRPr="00E04EAF">
        <w:rPr>
          <w:rFonts w:ascii="Times New Roman" w:hAnsi="Times New Roman" w:cs="Times New Roman"/>
          <w:sz w:val="24"/>
          <w:szCs w:val="24"/>
        </w:rPr>
        <w:t>asteaias toimub õppe- ja kasvatustegevus eesti keeles.</w:t>
      </w:r>
    </w:p>
    <w:p w14:paraId="047999FD" w14:textId="77777777" w:rsidR="00CF707E" w:rsidRPr="00E04EAF" w:rsidRDefault="00CF707E" w:rsidP="1A26A201">
      <w:pPr>
        <w:widowControl w:val="0"/>
        <w:suppressAutoHyphens/>
        <w:spacing w:after="0" w:line="240" w:lineRule="auto"/>
        <w:contextualSpacing/>
        <w:jc w:val="both"/>
        <w:rPr>
          <w:rFonts w:ascii="Times New Roman" w:hAnsi="Times New Roman" w:cs="Times New Roman"/>
          <w:sz w:val="24"/>
          <w:szCs w:val="24"/>
        </w:rPr>
      </w:pPr>
    </w:p>
    <w:p w14:paraId="48153F6C" w14:textId="12B484DF" w:rsidR="00CF707E" w:rsidRPr="00E04EAF" w:rsidRDefault="3DBFF8BF" w:rsidP="1A26A201">
      <w:pPr>
        <w:widowControl w:val="0"/>
        <w:suppressAutoHyphens/>
        <w:spacing w:after="0" w:line="240" w:lineRule="auto"/>
        <w:contextualSpacing/>
        <w:jc w:val="both"/>
        <w:rPr>
          <w:rFonts w:ascii="Times New Roman" w:hAnsi="Times New Roman" w:cs="Times New Roman"/>
          <w:sz w:val="24"/>
          <w:szCs w:val="24"/>
        </w:rPr>
      </w:pPr>
      <w:r w:rsidRPr="00E04EAF">
        <w:rPr>
          <w:rFonts w:ascii="Times New Roman" w:hAnsi="Times New Roman" w:cs="Times New Roman"/>
          <w:sz w:val="24"/>
          <w:szCs w:val="24"/>
        </w:rPr>
        <w:t>(2) Kurdi või kuulmislangusega lapse õppe- ja kasvatustegevuses võib peale eesti keele kasutada eesti viipekeelt ja viibeldud eesti keelt.</w:t>
      </w:r>
    </w:p>
    <w:p w14:paraId="722EFB22" w14:textId="77777777" w:rsidR="00CF707E" w:rsidRPr="00E04EAF" w:rsidRDefault="00CF707E" w:rsidP="1A26A201">
      <w:pPr>
        <w:widowControl w:val="0"/>
        <w:suppressAutoHyphens/>
        <w:spacing w:after="0" w:line="240" w:lineRule="auto"/>
        <w:contextualSpacing/>
        <w:jc w:val="both"/>
        <w:rPr>
          <w:rFonts w:ascii="Times New Roman" w:hAnsi="Times New Roman" w:cs="Times New Roman"/>
          <w:sz w:val="24"/>
          <w:szCs w:val="24"/>
        </w:rPr>
      </w:pPr>
    </w:p>
    <w:p w14:paraId="23683E25" w14:textId="21508C78" w:rsidR="00CF707E" w:rsidRPr="00E04EAF" w:rsidRDefault="3DBFF8BF" w:rsidP="1A26A201">
      <w:pPr>
        <w:widowControl w:val="0"/>
        <w:suppressAutoHyphens/>
        <w:spacing w:after="0" w:line="240" w:lineRule="auto"/>
        <w:contextualSpacing/>
        <w:jc w:val="both"/>
        <w:rPr>
          <w:rFonts w:ascii="Times New Roman" w:hAnsi="Times New Roman" w:cs="Times New Roman"/>
          <w:sz w:val="24"/>
          <w:szCs w:val="24"/>
        </w:rPr>
      </w:pPr>
      <w:r w:rsidRPr="00E04EAF">
        <w:rPr>
          <w:rFonts w:ascii="Times New Roman" w:hAnsi="Times New Roman" w:cs="Times New Roman"/>
          <w:sz w:val="24"/>
          <w:szCs w:val="24"/>
        </w:rPr>
        <w:t>(3)</w:t>
      </w:r>
      <w:r w:rsidR="00502E26" w:rsidRPr="00E04EAF">
        <w:rPr>
          <w:rFonts w:ascii="Times New Roman" w:hAnsi="Times New Roman" w:cs="Times New Roman"/>
          <w:sz w:val="24"/>
          <w:szCs w:val="24"/>
        </w:rPr>
        <w:t xml:space="preserve"> </w:t>
      </w:r>
      <w:r w:rsidR="005B1D5D">
        <w:rPr>
          <w:rFonts w:ascii="Times New Roman" w:hAnsi="Times New Roman" w:cs="Times New Roman"/>
          <w:sz w:val="24"/>
          <w:szCs w:val="24"/>
        </w:rPr>
        <w:t>Haridusliku e</w:t>
      </w:r>
      <w:r w:rsidR="30BB395B" w:rsidRPr="00E04EAF">
        <w:rPr>
          <w:rFonts w:ascii="Times New Roman" w:hAnsi="Times New Roman" w:cs="Times New Roman"/>
          <w:sz w:val="24"/>
          <w:szCs w:val="24"/>
        </w:rPr>
        <w:t xml:space="preserve">rivajadusega lapse õppe- ja kasvatustegevuses võib </w:t>
      </w:r>
      <w:r w:rsidR="4DBF3634" w:rsidRPr="00E04EAF">
        <w:rPr>
          <w:rFonts w:ascii="Times New Roman" w:hAnsi="Times New Roman" w:cs="Times New Roman"/>
          <w:sz w:val="24"/>
          <w:szCs w:val="24"/>
        </w:rPr>
        <w:t xml:space="preserve">vanema kirjalikul nõusolekul </w:t>
      </w:r>
      <w:r w:rsidR="30BB395B" w:rsidRPr="00E04EAF">
        <w:rPr>
          <w:rFonts w:ascii="Times New Roman" w:hAnsi="Times New Roman" w:cs="Times New Roman"/>
          <w:sz w:val="24"/>
          <w:szCs w:val="24"/>
        </w:rPr>
        <w:t>peale eesti keele või selle asemel kasutada eesti keelest erinevat keelt, kui põhikooli- ja gümnaasiumiseaduse §-s 47 nimetatud kooliväline nõustamismeeskond on lapse</w:t>
      </w:r>
      <w:r w:rsidR="005B1D5D">
        <w:rPr>
          <w:rFonts w:ascii="Times New Roman" w:hAnsi="Times New Roman" w:cs="Times New Roman"/>
          <w:sz w:val="24"/>
          <w:szCs w:val="24"/>
        </w:rPr>
        <w:t>le tõhustatud toe või eritoe</w:t>
      </w:r>
      <w:r w:rsidR="30BB395B" w:rsidRPr="00E04EAF">
        <w:rPr>
          <w:rFonts w:ascii="Times New Roman" w:hAnsi="Times New Roman" w:cs="Times New Roman"/>
          <w:sz w:val="24"/>
          <w:szCs w:val="24"/>
        </w:rPr>
        <w:t xml:space="preserve"> rakendamise soovitust andes leidnud, et eestikeelne õppe- ja kasvatustegevus ei ole lapse arengu eripära tõttu </w:t>
      </w:r>
      <w:r w:rsidR="00920ADE">
        <w:rPr>
          <w:rFonts w:ascii="Times New Roman" w:hAnsi="Times New Roman" w:cs="Times New Roman"/>
          <w:sz w:val="24"/>
          <w:szCs w:val="24"/>
        </w:rPr>
        <w:t xml:space="preserve">talle </w:t>
      </w:r>
      <w:r w:rsidR="30BB395B" w:rsidRPr="00E04EAF">
        <w:rPr>
          <w:rFonts w:ascii="Times New Roman" w:hAnsi="Times New Roman" w:cs="Times New Roman"/>
          <w:sz w:val="24"/>
          <w:szCs w:val="24"/>
        </w:rPr>
        <w:t>jõukohane</w:t>
      </w:r>
      <w:r w:rsidR="282344FA" w:rsidRPr="00E04EAF">
        <w:rPr>
          <w:rFonts w:ascii="Times New Roman" w:hAnsi="Times New Roman" w:cs="Times New Roman"/>
          <w:sz w:val="24"/>
          <w:szCs w:val="24"/>
        </w:rPr>
        <w:t>.</w:t>
      </w:r>
    </w:p>
    <w:p w14:paraId="2ABFFBC0" w14:textId="77777777" w:rsidR="00CF707E" w:rsidRPr="00E04EAF" w:rsidRDefault="00CF707E" w:rsidP="1A26A201">
      <w:pPr>
        <w:widowControl w:val="0"/>
        <w:suppressAutoHyphens/>
        <w:spacing w:after="0" w:line="240" w:lineRule="auto"/>
        <w:contextualSpacing/>
        <w:jc w:val="both"/>
        <w:rPr>
          <w:rFonts w:ascii="Times New Roman" w:hAnsi="Times New Roman" w:cs="Times New Roman"/>
          <w:sz w:val="24"/>
          <w:szCs w:val="24"/>
        </w:rPr>
      </w:pPr>
    </w:p>
    <w:p w14:paraId="569601D7" w14:textId="2BC3C3CD" w:rsidR="00127956" w:rsidRPr="00E04EAF" w:rsidRDefault="4A3575B3" w:rsidP="1A26A201">
      <w:pPr>
        <w:widowControl w:val="0"/>
        <w:suppressAutoHyphens/>
        <w:spacing w:after="0" w:line="240" w:lineRule="auto"/>
        <w:contextualSpacing/>
        <w:jc w:val="both"/>
        <w:rPr>
          <w:rFonts w:ascii="Times New Roman" w:eastAsia="SimSun" w:hAnsi="Times New Roman" w:cs="Times New Roman"/>
          <w:kern w:val="2"/>
          <w:sz w:val="24"/>
          <w:szCs w:val="24"/>
          <w:lang w:eastAsia="zh-CN" w:bidi="hi-IN"/>
        </w:rPr>
      </w:pPr>
      <w:r w:rsidRPr="00E04EAF">
        <w:rPr>
          <w:rFonts w:ascii="Times New Roman" w:hAnsi="Times New Roman" w:cs="Times New Roman"/>
          <w:sz w:val="24"/>
          <w:szCs w:val="24"/>
        </w:rPr>
        <w:t>(</w:t>
      </w:r>
      <w:r w:rsidR="61678DDD" w:rsidRPr="00E04EAF">
        <w:rPr>
          <w:rFonts w:ascii="Times New Roman" w:hAnsi="Times New Roman" w:cs="Times New Roman"/>
          <w:sz w:val="24"/>
          <w:szCs w:val="24"/>
        </w:rPr>
        <w:t>4</w:t>
      </w:r>
      <w:r w:rsidR="1AE28FF8" w:rsidRPr="00E04EAF">
        <w:rPr>
          <w:rFonts w:ascii="Times New Roman" w:hAnsi="Times New Roman" w:cs="Times New Roman"/>
          <w:sz w:val="24"/>
          <w:szCs w:val="24"/>
        </w:rPr>
        <w:t>) Eralasteaed</w:t>
      </w:r>
      <w:r w:rsidR="7A0D7E18" w:rsidRPr="00E04EAF">
        <w:rPr>
          <w:rFonts w:ascii="Times New Roman" w:hAnsi="Times New Roman" w:cs="Times New Roman"/>
          <w:sz w:val="24"/>
          <w:szCs w:val="24"/>
        </w:rPr>
        <w:t xml:space="preserve"> </w:t>
      </w:r>
      <w:r w:rsidR="458B4910" w:rsidRPr="00E04EAF">
        <w:rPr>
          <w:rFonts w:ascii="Times New Roman" w:hAnsi="Times New Roman" w:cs="Times New Roman"/>
          <w:sz w:val="24"/>
          <w:szCs w:val="24"/>
        </w:rPr>
        <w:t>määrab</w:t>
      </w:r>
      <w:r w:rsidR="7A0D7E18" w:rsidRPr="00E04EAF">
        <w:rPr>
          <w:rFonts w:ascii="Times New Roman" w:hAnsi="Times New Roman" w:cs="Times New Roman"/>
          <w:sz w:val="24"/>
          <w:szCs w:val="24"/>
        </w:rPr>
        <w:t xml:space="preserve"> õppekeele</w:t>
      </w:r>
      <w:r w:rsidR="6DE6008C" w:rsidRPr="00E04EAF">
        <w:rPr>
          <w:rFonts w:ascii="Times New Roman" w:hAnsi="Times New Roman" w:cs="Times New Roman"/>
          <w:sz w:val="24"/>
          <w:szCs w:val="24"/>
        </w:rPr>
        <w:t xml:space="preserve"> </w:t>
      </w:r>
      <w:r w:rsidR="458B4910" w:rsidRPr="00E04EAF">
        <w:rPr>
          <w:rFonts w:ascii="Times New Roman" w:hAnsi="Times New Roman" w:cs="Times New Roman"/>
          <w:sz w:val="24"/>
          <w:szCs w:val="24"/>
        </w:rPr>
        <w:t>eralasteaia põhikirjas</w:t>
      </w:r>
      <w:r w:rsidR="1AE28FF8" w:rsidRPr="00E04EAF">
        <w:rPr>
          <w:rFonts w:ascii="Times New Roman" w:eastAsia="SimSun" w:hAnsi="Times New Roman" w:cs="Times New Roman"/>
          <w:kern w:val="2"/>
          <w:sz w:val="24"/>
          <w:szCs w:val="24"/>
          <w:lang w:eastAsia="zh-CN" w:bidi="hi-IN"/>
        </w:rPr>
        <w:t xml:space="preserve">. </w:t>
      </w:r>
      <w:bookmarkStart w:id="64" w:name="_Hlk138047443"/>
      <w:r w:rsidR="1AE28FF8" w:rsidRPr="00E04EAF">
        <w:rPr>
          <w:rFonts w:ascii="Times New Roman" w:eastAsia="SimSun" w:hAnsi="Times New Roman" w:cs="Times New Roman"/>
          <w:kern w:val="2"/>
          <w:sz w:val="24"/>
          <w:szCs w:val="24"/>
          <w:lang w:eastAsia="zh-CN" w:bidi="hi-IN"/>
        </w:rPr>
        <w:t>Eral</w:t>
      </w:r>
      <w:r w:rsidR="1AE28FF8" w:rsidRPr="00E04EAF">
        <w:rPr>
          <w:rFonts w:ascii="Times New Roman" w:hAnsi="Times New Roman" w:cs="Times New Roman"/>
          <w:sz w:val="24"/>
          <w:szCs w:val="24"/>
        </w:rPr>
        <w:t xml:space="preserve">asteaias, kus </w:t>
      </w:r>
      <w:r w:rsidR="329CC86F" w:rsidRPr="00E04EAF">
        <w:rPr>
          <w:rFonts w:ascii="Times New Roman" w:hAnsi="Times New Roman" w:cs="Times New Roman"/>
          <w:sz w:val="24"/>
          <w:szCs w:val="24"/>
        </w:rPr>
        <w:t>õppe- ja kasvatustegevus ei toimu eesti keeles</w:t>
      </w:r>
      <w:r w:rsidR="1AE28FF8" w:rsidRPr="00E04EAF">
        <w:rPr>
          <w:rFonts w:ascii="Times New Roman" w:hAnsi="Times New Roman" w:cs="Times New Roman"/>
          <w:sz w:val="24"/>
          <w:szCs w:val="24"/>
        </w:rPr>
        <w:t xml:space="preserve">, </w:t>
      </w:r>
      <w:r w:rsidR="41309FAF" w:rsidRPr="00E04EAF">
        <w:rPr>
          <w:rFonts w:ascii="Times New Roman" w:hAnsi="Times New Roman" w:cs="Times New Roman"/>
          <w:sz w:val="24"/>
          <w:szCs w:val="24"/>
        </w:rPr>
        <w:t>tagatakse</w:t>
      </w:r>
      <w:r w:rsidR="13A4A874" w:rsidRPr="00E04EAF">
        <w:rPr>
          <w:rFonts w:ascii="Times New Roman" w:hAnsi="Times New Roman" w:cs="Times New Roman"/>
          <w:sz w:val="24"/>
          <w:szCs w:val="24"/>
        </w:rPr>
        <w:t xml:space="preserve"> </w:t>
      </w:r>
      <w:r w:rsidR="1AE28FF8" w:rsidRPr="00E04EAF">
        <w:rPr>
          <w:rFonts w:ascii="Times New Roman" w:hAnsi="Times New Roman" w:cs="Times New Roman"/>
          <w:sz w:val="24"/>
          <w:szCs w:val="24"/>
        </w:rPr>
        <w:t xml:space="preserve">eesti keele õpe </w:t>
      </w:r>
      <w:r w:rsidR="2F2A2438" w:rsidRPr="00E04EAF">
        <w:rPr>
          <w:rFonts w:ascii="Times New Roman" w:hAnsi="Times New Roman" w:cs="Times New Roman"/>
          <w:sz w:val="24"/>
          <w:szCs w:val="24"/>
        </w:rPr>
        <w:t xml:space="preserve">alushariduse </w:t>
      </w:r>
      <w:r w:rsidR="1AE28FF8" w:rsidRPr="00E04EAF">
        <w:rPr>
          <w:rFonts w:ascii="Times New Roman" w:hAnsi="Times New Roman" w:cs="Times New Roman"/>
          <w:sz w:val="24"/>
          <w:szCs w:val="24"/>
          <w:shd w:val="clear" w:color="auto" w:fill="FFFFFF"/>
        </w:rPr>
        <w:t xml:space="preserve">riikliku õppekava </w:t>
      </w:r>
      <w:r w:rsidR="61F45117" w:rsidRPr="00E04EAF">
        <w:rPr>
          <w:rFonts w:ascii="Times New Roman" w:hAnsi="Times New Roman" w:cs="Times New Roman"/>
          <w:sz w:val="24"/>
          <w:szCs w:val="24"/>
          <w:shd w:val="clear" w:color="auto" w:fill="FFFFFF"/>
        </w:rPr>
        <w:t>alusel</w:t>
      </w:r>
      <w:bookmarkEnd w:id="64"/>
      <w:r w:rsidR="0CA098F5" w:rsidRPr="00E04EAF">
        <w:rPr>
          <w:rFonts w:ascii="Times New Roman" w:hAnsi="Times New Roman" w:cs="Times New Roman"/>
          <w:sz w:val="24"/>
          <w:szCs w:val="24"/>
          <w:shd w:val="clear" w:color="auto" w:fill="FFFFFF"/>
        </w:rPr>
        <w:t>, välja arvatud</w:t>
      </w:r>
      <w:r w:rsidR="329CC86F" w:rsidRPr="00E04EAF">
        <w:rPr>
          <w:rFonts w:ascii="Times New Roman" w:hAnsi="Times New Roman" w:cs="Times New Roman"/>
          <w:sz w:val="24"/>
          <w:szCs w:val="24"/>
          <w:shd w:val="clear" w:color="auto" w:fill="FFFFFF"/>
        </w:rPr>
        <w:t xml:space="preserve"> eralasteaias, mis</w:t>
      </w:r>
      <w:r w:rsidR="0CA098F5" w:rsidRPr="00E04EAF">
        <w:rPr>
          <w:rFonts w:ascii="Times New Roman" w:hAnsi="Times New Roman" w:cs="Times New Roman"/>
          <w:sz w:val="24"/>
          <w:szCs w:val="24"/>
          <w:shd w:val="clear" w:color="auto" w:fill="FFFFFF"/>
        </w:rPr>
        <w:t xml:space="preserve"> tegutseb</w:t>
      </w:r>
      <w:r w:rsidR="64ACF66B" w:rsidRPr="00E04EAF">
        <w:rPr>
          <w:rFonts w:ascii="Times New Roman" w:hAnsi="Times New Roman" w:cs="Times New Roman"/>
          <w:sz w:val="24"/>
          <w:szCs w:val="24"/>
          <w:shd w:val="clear" w:color="auto" w:fill="FFFFFF"/>
        </w:rPr>
        <w:t xml:space="preserve"> </w:t>
      </w:r>
      <w:r w:rsidR="4D819957">
        <w:rPr>
          <w:rFonts w:ascii="Times New Roman" w:hAnsi="Times New Roman" w:cs="Times New Roman"/>
          <w:sz w:val="24"/>
          <w:szCs w:val="24"/>
          <w:shd w:val="clear" w:color="auto" w:fill="FFFFFF"/>
        </w:rPr>
        <w:t>r</w:t>
      </w:r>
      <w:r w:rsidR="01057C56" w:rsidRPr="00E04EAF">
        <w:rPr>
          <w:rFonts w:ascii="Times New Roman" w:hAnsi="Times New Roman" w:cs="Times New Roman"/>
          <w:sz w:val="24"/>
          <w:szCs w:val="24"/>
          <w:shd w:val="clear" w:color="auto" w:fill="FFFFFF"/>
        </w:rPr>
        <w:t xml:space="preserve">ahvusvahelise </w:t>
      </w:r>
      <w:r w:rsidR="4D819957">
        <w:rPr>
          <w:rFonts w:ascii="Times New Roman" w:hAnsi="Times New Roman" w:cs="Times New Roman"/>
          <w:sz w:val="24"/>
          <w:szCs w:val="24"/>
          <w:shd w:val="clear" w:color="auto" w:fill="FFFFFF"/>
        </w:rPr>
        <w:t>b</w:t>
      </w:r>
      <w:r w:rsidR="01057C56" w:rsidRPr="00E04EAF">
        <w:rPr>
          <w:rFonts w:ascii="Times New Roman" w:hAnsi="Times New Roman" w:cs="Times New Roman"/>
          <w:sz w:val="24"/>
          <w:szCs w:val="24"/>
          <w:shd w:val="clear" w:color="auto" w:fill="FFFFFF"/>
        </w:rPr>
        <w:t xml:space="preserve">akalaureuseõppe </w:t>
      </w:r>
      <w:r w:rsidR="4D819957">
        <w:rPr>
          <w:rFonts w:ascii="Times New Roman" w:hAnsi="Times New Roman" w:cs="Times New Roman"/>
          <w:sz w:val="24"/>
          <w:szCs w:val="24"/>
          <w:shd w:val="clear" w:color="auto" w:fill="FFFFFF"/>
        </w:rPr>
        <w:t>o</w:t>
      </w:r>
      <w:r w:rsidR="01057C56" w:rsidRPr="00E04EAF">
        <w:rPr>
          <w:rFonts w:ascii="Times New Roman" w:hAnsi="Times New Roman" w:cs="Times New Roman"/>
          <w:sz w:val="24"/>
          <w:szCs w:val="24"/>
          <w:shd w:val="clear" w:color="auto" w:fill="FFFFFF"/>
        </w:rPr>
        <w:t xml:space="preserve">rganisatsiooni õppekava ja Euroopa koolide põhikirja konventsiooni alusel väljatöötatud õppekava </w:t>
      </w:r>
      <w:r w:rsidR="620BE437">
        <w:rPr>
          <w:rFonts w:ascii="Times New Roman" w:hAnsi="Times New Roman" w:cs="Times New Roman"/>
          <w:sz w:val="24"/>
          <w:szCs w:val="24"/>
          <w:shd w:val="clear" w:color="auto" w:fill="FFFFFF"/>
        </w:rPr>
        <w:t>kohaselt</w:t>
      </w:r>
      <w:r w:rsidR="0CA098F5" w:rsidRPr="00E04EAF">
        <w:rPr>
          <w:rFonts w:ascii="Times New Roman" w:hAnsi="Times New Roman" w:cs="Times New Roman"/>
          <w:sz w:val="24"/>
          <w:szCs w:val="24"/>
          <w:shd w:val="clear" w:color="auto" w:fill="FFFFFF"/>
        </w:rPr>
        <w:t>.</w:t>
      </w:r>
    </w:p>
    <w:p w14:paraId="306ABEEB" w14:textId="382F3914" w:rsidR="1A26A201" w:rsidRPr="00E04EAF" w:rsidRDefault="1A26A201" w:rsidP="1A26A201">
      <w:pPr>
        <w:widowControl w:val="0"/>
        <w:spacing w:after="0" w:line="240" w:lineRule="auto"/>
        <w:contextualSpacing/>
        <w:jc w:val="both"/>
        <w:rPr>
          <w:rFonts w:ascii="Times New Roman" w:hAnsi="Times New Roman" w:cs="Times New Roman"/>
          <w:sz w:val="24"/>
          <w:szCs w:val="24"/>
        </w:rPr>
      </w:pPr>
    </w:p>
    <w:p w14:paraId="649A92B2" w14:textId="75A8BC2A" w:rsidR="003B6D5A" w:rsidRPr="00E04EAF" w:rsidRDefault="4E63882E"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810E13">
        <w:rPr>
          <w:rFonts w:ascii="Times New Roman" w:hAnsi="Times New Roman" w:cs="Times New Roman"/>
          <w:b/>
          <w:bCs/>
          <w:sz w:val="24"/>
          <w:szCs w:val="24"/>
        </w:rPr>
        <w:t>9</w:t>
      </w:r>
      <w:r w:rsidRPr="00E04EAF">
        <w:rPr>
          <w:rFonts w:ascii="Times New Roman" w:hAnsi="Times New Roman" w:cs="Times New Roman"/>
          <w:b/>
          <w:bCs/>
          <w:sz w:val="24"/>
          <w:szCs w:val="24"/>
        </w:rPr>
        <w:t>. Õppeaasta</w:t>
      </w:r>
    </w:p>
    <w:p w14:paraId="18FAB1B8" w14:textId="77777777" w:rsidR="0063706D" w:rsidRPr="00FA0987" w:rsidRDefault="0063706D" w:rsidP="1A26A201">
      <w:pPr>
        <w:spacing w:after="0" w:line="240" w:lineRule="auto"/>
        <w:jc w:val="both"/>
        <w:rPr>
          <w:rFonts w:ascii="Times New Roman" w:hAnsi="Times New Roman" w:cs="Times New Roman"/>
          <w:sz w:val="24"/>
          <w:szCs w:val="24"/>
        </w:rPr>
      </w:pPr>
    </w:p>
    <w:p w14:paraId="749A1985" w14:textId="1D2B6558" w:rsidR="0063706D"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Õppeaasta algab 1. septembril ja kestab 31. augustini.</w:t>
      </w:r>
    </w:p>
    <w:p w14:paraId="56D20145" w14:textId="77777777" w:rsidR="003B6D5A" w:rsidRPr="00FA0987" w:rsidRDefault="003B6D5A" w:rsidP="1A26A201">
      <w:pPr>
        <w:spacing w:after="0" w:line="240" w:lineRule="auto"/>
        <w:jc w:val="both"/>
        <w:rPr>
          <w:rFonts w:ascii="Times New Roman" w:hAnsi="Times New Roman" w:cs="Times New Roman"/>
          <w:sz w:val="24"/>
          <w:szCs w:val="24"/>
        </w:rPr>
      </w:pPr>
    </w:p>
    <w:p w14:paraId="51879AF1" w14:textId="7FA5C7BD" w:rsidR="003B6D5A" w:rsidRPr="00E04EAF" w:rsidRDefault="50E09940" w:rsidP="1A26A201">
      <w:pPr>
        <w:spacing w:after="0" w:line="240" w:lineRule="auto"/>
        <w:jc w:val="both"/>
        <w:rPr>
          <w:rFonts w:ascii="Times New Roman" w:hAnsi="Times New Roman" w:cs="Times New Roman"/>
          <w:b/>
          <w:bCs/>
          <w:sz w:val="24"/>
          <w:szCs w:val="24"/>
        </w:rPr>
      </w:pPr>
      <w:r w:rsidRPr="7BA5EFAE">
        <w:rPr>
          <w:rFonts w:ascii="Times New Roman" w:hAnsi="Times New Roman" w:cs="Times New Roman"/>
          <w:b/>
          <w:bCs/>
          <w:sz w:val="24"/>
          <w:szCs w:val="24"/>
        </w:rPr>
        <w:t xml:space="preserve">§ </w:t>
      </w:r>
      <w:r w:rsidR="06519ABD" w:rsidRPr="7BA5EFAE">
        <w:rPr>
          <w:rFonts w:ascii="Times New Roman" w:hAnsi="Times New Roman" w:cs="Times New Roman"/>
          <w:b/>
          <w:bCs/>
          <w:sz w:val="24"/>
          <w:szCs w:val="24"/>
        </w:rPr>
        <w:t>1</w:t>
      </w:r>
      <w:r w:rsidR="2FCA50AA" w:rsidRPr="7BA5EFAE">
        <w:rPr>
          <w:rFonts w:ascii="Times New Roman" w:hAnsi="Times New Roman" w:cs="Times New Roman"/>
          <w:b/>
          <w:bCs/>
          <w:sz w:val="24"/>
          <w:szCs w:val="24"/>
        </w:rPr>
        <w:t>0</w:t>
      </w:r>
      <w:r w:rsidRPr="7BA5EFAE">
        <w:rPr>
          <w:rFonts w:ascii="Times New Roman" w:hAnsi="Times New Roman" w:cs="Times New Roman"/>
          <w:b/>
          <w:bCs/>
          <w:sz w:val="24"/>
          <w:szCs w:val="24"/>
        </w:rPr>
        <w:t xml:space="preserve">. </w:t>
      </w:r>
      <w:r w:rsidR="399D9A2C" w:rsidRPr="7BA5EFAE">
        <w:rPr>
          <w:rFonts w:ascii="Times New Roman" w:hAnsi="Times New Roman" w:cs="Times New Roman"/>
          <w:b/>
          <w:bCs/>
          <w:sz w:val="24"/>
          <w:szCs w:val="24"/>
        </w:rPr>
        <w:t>Rühma</w:t>
      </w:r>
      <w:r w:rsidR="6FEA4444" w:rsidRPr="7BA5EFAE">
        <w:rPr>
          <w:rFonts w:ascii="Times New Roman" w:hAnsi="Times New Roman" w:cs="Times New Roman"/>
          <w:b/>
          <w:bCs/>
          <w:sz w:val="24"/>
          <w:szCs w:val="24"/>
        </w:rPr>
        <w:t xml:space="preserve"> </w:t>
      </w:r>
      <w:r w:rsidRPr="7BA5EFAE">
        <w:rPr>
          <w:rFonts w:ascii="Times New Roman" w:hAnsi="Times New Roman" w:cs="Times New Roman"/>
          <w:b/>
          <w:bCs/>
          <w:sz w:val="24"/>
          <w:szCs w:val="24"/>
        </w:rPr>
        <w:t>moodustamise alused</w:t>
      </w:r>
    </w:p>
    <w:p w14:paraId="679B89CB" w14:textId="77777777" w:rsidR="00A07D13" w:rsidRPr="00E04EAF" w:rsidRDefault="00A07D13" w:rsidP="1A26A201">
      <w:pPr>
        <w:spacing w:after="0" w:line="240" w:lineRule="auto"/>
        <w:jc w:val="both"/>
        <w:rPr>
          <w:rFonts w:ascii="Times New Roman" w:hAnsi="Times New Roman" w:cs="Times New Roman"/>
          <w:sz w:val="24"/>
          <w:szCs w:val="24"/>
        </w:rPr>
      </w:pPr>
    </w:p>
    <w:p w14:paraId="317D9A61" w14:textId="4924F147" w:rsidR="58CB203C"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Lasteaia direktor moodustab iga lapse vajadusi ja heaolu arvestades lasteaiarühmad</w:t>
      </w:r>
      <w:r w:rsidR="00045C19">
        <w:rPr>
          <w:rFonts w:ascii="Times New Roman" w:hAnsi="Times New Roman" w:cs="Times New Roman"/>
          <w:sz w:val="24"/>
          <w:szCs w:val="24"/>
        </w:rPr>
        <w:t>.</w:t>
      </w:r>
    </w:p>
    <w:p w14:paraId="732950CE" w14:textId="61C2F126" w:rsidR="58CB203C" w:rsidRPr="00E04EAF" w:rsidRDefault="58CB203C" w:rsidP="1A26A201">
      <w:pPr>
        <w:spacing w:after="0" w:line="240" w:lineRule="auto"/>
        <w:jc w:val="both"/>
        <w:rPr>
          <w:rFonts w:ascii="Times New Roman" w:hAnsi="Times New Roman" w:cs="Times New Roman"/>
          <w:sz w:val="24"/>
          <w:szCs w:val="24"/>
        </w:rPr>
      </w:pPr>
    </w:p>
    <w:p w14:paraId="4A6C7F12" w14:textId="00615A2B" w:rsidR="5838BA56" w:rsidRDefault="50E09940"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(2)</w:t>
      </w:r>
      <w:r w:rsidR="57FFCAE6" w:rsidRPr="7BA5EFAE">
        <w:rPr>
          <w:rFonts w:ascii="Times New Roman" w:hAnsi="Times New Roman" w:cs="Times New Roman"/>
          <w:sz w:val="24"/>
          <w:szCs w:val="24"/>
        </w:rPr>
        <w:t xml:space="preserve"> </w:t>
      </w:r>
      <w:r w:rsidR="6D36186E" w:rsidRPr="7BA5EFAE">
        <w:rPr>
          <w:rFonts w:ascii="Times New Roman" w:hAnsi="Times New Roman" w:cs="Times New Roman"/>
          <w:sz w:val="24"/>
          <w:szCs w:val="24"/>
        </w:rPr>
        <w:t>Laste</w:t>
      </w:r>
      <w:r w:rsidR="6873F30B" w:rsidRPr="7BA5EFAE">
        <w:rPr>
          <w:rFonts w:ascii="Times New Roman" w:hAnsi="Times New Roman" w:cs="Times New Roman"/>
          <w:sz w:val="24"/>
          <w:szCs w:val="24"/>
        </w:rPr>
        <w:t xml:space="preserve"> piirarv laste</w:t>
      </w:r>
      <w:r w:rsidR="6D36186E" w:rsidRPr="7BA5EFAE">
        <w:rPr>
          <w:rFonts w:ascii="Times New Roman" w:hAnsi="Times New Roman" w:cs="Times New Roman"/>
          <w:sz w:val="24"/>
          <w:szCs w:val="24"/>
        </w:rPr>
        <w:t>aiar</w:t>
      </w:r>
      <w:r w:rsidRPr="7BA5EFAE">
        <w:rPr>
          <w:rFonts w:ascii="Times New Roman" w:hAnsi="Times New Roman" w:cs="Times New Roman"/>
          <w:sz w:val="24"/>
          <w:szCs w:val="24"/>
        </w:rPr>
        <w:t>ühma</w:t>
      </w:r>
      <w:r w:rsidR="4F669C0E" w:rsidRPr="7BA5EFAE">
        <w:rPr>
          <w:rFonts w:ascii="Times New Roman" w:hAnsi="Times New Roman" w:cs="Times New Roman"/>
          <w:sz w:val="24"/>
          <w:szCs w:val="24"/>
        </w:rPr>
        <w:t>s</w:t>
      </w:r>
      <w:r w:rsidRPr="7BA5EFAE">
        <w:rPr>
          <w:rFonts w:ascii="Times New Roman" w:hAnsi="Times New Roman" w:cs="Times New Roman"/>
          <w:sz w:val="24"/>
          <w:szCs w:val="24"/>
        </w:rPr>
        <w:t xml:space="preserve"> </w:t>
      </w:r>
      <w:r w:rsidR="5B2866F4" w:rsidRPr="7BA5EFAE">
        <w:rPr>
          <w:rFonts w:ascii="Times New Roman" w:hAnsi="Times New Roman" w:cs="Times New Roman"/>
          <w:sz w:val="24"/>
          <w:szCs w:val="24"/>
        </w:rPr>
        <w:t>on</w:t>
      </w:r>
      <w:r w:rsidR="34AD567C" w:rsidRPr="7BA5EFAE">
        <w:rPr>
          <w:rFonts w:ascii="Times New Roman" w:hAnsi="Times New Roman" w:cs="Times New Roman"/>
          <w:sz w:val="24"/>
          <w:szCs w:val="24"/>
        </w:rPr>
        <w:t xml:space="preserve"> 2</w:t>
      </w:r>
      <w:r w:rsidR="293446CE" w:rsidRPr="7BA5EFAE">
        <w:rPr>
          <w:rFonts w:ascii="Times New Roman" w:hAnsi="Times New Roman" w:cs="Times New Roman"/>
          <w:sz w:val="24"/>
          <w:szCs w:val="24"/>
        </w:rPr>
        <w:t>0</w:t>
      </w:r>
      <w:r w:rsidR="3E2AE2AC" w:rsidRPr="7BA5EFAE">
        <w:rPr>
          <w:rFonts w:ascii="Times New Roman" w:hAnsi="Times New Roman" w:cs="Times New Roman"/>
          <w:sz w:val="24"/>
          <w:szCs w:val="24"/>
        </w:rPr>
        <w:t>.</w:t>
      </w:r>
    </w:p>
    <w:p w14:paraId="1E8713C1" w14:textId="77777777" w:rsidR="0051224E" w:rsidRPr="00E04EAF" w:rsidRDefault="0051224E" w:rsidP="1A26A201">
      <w:pPr>
        <w:spacing w:after="0" w:line="240" w:lineRule="auto"/>
        <w:jc w:val="both"/>
        <w:rPr>
          <w:rFonts w:ascii="Times New Roman" w:hAnsi="Times New Roman" w:cs="Times New Roman"/>
          <w:sz w:val="24"/>
          <w:szCs w:val="24"/>
        </w:rPr>
      </w:pPr>
    </w:p>
    <w:p w14:paraId="37000471" w14:textId="0BCBFDC5" w:rsidR="5838BA56" w:rsidRDefault="696690E4" w:rsidP="7BA5EFAE">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w:t>
      </w:r>
      <w:r w:rsidR="305E3B30" w:rsidRPr="7BA5EFAE">
        <w:rPr>
          <w:rFonts w:ascii="Times New Roman" w:hAnsi="Times New Roman" w:cs="Times New Roman"/>
          <w:sz w:val="24"/>
          <w:szCs w:val="24"/>
        </w:rPr>
        <w:t>3</w:t>
      </w:r>
      <w:r w:rsidRPr="7BA5EFAE">
        <w:rPr>
          <w:rFonts w:ascii="Times New Roman" w:hAnsi="Times New Roman" w:cs="Times New Roman"/>
          <w:sz w:val="24"/>
          <w:szCs w:val="24"/>
        </w:rPr>
        <w:t>)</w:t>
      </w:r>
      <w:r w:rsidR="1DCC3FF2" w:rsidRPr="7BA5EFAE">
        <w:rPr>
          <w:rFonts w:ascii="Times New Roman" w:hAnsi="Times New Roman" w:cs="Times New Roman"/>
          <w:sz w:val="24"/>
          <w:szCs w:val="24"/>
        </w:rPr>
        <w:t xml:space="preserve"> </w:t>
      </w:r>
      <w:r w:rsidR="3A770C7A" w:rsidRPr="7BA5EFAE">
        <w:rPr>
          <w:rFonts w:ascii="Times New Roman" w:hAnsi="Times New Roman" w:cs="Times New Roman"/>
          <w:sz w:val="24"/>
          <w:szCs w:val="24"/>
        </w:rPr>
        <w:t>Last</w:t>
      </w:r>
      <w:r w:rsidR="65C4D02C" w:rsidRPr="7BA5EFAE">
        <w:rPr>
          <w:rFonts w:ascii="Times New Roman" w:hAnsi="Times New Roman" w:cs="Times New Roman"/>
          <w:sz w:val="24"/>
          <w:szCs w:val="24"/>
        </w:rPr>
        <w:t>e</w:t>
      </w:r>
      <w:r w:rsidR="3A770C7A" w:rsidRPr="7BA5EFAE">
        <w:rPr>
          <w:rFonts w:ascii="Times New Roman" w:hAnsi="Times New Roman" w:cs="Times New Roman"/>
          <w:sz w:val="24"/>
          <w:szCs w:val="24"/>
        </w:rPr>
        <w:t>aias</w:t>
      </w:r>
      <w:r w:rsidR="18CEE916" w:rsidRPr="7BA5EFAE">
        <w:rPr>
          <w:rFonts w:ascii="Times New Roman" w:hAnsi="Times New Roman" w:cs="Times New Roman"/>
          <w:sz w:val="24"/>
          <w:szCs w:val="24"/>
        </w:rPr>
        <w:t xml:space="preserve">, </w:t>
      </w:r>
      <w:r w:rsidR="103DF0FD" w:rsidRPr="7BA5EFAE">
        <w:rPr>
          <w:rFonts w:ascii="Times New Roman" w:hAnsi="Times New Roman" w:cs="Times New Roman"/>
          <w:sz w:val="24"/>
          <w:szCs w:val="24"/>
        </w:rPr>
        <w:t>kus</w:t>
      </w:r>
      <w:r w:rsidR="18CEE916" w:rsidRPr="7BA5EFAE">
        <w:rPr>
          <w:rFonts w:ascii="Times New Roman" w:hAnsi="Times New Roman" w:cs="Times New Roman"/>
          <w:sz w:val="24"/>
          <w:szCs w:val="24"/>
        </w:rPr>
        <w:t xml:space="preserve"> on </w:t>
      </w:r>
      <w:r w:rsidR="1500FFCB" w:rsidRPr="7BA5EFAE">
        <w:rPr>
          <w:rFonts w:ascii="Times New Roman" w:hAnsi="Times New Roman" w:cs="Times New Roman"/>
          <w:sz w:val="24"/>
          <w:szCs w:val="24"/>
        </w:rPr>
        <w:t>lastehoiurühm</w:t>
      </w:r>
      <w:r w:rsidR="3A770C7A" w:rsidRPr="7BA5EFAE">
        <w:rPr>
          <w:rFonts w:ascii="Times New Roman" w:hAnsi="Times New Roman" w:cs="Times New Roman"/>
          <w:sz w:val="24"/>
          <w:szCs w:val="24"/>
        </w:rPr>
        <w:t xml:space="preserve">, </w:t>
      </w:r>
      <w:r w:rsidR="5E5AA5A2" w:rsidRPr="7BA5EFAE">
        <w:rPr>
          <w:rFonts w:ascii="Times New Roman" w:hAnsi="Times New Roman" w:cs="Times New Roman"/>
          <w:sz w:val="24"/>
          <w:szCs w:val="24"/>
        </w:rPr>
        <w:t xml:space="preserve">võib </w:t>
      </w:r>
      <w:r w:rsidR="69A3C41F" w:rsidRPr="7BA5EFAE">
        <w:rPr>
          <w:rFonts w:ascii="Times New Roman" w:hAnsi="Times New Roman" w:cs="Times New Roman"/>
          <w:sz w:val="24"/>
          <w:szCs w:val="24"/>
        </w:rPr>
        <w:t xml:space="preserve">direktor </w:t>
      </w:r>
      <w:r w:rsidR="1DCC3FF2" w:rsidRPr="7BA5EFAE">
        <w:rPr>
          <w:rFonts w:ascii="Times New Roman" w:hAnsi="Times New Roman" w:cs="Times New Roman"/>
          <w:sz w:val="24"/>
          <w:szCs w:val="24"/>
        </w:rPr>
        <w:t>moodustada</w:t>
      </w:r>
      <w:r w:rsidR="7C8D7A37" w:rsidRPr="7BA5EFAE">
        <w:rPr>
          <w:rFonts w:ascii="Times New Roman" w:hAnsi="Times New Roman" w:cs="Times New Roman"/>
          <w:sz w:val="24"/>
          <w:szCs w:val="24"/>
        </w:rPr>
        <w:t xml:space="preserve"> liitrühma, milles on laste</w:t>
      </w:r>
      <w:r w:rsidR="41277D23" w:rsidRPr="7BA5EFAE">
        <w:rPr>
          <w:rFonts w:ascii="Times New Roman" w:hAnsi="Times New Roman" w:cs="Times New Roman"/>
          <w:sz w:val="24"/>
          <w:szCs w:val="24"/>
        </w:rPr>
        <w:t>hoiu</w:t>
      </w:r>
      <w:r w:rsidR="44797055" w:rsidRPr="7BA5EFAE">
        <w:rPr>
          <w:rFonts w:ascii="Times New Roman" w:hAnsi="Times New Roman" w:cs="Times New Roman"/>
          <w:sz w:val="24"/>
          <w:szCs w:val="24"/>
        </w:rPr>
        <w:t xml:space="preserve"> pooleteise</w:t>
      </w:r>
      <w:r w:rsidR="1818C63A" w:rsidRPr="7BA5EFAE">
        <w:rPr>
          <w:rFonts w:ascii="Times New Roman" w:hAnsi="Times New Roman" w:cs="Times New Roman"/>
          <w:sz w:val="24"/>
          <w:szCs w:val="24"/>
        </w:rPr>
        <w:t>-</w:t>
      </w:r>
      <w:r w:rsidR="44797055" w:rsidRPr="7BA5EFAE">
        <w:rPr>
          <w:rFonts w:ascii="Times New Roman" w:hAnsi="Times New Roman" w:cs="Times New Roman"/>
          <w:sz w:val="24"/>
          <w:szCs w:val="24"/>
        </w:rPr>
        <w:t xml:space="preserve"> kuni kolmeaastased </w:t>
      </w:r>
      <w:r w:rsidR="41277D23" w:rsidRPr="7BA5EFAE">
        <w:rPr>
          <w:rFonts w:ascii="Times New Roman" w:hAnsi="Times New Roman" w:cs="Times New Roman"/>
          <w:sz w:val="24"/>
          <w:szCs w:val="24"/>
        </w:rPr>
        <w:t xml:space="preserve">ja lasteaia </w:t>
      </w:r>
      <w:r w:rsidR="2F595306" w:rsidRPr="7BA5EFAE">
        <w:rPr>
          <w:rFonts w:ascii="Times New Roman" w:hAnsi="Times New Roman" w:cs="Times New Roman"/>
          <w:sz w:val="24"/>
          <w:szCs w:val="24"/>
        </w:rPr>
        <w:t>kolme</w:t>
      </w:r>
      <w:r w:rsidR="1818C63A" w:rsidRPr="7BA5EFAE">
        <w:rPr>
          <w:rFonts w:ascii="Times New Roman" w:hAnsi="Times New Roman" w:cs="Times New Roman"/>
          <w:sz w:val="24"/>
          <w:szCs w:val="24"/>
        </w:rPr>
        <w:t>-</w:t>
      </w:r>
      <w:r w:rsidR="2F595306" w:rsidRPr="7BA5EFAE">
        <w:rPr>
          <w:rFonts w:ascii="Times New Roman" w:hAnsi="Times New Roman" w:cs="Times New Roman"/>
          <w:sz w:val="24"/>
          <w:szCs w:val="24"/>
        </w:rPr>
        <w:t xml:space="preserve"> kuni seitsmeaastased </w:t>
      </w:r>
      <w:r w:rsidR="41277D23" w:rsidRPr="7BA5EFAE">
        <w:rPr>
          <w:rFonts w:ascii="Times New Roman" w:hAnsi="Times New Roman" w:cs="Times New Roman"/>
          <w:sz w:val="24"/>
          <w:szCs w:val="24"/>
        </w:rPr>
        <w:t>lapsed</w:t>
      </w:r>
      <w:r w:rsidR="2FA39ED4" w:rsidRPr="7BA5EFAE">
        <w:rPr>
          <w:rFonts w:ascii="Times New Roman" w:hAnsi="Times New Roman" w:cs="Times New Roman"/>
          <w:sz w:val="24"/>
          <w:szCs w:val="24"/>
        </w:rPr>
        <w:t xml:space="preserve">. </w:t>
      </w:r>
      <w:r w:rsidR="2626BA4F" w:rsidRPr="7BA5EFAE">
        <w:rPr>
          <w:rFonts w:ascii="Times New Roman" w:hAnsi="Times New Roman" w:cs="Times New Roman"/>
          <w:sz w:val="24"/>
          <w:szCs w:val="24"/>
        </w:rPr>
        <w:t>Liitrühma</w:t>
      </w:r>
      <w:r w:rsidR="29900FC2" w:rsidRPr="7BA5EFAE">
        <w:rPr>
          <w:rFonts w:ascii="Times New Roman" w:hAnsi="Times New Roman" w:cs="Times New Roman"/>
          <w:sz w:val="24"/>
          <w:szCs w:val="24"/>
        </w:rPr>
        <w:t>s</w:t>
      </w:r>
      <w:r w:rsidR="2626BA4F" w:rsidRPr="7BA5EFAE">
        <w:rPr>
          <w:rFonts w:ascii="Times New Roman" w:hAnsi="Times New Roman" w:cs="Times New Roman"/>
          <w:sz w:val="24"/>
          <w:szCs w:val="24"/>
        </w:rPr>
        <w:t xml:space="preserve"> </w:t>
      </w:r>
      <w:r w:rsidR="103DF0FD" w:rsidRPr="7BA5EFAE">
        <w:rPr>
          <w:rFonts w:ascii="Times New Roman" w:hAnsi="Times New Roman" w:cs="Times New Roman"/>
          <w:sz w:val="24"/>
          <w:szCs w:val="24"/>
        </w:rPr>
        <w:t xml:space="preserve">võib </w:t>
      </w:r>
      <w:r w:rsidR="49B32167" w:rsidRPr="7BA5EFAE">
        <w:rPr>
          <w:rFonts w:ascii="Times New Roman" w:hAnsi="Times New Roman" w:cs="Times New Roman"/>
          <w:sz w:val="24"/>
          <w:szCs w:val="24"/>
        </w:rPr>
        <w:t xml:space="preserve">olla </w:t>
      </w:r>
      <w:r w:rsidR="2626BA4F" w:rsidRPr="7BA5EFAE">
        <w:rPr>
          <w:rFonts w:ascii="Times New Roman" w:hAnsi="Times New Roman" w:cs="Times New Roman"/>
          <w:sz w:val="24"/>
          <w:szCs w:val="24"/>
        </w:rPr>
        <w:t>kuni 18 last.</w:t>
      </w:r>
    </w:p>
    <w:p w14:paraId="3D533165" w14:textId="77777777" w:rsidR="0032226F" w:rsidRDefault="0032226F" w:rsidP="1A26A201">
      <w:pPr>
        <w:spacing w:after="0" w:line="240" w:lineRule="auto"/>
        <w:jc w:val="both"/>
        <w:rPr>
          <w:rFonts w:ascii="Times New Roman" w:hAnsi="Times New Roman" w:cs="Times New Roman"/>
          <w:sz w:val="24"/>
          <w:szCs w:val="24"/>
        </w:rPr>
      </w:pPr>
    </w:p>
    <w:p w14:paraId="4A77843E" w14:textId="5CA89EDC" w:rsidR="0032226F" w:rsidRDefault="6FEA4444" w:rsidP="7BA5EFAE">
      <w:pPr>
        <w:spacing w:after="0" w:line="240" w:lineRule="auto"/>
        <w:jc w:val="both"/>
        <w:rPr>
          <w:rFonts w:ascii="Times New Roman" w:eastAsia="Times New Roman" w:hAnsi="Times New Roman" w:cs="Times New Roman"/>
          <w:sz w:val="24"/>
          <w:szCs w:val="24"/>
        </w:rPr>
      </w:pPr>
      <w:bookmarkStart w:id="65" w:name="_Hlk156643128"/>
      <w:r w:rsidRPr="7BA5EFAE">
        <w:rPr>
          <w:rFonts w:ascii="Times New Roman" w:eastAsia="Times New Roman" w:hAnsi="Times New Roman" w:cs="Times New Roman"/>
          <w:sz w:val="24"/>
          <w:szCs w:val="24"/>
        </w:rPr>
        <w:t xml:space="preserve">(4) </w:t>
      </w:r>
      <w:r w:rsidR="65ECBDC0" w:rsidRPr="7BA5EFAE">
        <w:rPr>
          <w:rFonts w:ascii="Times New Roman" w:eastAsia="Times New Roman" w:hAnsi="Times New Roman" w:cs="Times New Roman"/>
          <w:sz w:val="24"/>
          <w:szCs w:val="24"/>
        </w:rPr>
        <w:t>R</w:t>
      </w:r>
      <w:r w:rsidRPr="7BA5EFAE">
        <w:rPr>
          <w:rFonts w:ascii="Times New Roman" w:eastAsia="Times New Roman" w:hAnsi="Times New Roman" w:cs="Times New Roman"/>
          <w:sz w:val="24"/>
          <w:szCs w:val="24"/>
        </w:rPr>
        <w:t>ühmas</w:t>
      </w:r>
      <w:r w:rsidR="4BC38274" w:rsidRPr="7BA5EFAE">
        <w:rPr>
          <w:rFonts w:ascii="Times New Roman" w:eastAsia="Times New Roman" w:hAnsi="Times New Roman" w:cs="Times New Roman"/>
          <w:sz w:val="24"/>
          <w:szCs w:val="24"/>
        </w:rPr>
        <w:t>, kus</w:t>
      </w:r>
      <w:r w:rsidRPr="7BA5EFAE">
        <w:rPr>
          <w:rFonts w:ascii="Times New Roman" w:eastAsia="Times New Roman" w:hAnsi="Times New Roman" w:cs="Times New Roman"/>
          <w:sz w:val="24"/>
          <w:szCs w:val="24"/>
        </w:rPr>
        <w:t xml:space="preserve"> on tõhustatud tuge või erituge saav laps, on laste piirarv väiksem kui teistes rühmades, arvestades, et üks </w:t>
      </w:r>
      <w:r w:rsidR="52CFA4DC" w:rsidRPr="7BA5EFAE">
        <w:rPr>
          <w:rFonts w:ascii="Times New Roman" w:eastAsia="Times New Roman" w:hAnsi="Times New Roman" w:cs="Times New Roman"/>
          <w:sz w:val="24"/>
          <w:szCs w:val="24"/>
        </w:rPr>
        <w:t>haridusliku erivajadusega</w:t>
      </w:r>
      <w:r w:rsidRPr="7BA5EFAE">
        <w:rPr>
          <w:rFonts w:ascii="Times New Roman" w:eastAsia="Times New Roman" w:hAnsi="Times New Roman" w:cs="Times New Roman"/>
          <w:sz w:val="24"/>
          <w:szCs w:val="24"/>
        </w:rPr>
        <w:t xml:space="preserve"> laps täidab kolm kohta.</w:t>
      </w:r>
    </w:p>
    <w:p w14:paraId="1F10A917" w14:textId="77777777" w:rsidR="0079089D" w:rsidRDefault="0079089D" w:rsidP="1A26A201">
      <w:pPr>
        <w:spacing w:after="0" w:line="240" w:lineRule="auto"/>
        <w:jc w:val="both"/>
        <w:rPr>
          <w:rFonts w:ascii="Times New Roman" w:eastAsia="Times New Roman" w:hAnsi="Times New Roman" w:cs="Times New Roman"/>
          <w:sz w:val="24"/>
          <w:szCs w:val="24"/>
        </w:rPr>
      </w:pPr>
    </w:p>
    <w:p w14:paraId="0623504B" w14:textId="3826616A" w:rsidR="0079089D" w:rsidRPr="00676C8B" w:rsidRDefault="18784522"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lang w:eastAsia="et-EE"/>
        </w:rPr>
        <w:t xml:space="preserve">(5) Lapse heaolu ja arengu toetamiseks võib lasteaias moodustada väiksemaid rühmi. Haridusliku erivajadusega lapsele sobiva suurusega rühma moodustamisel </w:t>
      </w:r>
      <w:del w:id="66" w:author="Mari Koik" w:date="2024-02-14T13:22:00Z">
        <w:r w:rsidRPr="7BA5EFAE" w:rsidDel="00725D07">
          <w:rPr>
            <w:rFonts w:ascii="Times New Roman" w:eastAsia="Times New Roman" w:hAnsi="Times New Roman" w:cs="Times New Roman"/>
            <w:sz w:val="24"/>
            <w:szCs w:val="24"/>
            <w:lang w:eastAsia="et-EE"/>
          </w:rPr>
          <w:delText xml:space="preserve">tuleb </w:delText>
        </w:r>
      </w:del>
      <w:r w:rsidRPr="7BA5EFAE">
        <w:rPr>
          <w:rFonts w:ascii="Times New Roman" w:eastAsia="Times New Roman" w:hAnsi="Times New Roman" w:cs="Times New Roman"/>
          <w:sz w:val="24"/>
          <w:szCs w:val="24"/>
          <w:lang w:eastAsia="et-EE"/>
        </w:rPr>
        <w:t>järgi</w:t>
      </w:r>
      <w:del w:id="67" w:author="Mari Koik" w:date="2024-02-14T13:22:00Z">
        <w:r w:rsidRPr="7BA5EFAE" w:rsidDel="00725D07">
          <w:rPr>
            <w:rFonts w:ascii="Times New Roman" w:eastAsia="Times New Roman" w:hAnsi="Times New Roman" w:cs="Times New Roman"/>
            <w:sz w:val="24"/>
            <w:szCs w:val="24"/>
            <w:lang w:eastAsia="et-EE"/>
          </w:rPr>
          <w:delText>da</w:delText>
        </w:r>
      </w:del>
      <w:ins w:id="68" w:author="Mari Koik" w:date="2024-02-14T13:22:00Z">
        <w:r w:rsidR="00725D07">
          <w:rPr>
            <w:rFonts w:ascii="Times New Roman" w:eastAsia="Times New Roman" w:hAnsi="Times New Roman" w:cs="Times New Roman"/>
            <w:sz w:val="24"/>
            <w:szCs w:val="24"/>
            <w:lang w:eastAsia="et-EE"/>
          </w:rPr>
          <w:t>takse</w:t>
        </w:r>
      </w:ins>
      <w:r w:rsidRPr="7BA5EFAE">
        <w:rPr>
          <w:rFonts w:ascii="Times New Roman" w:eastAsia="Times New Roman" w:hAnsi="Times New Roman" w:cs="Times New Roman"/>
          <w:sz w:val="24"/>
          <w:szCs w:val="24"/>
          <w:lang w:eastAsia="et-EE"/>
        </w:rPr>
        <w:t xml:space="preserve"> </w:t>
      </w:r>
      <w:r w:rsidRPr="7BA5EFAE">
        <w:rPr>
          <w:rFonts w:ascii="Times New Roman" w:eastAsia="Times New Roman" w:hAnsi="Times New Roman" w:cs="Times New Roman"/>
          <w:sz w:val="24"/>
          <w:szCs w:val="24"/>
          <w:lang w:eastAsia="et-EE"/>
        </w:rPr>
        <w:lastRenderedPageBreak/>
        <w:t xml:space="preserve">koolivälise nõustamismeeskonna soovitust või käesoleva seaduse </w:t>
      </w:r>
      <w:r w:rsidR="3C1307A0" w:rsidRPr="7BA5EFAE">
        <w:rPr>
          <w:rFonts w:ascii="Times New Roman" w:eastAsia="Times New Roman" w:hAnsi="Times New Roman" w:cs="Times New Roman"/>
          <w:sz w:val="24"/>
          <w:szCs w:val="24"/>
          <w:lang w:eastAsia="et-EE"/>
        </w:rPr>
        <w:t>§</w:t>
      </w:r>
      <w:r w:rsidRPr="7BA5EFAE">
        <w:rPr>
          <w:rFonts w:ascii="Times New Roman" w:eastAsia="Times New Roman" w:hAnsi="Times New Roman" w:cs="Times New Roman"/>
          <w:sz w:val="24"/>
          <w:szCs w:val="24"/>
          <w:lang w:eastAsia="et-EE"/>
        </w:rPr>
        <w:t xml:space="preserve"> </w:t>
      </w:r>
      <w:r w:rsidR="7A3676F3" w:rsidRPr="7BA5EFAE">
        <w:rPr>
          <w:rFonts w:ascii="Times New Roman" w:eastAsia="Times New Roman" w:hAnsi="Times New Roman" w:cs="Times New Roman"/>
          <w:sz w:val="24"/>
          <w:szCs w:val="24"/>
          <w:lang w:eastAsia="et-EE"/>
        </w:rPr>
        <w:t>14</w:t>
      </w:r>
      <w:r w:rsidRPr="7BA5EFAE">
        <w:rPr>
          <w:rFonts w:ascii="Times New Roman" w:eastAsia="Times New Roman" w:hAnsi="Times New Roman" w:cs="Times New Roman"/>
          <w:sz w:val="24"/>
          <w:szCs w:val="24"/>
          <w:lang w:eastAsia="et-EE"/>
        </w:rPr>
        <w:t xml:space="preserve"> lõikes </w:t>
      </w:r>
      <w:r w:rsidR="7A3676F3" w:rsidRPr="7BA5EFAE">
        <w:rPr>
          <w:rFonts w:ascii="Times New Roman" w:eastAsia="Times New Roman" w:hAnsi="Times New Roman" w:cs="Times New Roman"/>
          <w:sz w:val="24"/>
          <w:szCs w:val="24"/>
          <w:lang w:eastAsia="et-EE"/>
        </w:rPr>
        <w:t>1</w:t>
      </w:r>
      <w:r w:rsidRPr="7BA5EFAE">
        <w:rPr>
          <w:rFonts w:ascii="Times New Roman" w:eastAsia="Times New Roman" w:hAnsi="Times New Roman" w:cs="Times New Roman"/>
          <w:sz w:val="24"/>
          <w:szCs w:val="24"/>
          <w:lang w:eastAsia="et-EE"/>
        </w:rPr>
        <w:t xml:space="preserve"> sätestatud juhul puude raskusastme tuvastamise otsust.</w:t>
      </w:r>
      <w:bookmarkEnd w:id="65"/>
    </w:p>
    <w:p w14:paraId="4AF05E49" w14:textId="0C40B78A" w:rsidR="7BA5EFAE" w:rsidRDefault="7BA5EFAE" w:rsidP="7BA5EFAE">
      <w:pPr>
        <w:spacing w:after="0" w:line="240" w:lineRule="auto"/>
        <w:jc w:val="both"/>
        <w:rPr>
          <w:rFonts w:ascii="Times New Roman" w:eastAsia="Times New Roman" w:hAnsi="Times New Roman" w:cs="Times New Roman"/>
          <w:sz w:val="24"/>
          <w:szCs w:val="24"/>
          <w:lang w:eastAsia="et-EE"/>
        </w:rPr>
      </w:pPr>
    </w:p>
    <w:p w14:paraId="0B5E66FF" w14:textId="5B94ADD1" w:rsidR="72908686" w:rsidRDefault="72908686"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(6) Lasteaia</w:t>
      </w:r>
      <w:del w:id="69" w:author="Mari Koik" w:date="2024-02-12T16:35:00Z">
        <w:r w:rsidRPr="7BA5EFAE" w:rsidDel="00ED11B4">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 xml:space="preserve">pidaja võib erandjuhul ja direktori ettepanekul, mille kohta on arvamust avaldanud hoolekogu, suurendada käesoleva </w:t>
      </w:r>
      <w:r w:rsidR="5CFF5D44" w:rsidRPr="7BA5EFAE">
        <w:rPr>
          <w:rFonts w:ascii="Times New Roman" w:eastAsia="Times New Roman" w:hAnsi="Times New Roman" w:cs="Times New Roman"/>
          <w:sz w:val="24"/>
          <w:szCs w:val="24"/>
        </w:rPr>
        <w:t>paragrahvi</w:t>
      </w:r>
      <w:r w:rsidRPr="7BA5EFAE">
        <w:rPr>
          <w:rFonts w:ascii="Times New Roman" w:eastAsia="Times New Roman" w:hAnsi="Times New Roman" w:cs="Times New Roman"/>
          <w:sz w:val="24"/>
          <w:szCs w:val="24"/>
        </w:rPr>
        <w:t xml:space="preserve"> lõikes 2 sätestatud rühma piirarvu kuni nelja lapse võrra ning lõikes 3 sätestatud rühma piirarvu kuni kahe lapse võrra.</w:t>
      </w:r>
    </w:p>
    <w:p w14:paraId="651C6D96" w14:textId="217CE822" w:rsidR="7BA5EFAE" w:rsidRDefault="7BA5EFAE" w:rsidP="7BA5EFAE">
      <w:pPr>
        <w:spacing w:after="0" w:line="240" w:lineRule="auto"/>
        <w:jc w:val="both"/>
        <w:rPr>
          <w:rFonts w:ascii="Times New Roman" w:eastAsia="Times New Roman" w:hAnsi="Times New Roman" w:cs="Times New Roman"/>
          <w:sz w:val="24"/>
          <w:szCs w:val="24"/>
        </w:rPr>
      </w:pPr>
    </w:p>
    <w:p w14:paraId="06834DDC" w14:textId="2C2E7031" w:rsidR="00810E13" w:rsidRDefault="72908686"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(7) Otsus suurendada rühma piirarvu </w:t>
      </w:r>
      <w:del w:id="70" w:author="Mari Koik" w:date="2024-02-12T16:35:00Z">
        <w:r w:rsidRPr="7BA5EFAE" w:rsidDel="00ED11B4">
          <w:rPr>
            <w:rFonts w:ascii="Times New Roman" w:eastAsia="Times New Roman" w:hAnsi="Times New Roman" w:cs="Times New Roman"/>
            <w:sz w:val="24"/>
            <w:szCs w:val="24"/>
          </w:rPr>
          <w:delText>tuleb teha</w:delText>
        </w:r>
      </w:del>
      <w:ins w:id="71" w:author="Mari Koik" w:date="2024-02-12T16:35:00Z">
        <w:r w:rsidR="00ED11B4">
          <w:rPr>
            <w:rFonts w:ascii="Times New Roman" w:eastAsia="Times New Roman" w:hAnsi="Times New Roman" w:cs="Times New Roman"/>
            <w:sz w:val="24"/>
            <w:szCs w:val="24"/>
          </w:rPr>
          <w:t>tehakse</w:t>
        </w:r>
      </w:ins>
      <w:r w:rsidRPr="7BA5EFAE">
        <w:rPr>
          <w:rFonts w:ascii="Times New Roman" w:eastAsia="Times New Roman" w:hAnsi="Times New Roman" w:cs="Times New Roman"/>
          <w:sz w:val="24"/>
          <w:szCs w:val="24"/>
        </w:rPr>
        <w:t xml:space="preserve"> iga rühma kohta eraldi, arvestades iga lapse vajadusi ja heaolu.</w:t>
      </w:r>
    </w:p>
    <w:p w14:paraId="796A1621" w14:textId="77777777" w:rsidR="00566B3F" w:rsidRDefault="00566B3F" w:rsidP="1A26A201">
      <w:pPr>
        <w:spacing w:after="0" w:line="240" w:lineRule="auto"/>
        <w:jc w:val="both"/>
        <w:rPr>
          <w:rFonts w:ascii="Times New Roman" w:hAnsi="Times New Roman" w:cs="Times New Roman"/>
          <w:sz w:val="24"/>
          <w:szCs w:val="24"/>
        </w:rPr>
      </w:pPr>
    </w:p>
    <w:p w14:paraId="474F85BC" w14:textId="0B987EB8" w:rsidR="00117CFC" w:rsidRPr="00E04EAF" w:rsidRDefault="00810E13" w:rsidP="1A26A201">
      <w:pPr>
        <w:spacing w:after="0" w:line="240" w:lineRule="auto"/>
        <w:jc w:val="both"/>
        <w:rPr>
          <w:rFonts w:ascii="Times New Roman" w:hAnsi="Times New Roman" w:cs="Times New Roman"/>
          <w:sz w:val="24"/>
          <w:szCs w:val="24"/>
        </w:rPr>
      </w:pPr>
      <w:r w:rsidRPr="7B65D71A">
        <w:rPr>
          <w:rFonts w:ascii="Times New Roman" w:hAnsi="Times New Roman" w:cs="Times New Roman"/>
          <w:b/>
          <w:bCs/>
          <w:sz w:val="24"/>
          <w:szCs w:val="24"/>
        </w:rPr>
        <w:t>§ 11. Rühma töökorraldus</w:t>
      </w:r>
    </w:p>
    <w:p w14:paraId="20418043" w14:textId="2BDBE200" w:rsidR="7B65D71A" w:rsidRDefault="7B65D71A" w:rsidP="7B65D71A">
      <w:pPr>
        <w:spacing w:after="0" w:line="240" w:lineRule="auto"/>
        <w:jc w:val="both"/>
        <w:rPr>
          <w:rFonts w:ascii="Times New Roman" w:eastAsia="Times New Roman" w:hAnsi="Times New Roman" w:cs="Times New Roman"/>
          <w:sz w:val="24"/>
          <w:szCs w:val="24"/>
        </w:rPr>
      </w:pPr>
    </w:p>
    <w:p w14:paraId="41AB5F9F" w14:textId="1C5BB520" w:rsidR="00F454FA" w:rsidRDefault="78F39AD1"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2FCA50AA" w:rsidRPr="7BA5EFAE">
        <w:rPr>
          <w:rFonts w:ascii="Times New Roman" w:eastAsia="Times New Roman" w:hAnsi="Times New Roman" w:cs="Times New Roman"/>
          <w:sz w:val="24"/>
          <w:szCs w:val="24"/>
        </w:rPr>
        <w:t>1</w:t>
      </w:r>
      <w:r w:rsidRPr="7BA5EFAE">
        <w:rPr>
          <w:rFonts w:ascii="Times New Roman" w:eastAsia="Times New Roman" w:hAnsi="Times New Roman" w:cs="Times New Roman"/>
          <w:sz w:val="24"/>
          <w:szCs w:val="24"/>
        </w:rPr>
        <w:t xml:space="preserve">) </w:t>
      </w:r>
      <w:r w:rsidR="50CF6A42" w:rsidRPr="7BA5EFAE">
        <w:rPr>
          <w:rFonts w:ascii="Times New Roman" w:eastAsia="Times New Roman" w:hAnsi="Times New Roman" w:cs="Times New Roman"/>
          <w:sz w:val="24"/>
          <w:szCs w:val="24"/>
        </w:rPr>
        <w:t>I</w:t>
      </w:r>
      <w:r w:rsidRPr="7BA5EFAE">
        <w:rPr>
          <w:rFonts w:ascii="Times New Roman" w:eastAsia="Times New Roman" w:hAnsi="Times New Roman" w:cs="Times New Roman"/>
          <w:sz w:val="24"/>
          <w:szCs w:val="24"/>
        </w:rPr>
        <w:t xml:space="preserve">gas </w:t>
      </w:r>
      <w:r w:rsidR="6FEA4444" w:rsidRPr="7BA5EFAE">
        <w:rPr>
          <w:rFonts w:ascii="Times New Roman" w:eastAsia="Times New Roman" w:hAnsi="Times New Roman" w:cs="Times New Roman"/>
          <w:sz w:val="24"/>
          <w:szCs w:val="24"/>
        </w:rPr>
        <w:t>lasteaia</w:t>
      </w:r>
      <w:r w:rsidRPr="7BA5EFAE">
        <w:rPr>
          <w:rFonts w:ascii="Times New Roman" w:eastAsia="Times New Roman" w:hAnsi="Times New Roman" w:cs="Times New Roman"/>
          <w:sz w:val="24"/>
          <w:szCs w:val="24"/>
        </w:rPr>
        <w:t xml:space="preserve">rühmas </w:t>
      </w:r>
      <w:r w:rsidR="12BD9998" w:rsidRPr="7BA5EFAE">
        <w:rPr>
          <w:rFonts w:ascii="Times New Roman" w:eastAsia="Times New Roman" w:hAnsi="Times New Roman" w:cs="Times New Roman"/>
          <w:sz w:val="24"/>
          <w:szCs w:val="24"/>
        </w:rPr>
        <w:t>töötab</w:t>
      </w:r>
      <w:r w:rsidRPr="7BA5EFAE">
        <w:rPr>
          <w:rFonts w:ascii="Times New Roman" w:eastAsia="Times New Roman" w:hAnsi="Times New Roman" w:cs="Times New Roman"/>
          <w:sz w:val="24"/>
          <w:szCs w:val="24"/>
        </w:rPr>
        <w:t xml:space="preserve"> vähemalt üks täistööajaga õpetaja ning kogu rühma tööaja jooksul </w:t>
      </w:r>
      <w:r w:rsidR="7DEF71F2" w:rsidRPr="7BA5EFAE">
        <w:rPr>
          <w:rFonts w:ascii="Times New Roman" w:eastAsia="Times New Roman" w:hAnsi="Times New Roman" w:cs="Times New Roman"/>
          <w:sz w:val="24"/>
          <w:szCs w:val="24"/>
        </w:rPr>
        <w:t xml:space="preserve">on </w:t>
      </w:r>
      <w:r w:rsidRPr="7BA5EFAE">
        <w:rPr>
          <w:rFonts w:ascii="Times New Roman" w:eastAsia="Times New Roman" w:hAnsi="Times New Roman" w:cs="Times New Roman"/>
          <w:sz w:val="24"/>
          <w:szCs w:val="24"/>
        </w:rPr>
        <w:t>tagatud õpetaja või abiõpetaja</w:t>
      </w:r>
      <w:r w:rsidR="17FC58E1" w:rsidRPr="7BA5EFAE">
        <w:rPr>
          <w:rFonts w:ascii="Times New Roman" w:eastAsia="Times New Roman" w:hAnsi="Times New Roman" w:cs="Times New Roman"/>
          <w:sz w:val="24"/>
          <w:szCs w:val="24"/>
        </w:rPr>
        <w:t xml:space="preserve"> kuni kümne lapse kohta</w:t>
      </w:r>
      <w:r w:rsidR="5579C5C7" w:rsidRPr="7BA5EFAE">
        <w:rPr>
          <w:rFonts w:ascii="Times New Roman" w:eastAsia="Times New Roman" w:hAnsi="Times New Roman" w:cs="Times New Roman"/>
          <w:sz w:val="24"/>
          <w:szCs w:val="24"/>
        </w:rPr>
        <w:t>. L</w:t>
      </w:r>
      <w:r w:rsidR="45C39353" w:rsidRPr="7BA5EFAE">
        <w:rPr>
          <w:rFonts w:ascii="Times New Roman" w:eastAsia="Times New Roman" w:hAnsi="Times New Roman" w:cs="Times New Roman"/>
          <w:sz w:val="24"/>
          <w:szCs w:val="24"/>
        </w:rPr>
        <w:t>iitrühma</w:t>
      </w:r>
      <w:r w:rsidR="319615E7" w:rsidRPr="7BA5EFAE">
        <w:rPr>
          <w:rFonts w:ascii="Times New Roman" w:eastAsia="Times New Roman" w:hAnsi="Times New Roman" w:cs="Times New Roman"/>
          <w:sz w:val="24"/>
          <w:szCs w:val="24"/>
        </w:rPr>
        <w:t xml:space="preserve">s </w:t>
      </w:r>
      <w:r w:rsidR="6ED45902" w:rsidRPr="7BA5EFAE">
        <w:rPr>
          <w:rFonts w:ascii="Times New Roman" w:eastAsia="Times New Roman" w:hAnsi="Times New Roman" w:cs="Times New Roman"/>
          <w:sz w:val="24"/>
          <w:szCs w:val="24"/>
        </w:rPr>
        <w:t>töötab</w:t>
      </w:r>
      <w:r w:rsidR="319615E7" w:rsidRPr="7BA5EFAE">
        <w:rPr>
          <w:rFonts w:ascii="Times New Roman" w:eastAsia="Times New Roman" w:hAnsi="Times New Roman" w:cs="Times New Roman"/>
          <w:sz w:val="24"/>
          <w:szCs w:val="24"/>
        </w:rPr>
        <w:t xml:space="preserve"> vähemalt üks täistööajaga</w:t>
      </w:r>
      <w:r w:rsidR="45C39353" w:rsidRPr="7BA5EFAE">
        <w:rPr>
          <w:rFonts w:ascii="Times New Roman" w:eastAsia="Times New Roman" w:hAnsi="Times New Roman" w:cs="Times New Roman"/>
          <w:sz w:val="24"/>
          <w:szCs w:val="24"/>
        </w:rPr>
        <w:t xml:space="preserve"> õpetaja</w:t>
      </w:r>
      <w:r w:rsidR="2A35E9F1" w:rsidRPr="7BA5EFAE">
        <w:rPr>
          <w:rFonts w:ascii="Times New Roman" w:eastAsia="Times New Roman" w:hAnsi="Times New Roman" w:cs="Times New Roman"/>
          <w:sz w:val="24"/>
          <w:szCs w:val="24"/>
        </w:rPr>
        <w:t xml:space="preserve"> ning kogu rühma tööaja jooksul </w:t>
      </w:r>
      <w:r w:rsidR="6ED45902" w:rsidRPr="7BA5EFAE">
        <w:rPr>
          <w:rFonts w:ascii="Times New Roman" w:eastAsia="Times New Roman" w:hAnsi="Times New Roman" w:cs="Times New Roman"/>
          <w:sz w:val="24"/>
          <w:szCs w:val="24"/>
        </w:rPr>
        <w:t>on</w:t>
      </w:r>
      <w:r w:rsidR="2A35E9F1" w:rsidRPr="7BA5EFAE">
        <w:rPr>
          <w:rFonts w:ascii="Times New Roman" w:eastAsia="Times New Roman" w:hAnsi="Times New Roman" w:cs="Times New Roman"/>
          <w:sz w:val="24"/>
          <w:szCs w:val="24"/>
        </w:rPr>
        <w:t xml:space="preserve"> tagatud õpetaja</w:t>
      </w:r>
      <w:r w:rsidR="45C39353" w:rsidRPr="7BA5EFAE">
        <w:rPr>
          <w:rFonts w:ascii="Times New Roman" w:eastAsia="Times New Roman" w:hAnsi="Times New Roman" w:cs="Times New Roman"/>
          <w:sz w:val="24"/>
          <w:szCs w:val="24"/>
        </w:rPr>
        <w:t>, abiõpetaja või lapsehoidja</w:t>
      </w:r>
      <w:r w:rsidR="67BCC92A" w:rsidRPr="7BA5EFAE">
        <w:rPr>
          <w:rFonts w:ascii="Times New Roman" w:eastAsia="Times New Roman" w:hAnsi="Times New Roman" w:cs="Times New Roman"/>
          <w:sz w:val="24"/>
          <w:szCs w:val="24"/>
        </w:rPr>
        <w:t xml:space="preserve"> </w:t>
      </w:r>
      <w:r w:rsidR="6836933F" w:rsidRPr="7BA5EFAE">
        <w:rPr>
          <w:rFonts w:ascii="Times New Roman" w:eastAsia="Times New Roman" w:hAnsi="Times New Roman" w:cs="Times New Roman"/>
          <w:sz w:val="24"/>
          <w:szCs w:val="24"/>
        </w:rPr>
        <w:t xml:space="preserve">kuni </w:t>
      </w:r>
      <w:r w:rsidR="51CDF33A" w:rsidRPr="7BA5EFAE">
        <w:rPr>
          <w:rFonts w:ascii="Times New Roman" w:eastAsia="Times New Roman" w:hAnsi="Times New Roman" w:cs="Times New Roman"/>
          <w:sz w:val="24"/>
          <w:szCs w:val="24"/>
        </w:rPr>
        <w:t xml:space="preserve">üheksa </w:t>
      </w:r>
      <w:r w:rsidR="71509AF1" w:rsidRPr="7BA5EFAE">
        <w:rPr>
          <w:rFonts w:ascii="Times New Roman" w:eastAsia="Times New Roman" w:hAnsi="Times New Roman" w:cs="Times New Roman"/>
          <w:sz w:val="24"/>
          <w:szCs w:val="24"/>
        </w:rPr>
        <w:t>lapse kohta</w:t>
      </w:r>
      <w:r w:rsidR="67BCC92A" w:rsidRPr="7BA5EFAE">
        <w:rPr>
          <w:rFonts w:ascii="Times New Roman" w:eastAsia="Times New Roman" w:hAnsi="Times New Roman" w:cs="Times New Roman"/>
          <w:sz w:val="24"/>
          <w:szCs w:val="24"/>
        </w:rPr>
        <w:t>.</w:t>
      </w:r>
    </w:p>
    <w:p w14:paraId="356B307A" w14:textId="77777777" w:rsidR="00FA0987" w:rsidRDefault="00FA0987" w:rsidP="00FA0987">
      <w:pPr>
        <w:spacing w:after="0" w:line="240" w:lineRule="auto"/>
        <w:jc w:val="both"/>
        <w:rPr>
          <w:rFonts w:ascii="Times New Roman" w:eastAsia="Times New Roman" w:hAnsi="Times New Roman" w:cs="Times New Roman"/>
          <w:sz w:val="24"/>
          <w:szCs w:val="24"/>
        </w:rPr>
      </w:pPr>
    </w:p>
    <w:p w14:paraId="562D7B4A" w14:textId="66BE84C3" w:rsidR="5550E495" w:rsidRPr="00E04EAF" w:rsidRDefault="2BFD4BE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61B93851" w:rsidRPr="7BA5EFAE">
        <w:rPr>
          <w:rFonts w:ascii="Times New Roman" w:eastAsia="Times New Roman" w:hAnsi="Times New Roman" w:cs="Times New Roman"/>
          <w:sz w:val="24"/>
          <w:szCs w:val="24"/>
        </w:rPr>
        <w:t>2</w:t>
      </w:r>
      <w:r w:rsidRPr="7BA5EFAE">
        <w:rPr>
          <w:rFonts w:ascii="Times New Roman" w:eastAsia="Times New Roman" w:hAnsi="Times New Roman" w:cs="Times New Roman"/>
          <w:sz w:val="24"/>
          <w:szCs w:val="24"/>
        </w:rPr>
        <w:t xml:space="preserve">) Rühmas, milles on suurendatud käesoleva </w:t>
      </w:r>
      <w:r w:rsidR="47E685F3" w:rsidRPr="7BA5EFAE">
        <w:rPr>
          <w:rFonts w:ascii="Times New Roman" w:eastAsia="Times New Roman" w:hAnsi="Times New Roman" w:cs="Times New Roman"/>
          <w:sz w:val="24"/>
          <w:szCs w:val="24"/>
        </w:rPr>
        <w:t>seaduse § 10</w:t>
      </w:r>
      <w:r w:rsidRPr="7BA5EFAE">
        <w:rPr>
          <w:rFonts w:ascii="Times New Roman" w:eastAsia="Times New Roman" w:hAnsi="Times New Roman" w:cs="Times New Roman"/>
          <w:sz w:val="24"/>
          <w:szCs w:val="24"/>
        </w:rPr>
        <w:t xml:space="preserve"> lõikes 2 sätestatud laste </w:t>
      </w:r>
      <w:r w:rsidR="08C572E8" w:rsidRPr="7BA5EFAE">
        <w:rPr>
          <w:rFonts w:ascii="Times New Roman" w:eastAsia="Times New Roman" w:hAnsi="Times New Roman" w:cs="Times New Roman"/>
          <w:sz w:val="24"/>
          <w:szCs w:val="24"/>
        </w:rPr>
        <w:t>piir</w:t>
      </w:r>
      <w:r w:rsidRPr="7BA5EFAE">
        <w:rPr>
          <w:rFonts w:ascii="Times New Roman" w:eastAsia="Times New Roman" w:hAnsi="Times New Roman" w:cs="Times New Roman"/>
          <w:sz w:val="24"/>
          <w:szCs w:val="24"/>
        </w:rPr>
        <w:t xml:space="preserve">arvu, </w:t>
      </w:r>
      <w:r w:rsidR="1FDB4E44" w:rsidRPr="7BA5EFAE">
        <w:rPr>
          <w:rFonts w:ascii="Times New Roman" w:eastAsia="Times New Roman" w:hAnsi="Times New Roman" w:cs="Times New Roman"/>
          <w:sz w:val="24"/>
          <w:szCs w:val="24"/>
        </w:rPr>
        <w:t xml:space="preserve">on </w:t>
      </w:r>
      <w:r w:rsidRPr="7BA5EFAE">
        <w:rPr>
          <w:rFonts w:ascii="Times New Roman" w:eastAsia="Times New Roman" w:hAnsi="Times New Roman" w:cs="Times New Roman"/>
          <w:sz w:val="24"/>
          <w:szCs w:val="24"/>
        </w:rPr>
        <w:t>kogu rühma tööaja jooksul tagatud õpetaja või abiõpetaja</w:t>
      </w:r>
      <w:r w:rsidR="44C1FD13" w:rsidRPr="7BA5EFAE">
        <w:rPr>
          <w:rFonts w:ascii="Times New Roman" w:eastAsia="Times New Roman" w:hAnsi="Times New Roman" w:cs="Times New Roman"/>
          <w:sz w:val="24"/>
          <w:szCs w:val="24"/>
        </w:rPr>
        <w:t xml:space="preserve"> </w:t>
      </w:r>
      <w:r w:rsidR="44319588" w:rsidRPr="7BA5EFAE">
        <w:rPr>
          <w:rFonts w:ascii="Times New Roman" w:eastAsia="Times New Roman" w:hAnsi="Times New Roman" w:cs="Times New Roman"/>
          <w:sz w:val="24"/>
          <w:szCs w:val="24"/>
        </w:rPr>
        <w:t xml:space="preserve">kuni </w:t>
      </w:r>
      <w:del w:id="72" w:author="Mari Koik" w:date="2024-02-12T16:39:00Z">
        <w:r w:rsidR="7A0AD61D" w:rsidRPr="7BA5EFAE" w:rsidDel="00ED11B4">
          <w:rPr>
            <w:rFonts w:ascii="Times New Roman" w:eastAsia="Times New Roman" w:hAnsi="Times New Roman" w:cs="Times New Roman"/>
            <w:sz w:val="24"/>
            <w:szCs w:val="24"/>
          </w:rPr>
          <w:delText xml:space="preserve">kaheteistkümne </w:delText>
        </w:r>
      </w:del>
      <w:ins w:id="73" w:author="Mari Koik" w:date="2024-02-12T16:39:00Z">
        <w:r w:rsidR="00ED11B4">
          <w:rPr>
            <w:rFonts w:ascii="Times New Roman" w:eastAsia="Times New Roman" w:hAnsi="Times New Roman" w:cs="Times New Roman"/>
            <w:sz w:val="24"/>
            <w:szCs w:val="24"/>
          </w:rPr>
          <w:t>12</w:t>
        </w:r>
        <w:r w:rsidR="00ED11B4" w:rsidRPr="7BA5EFAE">
          <w:rPr>
            <w:rFonts w:ascii="Times New Roman" w:eastAsia="Times New Roman" w:hAnsi="Times New Roman" w:cs="Times New Roman"/>
            <w:sz w:val="24"/>
            <w:szCs w:val="24"/>
          </w:rPr>
          <w:t xml:space="preserve"> </w:t>
        </w:r>
      </w:ins>
      <w:r w:rsidR="7A0AD61D" w:rsidRPr="7BA5EFAE">
        <w:rPr>
          <w:rFonts w:ascii="Times New Roman" w:eastAsia="Times New Roman" w:hAnsi="Times New Roman" w:cs="Times New Roman"/>
          <w:sz w:val="24"/>
          <w:szCs w:val="24"/>
        </w:rPr>
        <w:t>lapse kohta</w:t>
      </w:r>
      <w:r w:rsidR="44C1FD13" w:rsidRPr="7BA5EFAE">
        <w:rPr>
          <w:rFonts w:ascii="Times New Roman" w:eastAsia="Times New Roman" w:hAnsi="Times New Roman" w:cs="Times New Roman"/>
          <w:sz w:val="24"/>
          <w:szCs w:val="24"/>
        </w:rPr>
        <w:t>.</w:t>
      </w:r>
      <w:r w:rsidR="56E62A87" w:rsidRPr="7BA5EFAE">
        <w:rPr>
          <w:rFonts w:ascii="Times New Roman" w:eastAsia="Times New Roman" w:hAnsi="Times New Roman" w:cs="Times New Roman"/>
          <w:sz w:val="24"/>
          <w:szCs w:val="24"/>
        </w:rPr>
        <w:t xml:space="preserve"> Rühmas, milles on suurendatud</w:t>
      </w:r>
      <w:commentRangeStart w:id="74"/>
      <w:r w:rsidR="56E62A87" w:rsidRPr="7BA5EFAE">
        <w:rPr>
          <w:rFonts w:ascii="Times New Roman" w:eastAsia="Times New Roman" w:hAnsi="Times New Roman" w:cs="Times New Roman"/>
          <w:sz w:val="24"/>
          <w:szCs w:val="24"/>
        </w:rPr>
        <w:t xml:space="preserve"> </w:t>
      </w:r>
      <w:del w:id="75" w:author="Helen Uustalu" w:date="2024-02-09T10:41:00Z">
        <w:r w:rsidR="56E62A87" w:rsidRPr="7BA5EFAE" w:rsidDel="005459BB">
          <w:rPr>
            <w:rFonts w:ascii="Times New Roman" w:eastAsia="Times New Roman" w:hAnsi="Times New Roman" w:cs="Times New Roman"/>
            <w:sz w:val="24"/>
            <w:szCs w:val="24"/>
          </w:rPr>
          <w:delText xml:space="preserve">käesoleva </w:delText>
        </w:r>
        <w:r w:rsidR="47E685F3" w:rsidRPr="7BA5EFAE" w:rsidDel="005459BB">
          <w:rPr>
            <w:rFonts w:ascii="Times New Roman" w:eastAsia="Times New Roman" w:hAnsi="Times New Roman" w:cs="Times New Roman"/>
            <w:sz w:val="24"/>
            <w:szCs w:val="24"/>
          </w:rPr>
          <w:delText xml:space="preserve">seaduse </w:delText>
        </w:r>
      </w:del>
      <w:commentRangeEnd w:id="74"/>
      <w:r w:rsidR="005459BB">
        <w:rPr>
          <w:rStyle w:val="Kommentaariviide"/>
        </w:rPr>
        <w:commentReference w:id="74"/>
      </w:r>
      <w:r w:rsidR="47E685F3" w:rsidRPr="7BA5EFAE">
        <w:rPr>
          <w:rFonts w:ascii="Times New Roman" w:eastAsia="Times New Roman" w:hAnsi="Times New Roman" w:cs="Times New Roman"/>
          <w:sz w:val="24"/>
          <w:szCs w:val="24"/>
        </w:rPr>
        <w:t>§ 10</w:t>
      </w:r>
      <w:r w:rsidR="56E62A87" w:rsidRPr="7BA5EFAE">
        <w:rPr>
          <w:rFonts w:ascii="Times New Roman" w:eastAsia="Times New Roman" w:hAnsi="Times New Roman" w:cs="Times New Roman"/>
          <w:sz w:val="24"/>
          <w:szCs w:val="24"/>
        </w:rPr>
        <w:t xml:space="preserve"> lõikes 3 sätestatud laste </w:t>
      </w:r>
      <w:r w:rsidR="7E9E0844" w:rsidRPr="7BA5EFAE">
        <w:rPr>
          <w:rFonts w:ascii="Times New Roman" w:eastAsia="Times New Roman" w:hAnsi="Times New Roman" w:cs="Times New Roman"/>
          <w:sz w:val="24"/>
          <w:szCs w:val="24"/>
        </w:rPr>
        <w:t>piir</w:t>
      </w:r>
      <w:r w:rsidR="56E62A87" w:rsidRPr="7BA5EFAE">
        <w:rPr>
          <w:rFonts w:ascii="Times New Roman" w:eastAsia="Times New Roman" w:hAnsi="Times New Roman" w:cs="Times New Roman"/>
          <w:sz w:val="24"/>
          <w:szCs w:val="24"/>
        </w:rPr>
        <w:t xml:space="preserve">arvu, </w:t>
      </w:r>
      <w:r w:rsidR="292B2442" w:rsidRPr="7BA5EFAE">
        <w:rPr>
          <w:rFonts w:ascii="Times New Roman" w:eastAsia="Times New Roman" w:hAnsi="Times New Roman" w:cs="Times New Roman"/>
          <w:sz w:val="24"/>
          <w:szCs w:val="24"/>
        </w:rPr>
        <w:t xml:space="preserve">on </w:t>
      </w:r>
      <w:r w:rsidR="56E62A87" w:rsidRPr="7BA5EFAE">
        <w:rPr>
          <w:rFonts w:ascii="Times New Roman" w:eastAsia="Times New Roman" w:hAnsi="Times New Roman" w:cs="Times New Roman"/>
          <w:sz w:val="24"/>
          <w:szCs w:val="24"/>
        </w:rPr>
        <w:t xml:space="preserve">kogu rühma tööaja jooksul tagatud õpetaja või abiõpetaja kuni </w:t>
      </w:r>
      <w:r w:rsidR="00541A7D">
        <w:rPr>
          <w:rFonts w:ascii="Times New Roman" w:eastAsia="Times New Roman" w:hAnsi="Times New Roman" w:cs="Times New Roman"/>
          <w:sz w:val="24"/>
          <w:szCs w:val="24"/>
        </w:rPr>
        <w:t>kümne</w:t>
      </w:r>
      <w:r w:rsidR="6EFFAA8D" w:rsidRPr="7BA5EFAE">
        <w:rPr>
          <w:rFonts w:ascii="Times New Roman" w:eastAsia="Times New Roman" w:hAnsi="Times New Roman" w:cs="Times New Roman"/>
          <w:sz w:val="24"/>
          <w:szCs w:val="24"/>
        </w:rPr>
        <w:t xml:space="preserve"> lapse kohta.</w:t>
      </w:r>
    </w:p>
    <w:p w14:paraId="5255DB3F" w14:textId="18D0ECB2" w:rsidR="5838BA56" w:rsidRPr="00E04EAF" w:rsidRDefault="5838BA56" w:rsidP="00015857">
      <w:pPr>
        <w:spacing w:after="0" w:line="240" w:lineRule="auto"/>
        <w:jc w:val="both"/>
        <w:rPr>
          <w:rFonts w:ascii="Times New Roman" w:hAnsi="Times New Roman" w:cs="Times New Roman"/>
          <w:sz w:val="24"/>
          <w:szCs w:val="24"/>
        </w:rPr>
      </w:pPr>
    </w:p>
    <w:p w14:paraId="52825F8F" w14:textId="77777777" w:rsidR="00610408" w:rsidRPr="004B0A37" w:rsidRDefault="00610408" w:rsidP="00610408">
      <w:pPr>
        <w:spacing w:after="0" w:line="240" w:lineRule="auto"/>
        <w:jc w:val="both"/>
        <w:rPr>
          <w:rFonts w:ascii="Times New Roman" w:hAnsi="Times New Roman" w:cs="Times New Roman"/>
          <w:b/>
          <w:bCs/>
          <w:sz w:val="24"/>
          <w:szCs w:val="24"/>
        </w:rPr>
      </w:pPr>
      <w:r w:rsidRPr="004B0A37">
        <w:rPr>
          <w:rFonts w:ascii="Times New Roman" w:hAnsi="Times New Roman" w:cs="Times New Roman"/>
          <w:b/>
          <w:bCs/>
          <w:sz w:val="24"/>
          <w:szCs w:val="24"/>
        </w:rPr>
        <w:t>§ 12. Lapse arengu toetamine</w:t>
      </w:r>
    </w:p>
    <w:p w14:paraId="6E98DB1F" w14:textId="77777777" w:rsidR="00610408" w:rsidRPr="004B0A37" w:rsidRDefault="00610408" w:rsidP="00610408">
      <w:pPr>
        <w:spacing w:after="0" w:line="240" w:lineRule="auto"/>
        <w:jc w:val="both"/>
        <w:rPr>
          <w:rFonts w:ascii="Times New Roman" w:hAnsi="Times New Roman" w:cs="Times New Roman"/>
          <w:sz w:val="24"/>
          <w:szCs w:val="24"/>
        </w:rPr>
      </w:pPr>
    </w:p>
    <w:p w14:paraId="791B1CDC" w14:textId="77777777" w:rsidR="00610408" w:rsidRDefault="00610408" w:rsidP="00610408">
      <w:pPr>
        <w:spacing w:after="0" w:line="240" w:lineRule="auto"/>
        <w:jc w:val="both"/>
        <w:rPr>
          <w:rFonts w:ascii="Times New Roman" w:hAnsi="Times New Roman" w:cs="Times New Roman"/>
          <w:sz w:val="24"/>
          <w:szCs w:val="24"/>
        </w:rPr>
      </w:pPr>
      <w:r w:rsidRPr="004B0A37">
        <w:rPr>
          <w:rFonts w:ascii="Times New Roman" w:hAnsi="Times New Roman" w:cs="Times New Roman"/>
          <w:sz w:val="24"/>
          <w:szCs w:val="24"/>
        </w:rPr>
        <w:t>(1) Lasteaed lähtub õppe- ja kasvatustegevuse korraldamisel kaasava hariduse põhimõtetest. Lapse individuaalsest vajadusest lähtudes korraldatakse lapsele õpetajate, tugispetsialistide, abiõpetajate ja teiste spetsialistide koostöös võimetekohane õpe ja vajalik tugi.</w:t>
      </w:r>
    </w:p>
    <w:p w14:paraId="108ADA1E" w14:textId="77777777" w:rsidR="00BC63C5" w:rsidRDefault="00BC63C5" w:rsidP="00610408">
      <w:pPr>
        <w:spacing w:after="0" w:line="240" w:lineRule="auto"/>
        <w:jc w:val="both"/>
        <w:rPr>
          <w:rFonts w:ascii="Times New Roman" w:hAnsi="Times New Roman" w:cs="Times New Roman"/>
          <w:sz w:val="24"/>
          <w:szCs w:val="24"/>
        </w:rPr>
      </w:pPr>
    </w:p>
    <w:p w14:paraId="4EDB0A81" w14:textId="4FDEEEFA" w:rsidR="00BC63C5" w:rsidRPr="0011143B" w:rsidRDefault="00BC63C5" w:rsidP="00610408">
      <w:pPr>
        <w:spacing w:after="0" w:line="240" w:lineRule="auto"/>
        <w:jc w:val="both"/>
        <w:rPr>
          <w:rFonts w:ascii="Times New Roman" w:hAnsi="Times New Roman" w:cs="Times New Roman"/>
          <w:sz w:val="24"/>
          <w:szCs w:val="24"/>
        </w:rPr>
      </w:pPr>
      <w:r w:rsidRPr="00BC63C5">
        <w:rPr>
          <w:rFonts w:ascii="Times New Roman" w:hAnsi="Times New Roman" w:cs="Times New Roman"/>
          <w:sz w:val="24"/>
          <w:szCs w:val="24"/>
        </w:rPr>
        <w:t xml:space="preserve">(2) </w:t>
      </w:r>
      <w:r w:rsidRPr="00BC63C5">
        <w:rPr>
          <w:rStyle w:val="findhit"/>
          <w:rFonts w:ascii="Times New Roman" w:hAnsi="Times New Roman" w:cs="Times New Roman"/>
          <w:color w:val="000000"/>
          <w:sz w:val="24"/>
          <w:szCs w:val="24"/>
        </w:rPr>
        <w:t xml:space="preserve">Tugiteenuste tagamiseks </w:t>
      </w:r>
      <w:r w:rsidRPr="00BC63C5">
        <w:rPr>
          <w:rStyle w:val="normaltextrun"/>
          <w:rFonts w:ascii="Times New Roman" w:hAnsi="Times New Roman" w:cs="Times New Roman"/>
          <w:color w:val="000000"/>
          <w:sz w:val="24"/>
          <w:szCs w:val="24"/>
          <w:shd w:val="clear" w:color="auto" w:fill="FFFFFF"/>
        </w:rPr>
        <w:t>loob võimalused lasteaia</w:t>
      </w:r>
      <w:del w:id="76" w:author="Mari Koik" w:date="2024-02-12T16:40:00Z">
        <w:r w:rsidRPr="00BC63C5" w:rsidDel="00ED11B4">
          <w:rPr>
            <w:rStyle w:val="normaltextrun"/>
            <w:rFonts w:ascii="Times New Roman" w:hAnsi="Times New Roman" w:cs="Times New Roman"/>
            <w:color w:val="000000"/>
            <w:sz w:val="24"/>
            <w:szCs w:val="24"/>
            <w:shd w:val="clear" w:color="auto" w:fill="FFFFFF"/>
          </w:rPr>
          <w:delText xml:space="preserve"> </w:delText>
        </w:r>
      </w:del>
      <w:r w:rsidRPr="00BC63C5">
        <w:rPr>
          <w:rStyle w:val="normaltextrun"/>
          <w:rFonts w:ascii="Times New Roman" w:hAnsi="Times New Roman" w:cs="Times New Roman"/>
          <w:color w:val="000000"/>
          <w:sz w:val="24"/>
          <w:szCs w:val="24"/>
          <w:shd w:val="clear" w:color="auto" w:fill="FFFFFF"/>
        </w:rPr>
        <w:t xml:space="preserve">pidaja </w:t>
      </w:r>
      <w:r w:rsidRPr="00BC63C5">
        <w:rPr>
          <w:rFonts w:ascii="Times New Roman" w:eastAsia="Times New Roman" w:hAnsi="Times New Roman" w:cs="Times New Roman"/>
          <w:sz w:val="24"/>
          <w:szCs w:val="24"/>
          <w:lang w:eastAsia="et-EE"/>
        </w:rPr>
        <w:t xml:space="preserve">ja teenuse osutamist korraldab </w:t>
      </w:r>
      <w:r w:rsidRPr="00E93AAA">
        <w:rPr>
          <w:rFonts w:ascii="Times New Roman" w:eastAsia="Times New Roman" w:hAnsi="Times New Roman" w:cs="Times New Roman"/>
          <w:sz w:val="24"/>
          <w:szCs w:val="24"/>
          <w:lang w:eastAsia="et-EE"/>
        </w:rPr>
        <w:t>direktor</w:t>
      </w:r>
      <w:r w:rsidRPr="0011143B">
        <w:rPr>
          <w:rFonts w:ascii="Times New Roman" w:eastAsia="Times New Roman" w:hAnsi="Times New Roman" w:cs="Times New Roman"/>
          <w:sz w:val="24"/>
          <w:szCs w:val="24"/>
          <w:lang w:eastAsia="et-EE"/>
        </w:rPr>
        <w:t>.</w:t>
      </w:r>
      <w:r w:rsidR="0011143B">
        <w:rPr>
          <w:rFonts w:ascii="Times New Roman" w:eastAsia="Times New Roman" w:hAnsi="Times New Roman" w:cs="Times New Roman"/>
          <w:sz w:val="24"/>
          <w:szCs w:val="24"/>
          <w:lang w:eastAsia="et-EE"/>
        </w:rPr>
        <w:t xml:space="preserve"> </w:t>
      </w:r>
      <w:r w:rsidR="00E93AAA" w:rsidRPr="0011143B">
        <w:rPr>
          <w:rStyle w:val="normaltextrun"/>
          <w:rFonts w:ascii="Times New Roman" w:hAnsi="Times New Roman" w:cs="Times New Roman"/>
          <w:sz w:val="24"/>
          <w:szCs w:val="24"/>
          <w:shd w:val="clear" w:color="auto" w:fill="FFFFFF"/>
        </w:rPr>
        <w:t xml:space="preserve">Kohaliku omavalitsuse üksusele teiste õigusaktide alusel antud tugiteenuste korraldamisega seotud ülesandeid </w:t>
      </w:r>
      <w:del w:id="77" w:author="Mari Koik" w:date="2024-02-12T16:40:00Z">
        <w:r w:rsidR="00E93AAA" w:rsidRPr="0011143B" w:rsidDel="00ED11B4">
          <w:rPr>
            <w:rStyle w:val="normaltextrun"/>
            <w:rFonts w:ascii="Times New Roman" w:hAnsi="Times New Roman" w:cs="Times New Roman"/>
            <w:sz w:val="24"/>
            <w:szCs w:val="24"/>
            <w:shd w:val="clear" w:color="auto" w:fill="FFFFFF"/>
          </w:rPr>
          <w:delText>tuleb täita</w:delText>
        </w:r>
      </w:del>
      <w:ins w:id="78" w:author="Mari Koik" w:date="2024-02-12T16:40:00Z">
        <w:r w:rsidR="00ED11B4">
          <w:rPr>
            <w:rStyle w:val="normaltextrun"/>
            <w:rFonts w:ascii="Times New Roman" w:hAnsi="Times New Roman" w:cs="Times New Roman"/>
            <w:sz w:val="24"/>
            <w:szCs w:val="24"/>
            <w:shd w:val="clear" w:color="auto" w:fill="FFFFFF"/>
          </w:rPr>
          <w:t>täidetakse</w:t>
        </w:r>
      </w:ins>
      <w:r w:rsidR="00E93AAA" w:rsidRPr="0011143B">
        <w:rPr>
          <w:rStyle w:val="normaltextrun"/>
          <w:rFonts w:ascii="Times New Roman" w:hAnsi="Times New Roman" w:cs="Times New Roman"/>
          <w:sz w:val="24"/>
          <w:szCs w:val="24"/>
          <w:shd w:val="clear" w:color="auto" w:fill="FFFFFF"/>
        </w:rPr>
        <w:t xml:space="preserve"> viisil, mis tagab alushariduse omandamise iga lapse individuaalseid vajadusi ja võimeid arvestades.</w:t>
      </w:r>
    </w:p>
    <w:p w14:paraId="202F13A4" w14:textId="77777777" w:rsidR="00610408" w:rsidRPr="004B0A37" w:rsidRDefault="00610408" w:rsidP="00610408">
      <w:pPr>
        <w:spacing w:after="0" w:line="240" w:lineRule="auto"/>
        <w:jc w:val="both"/>
        <w:rPr>
          <w:rFonts w:ascii="Times New Roman" w:hAnsi="Times New Roman" w:cs="Times New Roman"/>
          <w:sz w:val="24"/>
          <w:szCs w:val="24"/>
        </w:rPr>
      </w:pPr>
    </w:p>
    <w:p w14:paraId="49114DD3" w14:textId="0B7F80C9" w:rsidR="00610408" w:rsidRPr="004B0A37" w:rsidRDefault="00610408" w:rsidP="00610408">
      <w:pPr>
        <w:spacing w:after="0" w:line="240" w:lineRule="auto"/>
        <w:jc w:val="both"/>
        <w:rPr>
          <w:rFonts w:ascii="Times New Roman" w:eastAsia="Times New Roman" w:hAnsi="Times New Roman" w:cs="Times New Roman"/>
          <w:sz w:val="24"/>
          <w:szCs w:val="24"/>
        </w:rPr>
      </w:pPr>
      <w:r w:rsidRPr="004B0A37">
        <w:rPr>
          <w:rFonts w:ascii="Times New Roman" w:hAnsi="Times New Roman" w:cs="Times New Roman"/>
          <w:sz w:val="24"/>
          <w:szCs w:val="24"/>
        </w:rPr>
        <w:t>(</w:t>
      </w:r>
      <w:r w:rsidR="00BC63C5">
        <w:rPr>
          <w:rFonts w:ascii="Times New Roman" w:hAnsi="Times New Roman" w:cs="Times New Roman"/>
          <w:sz w:val="24"/>
          <w:szCs w:val="24"/>
        </w:rPr>
        <w:t>3</w:t>
      </w:r>
      <w:r w:rsidRPr="004B0A37">
        <w:rPr>
          <w:rFonts w:ascii="Times New Roman" w:hAnsi="Times New Roman" w:cs="Times New Roman"/>
          <w:sz w:val="24"/>
          <w:szCs w:val="24"/>
        </w:rPr>
        <w:t xml:space="preserve">) </w:t>
      </w:r>
      <w:r w:rsidRPr="004B0A37">
        <w:rPr>
          <w:rFonts w:ascii="Times New Roman" w:eastAsia="Times New Roman" w:hAnsi="Times New Roman" w:cs="Times New Roman"/>
          <w:sz w:val="24"/>
          <w:szCs w:val="24"/>
        </w:rPr>
        <w:t>Lapse arengu toetamiseks määrab direktor tugiteenuste koordineerija, kelle ülesanne on korraldada lasteaiasisest meeskonnatööd, mida on vaja õppe ja arengu toetamiseks,</w:t>
      </w:r>
      <w:r w:rsidR="0019018F">
        <w:rPr>
          <w:rFonts w:ascii="Times New Roman" w:eastAsia="Times New Roman" w:hAnsi="Times New Roman" w:cs="Times New Roman"/>
          <w:sz w:val="24"/>
          <w:szCs w:val="24"/>
        </w:rPr>
        <w:t xml:space="preserve"> </w:t>
      </w:r>
      <w:r w:rsidRPr="004B0A37">
        <w:rPr>
          <w:rFonts w:ascii="Times New Roman" w:eastAsia="Times New Roman" w:hAnsi="Times New Roman" w:cs="Times New Roman"/>
          <w:sz w:val="24"/>
          <w:szCs w:val="24"/>
        </w:rPr>
        <w:t xml:space="preserve">ning koordineerida lasteaiavälises võrgustikutöös osalemist. </w:t>
      </w:r>
      <w:del w:id="79" w:author="Mari Koik" w:date="2024-02-12T16:41:00Z">
        <w:r w:rsidRPr="004B0A37" w:rsidDel="00ED11B4">
          <w:rPr>
            <w:rFonts w:ascii="Times New Roman" w:eastAsia="Times New Roman" w:hAnsi="Times New Roman" w:cs="Times New Roman"/>
            <w:sz w:val="24"/>
            <w:szCs w:val="24"/>
          </w:rPr>
          <w:delText>Lasteaia d</w:delText>
        </w:r>
      </w:del>
      <w:ins w:id="80" w:author="Mari Koik" w:date="2024-02-12T16:41:00Z">
        <w:r w:rsidR="00ED11B4">
          <w:rPr>
            <w:rFonts w:ascii="Times New Roman" w:eastAsia="Times New Roman" w:hAnsi="Times New Roman" w:cs="Times New Roman"/>
            <w:sz w:val="24"/>
            <w:szCs w:val="24"/>
          </w:rPr>
          <w:t>D</w:t>
        </w:r>
      </w:ins>
      <w:r w:rsidRPr="004B0A37">
        <w:rPr>
          <w:rFonts w:ascii="Times New Roman" w:eastAsia="Times New Roman" w:hAnsi="Times New Roman" w:cs="Times New Roman"/>
          <w:sz w:val="24"/>
          <w:szCs w:val="24"/>
        </w:rPr>
        <w:t>irektori võib tugiteenuste koordineerijaks määrata lasteaia</w:t>
      </w:r>
      <w:del w:id="81" w:author="Mari Koik" w:date="2024-02-12T16:41:00Z">
        <w:r w:rsidRPr="004B0A37" w:rsidDel="00ED11B4">
          <w:rPr>
            <w:rFonts w:ascii="Times New Roman" w:eastAsia="Times New Roman" w:hAnsi="Times New Roman" w:cs="Times New Roman"/>
            <w:sz w:val="24"/>
            <w:szCs w:val="24"/>
          </w:rPr>
          <w:delText xml:space="preserve"> </w:delText>
        </w:r>
      </w:del>
      <w:r w:rsidRPr="004B0A37">
        <w:rPr>
          <w:rFonts w:ascii="Times New Roman" w:eastAsia="Times New Roman" w:hAnsi="Times New Roman" w:cs="Times New Roman"/>
          <w:sz w:val="24"/>
          <w:szCs w:val="24"/>
        </w:rPr>
        <w:t>pidaja.</w:t>
      </w:r>
    </w:p>
    <w:p w14:paraId="37E369ED" w14:textId="77777777" w:rsidR="00610408" w:rsidRPr="004B0A37" w:rsidRDefault="00610408" w:rsidP="00610408">
      <w:pPr>
        <w:spacing w:after="0" w:line="240" w:lineRule="auto"/>
        <w:jc w:val="both"/>
        <w:rPr>
          <w:rFonts w:ascii="Times New Roman" w:hAnsi="Times New Roman" w:cs="Times New Roman"/>
          <w:sz w:val="24"/>
          <w:szCs w:val="24"/>
        </w:rPr>
      </w:pPr>
    </w:p>
    <w:p w14:paraId="2A636D82" w14:textId="108D182D" w:rsidR="00610408" w:rsidRPr="004B0A37" w:rsidRDefault="00610408" w:rsidP="00610408">
      <w:pPr>
        <w:spacing w:after="0" w:line="240" w:lineRule="auto"/>
        <w:jc w:val="both"/>
        <w:rPr>
          <w:rFonts w:ascii="Times New Roman" w:eastAsia="Times New Roman" w:hAnsi="Times New Roman" w:cs="Times New Roman"/>
          <w:sz w:val="24"/>
          <w:szCs w:val="24"/>
          <w:lang w:eastAsia="et-EE"/>
        </w:rPr>
      </w:pPr>
      <w:r w:rsidRPr="004B0A37">
        <w:rPr>
          <w:rFonts w:ascii="Times New Roman" w:hAnsi="Times New Roman" w:cs="Times New Roman"/>
          <w:sz w:val="24"/>
          <w:szCs w:val="24"/>
        </w:rPr>
        <w:t>(</w:t>
      </w:r>
      <w:r w:rsidR="00BC63C5">
        <w:rPr>
          <w:rFonts w:ascii="Times New Roman" w:hAnsi="Times New Roman" w:cs="Times New Roman"/>
          <w:sz w:val="24"/>
          <w:szCs w:val="24"/>
        </w:rPr>
        <w:t>4</w:t>
      </w:r>
      <w:r w:rsidRPr="004B0A37">
        <w:rPr>
          <w:rFonts w:ascii="Times New Roman" w:hAnsi="Times New Roman" w:cs="Times New Roman"/>
          <w:sz w:val="24"/>
          <w:szCs w:val="24"/>
        </w:rPr>
        <w:t xml:space="preserve">) Tugiteenuste </w:t>
      </w:r>
      <w:r w:rsidRPr="004B0A37">
        <w:rPr>
          <w:rFonts w:ascii="Times New Roman" w:eastAsia="Times New Roman" w:hAnsi="Times New Roman" w:cs="Times New Roman"/>
          <w:sz w:val="24"/>
          <w:szCs w:val="24"/>
          <w:lang w:eastAsia="et-EE"/>
        </w:rPr>
        <w:t>koordineerija toetab ja juhendab õpetajat lapse esmase toe kavandamisel, nõustab vanemaid ning teeb õpetajale ja direktorile ettepanekuid edaspidiseks pedagoogiliseks tööks, lasteaias pakutavate lapse arengut toetavate meetmete rakendamiseks või lisauuringute tegemiseks ning põhikooli ülemineku toetamiseks.</w:t>
      </w:r>
    </w:p>
    <w:p w14:paraId="436CE7D9" w14:textId="77777777" w:rsidR="00610408" w:rsidRPr="004B0A37" w:rsidRDefault="00610408" w:rsidP="00610408">
      <w:pPr>
        <w:spacing w:after="0" w:line="240" w:lineRule="auto"/>
        <w:jc w:val="both"/>
        <w:rPr>
          <w:rFonts w:ascii="Times New Roman" w:hAnsi="Times New Roman" w:cs="Times New Roman"/>
          <w:sz w:val="24"/>
          <w:szCs w:val="24"/>
          <w:lang w:eastAsia="et-EE"/>
        </w:rPr>
      </w:pPr>
    </w:p>
    <w:p w14:paraId="44073E95" w14:textId="68EC2E02" w:rsidR="00610408" w:rsidRPr="004B0A37" w:rsidRDefault="00610408" w:rsidP="00610408">
      <w:pPr>
        <w:spacing w:after="0" w:line="240" w:lineRule="auto"/>
        <w:jc w:val="both"/>
        <w:rPr>
          <w:rFonts w:ascii="Times New Roman" w:hAnsi="Times New Roman" w:cs="Times New Roman"/>
          <w:sz w:val="24"/>
          <w:szCs w:val="24"/>
        </w:rPr>
      </w:pPr>
      <w:r w:rsidRPr="004B0A37">
        <w:rPr>
          <w:rFonts w:ascii="Times New Roman" w:eastAsia="Times New Roman" w:hAnsi="Times New Roman" w:cs="Times New Roman"/>
          <w:sz w:val="24"/>
          <w:szCs w:val="24"/>
          <w:lang w:eastAsia="et-EE"/>
        </w:rPr>
        <w:t>(</w:t>
      </w:r>
      <w:r w:rsidR="00BC63C5">
        <w:rPr>
          <w:rFonts w:ascii="Times New Roman" w:eastAsia="Times New Roman" w:hAnsi="Times New Roman" w:cs="Times New Roman"/>
          <w:sz w:val="24"/>
          <w:szCs w:val="24"/>
          <w:lang w:eastAsia="et-EE"/>
        </w:rPr>
        <w:t>5</w:t>
      </w:r>
      <w:r w:rsidRPr="004B0A37">
        <w:rPr>
          <w:rFonts w:ascii="Times New Roman" w:eastAsia="Times New Roman" w:hAnsi="Times New Roman" w:cs="Times New Roman"/>
          <w:sz w:val="24"/>
          <w:szCs w:val="24"/>
          <w:lang w:eastAsia="et-EE"/>
        </w:rPr>
        <w:t xml:space="preserve">) Õpetajad jälgivad ja hindavad lapse arengut ja toimetulekut lasteaias ning kohandavad õppe- ja kasvatustegevust lapse individuaalsete vajaduste ja võimete järgi. </w:t>
      </w:r>
      <w:r w:rsidRPr="004B0A37">
        <w:rPr>
          <w:rFonts w:ascii="Times New Roman" w:hAnsi="Times New Roman" w:cs="Times New Roman"/>
          <w:sz w:val="24"/>
          <w:szCs w:val="24"/>
        </w:rPr>
        <w:t>Lapse arengu hindamisel ja toetamisel lähtutakse alushariduse riiklikus õppekavas sätestatud põhimõtetest.</w:t>
      </w:r>
    </w:p>
    <w:p w14:paraId="64F8B04B" w14:textId="77777777" w:rsidR="00610408" w:rsidRPr="004B0A37" w:rsidRDefault="00610408" w:rsidP="00610408">
      <w:pPr>
        <w:spacing w:after="0" w:line="240" w:lineRule="auto"/>
        <w:jc w:val="both"/>
        <w:rPr>
          <w:rFonts w:ascii="Times New Roman" w:hAnsi="Times New Roman" w:cs="Times New Roman"/>
          <w:sz w:val="24"/>
          <w:szCs w:val="24"/>
        </w:rPr>
      </w:pPr>
    </w:p>
    <w:p w14:paraId="3390291B" w14:textId="628F53C5" w:rsidR="00610408" w:rsidRPr="004B0A37" w:rsidRDefault="00610408" w:rsidP="00610408">
      <w:pPr>
        <w:spacing w:after="0" w:line="240" w:lineRule="auto"/>
        <w:jc w:val="both"/>
        <w:rPr>
          <w:rFonts w:ascii="Times New Roman" w:eastAsia="Times New Roman" w:hAnsi="Times New Roman" w:cs="Times New Roman"/>
          <w:sz w:val="24"/>
          <w:szCs w:val="24"/>
          <w:lang w:eastAsia="et-EE"/>
        </w:rPr>
      </w:pPr>
      <w:r w:rsidRPr="004B0A37">
        <w:rPr>
          <w:rFonts w:ascii="Times New Roman" w:eastAsia="Times New Roman" w:hAnsi="Times New Roman" w:cs="Times New Roman"/>
          <w:sz w:val="24"/>
          <w:szCs w:val="24"/>
          <w:lang w:eastAsia="et-EE"/>
        </w:rPr>
        <w:t>(</w:t>
      </w:r>
      <w:r w:rsidR="00BC63C5">
        <w:rPr>
          <w:rFonts w:ascii="Times New Roman" w:eastAsia="Times New Roman" w:hAnsi="Times New Roman" w:cs="Times New Roman"/>
          <w:sz w:val="24"/>
          <w:szCs w:val="24"/>
          <w:lang w:eastAsia="et-EE"/>
        </w:rPr>
        <w:t>6</w:t>
      </w:r>
      <w:r w:rsidRPr="004B0A37">
        <w:rPr>
          <w:rFonts w:ascii="Times New Roman" w:eastAsia="Times New Roman" w:hAnsi="Times New Roman" w:cs="Times New Roman"/>
          <w:sz w:val="24"/>
          <w:szCs w:val="24"/>
          <w:lang w:eastAsia="et-EE"/>
        </w:rPr>
        <w:t xml:space="preserve">) Vajaduse korral tagatakse lapsele lasteaias </w:t>
      </w:r>
      <w:r w:rsidRPr="004B0A37">
        <w:rPr>
          <w:rFonts w:ascii="Times New Roman" w:hAnsi="Times New Roman" w:cs="Times New Roman"/>
          <w:sz w:val="24"/>
          <w:szCs w:val="24"/>
        </w:rPr>
        <w:t xml:space="preserve">põhikooli- ja gümnaasiumiseaduse § 37 lõike 3 alusel kehtestatud tugispetsialistide teenuse kirjeldusele ja teenuse rakendamise korrale vastav </w:t>
      </w:r>
      <w:r w:rsidRPr="004B0A37">
        <w:rPr>
          <w:rFonts w:ascii="Times New Roman" w:eastAsia="Times New Roman" w:hAnsi="Times New Roman" w:cs="Times New Roman"/>
          <w:sz w:val="24"/>
          <w:szCs w:val="24"/>
          <w:lang w:eastAsia="et-EE"/>
        </w:rPr>
        <w:t xml:space="preserve">eripedagoogi, logopeedi või muu tugispetsialisti </w:t>
      </w:r>
      <w:r w:rsidRPr="004B0A37">
        <w:rPr>
          <w:rFonts w:ascii="Times New Roman" w:eastAsia="Times New Roman" w:hAnsi="Times New Roman" w:cs="Times New Roman"/>
          <w:sz w:val="24"/>
          <w:szCs w:val="24"/>
        </w:rPr>
        <w:t xml:space="preserve">(edaspidi koos </w:t>
      </w:r>
      <w:commentRangeStart w:id="82"/>
      <w:r w:rsidRPr="004B0A37">
        <w:rPr>
          <w:rFonts w:ascii="Times New Roman" w:eastAsia="Times New Roman" w:hAnsi="Times New Roman" w:cs="Times New Roman"/>
          <w:i/>
          <w:iCs/>
          <w:sz w:val="24"/>
          <w:szCs w:val="24"/>
        </w:rPr>
        <w:t>tugispetsialist</w:t>
      </w:r>
      <w:del w:id="83" w:author="Mari Koik" w:date="2024-02-15T13:52:00Z">
        <w:r w:rsidRPr="004B0A37" w:rsidDel="005B4128">
          <w:rPr>
            <w:rFonts w:ascii="Times New Roman" w:eastAsia="Times New Roman" w:hAnsi="Times New Roman" w:cs="Times New Roman"/>
            <w:i/>
            <w:iCs/>
            <w:sz w:val="24"/>
            <w:szCs w:val="24"/>
          </w:rPr>
          <w:delText>id</w:delText>
        </w:r>
      </w:del>
      <w:commentRangeEnd w:id="82"/>
      <w:r w:rsidR="00DD7B25">
        <w:rPr>
          <w:rStyle w:val="Kommentaariviide"/>
        </w:rPr>
        <w:commentReference w:id="82"/>
      </w:r>
      <w:r w:rsidRPr="004B0A37">
        <w:rPr>
          <w:rFonts w:ascii="Times New Roman" w:eastAsia="Times New Roman" w:hAnsi="Times New Roman" w:cs="Times New Roman"/>
          <w:sz w:val="24"/>
          <w:szCs w:val="24"/>
        </w:rPr>
        <w:t xml:space="preserve">) </w:t>
      </w:r>
      <w:r w:rsidRPr="004B0A37">
        <w:rPr>
          <w:rFonts w:ascii="Times New Roman" w:hAnsi="Times New Roman" w:cs="Times New Roman"/>
          <w:sz w:val="24"/>
          <w:szCs w:val="24"/>
        </w:rPr>
        <w:t>teenus.</w:t>
      </w:r>
    </w:p>
    <w:p w14:paraId="3C85ADF3" w14:textId="77777777" w:rsidR="00610408" w:rsidRPr="004B0A37" w:rsidRDefault="00610408" w:rsidP="00610408">
      <w:pPr>
        <w:spacing w:after="0" w:line="240" w:lineRule="auto"/>
        <w:jc w:val="both"/>
        <w:rPr>
          <w:rFonts w:ascii="Times New Roman" w:hAnsi="Times New Roman" w:cs="Times New Roman"/>
          <w:sz w:val="24"/>
          <w:szCs w:val="24"/>
        </w:rPr>
      </w:pPr>
    </w:p>
    <w:p w14:paraId="6F6F2581" w14:textId="77A96344" w:rsidR="00610408" w:rsidRPr="004B0A37" w:rsidRDefault="00610408" w:rsidP="00610408">
      <w:pPr>
        <w:spacing w:after="0" w:line="240" w:lineRule="auto"/>
        <w:jc w:val="both"/>
        <w:rPr>
          <w:rFonts w:ascii="Times New Roman" w:eastAsia="Times New Roman" w:hAnsi="Times New Roman" w:cs="Times New Roman"/>
          <w:sz w:val="24"/>
          <w:szCs w:val="24"/>
          <w:lang w:eastAsia="et-EE"/>
        </w:rPr>
      </w:pPr>
      <w:r w:rsidRPr="004B0A37">
        <w:rPr>
          <w:rFonts w:ascii="Times New Roman" w:eastAsia="Times New Roman" w:hAnsi="Times New Roman" w:cs="Times New Roman"/>
          <w:sz w:val="24"/>
          <w:szCs w:val="24"/>
          <w:lang w:eastAsia="et-EE"/>
        </w:rPr>
        <w:t>(</w:t>
      </w:r>
      <w:r w:rsidR="00BC63C5">
        <w:rPr>
          <w:rFonts w:ascii="Times New Roman" w:eastAsia="Times New Roman" w:hAnsi="Times New Roman" w:cs="Times New Roman"/>
          <w:sz w:val="24"/>
          <w:szCs w:val="24"/>
          <w:lang w:eastAsia="et-EE"/>
        </w:rPr>
        <w:t>7</w:t>
      </w:r>
      <w:r w:rsidRPr="004B0A37">
        <w:rPr>
          <w:rFonts w:ascii="Times New Roman" w:eastAsia="Times New Roman" w:hAnsi="Times New Roman" w:cs="Times New Roman"/>
          <w:sz w:val="24"/>
          <w:szCs w:val="24"/>
          <w:lang w:eastAsia="et-EE"/>
        </w:rPr>
        <w:t xml:space="preserve">) Kui ilmneb lapse andekus, pakuvad õpetajad või teised spetsialistid talle lasteaias vajaduse korral </w:t>
      </w:r>
      <w:commentRangeStart w:id="84"/>
      <w:del w:id="85" w:author="Mari Koik" w:date="2024-02-15T13:39:00Z">
        <w:r w:rsidRPr="004B0A37" w:rsidDel="00C26EBE">
          <w:rPr>
            <w:rFonts w:ascii="Times New Roman" w:eastAsia="Times New Roman" w:hAnsi="Times New Roman" w:cs="Times New Roman"/>
            <w:sz w:val="24"/>
            <w:szCs w:val="24"/>
            <w:lang w:eastAsia="et-EE"/>
          </w:rPr>
          <w:delText xml:space="preserve">täiendavat </w:delText>
        </w:r>
      </w:del>
      <w:ins w:id="86" w:author="Mari Koik" w:date="2024-02-15T13:39:00Z">
        <w:r w:rsidR="00C26EBE">
          <w:rPr>
            <w:rFonts w:ascii="Times New Roman" w:eastAsia="Times New Roman" w:hAnsi="Times New Roman" w:cs="Times New Roman"/>
            <w:sz w:val="24"/>
            <w:szCs w:val="24"/>
            <w:lang w:eastAsia="et-EE"/>
          </w:rPr>
          <w:t>lisa</w:t>
        </w:r>
      </w:ins>
      <w:r w:rsidRPr="004B0A37">
        <w:rPr>
          <w:rFonts w:ascii="Times New Roman" w:eastAsia="Times New Roman" w:hAnsi="Times New Roman" w:cs="Times New Roman"/>
          <w:sz w:val="24"/>
          <w:szCs w:val="24"/>
          <w:lang w:eastAsia="et-EE"/>
        </w:rPr>
        <w:t>juhendamist</w:t>
      </w:r>
      <w:commentRangeEnd w:id="84"/>
      <w:r w:rsidR="005B4128">
        <w:rPr>
          <w:rStyle w:val="Kommentaariviide"/>
        </w:rPr>
        <w:commentReference w:id="84"/>
      </w:r>
      <w:r w:rsidRPr="004B0A37">
        <w:rPr>
          <w:rFonts w:ascii="Times New Roman" w:eastAsia="Times New Roman" w:hAnsi="Times New Roman" w:cs="Times New Roman"/>
          <w:sz w:val="24"/>
          <w:szCs w:val="24"/>
          <w:lang w:eastAsia="et-EE"/>
        </w:rPr>
        <w:t>.</w:t>
      </w:r>
    </w:p>
    <w:p w14:paraId="15FECB17" w14:textId="77777777" w:rsidR="00610408" w:rsidRPr="004B0A37" w:rsidRDefault="00610408" w:rsidP="00610408">
      <w:pPr>
        <w:spacing w:after="0" w:line="240" w:lineRule="auto"/>
        <w:jc w:val="both"/>
        <w:rPr>
          <w:rFonts w:ascii="Times New Roman" w:eastAsia="Times New Roman" w:hAnsi="Times New Roman" w:cs="Times New Roman"/>
          <w:sz w:val="24"/>
          <w:szCs w:val="24"/>
          <w:lang w:eastAsia="et-EE"/>
        </w:rPr>
      </w:pPr>
    </w:p>
    <w:p w14:paraId="2B3B13A4" w14:textId="76F4EAEA" w:rsidR="00610408" w:rsidRDefault="00610408" w:rsidP="00610408">
      <w:pPr>
        <w:spacing w:after="0" w:line="240" w:lineRule="auto"/>
        <w:jc w:val="both"/>
        <w:rPr>
          <w:rFonts w:ascii="Times New Roman" w:hAnsi="Times New Roman" w:cs="Times New Roman"/>
          <w:sz w:val="24"/>
          <w:szCs w:val="24"/>
        </w:rPr>
      </w:pPr>
      <w:r w:rsidRPr="004B0A37">
        <w:rPr>
          <w:rFonts w:ascii="Times New Roman" w:hAnsi="Times New Roman" w:cs="Times New Roman"/>
          <w:sz w:val="24"/>
          <w:szCs w:val="24"/>
        </w:rPr>
        <w:t>(</w:t>
      </w:r>
      <w:r w:rsidR="00BC63C5">
        <w:rPr>
          <w:rFonts w:ascii="Times New Roman" w:hAnsi="Times New Roman" w:cs="Times New Roman"/>
          <w:sz w:val="24"/>
          <w:szCs w:val="24"/>
        </w:rPr>
        <w:t>8</w:t>
      </w:r>
      <w:r w:rsidRPr="004B0A37">
        <w:rPr>
          <w:rFonts w:ascii="Times New Roman" w:hAnsi="Times New Roman" w:cs="Times New Roman"/>
          <w:sz w:val="24"/>
          <w:szCs w:val="24"/>
        </w:rPr>
        <w:t>) Lasteaed kannab andmed osutatud tugiteenuse ja teenuse</w:t>
      </w:r>
      <w:del w:id="87" w:author="Mari Koik" w:date="2024-02-15T13:40:00Z">
        <w:r w:rsidRPr="004B0A37" w:rsidDel="00C26EBE">
          <w:rPr>
            <w:rFonts w:ascii="Times New Roman" w:hAnsi="Times New Roman" w:cs="Times New Roman"/>
            <w:sz w:val="24"/>
            <w:szCs w:val="24"/>
          </w:rPr>
          <w:delText xml:space="preserve"> </w:delText>
        </w:r>
      </w:del>
      <w:r w:rsidRPr="004B0A37">
        <w:rPr>
          <w:rFonts w:ascii="Times New Roman" w:hAnsi="Times New Roman" w:cs="Times New Roman"/>
          <w:sz w:val="24"/>
          <w:szCs w:val="24"/>
        </w:rPr>
        <w:t>osutaja kohta hariduse infosüsteemi. Lapse elukohajärgse</w:t>
      </w:r>
      <w:ins w:id="88" w:author="Mari Koik" w:date="2024-02-15T13:40:00Z">
        <w:r w:rsidR="00C26EBE">
          <w:rPr>
            <w:rFonts w:ascii="Times New Roman" w:hAnsi="Times New Roman" w:cs="Times New Roman"/>
            <w:sz w:val="24"/>
            <w:szCs w:val="24"/>
          </w:rPr>
          <w:t>l</w:t>
        </w:r>
      </w:ins>
      <w:r w:rsidRPr="004B0A37">
        <w:rPr>
          <w:rFonts w:ascii="Times New Roman" w:hAnsi="Times New Roman" w:cs="Times New Roman"/>
          <w:sz w:val="24"/>
          <w:szCs w:val="24"/>
        </w:rPr>
        <w:t xml:space="preserve"> kohaliku omavalitsuse üksusel on lapsele ja perele vajalike </w:t>
      </w:r>
      <w:r w:rsidRPr="00411E22">
        <w:rPr>
          <w:rFonts w:ascii="Times New Roman" w:hAnsi="Times New Roman" w:cs="Times New Roman"/>
          <w:sz w:val="24"/>
          <w:szCs w:val="24"/>
        </w:rPr>
        <w:t>tugiteenuste tagamiseks õigus töödelda hariduse infosüsteemi andmeid.</w:t>
      </w:r>
    </w:p>
    <w:p w14:paraId="25087B3B" w14:textId="77777777" w:rsidR="00BC63C5" w:rsidRPr="00C73A59" w:rsidRDefault="00BC63C5" w:rsidP="00610408">
      <w:pPr>
        <w:spacing w:after="0" w:line="240" w:lineRule="auto"/>
        <w:jc w:val="both"/>
        <w:rPr>
          <w:rFonts w:ascii="Times New Roman" w:hAnsi="Times New Roman" w:cs="Times New Roman"/>
          <w:sz w:val="24"/>
          <w:szCs w:val="24"/>
        </w:rPr>
      </w:pPr>
    </w:p>
    <w:p w14:paraId="146D334D" w14:textId="77777777" w:rsidR="00610408" w:rsidRPr="00411E22" w:rsidRDefault="00610408" w:rsidP="00610408">
      <w:pPr>
        <w:spacing w:after="0" w:line="240" w:lineRule="auto"/>
        <w:jc w:val="both"/>
        <w:rPr>
          <w:rFonts w:ascii="Times New Roman" w:hAnsi="Times New Roman" w:cs="Times New Roman"/>
          <w:b/>
          <w:bCs/>
          <w:sz w:val="24"/>
          <w:szCs w:val="24"/>
        </w:rPr>
      </w:pPr>
      <w:r w:rsidRPr="00411E22">
        <w:rPr>
          <w:rFonts w:ascii="Times New Roman" w:hAnsi="Times New Roman" w:cs="Times New Roman"/>
          <w:b/>
          <w:bCs/>
          <w:sz w:val="24"/>
          <w:szCs w:val="24"/>
        </w:rPr>
        <w:t>§ 13. Lapsele vajaliku toe väljaselgitamine ja rakendamine</w:t>
      </w:r>
    </w:p>
    <w:p w14:paraId="3C55D7B5" w14:textId="77777777" w:rsidR="00610408" w:rsidRPr="00411E22" w:rsidRDefault="00610408" w:rsidP="00610408">
      <w:pPr>
        <w:spacing w:after="0" w:line="240" w:lineRule="auto"/>
        <w:jc w:val="both"/>
        <w:rPr>
          <w:rFonts w:ascii="Times New Roman" w:hAnsi="Times New Roman" w:cs="Times New Roman"/>
          <w:sz w:val="24"/>
          <w:szCs w:val="24"/>
        </w:rPr>
      </w:pPr>
    </w:p>
    <w:p w14:paraId="44410036" w14:textId="3A526D68" w:rsidR="00610408" w:rsidRPr="00411E22" w:rsidRDefault="525532E6" w:rsidP="00610408">
      <w:pPr>
        <w:spacing w:after="0" w:line="240" w:lineRule="auto"/>
        <w:jc w:val="both"/>
        <w:rPr>
          <w:rFonts w:ascii="Times New Roman" w:eastAsia="Times New Roman" w:hAnsi="Times New Roman" w:cs="Times New Roman"/>
          <w:sz w:val="24"/>
          <w:szCs w:val="24"/>
          <w:lang w:eastAsia="et-EE"/>
        </w:rPr>
      </w:pPr>
      <w:r w:rsidRPr="7BA5EFAE">
        <w:rPr>
          <w:rFonts w:ascii="Times New Roman" w:eastAsia="Times New Roman" w:hAnsi="Times New Roman" w:cs="Times New Roman"/>
          <w:sz w:val="24"/>
          <w:szCs w:val="24"/>
          <w:lang w:eastAsia="et-EE"/>
        </w:rPr>
        <w:t>(1) Lapsel on õigus saada tema vajadustele vastavat tuge vajaduse tuvastamise hetkest</w:t>
      </w:r>
      <w:ins w:id="89" w:author="Mari Koik" w:date="2024-02-12T16:44:00Z">
        <w:r w:rsidR="00DC7A34">
          <w:rPr>
            <w:rFonts w:ascii="Times New Roman" w:eastAsia="Times New Roman" w:hAnsi="Times New Roman" w:cs="Times New Roman"/>
            <w:sz w:val="24"/>
            <w:szCs w:val="24"/>
            <w:lang w:eastAsia="et-EE"/>
          </w:rPr>
          <w:t xml:space="preserve"> alates</w:t>
        </w:r>
      </w:ins>
      <w:r w:rsidRPr="7BA5EFAE">
        <w:rPr>
          <w:rFonts w:ascii="Times New Roman" w:eastAsia="Times New Roman" w:hAnsi="Times New Roman" w:cs="Times New Roman"/>
          <w:sz w:val="24"/>
          <w:szCs w:val="24"/>
          <w:lang w:eastAsia="et-EE"/>
        </w:rPr>
        <w:t xml:space="preserve">. Vajadus tuvastatakse lasteaiale sellekohaste objektiivsete andmete saabumise või koolivälise nõustamismeeskonna soovituse andmisega. Lapsele vajaliku toe väljaselgitamisel ja tagamisel </w:t>
      </w:r>
      <w:del w:id="90" w:author="Mari Koik" w:date="2024-02-14T13:16:00Z">
        <w:r w:rsidR="7DC33D1E" w:rsidRPr="7BA5EFAE" w:rsidDel="00EC202C">
          <w:rPr>
            <w:rFonts w:ascii="Times New Roman" w:eastAsia="Times New Roman" w:hAnsi="Times New Roman" w:cs="Times New Roman"/>
            <w:sz w:val="24"/>
            <w:szCs w:val="24"/>
            <w:lang w:eastAsia="et-EE"/>
          </w:rPr>
          <w:delText xml:space="preserve">on </w:delText>
        </w:r>
      </w:del>
      <w:ins w:id="91" w:author="Mari Koik" w:date="2024-02-14T13:16:00Z">
        <w:r w:rsidR="00EC202C">
          <w:rPr>
            <w:rFonts w:ascii="Times New Roman" w:eastAsia="Times New Roman" w:hAnsi="Times New Roman" w:cs="Times New Roman"/>
            <w:sz w:val="24"/>
            <w:szCs w:val="24"/>
            <w:lang w:eastAsia="et-EE"/>
          </w:rPr>
          <w:t>loob</w:t>
        </w:r>
        <w:r w:rsidR="00EC202C" w:rsidRPr="7BA5EFAE">
          <w:rPr>
            <w:rFonts w:ascii="Times New Roman" w:eastAsia="Times New Roman" w:hAnsi="Times New Roman" w:cs="Times New Roman"/>
            <w:sz w:val="24"/>
            <w:szCs w:val="24"/>
            <w:lang w:eastAsia="et-EE"/>
          </w:rPr>
          <w:t xml:space="preserve"> </w:t>
        </w:r>
      </w:ins>
      <w:r w:rsidRPr="7BA5EFAE">
        <w:rPr>
          <w:rFonts w:ascii="Times New Roman" w:eastAsia="Times New Roman" w:hAnsi="Times New Roman" w:cs="Times New Roman"/>
          <w:sz w:val="24"/>
          <w:szCs w:val="24"/>
          <w:lang w:eastAsia="et-EE"/>
        </w:rPr>
        <w:t xml:space="preserve">lasteaed </w:t>
      </w:r>
      <w:del w:id="92" w:author="Mari Koik" w:date="2024-02-14T13:16:00Z">
        <w:r w:rsidR="40CF45D1" w:rsidRPr="7BA5EFAE" w:rsidDel="00EC202C">
          <w:rPr>
            <w:rFonts w:ascii="Times New Roman" w:eastAsia="Times New Roman" w:hAnsi="Times New Roman" w:cs="Times New Roman"/>
            <w:sz w:val="24"/>
            <w:szCs w:val="24"/>
            <w:lang w:eastAsia="et-EE"/>
          </w:rPr>
          <w:delText xml:space="preserve">kohustatud looma </w:delText>
        </w:r>
      </w:del>
      <w:r w:rsidR="40CF45D1" w:rsidRPr="7BA5EFAE">
        <w:rPr>
          <w:rFonts w:ascii="Times New Roman" w:eastAsia="Times New Roman" w:hAnsi="Times New Roman" w:cs="Times New Roman"/>
          <w:sz w:val="24"/>
          <w:szCs w:val="24"/>
          <w:lang w:eastAsia="et-EE"/>
        </w:rPr>
        <w:t>eeldused koostööks vanemaga</w:t>
      </w:r>
      <w:r w:rsidRPr="7BA5EFAE">
        <w:rPr>
          <w:rFonts w:ascii="Times New Roman" w:eastAsia="Times New Roman" w:hAnsi="Times New Roman" w:cs="Times New Roman"/>
          <w:sz w:val="24"/>
          <w:szCs w:val="24"/>
          <w:lang w:eastAsia="et-EE"/>
        </w:rPr>
        <w:t>.</w:t>
      </w:r>
    </w:p>
    <w:p w14:paraId="0CB20012" w14:textId="77777777" w:rsidR="00610408" w:rsidRPr="00411E22" w:rsidRDefault="00610408" w:rsidP="00610408">
      <w:pPr>
        <w:spacing w:after="0" w:line="240" w:lineRule="auto"/>
        <w:jc w:val="both"/>
        <w:rPr>
          <w:rFonts w:ascii="Times New Roman" w:eastAsia="Times New Roman" w:hAnsi="Times New Roman" w:cs="Times New Roman"/>
          <w:sz w:val="24"/>
          <w:szCs w:val="24"/>
          <w:lang w:eastAsia="et-EE"/>
        </w:rPr>
      </w:pPr>
    </w:p>
    <w:p w14:paraId="23B96DF6"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r w:rsidRPr="00E04EA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2</w:t>
      </w:r>
      <w:r w:rsidRPr="00E04EAF">
        <w:rPr>
          <w:rFonts w:ascii="Times New Roman" w:eastAsia="Times New Roman" w:hAnsi="Times New Roman" w:cs="Times New Roman"/>
          <w:sz w:val="24"/>
          <w:szCs w:val="24"/>
          <w:lang w:eastAsia="et-EE"/>
        </w:rPr>
        <w:t xml:space="preserve">) Kui lapsel ilmneb vajadus saada tuge, teavitab lasteaed sellest vanemat ja korraldab lapse </w:t>
      </w:r>
      <w:r w:rsidRPr="00E04EAF">
        <w:rPr>
          <w:rFonts w:ascii="Times New Roman" w:eastAsia="Times New Roman" w:hAnsi="Times New Roman" w:cs="Times New Roman"/>
          <w:noProof/>
          <w:sz w:val="24"/>
          <w:szCs w:val="24"/>
          <w:lang w:eastAsia="et-EE"/>
        </w:rPr>
        <w:t>pedagoogilis</w:t>
      </w:r>
      <w:r w:rsidRPr="00E04EAF">
        <w:rPr>
          <w:rFonts w:ascii="Times New Roman" w:eastAsia="Times New Roman" w:hAnsi="Times New Roman" w:cs="Times New Roman"/>
          <w:sz w:val="24"/>
          <w:szCs w:val="24"/>
          <w:lang w:eastAsia="et-EE"/>
        </w:rPr>
        <w:t>-psühholoogilise hindamise. Vajaduse korral tehakse koostööd teiste valdkondade spetsialistidega ja soovitatakse lisauuringuid.</w:t>
      </w:r>
    </w:p>
    <w:p w14:paraId="1BBC2B6B"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p>
    <w:p w14:paraId="1CDA726D" w14:textId="1026B1BF" w:rsidR="00610408" w:rsidRPr="006532A5" w:rsidRDefault="525532E6" w:rsidP="00610408">
      <w:pPr>
        <w:spacing w:after="0" w:line="240" w:lineRule="auto"/>
        <w:jc w:val="both"/>
        <w:rPr>
          <w:rFonts w:ascii="Times New Roman" w:eastAsia="Times New Roman" w:hAnsi="Times New Roman" w:cs="Times New Roman"/>
          <w:sz w:val="24"/>
          <w:szCs w:val="24"/>
          <w:lang w:eastAsia="et-EE"/>
        </w:rPr>
      </w:pPr>
      <w:r w:rsidRPr="7BA5EFAE">
        <w:rPr>
          <w:rFonts w:ascii="Times New Roman" w:eastAsia="Times New Roman" w:hAnsi="Times New Roman" w:cs="Times New Roman"/>
          <w:sz w:val="24"/>
          <w:szCs w:val="24"/>
          <w:lang w:eastAsia="et-EE"/>
        </w:rPr>
        <w:t>(3) Lapsele, kellel on kohanemisraskusi või tekib mahajäämus eeldatavate arengutulemuste saavutamisel, pakub lasteaed üldist tuge, mis kujutab endast õpetaja pakutavat individuaalset lisajuhendamist, tugispetsialisti teenust ja vajaduse korral õpet individuaalselt või alarühmas.</w:t>
      </w:r>
    </w:p>
    <w:p w14:paraId="03648F2D" w14:textId="77777777" w:rsidR="00610408" w:rsidRPr="00E04EAF" w:rsidRDefault="00610408" w:rsidP="00610408">
      <w:pPr>
        <w:spacing w:after="0" w:line="240" w:lineRule="auto"/>
        <w:jc w:val="both"/>
        <w:rPr>
          <w:rFonts w:ascii="Times New Roman" w:eastAsia="Times New Roman" w:hAnsi="Times New Roman" w:cs="Times New Roman"/>
          <w:sz w:val="24"/>
          <w:szCs w:val="24"/>
          <w:lang w:eastAsia="et-EE"/>
        </w:rPr>
      </w:pPr>
    </w:p>
    <w:p w14:paraId="43D56114" w14:textId="0897EB21" w:rsidR="00610408" w:rsidRPr="00E04EAF" w:rsidRDefault="00610408" w:rsidP="0061040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E04EAF">
        <w:rPr>
          <w:rFonts w:ascii="Times New Roman" w:eastAsia="Times New Roman" w:hAnsi="Times New Roman" w:cs="Times New Roman"/>
          <w:sz w:val="24"/>
          <w:szCs w:val="24"/>
        </w:rPr>
        <w:t>) Vajaduse</w:t>
      </w:r>
      <w:r w:rsidR="00FD6A70">
        <w:rPr>
          <w:rFonts w:ascii="Times New Roman" w:eastAsia="Times New Roman" w:hAnsi="Times New Roman" w:cs="Times New Roman"/>
          <w:sz w:val="24"/>
          <w:szCs w:val="24"/>
        </w:rPr>
        <w:t xml:space="preserve"> korral</w:t>
      </w:r>
      <w:r w:rsidRPr="00E04EAF">
        <w:rPr>
          <w:rFonts w:ascii="Times New Roman" w:eastAsia="Times New Roman" w:hAnsi="Times New Roman" w:cs="Times New Roman"/>
          <w:sz w:val="24"/>
          <w:szCs w:val="24"/>
        </w:rPr>
        <w:t xml:space="preserve"> </w:t>
      </w:r>
      <w:del w:id="93" w:author="Mari Koik" w:date="2024-02-15T13:40:00Z">
        <w:r w:rsidRPr="00E04EAF" w:rsidDel="00F3755D">
          <w:rPr>
            <w:rFonts w:ascii="Times New Roman" w:eastAsia="Times New Roman" w:hAnsi="Times New Roman" w:cs="Times New Roman"/>
            <w:sz w:val="24"/>
            <w:szCs w:val="24"/>
          </w:rPr>
          <w:delText xml:space="preserve">koostavad </w:delText>
        </w:r>
      </w:del>
      <w:ins w:id="94" w:author="Mari Koik" w:date="2024-02-15T13:40:00Z">
        <w:r w:rsidR="00F3755D" w:rsidRPr="00E04EAF">
          <w:rPr>
            <w:rFonts w:ascii="Times New Roman" w:eastAsia="Times New Roman" w:hAnsi="Times New Roman" w:cs="Times New Roman"/>
            <w:sz w:val="24"/>
            <w:szCs w:val="24"/>
          </w:rPr>
          <w:t>koosta</w:t>
        </w:r>
        <w:r w:rsidR="00F3755D">
          <w:rPr>
            <w:rFonts w:ascii="Times New Roman" w:eastAsia="Times New Roman" w:hAnsi="Times New Roman" w:cs="Times New Roman"/>
            <w:sz w:val="24"/>
            <w:szCs w:val="24"/>
          </w:rPr>
          <w:t>b</w:t>
        </w:r>
        <w:r w:rsidR="00F3755D"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rühma</w:t>
      </w:r>
      <w:del w:id="95" w:author="Mari Koik" w:date="2024-02-12T16:46:00Z">
        <w:r w:rsidRPr="00E04EAF" w:rsidDel="00DC7A34">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õpetaja</w:t>
      </w:r>
      <w:del w:id="96" w:author="Mari Koik" w:date="2024-02-15T13:40:00Z">
        <w:r w:rsidRPr="00E04EAF" w:rsidDel="00F3755D">
          <w:rPr>
            <w:rFonts w:ascii="Times New Roman" w:eastAsia="Times New Roman" w:hAnsi="Times New Roman" w:cs="Times New Roman"/>
            <w:sz w:val="24"/>
            <w:szCs w:val="24"/>
          </w:rPr>
          <w:delText>d</w:delText>
        </w:r>
      </w:del>
      <w:r w:rsidRPr="00E04EAF">
        <w:rPr>
          <w:rFonts w:ascii="Times New Roman" w:eastAsia="Times New Roman" w:hAnsi="Times New Roman" w:cs="Times New Roman"/>
          <w:sz w:val="24"/>
          <w:szCs w:val="24"/>
        </w:rPr>
        <w:t xml:space="preserve"> koostöös </w:t>
      </w:r>
      <w:r>
        <w:rPr>
          <w:rFonts w:ascii="Times New Roman" w:eastAsia="Times New Roman" w:hAnsi="Times New Roman" w:cs="Times New Roman"/>
          <w:sz w:val="24"/>
          <w:szCs w:val="24"/>
        </w:rPr>
        <w:t>abiõpetaja</w:t>
      </w:r>
      <w:del w:id="97" w:author="Mari Koik" w:date="2024-02-15T13:48:00Z">
        <w:r w:rsidDel="00F3755D">
          <w:rPr>
            <w:rFonts w:ascii="Times New Roman" w:eastAsia="Times New Roman" w:hAnsi="Times New Roman" w:cs="Times New Roman"/>
            <w:sz w:val="24"/>
            <w:szCs w:val="24"/>
          </w:rPr>
          <w:delText>te</w:delText>
        </w:r>
      </w:del>
      <w:r>
        <w:rPr>
          <w:rFonts w:ascii="Times New Roman" w:eastAsia="Times New Roman" w:hAnsi="Times New Roman" w:cs="Times New Roman"/>
          <w:sz w:val="24"/>
          <w:szCs w:val="24"/>
        </w:rPr>
        <w:t xml:space="preserve">, </w:t>
      </w:r>
      <w:r w:rsidRPr="00BC54C7">
        <w:rPr>
          <w:rFonts w:ascii="Times New Roman" w:eastAsia="Times New Roman" w:hAnsi="Times New Roman" w:cs="Times New Roman"/>
          <w:sz w:val="24"/>
          <w:szCs w:val="24"/>
        </w:rPr>
        <w:t>tugispetsialisti</w:t>
      </w:r>
      <w:del w:id="98" w:author="Mari Koik" w:date="2024-02-15T13:48:00Z">
        <w:r w:rsidRPr="00BC54C7" w:rsidDel="00F3755D">
          <w:rPr>
            <w:rFonts w:ascii="Times New Roman" w:eastAsia="Times New Roman" w:hAnsi="Times New Roman" w:cs="Times New Roman"/>
            <w:sz w:val="24"/>
            <w:szCs w:val="24"/>
          </w:rPr>
          <w:delText>de</w:delText>
        </w:r>
      </w:del>
      <w:r w:rsidRPr="00427078">
        <w:rPr>
          <w:rFonts w:ascii="Times New Roman" w:eastAsia="Times New Roman" w:hAnsi="Times New Roman" w:cs="Times New Roman"/>
          <w:sz w:val="24"/>
          <w:szCs w:val="24"/>
        </w:rPr>
        <w:t xml:space="preserve"> ja vanemaga lapsele alushariduse riikliku õppekava </w:t>
      </w:r>
      <w:r w:rsidRPr="00BC54C7">
        <w:rPr>
          <w:rFonts w:ascii="Times New Roman" w:eastAsia="Times New Roman" w:hAnsi="Times New Roman" w:cs="Times New Roman"/>
          <w:sz w:val="24"/>
          <w:szCs w:val="24"/>
        </w:rPr>
        <w:t>alusel individuaalse arenduskava</w:t>
      </w:r>
      <w:r w:rsidRPr="00427078">
        <w:rPr>
          <w:rFonts w:ascii="Times New Roman" w:eastAsia="Times New Roman" w:hAnsi="Times New Roman" w:cs="Times New Roman"/>
          <w:sz w:val="24"/>
          <w:szCs w:val="24"/>
        </w:rPr>
        <w:t>.</w:t>
      </w:r>
    </w:p>
    <w:p w14:paraId="6BFA0ACA"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p>
    <w:p w14:paraId="727CCF02"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r w:rsidRPr="00E04EA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5</w:t>
      </w:r>
      <w:r w:rsidRPr="00E04EAF">
        <w:rPr>
          <w:rFonts w:ascii="Times New Roman" w:eastAsia="Times New Roman" w:hAnsi="Times New Roman" w:cs="Times New Roman"/>
          <w:sz w:val="24"/>
          <w:szCs w:val="24"/>
          <w:lang w:eastAsia="et-EE"/>
        </w:rPr>
        <w:t xml:space="preserve">) Kui lasteaia tagatud </w:t>
      </w:r>
      <w:r>
        <w:rPr>
          <w:rFonts w:ascii="Times New Roman" w:eastAsia="Times New Roman" w:hAnsi="Times New Roman" w:cs="Times New Roman"/>
          <w:sz w:val="24"/>
          <w:szCs w:val="24"/>
          <w:lang w:eastAsia="et-EE"/>
        </w:rPr>
        <w:t xml:space="preserve">üldine </w:t>
      </w:r>
      <w:r w:rsidRPr="00E04EAF">
        <w:rPr>
          <w:rFonts w:ascii="Times New Roman" w:eastAsia="Times New Roman" w:hAnsi="Times New Roman" w:cs="Times New Roman"/>
          <w:sz w:val="24"/>
          <w:szCs w:val="24"/>
          <w:lang w:eastAsia="et-EE"/>
        </w:rPr>
        <w:t>tugi ei anna lapse arengu</w:t>
      </w:r>
      <w:r>
        <w:rPr>
          <w:rFonts w:ascii="Times New Roman" w:eastAsia="Times New Roman" w:hAnsi="Times New Roman" w:cs="Times New Roman"/>
          <w:sz w:val="24"/>
          <w:szCs w:val="24"/>
          <w:lang w:eastAsia="et-EE"/>
        </w:rPr>
        <w:t>k</w:t>
      </w:r>
      <w:r w:rsidRPr="00E04EAF">
        <w:rPr>
          <w:rFonts w:ascii="Times New Roman" w:eastAsia="Times New Roman" w:hAnsi="Times New Roman" w:cs="Times New Roman"/>
          <w:sz w:val="24"/>
          <w:szCs w:val="24"/>
          <w:lang w:eastAsia="et-EE"/>
        </w:rPr>
        <w:t>s soovitud tulemusi, teeb tugiteenuste koordineerija vanemale ettepaneku pöörduda koolivälise nõustamismeeskonna poole.</w:t>
      </w:r>
    </w:p>
    <w:p w14:paraId="391E61A9"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p>
    <w:p w14:paraId="5D955374"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r w:rsidRPr="00E04EAF">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6</w:t>
      </w:r>
      <w:r w:rsidRPr="00E04EAF">
        <w:rPr>
          <w:rFonts w:ascii="Times New Roman" w:eastAsia="Times New Roman" w:hAnsi="Times New Roman" w:cs="Times New Roman"/>
          <w:sz w:val="24"/>
          <w:szCs w:val="24"/>
          <w:lang w:eastAsia="et-EE"/>
        </w:rPr>
        <w:t>) Kooliväline nõustamismeeskond annab lapse arengu toetamiseks ning õppe- ja kasvatustegevuse korraldamiseks soovitus</w:t>
      </w:r>
      <w:r>
        <w:rPr>
          <w:rFonts w:ascii="Times New Roman" w:eastAsia="Times New Roman" w:hAnsi="Times New Roman" w:cs="Times New Roman"/>
          <w:sz w:val="24"/>
          <w:szCs w:val="24"/>
          <w:lang w:eastAsia="et-EE"/>
        </w:rPr>
        <w:t>e</w:t>
      </w:r>
      <w:r w:rsidRPr="00E04EAF">
        <w:rPr>
          <w:rFonts w:ascii="Times New Roman" w:eastAsia="Times New Roman" w:hAnsi="Times New Roman" w:cs="Times New Roman"/>
          <w:sz w:val="24"/>
          <w:szCs w:val="24"/>
          <w:lang w:eastAsia="et-EE"/>
        </w:rPr>
        <w:t xml:space="preserve"> põhikooli- ja gümnaasiumiseaduse § 47 lõike 4 alusel kehtestatud korras.</w:t>
      </w:r>
    </w:p>
    <w:p w14:paraId="44AF78C9"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p>
    <w:p w14:paraId="1AB98339"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r w:rsidRPr="00BD6485">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r w:rsidRPr="00BD6485">
        <w:rPr>
          <w:rFonts w:ascii="Times New Roman" w:eastAsia="Times New Roman" w:hAnsi="Times New Roman" w:cs="Times New Roman"/>
          <w:sz w:val="24"/>
          <w:szCs w:val="24"/>
        </w:rPr>
        <w:t xml:space="preserve">) Koolivälise nõustamismeeskonna soovitus kantakse hariduse infosüsteemi pärast seda, kui vanem on andnud nõusoleku </w:t>
      </w:r>
      <w:r w:rsidRPr="00BC54C7">
        <w:rPr>
          <w:rFonts w:ascii="Times New Roman" w:eastAsia="Times New Roman" w:hAnsi="Times New Roman" w:cs="Times New Roman"/>
          <w:sz w:val="24"/>
          <w:szCs w:val="24"/>
        </w:rPr>
        <w:t>soovitust</w:t>
      </w:r>
      <w:r w:rsidRPr="00BD6485">
        <w:rPr>
          <w:rFonts w:ascii="Times New Roman" w:eastAsia="Times New Roman" w:hAnsi="Times New Roman" w:cs="Times New Roman"/>
          <w:sz w:val="24"/>
          <w:szCs w:val="24"/>
        </w:rPr>
        <w:t xml:space="preserve"> rakendada. Nõusolek esitatakse kirjalikku taasesitamist võimaldavas vormis.</w:t>
      </w:r>
    </w:p>
    <w:p w14:paraId="59EBF121" w14:textId="77777777" w:rsidR="00610408" w:rsidRDefault="00610408" w:rsidP="00610408">
      <w:pPr>
        <w:spacing w:after="0" w:line="240" w:lineRule="auto"/>
        <w:jc w:val="both"/>
        <w:rPr>
          <w:rFonts w:ascii="Times New Roman" w:eastAsia="Times New Roman" w:hAnsi="Times New Roman" w:cs="Times New Roman"/>
          <w:sz w:val="24"/>
          <w:szCs w:val="24"/>
          <w:lang w:eastAsia="et-EE"/>
        </w:rPr>
      </w:pPr>
    </w:p>
    <w:p w14:paraId="4B8E6D82" w14:textId="377D9DB1" w:rsidR="00610408" w:rsidRPr="007A7B95" w:rsidRDefault="00610408" w:rsidP="00610408">
      <w:pPr>
        <w:spacing w:after="0" w:line="240" w:lineRule="auto"/>
        <w:jc w:val="both"/>
        <w:rPr>
          <w:rFonts w:ascii="Times New Roman" w:eastAsia="Times New Roman" w:hAnsi="Times New Roman" w:cs="Times New Roman"/>
          <w:b/>
          <w:bCs/>
          <w:sz w:val="24"/>
          <w:szCs w:val="24"/>
          <w:lang w:eastAsia="et-EE"/>
        </w:rPr>
      </w:pPr>
      <w:r w:rsidRPr="00BC54C7">
        <w:rPr>
          <w:rFonts w:ascii="Times New Roman" w:eastAsia="Times New Roman" w:hAnsi="Times New Roman" w:cs="Times New Roman"/>
          <w:b/>
          <w:bCs/>
          <w:sz w:val="24"/>
          <w:szCs w:val="24"/>
          <w:lang w:eastAsia="et-EE"/>
        </w:rPr>
        <w:t>§ 1</w:t>
      </w:r>
      <w:r>
        <w:rPr>
          <w:rFonts w:ascii="Times New Roman" w:eastAsia="Times New Roman" w:hAnsi="Times New Roman" w:cs="Times New Roman"/>
          <w:b/>
          <w:bCs/>
          <w:sz w:val="24"/>
          <w:szCs w:val="24"/>
          <w:lang w:eastAsia="et-EE"/>
        </w:rPr>
        <w:t>4</w:t>
      </w:r>
      <w:r w:rsidRPr="00BC54C7">
        <w:rPr>
          <w:rFonts w:ascii="Times New Roman" w:eastAsia="Times New Roman" w:hAnsi="Times New Roman" w:cs="Times New Roman"/>
          <w:b/>
          <w:bCs/>
          <w:sz w:val="24"/>
          <w:szCs w:val="24"/>
          <w:lang w:eastAsia="et-EE"/>
        </w:rPr>
        <w:t>. Tõhustatud toe ja eritoe rakendamine</w:t>
      </w:r>
    </w:p>
    <w:p w14:paraId="320BEAFF" w14:textId="77777777" w:rsidR="00610408" w:rsidRPr="00E04EAF" w:rsidRDefault="00610408" w:rsidP="00610408">
      <w:pPr>
        <w:spacing w:after="0" w:line="240" w:lineRule="auto"/>
        <w:jc w:val="both"/>
        <w:rPr>
          <w:rFonts w:ascii="Times New Roman" w:eastAsia="Times New Roman" w:hAnsi="Times New Roman" w:cs="Times New Roman"/>
          <w:sz w:val="24"/>
          <w:szCs w:val="24"/>
        </w:rPr>
      </w:pPr>
    </w:p>
    <w:p w14:paraId="0E42F927" w14:textId="546C4C15" w:rsidR="00610408" w:rsidRPr="00E04EAF" w:rsidRDefault="525532E6" w:rsidP="00610408">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7A3676F3" w:rsidRPr="7BA5EFAE">
        <w:rPr>
          <w:rFonts w:ascii="Times New Roman" w:eastAsia="Times New Roman" w:hAnsi="Times New Roman" w:cs="Times New Roman"/>
          <w:sz w:val="24"/>
          <w:szCs w:val="24"/>
        </w:rPr>
        <w:t>1</w:t>
      </w:r>
      <w:r w:rsidRPr="7BA5EFAE">
        <w:rPr>
          <w:rFonts w:ascii="Times New Roman" w:eastAsia="Times New Roman" w:hAnsi="Times New Roman" w:cs="Times New Roman"/>
          <w:sz w:val="24"/>
          <w:szCs w:val="24"/>
        </w:rPr>
        <w:t xml:space="preserve">) Koolivälise nõustamismeeskonna soovitusel ja vanema nõusolekul rakendab lasteaed tõhustatud tuge või erituge. Koolivälise nõustamismeeskonna soovitus ei ole eritoe või tõhustatud toe rakendamisel nõutav, kui lapsel on diagnoositud mõni igal ööpäeval või ööpäev läbi kõrvalabi vajadust põhjustav terviseseisund </w:t>
      </w:r>
      <w:r w:rsidR="7BF0D05D" w:rsidRPr="7BA5EFAE">
        <w:rPr>
          <w:rFonts w:ascii="Times New Roman" w:eastAsia="Times New Roman" w:hAnsi="Times New Roman" w:cs="Times New Roman"/>
          <w:sz w:val="24"/>
          <w:szCs w:val="24"/>
        </w:rPr>
        <w:t xml:space="preserve">ja </w:t>
      </w:r>
      <w:r w:rsidRPr="7BA5EFAE">
        <w:rPr>
          <w:rFonts w:ascii="Times New Roman" w:eastAsia="Times New Roman" w:hAnsi="Times New Roman" w:cs="Times New Roman"/>
          <w:sz w:val="24"/>
          <w:szCs w:val="24"/>
        </w:rPr>
        <w:t>tuvastatud puude raskusaste. Last, kellele rakendatakse tõhustatud tuge või erituge, käsitatakse haridusliku erivajadusega lapsena.</w:t>
      </w:r>
    </w:p>
    <w:p w14:paraId="3A5D0FB4" w14:textId="77777777" w:rsidR="00610408" w:rsidRPr="00E04EAF" w:rsidRDefault="00610408" w:rsidP="00610408">
      <w:pPr>
        <w:spacing w:after="0" w:line="240" w:lineRule="auto"/>
        <w:jc w:val="both"/>
        <w:rPr>
          <w:rFonts w:ascii="Times New Roman" w:eastAsia="Times New Roman" w:hAnsi="Times New Roman" w:cs="Times New Roman"/>
          <w:sz w:val="24"/>
          <w:szCs w:val="24"/>
        </w:rPr>
      </w:pPr>
    </w:p>
    <w:p w14:paraId="1F30519F" w14:textId="766FEB94" w:rsidR="00610408" w:rsidRPr="00E04EAF" w:rsidRDefault="00610408" w:rsidP="00610408">
      <w:pPr>
        <w:pStyle w:val="Normaallaadveeb"/>
        <w:shd w:val="clear" w:color="auto" w:fill="FFFFFF" w:themeFill="background1"/>
        <w:spacing w:before="0" w:beforeAutospacing="0" w:after="0" w:afterAutospacing="0"/>
        <w:jc w:val="both"/>
      </w:pPr>
      <w:r w:rsidRPr="00E04EAF">
        <w:t>(</w:t>
      </w:r>
      <w:r w:rsidR="004E6C00">
        <w:t>2</w:t>
      </w:r>
      <w:r w:rsidRPr="00E04EAF">
        <w:t xml:space="preserve">) Tõhustatud tuge rakendatakse lapsele, kes oma </w:t>
      </w:r>
      <w:r>
        <w:t>arengu eripära</w:t>
      </w:r>
      <w:r w:rsidRPr="00E04EAF">
        <w:t xml:space="preserve"> tõttu vajab:</w:t>
      </w:r>
    </w:p>
    <w:p w14:paraId="1BB80373" w14:textId="77777777" w:rsidR="00610408" w:rsidRPr="00E04EAF" w:rsidRDefault="00610408" w:rsidP="00610408">
      <w:pPr>
        <w:pStyle w:val="Normaallaadveeb"/>
        <w:shd w:val="clear" w:color="auto" w:fill="FFFFFF" w:themeFill="background1"/>
        <w:spacing w:before="0" w:beforeAutospacing="0" w:after="0" w:afterAutospacing="0"/>
        <w:jc w:val="both"/>
      </w:pPr>
      <w:r w:rsidRPr="00E04EAF">
        <w:t>1) vähemalt üht tugispetsialisti teenust,</w:t>
      </w:r>
    </w:p>
    <w:p w14:paraId="7D691F93" w14:textId="77777777" w:rsidR="00610408" w:rsidRPr="00E04EAF" w:rsidRDefault="00610408" w:rsidP="00610408">
      <w:pPr>
        <w:pStyle w:val="Normaallaadveeb"/>
        <w:shd w:val="clear" w:color="auto" w:fill="FFFFFF" w:themeFill="background1"/>
        <w:spacing w:before="0" w:beforeAutospacing="0" w:after="0" w:afterAutospacing="0"/>
        <w:jc w:val="both"/>
      </w:pPr>
      <w:r w:rsidRPr="00E04EAF">
        <w:lastRenderedPageBreak/>
        <w:t>2) spetsiifilist õppe- ja kasvatustegevuse korraldust, keskkonda, metoodikat või vahendeid ning</w:t>
      </w:r>
    </w:p>
    <w:p w14:paraId="44ED5193" w14:textId="77777777" w:rsidR="00610408" w:rsidRPr="00E04EAF" w:rsidRDefault="525532E6" w:rsidP="7BA5EFAE">
      <w:pPr>
        <w:pStyle w:val="Normaallaadveeb"/>
        <w:shd w:val="clear" w:color="auto" w:fill="FFFFFF" w:themeFill="background1"/>
        <w:spacing w:before="0" w:beforeAutospacing="0" w:after="0" w:afterAutospacing="0"/>
        <w:jc w:val="both"/>
      </w:pPr>
      <w:r>
        <w:t>3) individuaalset lisatuge rühmas või õpet kuni 12 lapsega rühmas.</w:t>
      </w:r>
    </w:p>
    <w:p w14:paraId="5F5F41F4" w14:textId="77777777" w:rsidR="00610408" w:rsidRPr="00E04EAF" w:rsidRDefault="00610408" w:rsidP="00610408">
      <w:pPr>
        <w:pStyle w:val="Normaallaadveeb"/>
        <w:shd w:val="clear" w:color="auto" w:fill="FFFFFF" w:themeFill="background1"/>
        <w:spacing w:before="0" w:beforeAutospacing="0" w:after="0" w:afterAutospacing="0"/>
        <w:jc w:val="both"/>
      </w:pPr>
    </w:p>
    <w:p w14:paraId="64720767" w14:textId="22875D88" w:rsidR="00610408" w:rsidRPr="00E04EAF" w:rsidRDefault="00610408" w:rsidP="00610408">
      <w:pPr>
        <w:pStyle w:val="Normaallaadveeb"/>
        <w:shd w:val="clear" w:color="auto" w:fill="FFFFFF" w:themeFill="background1"/>
        <w:spacing w:before="0" w:beforeAutospacing="0" w:after="0" w:afterAutospacing="0"/>
        <w:jc w:val="both"/>
      </w:pPr>
      <w:r w:rsidRPr="00E04EAF">
        <w:t>(</w:t>
      </w:r>
      <w:r w:rsidR="004E6C00">
        <w:t>3</w:t>
      </w:r>
      <w:r w:rsidRPr="00E04EAF">
        <w:t xml:space="preserve">) Erituge rakendatakse lapsele, kes oma </w:t>
      </w:r>
      <w:r>
        <w:t>arengu eripära</w:t>
      </w:r>
      <w:r w:rsidRPr="00E04EAF">
        <w:t xml:space="preserve"> tõttu vajab:</w:t>
      </w:r>
    </w:p>
    <w:p w14:paraId="0592EB7D" w14:textId="77777777" w:rsidR="00610408" w:rsidRPr="00E04EAF" w:rsidRDefault="00610408" w:rsidP="00610408">
      <w:pPr>
        <w:pStyle w:val="Normaallaadveeb"/>
        <w:shd w:val="clear" w:color="auto" w:fill="FFFFFF" w:themeFill="background1"/>
        <w:spacing w:before="0" w:beforeAutospacing="0" w:after="0" w:afterAutospacing="0"/>
        <w:jc w:val="both"/>
      </w:pPr>
      <w:r w:rsidRPr="00E04EAF">
        <w:t>1) mitut tugispetsialisti teenust,</w:t>
      </w:r>
    </w:p>
    <w:p w14:paraId="7060D18E" w14:textId="77777777" w:rsidR="00610408" w:rsidRPr="00E04EAF" w:rsidRDefault="00610408" w:rsidP="00610408">
      <w:pPr>
        <w:pStyle w:val="Normaallaadveeb"/>
        <w:spacing w:before="0" w:beforeAutospacing="0" w:after="0" w:afterAutospacing="0"/>
        <w:jc w:val="both"/>
      </w:pPr>
      <w:r w:rsidRPr="00E04EAF">
        <w:t xml:space="preserve">2) kohandusi mitmes käesoleva paragrahvi </w:t>
      </w:r>
      <w:commentRangeStart w:id="99"/>
      <w:r w:rsidRPr="00E04EAF">
        <w:t xml:space="preserve">lõike </w:t>
      </w:r>
      <w:commentRangeStart w:id="100"/>
      <w:r w:rsidRPr="00E04EAF">
        <w:t>13</w:t>
      </w:r>
      <w:commentRangeEnd w:id="100"/>
      <w:r w:rsidR="0080704E">
        <w:rPr>
          <w:rStyle w:val="Kommentaariviide"/>
          <w:rFonts w:asciiTheme="minorHAnsi" w:eastAsiaTheme="minorHAnsi" w:hAnsiTheme="minorHAnsi" w:cstheme="minorBidi"/>
          <w:lang w:eastAsia="en-US"/>
        </w:rPr>
        <w:commentReference w:id="100"/>
      </w:r>
      <w:r w:rsidRPr="00E04EAF">
        <w:t xml:space="preserve"> punktis 2 </w:t>
      </w:r>
      <w:commentRangeEnd w:id="99"/>
      <w:r w:rsidR="00A932C7">
        <w:rPr>
          <w:rStyle w:val="Kommentaariviide"/>
          <w:rFonts w:asciiTheme="minorHAnsi" w:eastAsiaTheme="minorHAnsi" w:hAnsiTheme="minorHAnsi" w:cstheme="minorBidi"/>
          <w:lang w:eastAsia="en-US"/>
        </w:rPr>
        <w:commentReference w:id="99"/>
      </w:r>
      <w:r w:rsidRPr="00E04EAF">
        <w:t>nimetatud valdkonnas ning</w:t>
      </w:r>
    </w:p>
    <w:p w14:paraId="4D5428CD" w14:textId="77777777" w:rsidR="00610408" w:rsidRPr="00E04EAF" w:rsidRDefault="00610408" w:rsidP="00610408">
      <w:pPr>
        <w:pStyle w:val="Normaallaadveeb"/>
        <w:shd w:val="clear" w:color="auto" w:fill="FFFFFF" w:themeFill="background1"/>
        <w:spacing w:before="0" w:beforeAutospacing="0" w:after="0" w:afterAutospacing="0"/>
        <w:jc w:val="both"/>
      </w:pPr>
      <w:r w:rsidRPr="00E04EAF">
        <w:t>3) pidevat individuaalset lisatuge rühmas või õpet kuni kuue lapsega rühmas.</w:t>
      </w:r>
    </w:p>
    <w:p w14:paraId="30AE0FD3" w14:textId="77777777" w:rsidR="00610408" w:rsidRPr="00E04EAF" w:rsidRDefault="00610408" w:rsidP="00610408">
      <w:pPr>
        <w:pStyle w:val="Normaallaadveeb"/>
        <w:shd w:val="clear" w:color="auto" w:fill="FFFFFF" w:themeFill="background1"/>
        <w:spacing w:before="0" w:beforeAutospacing="0" w:after="0" w:afterAutospacing="0"/>
        <w:jc w:val="both"/>
      </w:pPr>
    </w:p>
    <w:p w14:paraId="20A1D2D8" w14:textId="33551EBA" w:rsidR="00610408" w:rsidRPr="00FC7B1C" w:rsidRDefault="525532E6" w:rsidP="00610408">
      <w:pPr>
        <w:spacing w:after="0" w:line="240" w:lineRule="auto"/>
        <w:jc w:val="both"/>
        <w:rPr>
          <w:rFonts w:ascii="Times New Roman" w:eastAsia="Times New Roman" w:hAnsi="Times New Roman" w:cs="Times New Roman"/>
          <w:sz w:val="24"/>
          <w:szCs w:val="24"/>
          <w:lang w:eastAsia="et-EE"/>
        </w:rPr>
      </w:pPr>
      <w:r w:rsidRPr="7BA5EFAE">
        <w:rPr>
          <w:rFonts w:ascii="Times New Roman" w:eastAsia="Times New Roman" w:hAnsi="Times New Roman" w:cs="Times New Roman"/>
          <w:sz w:val="24"/>
          <w:szCs w:val="24"/>
          <w:lang w:eastAsia="et-EE"/>
        </w:rPr>
        <w:t>(</w:t>
      </w:r>
      <w:r w:rsidR="7A3676F3" w:rsidRPr="7BA5EFAE">
        <w:rPr>
          <w:rFonts w:ascii="Times New Roman" w:eastAsia="Times New Roman" w:hAnsi="Times New Roman" w:cs="Times New Roman"/>
          <w:sz w:val="24"/>
          <w:szCs w:val="24"/>
          <w:lang w:eastAsia="et-EE"/>
        </w:rPr>
        <w:t>4</w:t>
      </w:r>
      <w:r w:rsidRPr="7BA5EFAE">
        <w:rPr>
          <w:rFonts w:ascii="Times New Roman" w:eastAsia="Times New Roman" w:hAnsi="Times New Roman" w:cs="Times New Roman"/>
          <w:sz w:val="24"/>
          <w:szCs w:val="24"/>
          <w:lang w:eastAsia="et-EE"/>
        </w:rPr>
        <w:t>) Haridusliku erivajadusega lapse hindamise, testimise ja uuringute tulemused, samuti õpetajate tähelepanekud, tugispetsialisti</w:t>
      </w:r>
      <w:del w:id="101" w:author="Mari Koik" w:date="2024-02-15T13:19:00Z">
        <w:r w:rsidRPr="7BA5EFAE" w:rsidDel="00115169">
          <w:rPr>
            <w:rFonts w:ascii="Times New Roman" w:eastAsia="Times New Roman" w:hAnsi="Times New Roman" w:cs="Times New Roman"/>
            <w:sz w:val="24"/>
            <w:szCs w:val="24"/>
            <w:lang w:eastAsia="et-EE"/>
          </w:rPr>
          <w:delText>de</w:delText>
        </w:r>
      </w:del>
      <w:r w:rsidRPr="7BA5EFAE">
        <w:rPr>
          <w:rFonts w:ascii="Times New Roman" w:eastAsia="Times New Roman" w:hAnsi="Times New Roman" w:cs="Times New Roman"/>
          <w:sz w:val="24"/>
          <w:szCs w:val="24"/>
          <w:lang w:eastAsia="et-EE"/>
        </w:rPr>
        <w:t xml:space="preserve"> ja koolivälise nõustamismeeskonna antud soovitused, kohandused õppes, rakendatud tugimeetmed ja hinnang nende tulemuslikkuse kohta märgitakse lapse individuaalse</w:t>
      </w:r>
      <w:ins w:id="102" w:author="Mari Koik" w:date="2024-02-12T16:51:00Z">
        <w:r w:rsidR="00DC7A34">
          <w:rPr>
            <w:rFonts w:ascii="Times New Roman" w:eastAsia="Times New Roman" w:hAnsi="Times New Roman" w:cs="Times New Roman"/>
            <w:sz w:val="24"/>
            <w:szCs w:val="24"/>
            <w:lang w:eastAsia="et-EE"/>
          </w:rPr>
          <w:t>ss</w:t>
        </w:r>
      </w:ins>
      <w:del w:id="103" w:author="Mari Koik" w:date="2024-02-12T16:51:00Z">
        <w:r w:rsidRPr="7BA5EFAE" w:rsidDel="00DC7A34">
          <w:rPr>
            <w:rFonts w:ascii="Times New Roman" w:eastAsia="Times New Roman" w:hAnsi="Times New Roman" w:cs="Times New Roman"/>
            <w:sz w:val="24"/>
            <w:szCs w:val="24"/>
            <w:lang w:eastAsia="et-EE"/>
          </w:rPr>
          <w:delText>l</w:delText>
        </w:r>
      </w:del>
      <w:r w:rsidRPr="7BA5EFAE">
        <w:rPr>
          <w:rFonts w:ascii="Times New Roman" w:eastAsia="Times New Roman" w:hAnsi="Times New Roman" w:cs="Times New Roman"/>
          <w:sz w:val="24"/>
          <w:szCs w:val="24"/>
          <w:lang w:eastAsia="et-EE"/>
        </w:rPr>
        <w:t>e arenduskavasse.</w:t>
      </w:r>
    </w:p>
    <w:p w14:paraId="7B225CFD" w14:textId="77777777" w:rsidR="00610408" w:rsidRPr="00E04EAF" w:rsidRDefault="00610408" w:rsidP="00610408">
      <w:pPr>
        <w:spacing w:after="0" w:line="240" w:lineRule="auto"/>
        <w:jc w:val="both"/>
        <w:rPr>
          <w:rFonts w:ascii="Times New Roman" w:eastAsia="Times New Roman" w:hAnsi="Times New Roman" w:cs="Times New Roman"/>
          <w:sz w:val="24"/>
          <w:szCs w:val="24"/>
          <w:lang w:eastAsia="et-EE"/>
        </w:rPr>
      </w:pPr>
    </w:p>
    <w:p w14:paraId="705662C6" w14:textId="352AEE16" w:rsidR="00610408" w:rsidRPr="00E04EAF" w:rsidRDefault="525532E6" w:rsidP="00610408">
      <w:pPr>
        <w:spacing w:after="0" w:line="240" w:lineRule="auto"/>
        <w:jc w:val="both"/>
        <w:rPr>
          <w:rFonts w:ascii="Times New Roman" w:eastAsia="Times New Roman" w:hAnsi="Times New Roman" w:cs="Times New Roman"/>
          <w:sz w:val="24"/>
          <w:szCs w:val="24"/>
          <w:lang w:eastAsia="et-EE"/>
        </w:rPr>
      </w:pPr>
      <w:r w:rsidRPr="7BA5EFAE">
        <w:rPr>
          <w:rFonts w:ascii="Times New Roman" w:eastAsia="Times New Roman" w:hAnsi="Times New Roman" w:cs="Times New Roman"/>
          <w:sz w:val="24"/>
          <w:szCs w:val="24"/>
          <w:lang w:eastAsia="et-EE"/>
        </w:rPr>
        <w:t>(</w:t>
      </w:r>
      <w:r w:rsidR="7A3676F3" w:rsidRPr="7BA5EFAE">
        <w:rPr>
          <w:rFonts w:ascii="Times New Roman" w:eastAsia="Times New Roman" w:hAnsi="Times New Roman" w:cs="Times New Roman"/>
          <w:sz w:val="24"/>
          <w:szCs w:val="24"/>
          <w:lang w:eastAsia="et-EE"/>
        </w:rPr>
        <w:t>5</w:t>
      </w:r>
      <w:r w:rsidRPr="7BA5EFAE">
        <w:rPr>
          <w:rFonts w:ascii="Times New Roman" w:eastAsia="Times New Roman" w:hAnsi="Times New Roman" w:cs="Times New Roman"/>
          <w:sz w:val="24"/>
          <w:szCs w:val="24"/>
          <w:lang w:eastAsia="et-EE"/>
        </w:rPr>
        <w:t>) Vähemalt korra õppeaastas ja siis, kui koolivälise nõustamismeeskonna määratud toe rakendamise tähtaeg on lõppemas, hindab tugiteenuste koordineerija koostöös õpetajate ja tugispetsialistidega soovitatud toe rakendamise mõju ning teeb direktorile ettepanekud edasiseks tegevuseks.</w:t>
      </w:r>
    </w:p>
    <w:p w14:paraId="3D18325A" w14:textId="77777777" w:rsidR="00610408" w:rsidRPr="00E04EAF" w:rsidRDefault="00610408" w:rsidP="00610408">
      <w:pPr>
        <w:spacing w:after="0" w:line="240" w:lineRule="auto"/>
        <w:jc w:val="both"/>
        <w:rPr>
          <w:rFonts w:ascii="Times New Roman" w:eastAsia="Times New Roman" w:hAnsi="Times New Roman" w:cs="Times New Roman"/>
          <w:sz w:val="24"/>
          <w:szCs w:val="24"/>
          <w:lang w:eastAsia="et-EE"/>
        </w:rPr>
      </w:pPr>
    </w:p>
    <w:p w14:paraId="64507A3D" w14:textId="16E58078" w:rsidR="00610408" w:rsidRPr="00E04EAF" w:rsidRDefault="525532E6" w:rsidP="00610408">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7A3676F3" w:rsidRPr="7BA5EFAE">
        <w:rPr>
          <w:rFonts w:ascii="Times New Roman" w:eastAsia="Times New Roman" w:hAnsi="Times New Roman" w:cs="Times New Roman"/>
          <w:sz w:val="24"/>
          <w:szCs w:val="24"/>
        </w:rPr>
        <w:t>6</w:t>
      </w:r>
      <w:r w:rsidRPr="7BA5EFAE">
        <w:rPr>
          <w:rFonts w:ascii="Times New Roman" w:eastAsia="Times New Roman" w:hAnsi="Times New Roman" w:cs="Times New Roman"/>
          <w:sz w:val="24"/>
          <w:szCs w:val="24"/>
        </w:rPr>
        <w:t xml:space="preserve">) Tõhustatud toe ja eritoe rakendamiseks on lasteaial õigus </w:t>
      </w:r>
      <w:del w:id="104" w:author="Mari Koik" w:date="2024-02-12T16:52:00Z">
        <w:r w:rsidR="41D34697" w:rsidRPr="7BA5EFAE" w:rsidDel="00DC7A34">
          <w:rPr>
            <w:rFonts w:ascii="Times New Roman" w:eastAsia="Times New Roman" w:hAnsi="Times New Roman" w:cs="Times New Roman"/>
            <w:sz w:val="24"/>
            <w:szCs w:val="24"/>
          </w:rPr>
          <w:delText xml:space="preserve">toe rakendamiseks </w:delText>
        </w:r>
      </w:del>
      <w:r w:rsidR="41D34697" w:rsidRPr="7BA5EFAE">
        <w:rPr>
          <w:rFonts w:ascii="Times New Roman" w:eastAsia="Times New Roman" w:hAnsi="Times New Roman" w:cs="Times New Roman"/>
          <w:sz w:val="24"/>
          <w:szCs w:val="24"/>
        </w:rPr>
        <w:t xml:space="preserve">vajalikus mahus ja ulatuses </w:t>
      </w:r>
      <w:r w:rsidRPr="7BA5EFAE">
        <w:rPr>
          <w:rFonts w:ascii="Times New Roman" w:eastAsia="Times New Roman" w:hAnsi="Times New Roman" w:cs="Times New Roman"/>
          <w:sz w:val="24"/>
          <w:szCs w:val="24"/>
        </w:rPr>
        <w:t>töödelda teise lasteaia ja koolivälise nõustamismeeskonna poolt hariduse infosüsteemi kantud andmeid koolivälise nõustamismeeskonna soovituse ning tuge saavale lapsele rakendatud tugimeetmete kohta.</w:t>
      </w:r>
    </w:p>
    <w:p w14:paraId="38DF3910"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711888C2" w14:textId="7DCD2EB8" w:rsidR="1908CAC0" w:rsidRPr="00E04EAF" w:rsidRDefault="1908CAC0" w:rsidP="006E06B8">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1</w:t>
      </w:r>
      <w:r w:rsidR="00F454FA">
        <w:rPr>
          <w:rFonts w:ascii="Times New Roman" w:eastAsia="Times New Roman" w:hAnsi="Times New Roman" w:cs="Times New Roman"/>
          <w:b/>
          <w:bCs/>
          <w:sz w:val="24"/>
          <w:szCs w:val="24"/>
        </w:rPr>
        <w:t>5</w:t>
      </w:r>
      <w:r w:rsidRPr="00E04EAF">
        <w:rPr>
          <w:rFonts w:ascii="Times New Roman" w:eastAsia="Times New Roman" w:hAnsi="Times New Roman" w:cs="Times New Roman"/>
          <w:b/>
          <w:bCs/>
          <w:sz w:val="24"/>
          <w:szCs w:val="24"/>
        </w:rPr>
        <w:t>. Lapse lasteaiast väljaarvamine</w:t>
      </w:r>
    </w:p>
    <w:p w14:paraId="509706FF" w14:textId="77777777" w:rsidR="1A26A201" w:rsidRPr="00FA0987" w:rsidRDefault="1A26A201" w:rsidP="1A26A201">
      <w:pPr>
        <w:spacing w:after="0" w:line="240" w:lineRule="auto"/>
        <w:jc w:val="both"/>
        <w:rPr>
          <w:rFonts w:ascii="Times New Roman" w:eastAsia="Times New Roman" w:hAnsi="Times New Roman" w:cs="Times New Roman"/>
          <w:sz w:val="24"/>
          <w:szCs w:val="24"/>
        </w:rPr>
      </w:pPr>
    </w:p>
    <w:p w14:paraId="1A72C239" w14:textId="73CA2F3E" w:rsidR="1908CAC0" w:rsidRPr="00E04EAF" w:rsidRDefault="617C8E27"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(1) Laps arvatakse lasteaiast välja:</w:t>
      </w:r>
    </w:p>
    <w:p w14:paraId="3E5C2802" w14:textId="1D2BA259" w:rsidR="1908CAC0" w:rsidRPr="00E04EAF" w:rsidRDefault="617C8E27"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1) </w:t>
      </w:r>
      <w:r w:rsidR="141ECA86" w:rsidRPr="7BA5EFAE">
        <w:rPr>
          <w:rFonts w:ascii="Times New Roman" w:eastAsia="Times New Roman" w:hAnsi="Times New Roman" w:cs="Times New Roman"/>
          <w:sz w:val="24"/>
          <w:szCs w:val="24"/>
        </w:rPr>
        <w:t xml:space="preserve">kui </w:t>
      </w:r>
      <w:r w:rsidRPr="7BA5EFAE">
        <w:rPr>
          <w:rFonts w:ascii="Times New Roman" w:eastAsia="Times New Roman" w:hAnsi="Times New Roman" w:cs="Times New Roman"/>
          <w:sz w:val="24"/>
          <w:szCs w:val="24"/>
        </w:rPr>
        <w:t>vanem on lasteaiale esitanud sellekohase taotluse;</w:t>
      </w:r>
    </w:p>
    <w:p w14:paraId="1D9E2773" w14:textId="4C9E37ED" w:rsidR="1908CAC0" w:rsidRPr="00E04EAF" w:rsidRDefault="617C8E27"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w:t>
      </w:r>
      <w:r w:rsidR="5A72E782" w:rsidRPr="7BA5EFAE">
        <w:rPr>
          <w:rFonts w:ascii="Times New Roman" w:eastAsia="Times New Roman" w:hAnsi="Times New Roman" w:cs="Times New Roman"/>
          <w:sz w:val="24"/>
          <w:szCs w:val="24"/>
        </w:rPr>
        <w:t xml:space="preserve">kui </w:t>
      </w:r>
      <w:r w:rsidRPr="7BA5EFAE">
        <w:rPr>
          <w:rFonts w:ascii="Times New Roman" w:eastAsia="Times New Roman" w:hAnsi="Times New Roman" w:cs="Times New Roman"/>
          <w:sz w:val="24"/>
          <w:szCs w:val="24"/>
        </w:rPr>
        <w:t>laps asub täitma koolikohustust;</w:t>
      </w:r>
    </w:p>
    <w:p w14:paraId="0172E28E" w14:textId="25BBE0E9" w:rsidR="1908CAC0" w:rsidRPr="00E04EAF" w:rsidRDefault="617C8E27"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3) </w:t>
      </w:r>
      <w:r w:rsidR="015FF9D5" w:rsidRPr="7BA5EFAE">
        <w:rPr>
          <w:rFonts w:ascii="Times New Roman" w:eastAsia="Times New Roman" w:hAnsi="Times New Roman" w:cs="Times New Roman"/>
          <w:sz w:val="24"/>
          <w:szCs w:val="24"/>
        </w:rPr>
        <w:t xml:space="preserve">kui </w:t>
      </w:r>
      <w:r w:rsidRPr="7BA5EFAE">
        <w:rPr>
          <w:rFonts w:ascii="Times New Roman" w:eastAsia="Times New Roman" w:hAnsi="Times New Roman" w:cs="Times New Roman"/>
          <w:sz w:val="24"/>
          <w:szCs w:val="24"/>
        </w:rPr>
        <w:t>lapsel puuduvad Eesti elukoha andmed, välja arvatud juhul, kui lasteaiale on teada, et laps viibib Eestis ning vanem on lasteaiale esitanud kinnituse</w:t>
      </w:r>
      <w:r w:rsidR="487E6F15" w:rsidRPr="7BA5EFAE">
        <w:rPr>
          <w:rFonts w:ascii="Times New Roman" w:eastAsia="Times New Roman" w:hAnsi="Times New Roman" w:cs="Times New Roman"/>
          <w:sz w:val="24"/>
          <w:szCs w:val="24"/>
        </w:rPr>
        <w:t>, et soovib</w:t>
      </w:r>
      <w:r w:rsidRPr="7BA5EFAE">
        <w:rPr>
          <w:rFonts w:ascii="Times New Roman" w:eastAsia="Times New Roman" w:hAnsi="Times New Roman" w:cs="Times New Roman"/>
          <w:sz w:val="24"/>
          <w:szCs w:val="24"/>
        </w:rPr>
        <w:t xml:space="preserve"> lasteaiakoh</w:t>
      </w:r>
      <w:r w:rsidR="48B63D93" w:rsidRPr="7BA5EFAE">
        <w:rPr>
          <w:rFonts w:ascii="Times New Roman" w:eastAsia="Times New Roman" w:hAnsi="Times New Roman" w:cs="Times New Roman"/>
          <w:sz w:val="24"/>
          <w:szCs w:val="24"/>
        </w:rPr>
        <w:t>ta jätkuvalt</w:t>
      </w:r>
      <w:r w:rsidRPr="7BA5EFAE">
        <w:rPr>
          <w:rFonts w:ascii="Times New Roman" w:eastAsia="Times New Roman" w:hAnsi="Times New Roman" w:cs="Times New Roman"/>
          <w:sz w:val="24"/>
          <w:szCs w:val="24"/>
        </w:rPr>
        <w:t xml:space="preserve"> kasuta</w:t>
      </w:r>
      <w:r w:rsidR="5BB838C3" w:rsidRPr="7BA5EFAE">
        <w:rPr>
          <w:rFonts w:ascii="Times New Roman" w:eastAsia="Times New Roman" w:hAnsi="Times New Roman" w:cs="Times New Roman"/>
          <w:sz w:val="24"/>
          <w:szCs w:val="24"/>
        </w:rPr>
        <w:t>da</w:t>
      </w:r>
      <w:r w:rsidRPr="7BA5EFAE">
        <w:rPr>
          <w:rFonts w:ascii="Times New Roman" w:eastAsia="Times New Roman" w:hAnsi="Times New Roman" w:cs="Times New Roman"/>
          <w:sz w:val="24"/>
          <w:szCs w:val="24"/>
        </w:rPr>
        <w:t>;</w:t>
      </w:r>
    </w:p>
    <w:p w14:paraId="6034381A" w14:textId="5B2ADB7E" w:rsidR="1908CAC0" w:rsidRPr="00E04EAF" w:rsidRDefault="617C8E27"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4) lapse surma korral.</w:t>
      </w:r>
    </w:p>
    <w:p w14:paraId="75B31B57" w14:textId="4CD93863" w:rsidR="1A26A201" w:rsidRPr="00E04EAF" w:rsidRDefault="1A26A201" w:rsidP="1A26A201">
      <w:pPr>
        <w:spacing w:after="0" w:line="240" w:lineRule="auto"/>
        <w:jc w:val="both"/>
        <w:rPr>
          <w:rFonts w:ascii="Times New Roman" w:eastAsia="Times New Roman" w:hAnsi="Times New Roman" w:cs="Times New Roman"/>
          <w:sz w:val="24"/>
          <w:szCs w:val="24"/>
        </w:rPr>
      </w:pPr>
    </w:p>
    <w:p w14:paraId="0531CA1C" w14:textId="050AEBC5" w:rsidR="00FA7481" w:rsidRPr="00E04EAF" w:rsidRDefault="617C8E27"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3442B52B" w:rsidRPr="7BA5EFAE">
        <w:rPr>
          <w:rFonts w:ascii="Times New Roman" w:eastAsia="Times New Roman" w:hAnsi="Times New Roman" w:cs="Times New Roman"/>
          <w:sz w:val="24"/>
          <w:szCs w:val="24"/>
        </w:rPr>
        <w:t>2</w:t>
      </w:r>
      <w:r w:rsidRPr="7BA5EFAE">
        <w:rPr>
          <w:rFonts w:ascii="Times New Roman" w:eastAsia="Times New Roman" w:hAnsi="Times New Roman" w:cs="Times New Roman"/>
          <w:sz w:val="24"/>
          <w:szCs w:val="24"/>
        </w:rPr>
        <w:t>) Eralasteaia</w:t>
      </w:r>
      <w:r w:rsidR="3442B52B" w:rsidRPr="7BA5EFAE">
        <w:rPr>
          <w:rFonts w:ascii="Times New Roman" w:eastAsia="Times New Roman" w:hAnsi="Times New Roman" w:cs="Times New Roman"/>
          <w:sz w:val="24"/>
          <w:szCs w:val="24"/>
        </w:rPr>
        <w:t>l</w:t>
      </w:r>
      <w:r w:rsidR="28986E00"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 xml:space="preserve">on </w:t>
      </w:r>
      <w:r w:rsidR="2B6EAAE1" w:rsidRPr="7BA5EFAE">
        <w:rPr>
          <w:rFonts w:ascii="Times New Roman" w:eastAsia="Times New Roman" w:hAnsi="Times New Roman" w:cs="Times New Roman"/>
          <w:sz w:val="24"/>
          <w:szCs w:val="24"/>
        </w:rPr>
        <w:t xml:space="preserve">lisaks käesoleva paragrahvi lõikes 1 sätestatud </w:t>
      </w:r>
      <w:del w:id="105" w:author="Mari Koik" w:date="2024-02-15T17:39:00Z">
        <w:r w:rsidR="2B6EAAE1" w:rsidRPr="7BA5EFAE" w:rsidDel="00DD7B25">
          <w:rPr>
            <w:rFonts w:ascii="Times New Roman" w:eastAsia="Times New Roman" w:hAnsi="Times New Roman" w:cs="Times New Roman"/>
            <w:sz w:val="24"/>
            <w:szCs w:val="24"/>
          </w:rPr>
          <w:delText xml:space="preserve">lapse lasteaiast </w:delText>
        </w:r>
      </w:del>
      <w:r w:rsidR="2B6EAAE1" w:rsidRPr="7BA5EFAE">
        <w:rPr>
          <w:rFonts w:ascii="Times New Roman" w:eastAsia="Times New Roman" w:hAnsi="Times New Roman" w:cs="Times New Roman"/>
          <w:sz w:val="24"/>
          <w:szCs w:val="24"/>
        </w:rPr>
        <w:t xml:space="preserve">väljaarvamise alustele </w:t>
      </w:r>
      <w:r w:rsidRPr="7BA5EFAE">
        <w:rPr>
          <w:rFonts w:ascii="Times New Roman" w:eastAsia="Times New Roman" w:hAnsi="Times New Roman" w:cs="Times New Roman"/>
          <w:sz w:val="24"/>
          <w:szCs w:val="24"/>
        </w:rPr>
        <w:t xml:space="preserve">õigus </w:t>
      </w:r>
      <w:r w:rsidR="3442B52B" w:rsidRPr="7BA5EFAE">
        <w:rPr>
          <w:rFonts w:ascii="Times New Roman" w:eastAsia="Times New Roman" w:hAnsi="Times New Roman" w:cs="Times New Roman"/>
          <w:sz w:val="24"/>
          <w:szCs w:val="24"/>
        </w:rPr>
        <w:t xml:space="preserve">arvata laps lasteaiast välja </w:t>
      </w:r>
      <w:r w:rsidR="293B1048" w:rsidRPr="7BA5EFAE">
        <w:rPr>
          <w:rFonts w:ascii="Times New Roman" w:eastAsia="Times New Roman" w:hAnsi="Times New Roman" w:cs="Times New Roman"/>
          <w:sz w:val="24"/>
          <w:szCs w:val="24"/>
        </w:rPr>
        <w:t>osalustasu</w:t>
      </w:r>
      <w:r w:rsidR="61254265" w:rsidRPr="7BA5EFAE">
        <w:rPr>
          <w:rFonts w:ascii="Times New Roman" w:eastAsia="Times New Roman" w:hAnsi="Times New Roman" w:cs="Times New Roman"/>
          <w:sz w:val="24"/>
          <w:szCs w:val="24"/>
        </w:rPr>
        <w:t xml:space="preserve"> pikaajalise</w:t>
      </w:r>
      <w:r w:rsidR="293B1048" w:rsidRPr="7BA5EFAE">
        <w:rPr>
          <w:rFonts w:ascii="Times New Roman" w:eastAsia="Times New Roman" w:hAnsi="Times New Roman" w:cs="Times New Roman"/>
          <w:sz w:val="24"/>
          <w:szCs w:val="24"/>
        </w:rPr>
        <w:t xml:space="preserve"> võlgnevuse</w:t>
      </w:r>
      <w:r w:rsidR="3442B52B" w:rsidRPr="7BA5EFAE">
        <w:rPr>
          <w:rFonts w:ascii="Times New Roman" w:eastAsia="Times New Roman" w:hAnsi="Times New Roman" w:cs="Times New Roman"/>
          <w:sz w:val="24"/>
          <w:szCs w:val="24"/>
        </w:rPr>
        <w:t xml:space="preserve"> tõttu.</w:t>
      </w:r>
    </w:p>
    <w:p w14:paraId="3977644C" w14:textId="77777777" w:rsidR="00FA7481" w:rsidRPr="00E04EAF" w:rsidRDefault="00FA7481" w:rsidP="00FA7481">
      <w:pPr>
        <w:spacing w:after="0" w:line="240" w:lineRule="auto"/>
        <w:jc w:val="both"/>
        <w:rPr>
          <w:rFonts w:ascii="Times New Roman" w:eastAsia="Times New Roman" w:hAnsi="Times New Roman" w:cs="Times New Roman"/>
          <w:sz w:val="24"/>
          <w:szCs w:val="24"/>
        </w:rPr>
      </w:pPr>
    </w:p>
    <w:p w14:paraId="0129BE55" w14:textId="29B97681" w:rsidR="00FA7481" w:rsidRDefault="00FA7481" w:rsidP="00FA748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 Lapse lasteaiast väljaarvamise otsuse teeb direktor, arvestades käesolevas paragrahvis sätestatut.</w:t>
      </w:r>
    </w:p>
    <w:p w14:paraId="7E4CE6C3" w14:textId="77777777" w:rsidR="00075B1C" w:rsidRPr="002644E8" w:rsidRDefault="00075B1C" w:rsidP="00FA7481">
      <w:pPr>
        <w:spacing w:after="0" w:line="240" w:lineRule="auto"/>
        <w:jc w:val="both"/>
        <w:rPr>
          <w:rFonts w:ascii="Times New Roman" w:eastAsia="Times New Roman" w:hAnsi="Times New Roman" w:cs="Times New Roman"/>
          <w:sz w:val="24"/>
          <w:szCs w:val="24"/>
        </w:rPr>
      </w:pPr>
    </w:p>
    <w:p w14:paraId="0F62A7ED" w14:textId="4CFC5666" w:rsidR="58CB203C" w:rsidRPr="00E04EAF" w:rsidRDefault="20147FB8"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2</w:t>
      </w:r>
      <w:r w:rsidR="4E63882E" w:rsidRPr="00E04EAF">
        <w:rPr>
          <w:rFonts w:ascii="Times New Roman" w:hAnsi="Times New Roman" w:cs="Times New Roman"/>
          <w:b/>
          <w:bCs/>
          <w:sz w:val="24"/>
          <w:szCs w:val="24"/>
        </w:rPr>
        <w:t>. jagu</w:t>
      </w:r>
    </w:p>
    <w:p w14:paraId="75F75A53" w14:textId="47FE2E7E" w:rsidR="00C320CC" w:rsidRPr="00E04EAF" w:rsidRDefault="5121EA82"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Lasteaia tegevuse korraldamise alused</w:t>
      </w:r>
    </w:p>
    <w:p w14:paraId="44B4442B" w14:textId="345765D3" w:rsidR="2E287157" w:rsidRPr="00E04EAF" w:rsidRDefault="2E287157" w:rsidP="1A26A201">
      <w:pPr>
        <w:spacing w:before="240"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1</w:t>
      </w:r>
      <w:r w:rsidR="00FC6604">
        <w:rPr>
          <w:rFonts w:ascii="Times New Roman" w:hAnsi="Times New Roman" w:cs="Times New Roman"/>
          <w:b/>
          <w:bCs/>
          <w:sz w:val="24"/>
          <w:szCs w:val="24"/>
        </w:rPr>
        <w:t>6</w:t>
      </w:r>
      <w:r w:rsidRPr="00E04EAF">
        <w:rPr>
          <w:rFonts w:ascii="Times New Roman" w:hAnsi="Times New Roman" w:cs="Times New Roman"/>
          <w:b/>
          <w:bCs/>
          <w:sz w:val="24"/>
          <w:szCs w:val="24"/>
        </w:rPr>
        <w:t>. Lasteaia tegevuse korraldamine</w:t>
      </w:r>
    </w:p>
    <w:p w14:paraId="20F3D3BA" w14:textId="77777777" w:rsidR="00C320CC" w:rsidRPr="000771AD" w:rsidRDefault="00C320CC" w:rsidP="00015857">
      <w:pPr>
        <w:spacing w:after="0" w:line="240" w:lineRule="auto"/>
        <w:jc w:val="both"/>
        <w:rPr>
          <w:rFonts w:ascii="Times New Roman" w:hAnsi="Times New Roman" w:cs="Times New Roman"/>
          <w:sz w:val="24"/>
          <w:szCs w:val="24"/>
        </w:rPr>
      </w:pPr>
    </w:p>
    <w:p w14:paraId="01D6BE45" w14:textId="44D1D2D5" w:rsidR="32C7C396" w:rsidRDefault="5121EA82" w:rsidP="006E06B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Lasteaia tegevust võib korraldada munitsipaal- või eralasteaias. Munitsipaallasteaia pidaja on kohaliku omavalitsuse üksus ja eralasteaia pidaja on eraõiguslik juriidiline isik. Lasteaed asutatakse lasteaia</w:t>
      </w:r>
      <w:del w:id="106" w:author="Mari Koik" w:date="2024-02-14T13:08:00Z">
        <w:r w:rsidRPr="00E04EAF" w:rsidDel="007163DE">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otsusega.</w:t>
      </w:r>
    </w:p>
    <w:p w14:paraId="2FB20189"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01D2DE5E" w14:textId="71104BBF" w:rsidR="797AB36C" w:rsidRDefault="2CB3E1DF" w:rsidP="006E06B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lastRenderedPageBreak/>
        <w:t>(2) Lasteaial on põhimäärus või põhikiri, milles sätestatakse vähemalt lasteaia asukoht ja tegevuskohad, nimetus, struktuur ning õppekeel või õppekeeled. Lasteaia põhimäärus või põhikiri kehtestatakse ja seda muudetakse lasteaia</w:t>
      </w:r>
      <w:del w:id="107" w:author="Mari Koik" w:date="2024-02-12T16:54:00Z">
        <w:r w:rsidRPr="00E04EAF" w:rsidDel="00494030">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kehtestatud korras.</w:t>
      </w:r>
    </w:p>
    <w:p w14:paraId="3D750D13"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1392D0F1" w14:textId="46701A50" w:rsidR="32C7C396" w:rsidRDefault="2CB3E1DF" w:rsidP="006E06B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(3) </w:t>
      </w:r>
      <w:r w:rsidR="0B9EFA5E" w:rsidRPr="00E04EAF">
        <w:rPr>
          <w:rFonts w:ascii="Times New Roman" w:eastAsia="Times New Roman" w:hAnsi="Times New Roman" w:cs="Times New Roman"/>
          <w:sz w:val="24"/>
          <w:szCs w:val="24"/>
        </w:rPr>
        <w:t>Eralasteaia tegevuse korraldamise ja alushariduse pakkumise õigus antakse käesolevas seaduses sätestatud korras tegevusloaga</w:t>
      </w:r>
      <w:r w:rsidRPr="00E04EAF">
        <w:rPr>
          <w:rFonts w:ascii="Times New Roman" w:eastAsia="Times New Roman" w:hAnsi="Times New Roman" w:cs="Times New Roman"/>
          <w:sz w:val="24"/>
          <w:szCs w:val="24"/>
        </w:rPr>
        <w:t>.</w:t>
      </w:r>
    </w:p>
    <w:p w14:paraId="2325258F"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1EA4ACFC" w14:textId="624FAAED" w:rsidR="32C7C396" w:rsidRDefault="4E63882E" w:rsidP="006E06B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 Lasteaia</w:t>
      </w:r>
      <w:del w:id="108" w:author="Mari Koik" w:date="2024-02-14T13:09:00Z">
        <w:r w:rsidRPr="00E04EAF" w:rsidDel="007163DE">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otsusel võib lasteaed tegutseda ühe asutusena mitmes tegevuskohas. Sellisel juhul peab tema tegevus vastama käesolevas seaduses sätestatud nõuetele kõikides tegevuskohtades.</w:t>
      </w:r>
    </w:p>
    <w:p w14:paraId="5037482C" w14:textId="77777777" w:rsidR="00345538" w:rsidRDefault="00345538" w:rsidP="006E06B8">
      <w:pPr>
        <w:spacing w:after="0" w:line="240" w:lineRule="auto"/>
        <w:jc w:val="both"/>
        <w:rPr>
          <w:rFonts w:ascii="Times New Roman" w:eastAsia="Times New Roman" w:hAnsi="Times New Roman" w:cs="Times New Roman"/>
          <w:sz w:val="24"/>
          <w:szCs w:val="24"/>
        </w:rPr>
      </w:pPr>
    </w:p>
    <w:p w14:paraId="57C573FD" w14:textId="239F03F9" w:rsidR="00345538" w:rsidRPr="00676C8B" w:rsidRDefault="00345538" w:rsidP="006E06B8">
      <w:pPr>
        <w:spacing w:after="0" w:line="240" w:lineRule="auto"/>
        <w:jc w:val="both"/>
        <w:rPr>
          <w:rFonts w:ascii="Times New Roman" w:eastAsia="Times New Roman" w:hAnsi="Times New Roman" w:cs="Times New Roman"/>
          <w:b/>
          <w:bCs/>
          <w:sz w:val="24"/>
          <w:szCs w:val="24"/>
        </w:rPr>
      </w:pPr>
      <w:r w:rsidRPr="00676C8B">
        <w:rPr>
          <w:rFonts w:ascii="Times New Roman" w:eastAsia="Times New Roman" w:hAnsi="Times New Roman" w:cs="Times New Roman"/>
          <w:b/>
          <w:bCs/>
          <w:sz w:val="24"/>
          <w:szCs w:val="24"/>
        </w:rPr>
        <w:t xml:space="preserve">§ </w:t>
      </w:r>
      <w:r w:rsidR="003F0B64">
        <w:rPr>
          <w:rFonts w:ascii="Times New Roman" w:eastAsia="Times New Roman" w:hAnsi="Times New Roman" w:cs="Times New Roman"/>
          <w:b/>
          <w:bCs/>
          <w:sz w:val="24"/>
          <w:szCs w:val="24"/>
        </w:rPr>
        <w:t>17</w:t>
      </w:r>
      <w:r w:rsidRPr="00676C8B">
        <w:rPr>
          <w:rFonts w:ascii="Times New Roman" w:eastAsia="Times New Roman" w:hAnsi="Times New Roman" w:cs="Times New Roman"/>
          <w:b/>
          <w:bCs/>
          <w:sz w:val="24"/>
          <w:szCs w:val="24"/>
        </w:rPr>
        <w:t>. Lasteaia ümberkorraldamine</w:t>
      </w:r>
    </w:p>
    <w:p w14:paraId="6870FAAF"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360D722B" w14:textId="02FB05C7" w:rsidR="006E06B8" w:rsidRPr="00E04EAF" w:rsidRDefault="4E63882E" w:rsidP="1A26A201">
      <w:pPr>
        <w:spacing w:line="240" w:lineRule="auto"/>
        <w:jc w:val="both"/>
        <w:rPr>
          <w:rFonts w:ascii="Times New Roman" w:eastAsia="Times New Roman" w:hAnsi="Times New Roman" w:cs="Times New Roman"/>
          <w:sz w:val="24"/>
          <w:szCs w:val="24"/>
        </w:rPr>
      </w:pPr>
      <w:bookmarkStart w:id="109" w:name="_Hlk155260234"/>
      <w:r w:rsidRPr="00E04EAF">
        <w:rPr>
          <w:rFonts w:ascii="Times New Roman" w:eastAsia="Times New Roman" w:hAnsi="Times New Roman" w:cs="Times New Roman"/>
          <w:sz w:val="24"/>
          <w:szCs w:val="24"/>
        </w:rPr>
        <w:t>(</w:t>
      </w:r>
      <w:r w:rsidR="00345538">
        <w:rPr>
          <w:rFonts w:ascii="Times New Roman" w:eastAsia="Times New Roman" w:hAnsi="Times New Roman" w:cs="Times New Roman"/>
          <w:sz w:val="24"/>
          <w:szCs w:val="24"/>
        </w:rPr>
        <w:t>1</w:t>
      </w:r>
      <w:r w:rsidRPr="00E04EAF">
        <w:rPr>
          <w:rFonts w:ascii="Times New Roman" w:eastAsia="Times New Roman" w:hAnsi="Times New Roman" w:cs="Times New Roman"/>
          <w:sz w:val="24"/>
          <w:szCs w:val="24"/>
        </w:rPr>
        <w:t>) Lasteaed korraldatakse ümber lasteaia</w:t>
      </w:r>
      <w:del w:id="110" w:author="Mari Koik" w:date="2024-02-12T16:55:00Z">
        <w:r w:rsidRPr="00E04EAF" w:rsidDel="00494030">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otsuse alusel. Lasteaia ümberkorraldamise otsus tehakse arvestusega, et sellest tuleb teavitada Haridus- ja Teadusministeeriumi, lasteaeda ja vanemaid </w:t>
      </w:r>
      <w:ins w:id="111" w:author="Mari Koik" w:date="2024-02-15T13:11:00Z">
        <w:r w:rsidR="00BF2607">
          <w:rPr>
            <w:rFonts w:ascii="Times New Roman" w:eastAsia="Times New Roman" w:hAnsi="Times New Roman" w:cs="Times New Roman"/>
            <w:sz w:val="24"/>
            <w:szCs w:val="24"/>
          </w:rPr>
          <w:t>hiljem</w:t>
        </w:r>
      </w:ins>
      <w:ins w:id="112" w:author="Mari Koik" w:date="2024-02-15T13:12:00Z">
        <w:r w:rsidR="00BF2607">
          <w:rPr>
            <w:rFonts w:ascii="Times New Roman" w:eastAsia="Times New Roman" w:hAnsi="Times New Roman" w:cs="Times New Roman"/>
            <w:sz w:val="24"/>
            <w:szCs w:val="24"/>
          </w:rPr>
          <w:t xml:space="preserve">alt </w:t>
        </w:r>
      </w:ins>
      <w:r w:rsidRPr="00E04EAF">
        <w:rPr>
          <w:rFonts w:ascii="Times New Roman" w:eastAsia="Times New Roman" w:hAnsi="Times New Roman" w:cs="Times New Roman"/>
          <w:sz w:val="24"/>
          <w:szCs w:val="24"/>
        </w:rPr>
        <w:t>viis kuud enne õppeaasta algust.</w:t>
      </w:r>
    </w:p>
    <w:p w14:paraId="512B7FD9" w14:textId="6E6CBFA5" w:rsidR="32C7C396"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345538">
        <w:rPr>
          <w:rFonts w:ascii="Times New Roman" w:eastAsia="Times New Roman" w:hAnsi="Times New Roman" w:cs="Times New Roman"/>
          <w:sz w:val="24"/>
          <w:szCs w:val="24"/>
        </w:rPr>
        <w:t>2</w:t>
      </w:r>
      <w:r w:rsidRPr="00E04EAF">
        <w:rPr>
          <w:rFonts w:ascii="Times New Roman" w:eastAsia="Times New Roman" w:hAnsi="Times New Roman" w:cs="Times New Roman"/>
          <w:sz w:val="24"/>
          <w:szCs w:val="24"/>
        </w:rPr>
        <w:t>) Lasteaed</w:t>
      </w:r>
      <w:del w:id="113" w:author="Mari Koik" w:date="2024-02-15T13:12:00Z">
        <w:r w:rsidRPr="00E04EAF" w:rsidDel="00BF2607">
          <w:rPr>
            <w:rFonts w:ascii="Times New Roman" w:eastAsia="Times New Roman" w:hAnsi="Times New Roman" w:cs="Times New Roman"/>
            <w:sz w:val="24"/>
            <w:szCs w:val="24"/>
          </w:rPr>
          <w:delText>ade</w:delText>
        </w:r>
      </w:del>
      <w:r w:rsidRPr="00E04EAF">
        <w:rPr>
          <w:rFonts w:ascii="Times New Roman" w:eastAsia="Times New Roman" w:hAnsi="Times New Roman" w:cs="Times New Roman"/>
          <w:sz w:val="24"/>
          <w:szCs w:val="24"/>
        </w:rPr>
        <w:t xml:space="preserve"> </w:t>
      </w:r>
      <w:del w:id="114" w:author="Mari Koik" w:date="2024-02-15T13:12:00Z">
        <w:r w:rsidRPr="00E04EAF" w:rsidDel="00BF2607">
          <w:rPr>
            <w:rFonts w:ascii="Times New Roman" w:eastAsia="Times New Roman" w:hAnsi="Times New Roman" w:cs="Times New Roman"/>
            <w:sz w:val="24"/>
            <w:szCs w:val="24"/>
          </w:rPr>
          <w:delText>ümber</w:delText>
        </w:r>
      </w:del>
      <w:r w:rsidRPr="00E04EAF">
        <w:rPr>
          <w:rFonts w:ascii="Times New Roman" w:eastAsia="Times New Roman" w:hAnsi="Times New Roman" w:cs="Times New Roman"/>
          <w:sz w:val="24"/>
          <w:szCs w:val="24"/>
        </w:rPr>
        <w:t>korralda</w:t>
      </w:r>
      <w:del w:id="115" w:author="Mari Koik" w:date="2024-02-15T13:12:00Z">
        <w:r w:rsidRPr="00E04EAF" w:rsidDel="00BF2607">
          <w:rPr>
            <w:rFonts w:ascii="Times New Roman" w:eastAsia="Times New Roman" w:hAnsi="Times New Roman" w:cs="Times New Roman"/>
            <w:sz w:val="24"/>
            <w:szCs w:val="24"/>
          </w:rPr>
          <w:delText>mine</w:delText>
        </w:r>
      </w:del>
      <w:ins w:id="116" w:author="Mari Koik" w:date="2024-02-15T13:12:00Z">
        <w:r w:rsidR="00BF2607">
          <w:rPr>
            <w:rFonts w:ascii="Times New Roman" w:eastAsia="Times New Roman" w:hAnsi="Times New Roman" w:cs="Times New Roman"/>
            <w:sz w:val="24"/>
            <w:szCs w:val="24"/>
          </w:rPr>
          <w:t>takse</w:t>
        </w:r>
      </w:ins>
      <w:del w:id="117" w:author="Mari Koik" w:date="2024-02-15T13:12:00Z">
        <w:r w:rsidRPr="00E04EAF" w:rsidDel="00BF2607">
          <w:rPr>
            <w:rFonts w:ascii="Times New Roman" w:eastAsia="Times New Roman" w:hAnsi="Times New Roman" w:cs="Times New Roman"/>
            <w:sz w:val="24"/>
            <w:szCs w:val="24"/>
          </w:rPr>
          <w:delText xml:space="preserve"> toimub</w:delText>
        </w:r>
      </w:del>
      <w:r w:rsidRPr="00E04EAF">
        <w:rPr>
          <w:rFonts w:ascii="Times New Roman" w:eastAsia="Times New Roman" w:hAnsi="Times New Roman" w:cs="Times New Roman"/>
          <w:sz w:val="24"/>
          <w:szCs w:val="24"/>
        </w:rPr>
        <w:t xml:space="preserve"> </w:t>
      </w:r>
      <w:ins w:id="118" w:author="Mari Koik" w:date="2024-02-15T13:12:00Z">
        <w:r w:rsidR="00BF2607" w:rsidRPr="00E04EAF">
          <w:rPr>
            <w:rFonts w:ascii="Times New Roman" w:eastAsia="Times New Roman" w:hAnsi="Times New Roman" w:cs="Times New Roman"/>
            <w:sz w:val="24"/>
            <w:szCs w:val="24"/>
          </w:rPr>
          <w:t>ümber</w:t>
        </w:r>
        <w:r w:rsidR="00BF2607">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järgmiselt:</w:t>
      </w:r>
    </w:p>
    <w:p w14:paraId="4B0ED8E2" w14:textId="0DA86E22" w:rsidR="32C7C396" w:rsidRPr="00E04EAF" w:rsidRDefault="54454645"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lasteaiad ühendatakse üheks lasteaiaks, kusjuures ühendatavad lasteaiad lõpetavad tegevuse ja nende baasil moodustatakse uus lasteaed;</w:t>
      </w:r>
    </w:p>
    <w:p w14:paraId="66043042" w14:textId="26DE2FFA" w:rsidR="32C7C396" w:rsidRPr="00E04EAF" w:rsidRDefault="54454645"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lasteaed liidetakse teise lasteaiaga ja liidetav lasteaed lõpetab tegevuse;</w:t>
      </w:r>
    </w:p>
    <w:p w14:paraId="43743FD7" w14:textId="5E6813C7" w:rsidR="32C7C396"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 lasteaed jaotatakse vähemalt kaheks lasteaiaks ja jagunev lasteaed lõpetab tegevuse;</w:t>
      </w:r>
    </w:p>
    <w:p w14:paraId="7C115E92" w14:textId="62EC9C8D" w:rsidR="32C7C396" w:rsidRDefault="2CB3E1DF" w:rsidP="006E06B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 lasteaed eraldatakse teisest lasteaiast</w:t>
      </w:r>
      <w:del w:id="119" w:author="Mari Koik" w:date="2024-02-15T13:12:00Z">
        <w:r w:rsidRPr="00E04EAF" w:rsidDel="00BF2607">
          <w:rPr>
            <w:rFonts w:ascii="Times New Roman" w:eastAsia="Times New Roman" w:hAnsi="Times New Roman" w:cs="Times New Roman"/>
            <w:sz w:val="24"/>
            <w:szCs w:val="24"/>
          </w:rPr>
          <w:delText>,</w:delText>
        </w:r>
      </w:del>
      <w:ins w:id="120" w:author="Mari Koik" w:date="2024-02-15T13:12:00Z">
        <w:r w:rsidR="00BF2607">
          <w:rPr>
            <w:rFonts w:ascii="Times New Roman" w:eastAsia="Times New Roman" w:hAnsi="Times New Roman" w:cs="Times New Roman"/>
            <w:sz w:val="24"/>
            <w:szCs w:val="24"/>
          </w:rPr>
          <w:t xml:space="preserve"> ning</w:t>
        </w:r>
      </w:ins>
      <w:r w:rsidRPr="00E04EAF">
        <w:rPr>
          <w:rFonts w:ascii="Times New Roman" w:eastAsia="Times New Roman" w:hAnsi="Times New Roman" w:cs="Times New Roman"/>
          <w:sz w:val="24"/>
          <w:szCs w:val="24"/>
        </w:rPr>
        <w:t xml:space="preserve"> selle tulemusena asutatakse uus lasteaed ja säilib</w:t>
      </w:r>
      <w:r w:rsidR="00AB20F0">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esialgne lasteaed.</w:t>
      </w:r>
    </w:p>
    <w:p w14:paraId="25BC91A7"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09AE874A" w14:textId="7442A7C4" w:rsidR="32C7C396" w:rsidRDefault="2CB3E1DF" w:rsidP="006E06B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345538">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rPr>
        <w:t xml:space="preserve">) Käesoleva paragrahvi lõike </w:t>
      </w:r>
      <w:r w:rsidR="00345538">
        <w:rPr>
          <w:rFonts w:ascii="Times New Roman" w:eastAsia="Times New Roman" w:hAnsi="Times New Roman" w:cs="Times New Roman"/>
          <w:sz w:val="24"/>
          <w:szCs w:val="24"/>
        </w:rPr>
        <w:t>2</w:t>
      </w:r>
      <w:r w:rsidRPr="00E04EAF">
        <w:rPr>
          <w:rFonts w:ascii="Times New Roman" w:eastAsia="Times New Roman" w:hAnsi="Times New Roman" w:cs="Times New Roman"/>
          <w:sz w:val="24"/>
          <w:szCs w:val="24"/>
        </w:rPr>
        <w:t xml:space="preserve"> punktides 1, 3 ja 4 sätestatud juhtudel taotletakse </w:t>
      </w:r>
      <w:r w:rsidRPr="00AB20F0">
        <w:rPr>
          <w:rFonts w:ascii="Times New Roman" w:eastAsia="Times New Roman" w:hAnsi="Times New Roman" w:cs="Times New Roman"/>
          <w:sz w:val="24"/>
          <w:szCs w:val="24"/>
        </w:rPr>
        <w:t>ümberkorraldamise tulemusel</w:t>
      </w:r>
      <w:r w:rsidRPr="00E04EAF">
        <w:rPr>
          <w:rFonts w:ascii="Times New Roman" w:eastAsia="Times New Roman" w:hAnsi="Times New Roman" w:cs="Times New Roman"/>
          <w:sz w:val="24"/>
          <w:szCs w:val="24"/>
        </w:rPr>
        <w:t xml:space="preserve"> asutatud uuele </w:t>
      </w:r>
      <w:r w:rsidR="7957906A" w:rsidRPr="00E04EAF">
        <w:rPr>
          <w:rFonts w:ascii="Times New Roman" w:eastAsia="Times New Roman" w:hAnsi="Times New Roman" w:cs="Times New Roman"/>
          <w:sz w:val="24"/>
          <w:szCs w:val="24"/>
        </w:rPr>
        <w:t>era</w:t>
      </w:r>
      <w:r w:rsidRPr="00E04EAF">
        <w:rPr>
          <w:rFonts w:ascii="Times New Roman" w:eastAsia="Times New Roman" w:hAnsi="Times New Roman" w:cs="Times New Roman"/>
          <w:sz w:val="24"/>
          <w:szCs w:val="24"/>
        </w:rPr>
        <w:t xml:space="preserve">lasteaiale </w:t>
      </w:r>
      <w:r w:rsidR="7957906A" w:rsidRPr="00E04EAF">
        <w:rPr>
          <w:rFonts w:ascii="Times New Roman" w:eastAsia="Times New Roman" w:hAnsi="Times New Roman" w:cs="Times New Roman"/>
          <w:sz w:val="24"/>
          <w:szCs w:val="24"/>
        </w:rPr>
        <w:t>tegevusluba</w:t>
      </w:r>
      <w:r w:rsidRPr="00E04EAF">
        <w:rPr>
          <w:rFonts w:ascii="Times New Roman" w:eastAsia="Times New Roman" w:hAnsi="Times New Roman" w:cs="Times New Roman"/>
          <w:sz w:val="24"/>
          <w:szCs w:val="24"/>
        </w:rPr>
        <w:t>.</w:t>
      </w:r>
    </w:p>
    <w:p w14:paraId="188F0757"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6CCFA8B6" w14:textId="3C2AF880" w:rsidR="32C7C396" w:rsidRDefault="5121EA82" w:rsidP="006E06B8">
      <w:pPr>
        <w:spacing w:after="0" w:line="240" w:lineRule="auto"/>
        <w:jc w:val="both"/>
        <w:rPr>
          <w:rFonts w:ascii="Times New Roman" w:eastAsia="Times New Roman" w:hAnsi="Times New Roman" w:cs="Times New Roman"/>
          <w:sz w:val="24"/>
          <w:szCs w:val="24"/>
        </w:rPr>
      </w:pPr>
      <w:r w:rsidRPr="00145C4D">
        <w:rPr>
          <w:rFonts w:ascii="Times New Roman" w:eastAsia="Times New Roman" w:hAnsi="Times New Roman" w:cs="Times New Roman"/>
          <w:sz w:val="24"/>
          <w:szCs w:val="24"/>
        </w:rPr>
        <w:t>(</w:t>
      </w:r>
      <w:r w:rsidR="00345538" w:rsidRPr="00145C4D">
        <w:rPr>
          <w:rFonts w:ascii="Times New Roman" w:eastAsia="Times New Roman" w:hAnsi="Times New Roman" w:cs="Times New Roman"/>
          <w:sz w:val="24"/>
          <w:szCs w:val="24"/>
        </w:rPr>
        <w:t>4</w:t>
      </w:r>
      <w:r w:rsidRPr="00145C4D">
        <w:rPr>
          <w:rFonts w:ascii="Times New Roman" w:eastAsia="Times New Roman" w:hAnsi="Times New Roman" w:cs="Times New Roman"/>
          <w:sz w:val="24"/>
          <w:szCs w:val="24"/>
        </w:rPr>
        <w:t>) Ühe</w:t>
      </w:r>
      <w:r w:rsidRPr="00E04EAF">
        <w:rPr>
          <w:rFonts w:ascii="Times New Roman" w:eastAsia="Times New Roman" w:hAnsi="Times New Roman" w:cs="Times New Roman"/>
          <w:sz w:val="24"/>
          <w:szCs w:val="24"/>
        </w:rPr>
        <w:t xml:space="preserve"> asutusena tegutseva lasteaia ja üldhariduskooli ümberkorraldamise</w:t>
      </w:r>
      <w:r w:rsidR="004F2581">
        <w:rPr>
          <w:rFonts w:ascii="Times New Roman" w:eastAsia="Times New Roman" w:hAnsi="Times New Roman" w:cs="Times New Roman"/>
          <w:sz w:val="24"/>
          <w:szCs w:val="24"/>
        </w:rPr>
        <w:t>l</w:t>
      </w:r>
      <w:r w:rsidRPr="00E04EAF">
        <w:rPr>
          <w:rFonts w:ascii="Times New Roman" w:eastAsia="Times New Roman" w:hAnsi="Times New Roman" w:cs="Times New Roman"/>
          <w:sz w:val="24"/>
          <w:szCs w:val="24"/>
        </w:rPr>
        <w:t>, kooli pidamise üleandmise</w:t>
      </w:r>
      <w:r w:rsidR="004F2581">
        <w:rPr>
          <w:rFonts w:ascii="Times New Roman" w:eastAsia="Times New Roman" w:hAnsi="Times New Roman" w:cs="Times New Roman"/>
          <w:sz w:val="24"/>
          <w:szCs w:val="24"/>
        </w:rPr>
        <w:t>l</w:t>
      </w:r>
      <w:r w:rsidRPr="00E04EAF">
        <w:rPr>
          <w:rFonts w:ascii="Times New Roman" w:eastAsia="Times New Roman" w:hAnsi="Times New Roman" w:cs="Times New Roman"/>
          <w:sz w:val="24"/>
          <w:szCs w:val="24"/>
        </w:rPr>
        <w:t xml:space="preserve"> ja tegevuse lõpetamisel kohaldatakse põhikooli- ja gümnaasiumiseaduses sätestatut.</w:t>
      </w:r>
    </w:p>
    <w:p w14:paraId="499998CB" w14:textId="77777777" w:rsidR="00345538" w:rsidRDefault="00345538" w:rsidP="006E06B8">
      <w:pPr>
        <w:spacing w:after="0" w:line="240" w:lineRule="auto"/>
        <w:jc w:val="both"/>
        <w:rPr>
          <w:rFonts w:ascii="Times New Roman" w:eastAsia="Times New Roman" w:hAnsi="Times New Roman" w:cs="Times New Roman"/>
          <w:sz w:val="24"/>
          <w:szCs w:val="24"/>
        </w:rPr>
      </w:pPr>
    </w:p>
    <w:p w14:paraId="15F1C2EC" w14:textId="5D5B403C" w:rsidR="00345538" w:rsidRPr="00676C8B" w:rsidRDefault="00345538" w:rsidP="006E06B8">
      <w:pPr>
        <w:spacing w:after="0" w:line="240" w:lineRule="auto"/>
        <w:jc w:val="both"/>
        <w:rPr>
          <w:rFonts w:ascii="Times New Roman" w:eastAsia="Times New Roman" w:hAnsi="Times New Roman" w:cs="Times New Roman"/>
          <w:b/>
          <w:bCs/>
          <w:sz w:val="24"/>
          <w:szCs w:val="24"/>
        </w:rPr>
      </w:pPr>
      <w:r w:rsidRPr="00676C8B">
        <w:rPr>
          <w:rFonts w:ascii="Times New Roman" w:eastAsia="Times New Roman" w:hAnsi="Times New Roman" w:cs="Times New Roman"/>
          <w:b/>
          <w:bCs/>
          <w:sz w:val="24"/>
          <w:szCs w:val="24"/>
        </w:rPr>
        <w:t xml:space="preserve">§ </w:t>
      </w:r>
      <w:r w:rsidR="003F0B64">
        <w:rPr>
          <w:rFonts w:ascii="Times New Roman" w:eastAsia="Times New Roman" w:hAnsi="Times New Roman" w:cs="Times New Roman"/>
          <w:b/>
          <w:bCs/>
          <w:sz w:val="24"/>
          <w:szCs w:val="24"/>
        </w:rPr>
        <w:t>18</w:t>
      </w:r>
      <w:r w:rsidRPr="00676C8B">
        <w:rPr>
          <w:rFonts w:ascii="Times New Roman" w:eastAsia="Times New Roman" w:hAnsi="Times New Roman" w:cs="Times New Roman"/>
          <w:b/>
          <w:bCs/>
          <w:sz w:val="24"/>
          <w:szCs w:val="24"/>
        </w:rPr>
        <w:t xml:space="preserve">. </w:t>
      </w:r>
      <w:r w:rsidR="00E418FF">
        <w:rPr>
          <w:rFonts w:ascii="Times New Roman" w:eastAsia="Times New Roman" w:hAnsi="Times New Roman" w:cs="Times New Roman"/>
          <w:b/>
          <w:bCs/>
          <w:sz w:val="24"/>
          <w:szCs w:val="24"/>
        </w:rPr>
        <w:t>Lasteaia kodukord</w:t>
      </w:r>
    </w:p>
    <w:bookmarkEnd w:id="109"/>
    <w:p w14:paraId="60E9088A" w14:textId="77777777" w:rsidR="006E06B8" w:rsidRPr="00E04EAF" w:rsidRDefault="006E06B8" w:rsidP="006E06B8">
      <w:pPr>
        <w:spacing w:after="0" w:line="240" w:lineRule="auto"/>
        <w:jc w:val="both"/>
        <w:rPr>
          <w:rFonts w:ascii="Times New Roman" w:eastAsia="Times New Roman" w:hAnsi="Times New Roman" w:cs="Times New Roman"/>
          <w:sz w:val="24"/>
          <w:szCs w:val="24"/>
        </w:rPr>
      </w:pPr>
    </w:p>
    <w:p w14:paraId="1B6F086A" w14:textId="5ACEB577" w:rsidR="00AF3528" w:rsidRDefault="00AF3528" w:rsidP="006E06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50E09940" w:rsidRPr="7BA5EFAE">
        <w:rPr>
          <w:rFonts w:ascii="Times New Roman" w:eastAsia="Times New Roman" w:hAnsi="Times New Roman" w:cs="Times New Roman"/>
          <w:sz w:val="24"/>
          <w:szCs w:val="24"/>
        </w:rPr>
        <w:t>Direktor koostab koostöös töötajatega kodukorra. Kodukorras sätestatakse laste ja lasteaia</w:t>
      </w:r>
      <w:del w:id="121" w:author="Mari Koik" w:date="2024-02-13T12:04:00Z">
        <w:r w:rsidR="50E09940" w:rsidRPr="7BA5EFAE" w:rsidDel="00145C4D">
          <w:rPr>
            <w:rFonts w:ascii="Times New Roman" w:eastAsia="Times New Roman" w:hAnsi="Times New Roman" w:cs="Times New Roman"/>
            <w:sz w:val="24"/>
            <w:szCs w:val="24"/>
          </w:rPr>
          <w:delText xml:space="preserve"> </w:delText>
        </w:r>
      </w:del>
      <w:r w:rsidR="50E09940" w:rsidRPr="7BA5EFAE">
        <w:rPr>
          <w:rFonts w:ascii="Times New Roman" w:eastAsia="Times New Roman" w:hAnsi="Times New Roman" w:cs="Times New Roman"/>
          <w:sz w:val="24"/>
          <w:szCs w:val="24"/>
        </w:rPr>
        <w:t>töötajate vaimset ja füüsilist turvalisust ohustava</w:t>
      </w:r>
      <w:del w:id="122" w:author="Mari Koik" w:date="2024-02-15T13:13:00Z">
        <w:r w:rsidR="50E09940" w:rsidRPr="7BA5EFAE" w:rsidDel="00BF2607">
          <w:rPr>
            <w:rFonts w:ascii="Times New Roman" w:eastAsia="Times New Roman" w:hAnsi="Times New Roman" w:cs="Times New Roman"/>
            <w:sz w:val="24"/>
            <w:szCs w:val="24"/>
          </w:rPr>
          <w:delText>te</w:delText>
        </w:r>
      </w:del>
      <w:r w:rsidR="50E09940" w:rsidRPr="7BA5EFAE">
        <w:rPr>
          <w:rFonts w:ascii="Times New Roman" w:eastAsia="Times New Roman" w:hAnsi="Times New Roman" w:cs="Times New Roman"/>
          <w:sz w:val="24"/>
          <w:szCs w:val="24"/>
        </w:rPr>
        <w:t xml:space="preserve"> olukor</w:t>
      </w:r>
      <w:ins w:id="123" w:author="Mari Koik" w:date="2024-02-15T13:13:00Z">
        <w:r w:rsidR="00BF2607">
          <w:rPr>
            <w:rFonts w:ascii="Times New Roman" w:eastAsia="Times New Roman" w:hAnsi="Times New Roman" w:cs="Times New Roman"/>
            <w:sz w:val="24"/>
            <w:szCs w:val="24"/>
          </w:rPr>
          <w:t>ra</w:t>
        </w:r>
      </w:ins>
      <w:del w:id="124" w:author="Mari Koik" w:date="2024-02-15T13:13:00Z">
        <w:r w:rsidR="50E09940" w:rsidRPr="7BA5EFAE" w:rsidDel="00BF2607">
          <w:rPr>
            <w:rFonts w:ascii="Times New Roman" w:eastAsia="Times New Roman" w:hAnsi="Times New Roman" w:cs="Times New Roman"/>
            <w:sz w:val="24"/>
            <w:szCs w:val="24"/>
          </w:rPr>
          <w:delText>dade</w:delText>
        </w:r>
      </w:del>
      <w:r w:rsidR="50E09940" w:rsidRPr="7BA5EFAE">
        <w:rPr>
          <w:rFonts w:ascii="Times New Roman" w:eastAsia="Times New Roman" w:hAnsi="Times New Roman" w:cs="Times New Roman"/>
          <w:sz w:val="24"/>
          <w:szCs w:val="24"/>
        </w:rPr>
        <w:t xml:space="preserve"> ennetamise, </w:t>
      </w:r>
      <w:del w:id="125" w:author="Mari Koik" w:date="2024-02-15T13:13:00Z">
        <w:r w:rsidR="50E09940" w:rsidRPr="7BA5EFAE" w:rsidDel="00BF2607">
          <w:rPr>
            <w:rFonts w:ascii="Times New Roman" w:eastAsia="Times New Roman" w:hAnsi="Times New Roman" w:cs="Times New Roman"/>
            <w:sz w:val="24"/>
            <w:szCs w:val="24"/>
          </w:rPr>
          <w:delText xml:space="preserve">neile </w:delText>
        </w:r>
      </w:del>
      <w:ins w:id="126" w:author="Mari Koik" w:date="2024-02-15T13:13:00Z">
        <w:r w:rsidR="00BF2607">
          <w:rPr>
            <w:rFonts w:ascii="Times New Roman" w:eastAsia="Times New Roman" w:hAnsi="Times New Roman" w:cs="Times New Roman"/>
            <w:sz w:val="24"/>
            <w:szCs w:val="24"/>
          </w:rPr>
          <w:t>selle</w:t>
        </w:r>
        <w:r w:rsidR="00BF2607" w:rsidRPr="7BA5EFAE">
          <w:rPr>
            <w:rFonts w:ascii="Times New Roman" w:eastAsia="Times New Roman" w:hAnsi="Times New Roman" w:cs="Times New Roman"/>
            <w:sz w:val="24"/>
            <w:szCs w:val="24"/>
          </w:rPr>
          <w:t xml:space="preserve">le </w:t>
        </w:r>
      </w:ins>
      <w:r w:rsidR="50E09940" w:rsidRPr="7BA5EFAE">
        <w:rPr>
          <w:rFonts w:ascii="Times New Roman" w:eastAsia="Times New Roman" w:hAnsi="Times New Roman" w:cs="Times New Roman"/>
          <w:sz w:val="24"/>
          <w:szCs w:val="24"/>
        </w:rPr>
        <w:t>reageerimise, juhtumi</w:t>
      </w:r>
      <w:del w:id="127" w:author="Mari Koik" w:date="2024-02-15T13:13:00Z">
        <w:r w:rsidR="50E09940" w:rsidRPr="7BA5EFAE" w:rsidDel="00BF2607">
          <w:rPr>
            <w:rFonts w:ascii="Times New Roman" w:eastAsia="Times New Roman" w:hAnsi="Times New Roman" w:cs="Times New Roman"/>
            <w:sz w:val="24"/>
            <w:szCs w:val="24"/>
          </w:rPr>
          <w:delText>te</w:delText>
        </w:r>
      </w:del>
      <w:r w:rsidR="50E09940" w:rsidRPr="7BA5EFAE">
        <w:rPr>
          <w:rFonts w:ascii="Times New Roman" w:eastAsia="Times New Roman" w:hAnsi="Times New Roman" w:cs="Times New Roman"/>
          <w:sz w:val="24"/>
          <w:szCs w:val="24"/>
        </w:rPr>
        <w:t xml:space="preserve">st teavitamise ja </w:t>
      </w:r>
      <w:del w:id="128" w:author="Mari Koik" w:date="2024-02-15T13:13:00Z">
        <w:r w:rsidR="50E09940" w:rsidRPr="7BA5EFAE" w:rsidDel="00BF2607">
          <w:rPr>
            <w:rFonts w:ascii="Times New Roman" w:eastAsia="Times New Roman" w:hAnsi="Times New Roman" w:cs="Times New Roman"/>
            <w:sz w:val="24"/>
            <w:szCs w:val="24"/>
          </w:rPr>
          <w:delText xml:space="preserve">nende </w:delText>
        </w:r>
      </w:del>
      <w:ins w:id="129" w:author="Mari Koik" w:date="2024-02-15T13:13:00Z">
        <w:r w:rsidR="00BF2607">
          <w:rPr>
            <w:rFonts w:ascii="Times New Roman" w:eastAsia="Times New Roman" w:hAnsi="Times New Roman" w:cs="Times New Roman"/>
            <w:sz w:val="24"/>
            <w:szCs w:val="24"/>
          </w:rPr>
          <w:t>sell</w:t>
        </w:r>
        <w:r w:rsidR="00BF2607" w:rsidRPr="7BA5EFAE">
          <w:rPr>
            <w:rFonts w:ascii="Times New Roman" w:eastAsia="Times New Roman" w:hAnsi="Times New Roman" w:cs="Times New Roman"/>
            <w:sz w:val="24"/>
            <w:szCs w:val="24"/>
          </w:rPr>
          <w:t xml:space="preserve">e </w:t>
        </w:r>
      </w:ins>
      <w:r w:rsidR="50E09940" w:rsidRPr="7BA5EFAE">
        <w:rPr>
          <w:rFonts w:ascii="Times New Roman" w:eastAsia="Times New Roman" w:hAnsi="Times New Roman" w:cs="Times New Roman"/>
          <w:sz w:val="24"/>
          <w:szCs w:val="24"/>
        </w:rPr>
        <w:t>lahendamise kord.</w:t>
      </w:r>
    </w:p>
    <w:p w14:paraId="0DB82AA8" w14:textId="77777777" w:rsidR="00AF3528" w:rsidRDefault="00AF3528" w:rsidP="006E06B8">
      <w:pPr>
        <w:spacing w:after="0" w:line="240" w:lineRule="auto"/>
        <w:jc w:val="both"/>
        <w:rPr>
          <w:rFonts w:ascii="Times New Roman" w:eastAsia="Times New Roman" w:hAnsi="Times New Roman" w:cs="Times New Roman"/>
          <w:sz w:val="24"/>
          <w:szCs w:val="24"/>
        </w:rPr>
      </w:pPr>
    </w:p>
    <w:p w14:paraId="698D3BCB" w14:textId="24BDD683" w:rsidR="20E29CF6" w:rsidRDefault="00AF3528" w:rsidP="006E06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50E09940" w:rsidRPr="7BA5EFAE">
        <w:rPr>
          <w:rFonts w:ascii="Times New Roman" w:eastAsia="Times New Roman" w:hAnsi="Times New Roman" w:cs="Times New Roman"/>
          <w:sz w:val="24"/>
          <w:szCs w:val="24"/>
        </w:rPr>
        <w:t xml:space="preserve">Kodukorra kehtestab direktor, </w:t>
      </w:r>
      <w:r w:rsidR="54B4CFD3" w:rsidRPr="7BA5EFAE">
        <w:rPr>
          <w:rFonts w:ascii="Times New Roman" w:eastAsia="Times New Roman" w:hAnsi="Times New Roman" w:cs="Times New Roman"/>
          <w:sz w:val="24"/>
          <w:szCs w:val="24"/>
        </w:rPr>
        <w:t>olles kuulanud</w:t>
      </w:r>
      <w:r w:rsidR="50E09940" w:rsidRPr="7BA5EFAE">
        <w:rPr>
          <w:rFonts w:ascii="Times New Roman" w:eastAsia="Times New Roman" w:hAnsi="Times New Roman" w:cs="Times New Roman"/>
          <w:sz w:val="24"/>
          <w:szCs w:val="24"/>
        </w:rPr>
        <w:t xml:space="preserve"> ära hoolekogu arvamuse. Lasteaia kodukord on </w:t>
      </w:r>
      <w:del w:id="130" w:author="Mari Koik" w:date="2024-02-15T13:13:00Z">
        <w:r w:rsidR="50E09940" w:rsidRPr="7BA5EFAE" w:rsidDel="00BF2607">
          <w:rPr>
            <w:rFonts w:ascii="Times New Roman" w:eastAsia="Times New Roman" w:hAnsi="Times New Roman" w:cs="Times New Roman"/>
            <w:sz w:val="24"/>
            <w:szCs w:val="24"/>
          </w:rPr>
          <w:delText>lastele</w:delText>
        </w:r>
      </w:del>
      <w:ins w:id="131" w:author="Mari Koik" w:date="2024-02-15T13:13:00Z">
        <w:r w:rsidR="00BF2607" w:rsidRPr="7BA5EFAE">
          <w:rPr>
            <w:rFonts w:ascii="Times New Roman" w:eastAsia="Times New Roman" w:hAnsi="Times New Roman" w:cs="Times New Roman"/>
            <w:sz w:val="24"/>
            <w:szCs w:val="24"/>
          </w:rPr>
          <w:t>la</w:t>
        </w:r>
        <w:r w:rsidR="00BF2607">
          <w:rPr>
            <w:rFonts w:ascii="Times New Roman" w:eastAsia="Times New Roman" w:hAnsi="Times New Roman" w:cs="Times New Roman"/>
            <w:sz w:val="24"/>
            <w:szCs w:val="24"/>
          </w:rPr>
          <w:t>ps</w:t>
        </w:r>
        <w:r w:rsidR="00BF2607" w:rsidRPr="7BA5EFAE">
          <w:rPr>
            <w:rFonts w:ascii="Times New Roman" w:eastAsia="Times New Roman" w:hAnsi="Times New Roman" w:cs="Times New Roman"/>
            <w:sz w:val="24"/>
            <w:szCs w:val="24"/>
          </w:rPr>
          <w:t>ele</w:t>
        </w:r>
      </w:ins>
      <w:r w:rsidR="50E09940" w:rsidRPr="7BA5EFAE">
        <w:rPr>
          <w:rFonts w:ascii="Times New Roman" w:eastAsia="Times New Roman" w:hAnsi="Times New Roman" w:cs="Times New Roman"/>
          <w:sz w:val="24"/>
          <w:szCs w:val="24"/>
        </w:rPr>
        <w:t>, vanema</w:t>
      </w:r>
      <w:del w:id="132" w:author="Mari Koik" w:date="2024-02-15T13:13:00Z">
        <w:r w:rsidR="50E09940" w:rsidRPr="7BA5EFAE" w:rsidDel="00BF2607">
          <w:rPr>
            <w:rFonts w:ascii="Times New Roman" w:eastAsia="Times New Roman" w:hAnsi="Times New Roman" w:cs="Times New Roman"/>
            <w:sz w:val="24"/>
            <w:szCs w:val="24"/>
          </w:rPr>
          <w:delText>te</w:delText>
        </w:r>
      </w:del>
      <w:r w:rsidR="50E09940" w:rsidRPr="7BA5EFAE">
        <w:rPr>
          <w:rFonts w:ascii="Times New Roman" w:eastAsia="Times New Roman" w:hAnsi="Times New Roman" w:cs="Times New Roman"/>
          <w:sz w:val="24"/>
          <w:szCs w:val="24"/>
        </w:rPr>
        <w:t>le ja lasteaia</w:t>
      </w:r>
      <w:del w:id="133" w:author="Mari Koik" w:date="2024-02-14T14:01:00Z">
        <w:r w:rsidR="50E09940" w:rsidRPr="7BA5EFAE" w:rsidDel="00EC7605">
          <w:rPr>
            <w:rFonts w:ascii="Times New Roman" w:eastAsia="Times New Roman" w:hAnsi="Times New Roman" w:cs="Times New Roman"/>
            <w:sz w:val="24"/>
            <w:szCs w:val="24"/>
          </w:rPr>
          <w:delText xml:space="preserve"> </w:delText>
        </w:r>
      </w:del>
      <w:r w:rsidR="50E09940" w:rsidRPr="7BA5EFAE">
        <w:rPr>
          <w:rFonts w:ascii="Times New Roman" w:eastAsia="Times New Roman" w:hAnsi="Times New Roman" w:cs="Times New Roman"/>
          <w:sz w:val="24"/>
          <w:szCs w:val="24"/>
        </w:rPr>
        <w:t>töötaja</w:t>
      </w:r>
      <w:del w:id="134" w:author="Mari Koik" w:date="2024-02-15T13:13:00Z">
        <w:r w:rsidR="50E09940" w:rsidRPr="7BA5EFAE" w:rsidDel="00BF2607">
          <w:rPr>
            <w:rFonts w:ascii="Times New Roman" w:eastAsia="Times New Roman" w:hAnsi="Times New Roman" w:cs="Times New Roman"/>
            <w:sz w:val="24"/>
            <w:szCs w:val="24"/>
          </w:rPr>
          <w:delText>te</w:delText>
        </w:r>
      </w:del>
      <w:r w:rsidR="50E09940" w:rsidRPr="7BA5EFAE">
        <w:rPr>
          <w:rFonts w:ascii="Times New Roman" w:eastAsia="Times New Roman" w:hAnsi="Times New Roman" w:cs="Times New Roman"/>
          <w:sz w:val="24"/>
          <w:szCs w:val="24"/>
        </w:rPr>
        <w:t xml:space="preserve">le täitmiseks kohustuslik ning see avalikustatakse lasteaia või </w:t>
      </w:r>
      <w:r w:rsidR="6312658F" w:rsidRPr="7BA5EFAE">
        <w:rPr>
          <w:rFonts w:ascii="Times New Roman" w:eastAsia="Times New Roman" w:hAnsi="Times New Roman" w:cs="Times New Roman"/>
          <w:sz w:val="24"/>
          <w:szCs w:val="24"/>
        </w:rPr>
        <w:t>lasteaia</w:t>
      </w:r>
      <w:del w:id="135" w:author="Mari Koik" w:date="2024-02-14T13:09:00Z">
        <w:r w:rsidR="50E09940" w:rsidRPr="7BA5EFAE" w:rsidDel="007163DE">
          <w:rPr>
            <w:rFonts w:ascii="Times New Roman" w:eastAsia="Times New Roman" w:hAnsi="Times New Roman" w:cs="Times New Roman"/>
            <w:sz w:val="24"/>
            <w:szCs w:val="24"/>
          </w:rPr>
          <w:delText xml:space="preserve"> </w:delText>
        </w:r>
      </w:del>
      <w:r w:rsidR="50E09940" w:rsidRPr="7BA5EFAE">
        <w:rPr>
          <w:rFonts w:ascii="Times New Roman" w:eastAsia="Times New Roman" w:hAnsi="Times New Roman" w:cs="Times New Roman"/>
          <w:sz w:val="24"/>
          <w:szCs w:val="24"/>
        </w:rPr>
        <w:t>pidaja veebilehel.</w:t>
      </w:r>
    </w:p>
    <w:p w14:paraId="5618AD64" w14:textId="0BC0AAAD" w:rsidR="00C320CC" w:rsidRPr="00E04EAF" w:rsidRDefault="00C320CC" w:rsidP="006E06B8">
      <w:pPr>
        <w:spacing w:after="0" w:line="240" w:lineRule="auto"/>
        <w:jc w:val="both"/>
        <w:rPr>
          <w:rFonts w:ascii="Times New Roman" w:hAnsi="Times New Roman" w:cs="Times New Roman"/>
          <w:sz w:val="24"/>
          <w:szCs w:val="24"/>
        </w:rPr>
      </w:pPr>
    </w:p>
    <w:p w14:paraId="01050333" w14:textId="1F5BA66B" w:rsidR="00C320CC" w:rsidRPr="00E04EAF" w:rsidRDefault="4E63882E" w:rsidP="006E06B8">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49A20FFF" w:rsidRPr="00E04EAF">
        <w:rPr>
          <w:rFonts w:ascii="Times New Roman" w:hAnsi="Times New Roman" w:cs="Times New Roman"/>
          <w:b/>
          <w:bCs/>
          <w:sz w:val="24"/>
          <w:szCs w:val="24"/>
        </w:rPr>
        <w:t>1</w:t>
      </w:r>
      <w:r w:rsidR="003F0B64">
        <w:rPr>
          <w:rFonts w:ascii="Times New Roman" w:hAnsi="Times New Roman" w:cs="Times New Roman"/>
          <w:b/>
          <w:bCs/>
          <w:sz w:val="24"/>
          <w:szCs w:val="24"/>
        </w:rPr>
        <w:t>9</w:t>
      </w:r>
      <w:r w:rsidRPr="00E04EAF">
        <w:rPr>
          <w:rFonts w:ascii="Times New Roman" w:hAnsi="Times New Roman" w:cs="Times New Roman"/>
          <w:b/>
          <w:bCs/>
          <w:sz w:val="24"/>
          <w:szCs w:val="24"/>
        </w:rPr>
        <w:t>. Lasteaia arengukava</w:t>
      </w:r>
      <w:r w:rsidR="00935C39">
        <w:rPr>
          <w:rFonts w:ascii="Times New Roman" w:hAnsi="Times New Roman" w:cs="Times New Roman"/>
          <w:b/>
          <w:bCs/>
          <w:sz w:val="24"/>
          <w:szCs w:val="24"/>
        </w:rPr>
        <w:t xml:space="preserve"> ja sisehindamine</w:t>
      </w:r>
    </w:p>
    <w:p w14:paraId="3858735A" w14:textId="77777777" w:rsidR="00C320CC" w:rsidRPr="000771AD" w:rsidRDefault="00C320CC" w:rsidP="00015857">
      <w:pPr>
        <w:spacing w:after="0" w:line="240" w:lineRule="auto"/>
        <w:jc w:val="both"/>
        <w:rPr>
          <w:rFonts w:ascii="Times New Roman" w:hAnsi="Times New Roman" w:cs="Times New Roman"/>
          <w:sz w:val="24"/>
          <w:szCs w:val="24"/>
        </w:rPr>
      </w:pPr>
    </w:p>
    <w:p w14:paraId="1932E990" w14:textId="11D90217" w:rsidR="001732C5" w:rsidRDefault="34F27E7F" w:rsidP="001732C5">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w:t>
      </w:r>
      <w:bookmarkStart w:id="136" w:name="_Hlk149145133"/>
      <w:r w:rsidR="00E57FDE" w:rsidRPr="00E04EAF">
        <w:rPr>
          <w:rFonts w:ascii="Times New Roman" w:hAnsi="Times New Roman" w:cs="Times New Roman"/>
          <w:sz w:val="24"/>
          <w:szCs w:val="24"/>
        </w:rPr>
        <w:t xml:space="preserve">Lasteaia järjepideva arengu tagamiseks koostab </w:t>
      </w:r>
      <w:del w:id="137" w:author="Mari Koik" w:date="2024-02-15T17:40:00Z">
        <w:r w:rsidR="00E57FDE" w:rsidRPr="00E04EAF" w:rsidDel="00DD7B25">
          <w:rPr>
            <w:rFonts w:ascii="Times New Roman" w:hAnsi="Times New Roman" w:cs="Times New Roman"/>
            <w:sz w:val="24"/>
            <w:szCs w:val="24"/>
          </w:rPr>
          <w:delText xml:space="preserve">lasteaia </w:delText>
        </w:r>
      </w:del>
      <w:r w:rsidR="00E57FDE" w:rsidRPr="00E04EAF">
        <w:rPr>
          <w:rFonts w:ascii="Times New Roman" w:hAnsi="Times New Roman" w:cs="Times New Roman"/>
          <w:sz w:val="24"/>
          <w:szCs w:val="24"/>
        </w:rPr>
        <w:t xml:space="preserve">direktor koostöös </w:t>
      </w:r>
      <w:del w:id="138" w:author="Mari Koik" w:date="2024-02-14T14:02:00Z">
        <w:r w:rsidR="00E57FDE" w:rsidRPr="00E04EAF" w:rsidDel="00EC7605">
          <w:rPr>
            <w:rFonts w:ascii="Times New Roman" w:hAnsi="Times New Roman" w:cs="Times New Roman"/>
            <w:sz w:val="24"/>
            <w:szCs w:val="24"/>
          </w:rPr>
          <w:delText xml:space="preserve">lasteaia </w:delText>
        </w:r>
      </w:del>
      <w:r w:rsidR="00E57FDE" w:rsidRPr="00E04EAF">
        <w:rPr>
          <w:rFonts w:ascii="Times New Roman" w:hAnsi="Times New Roman" w:cs="Times New Roman"/>
          <w:sz w:val="24"/>
          <w:szCs w:val="24"/>
        </w:rPr>
        <w:t>töötajate, lasteaia</w:t>
      </w:r>
      <w:del w:id="139" w:author="Mari Koik" w:date="2024-02-13T12:05:00Z">
        <w:r w:rsidR="00E57FDE" w:rsidRPr="00E04EAF" w:rsidDel="00145C4D">
          <w:rPr>
            <w:rFonts w:ascii="Times New Roman" w:hAnsi="Times New Roman" w:cs="Times New Roman"/>
            <w:sz w:val="24"/>
            <w:szCs w:val="24"/>
          </w:rPr>
          <w:delText xml:space="preserve"> </w:delText>
        </w:r>
      </w:del>
      <w:r w:rsidR="00E57FDE" w:rsidRPr="00E04EAF">
        <w:rPr>
          <w:rFonts w:ascii="Times New Roman" w:hAnsi="Times New Roman" w:cs="Times New Roman"/>
          <w:sz w:val="24"/>
          <w:szCs w:val="24"/>
        </w:rPr>
        <w:t>pidaja ja hoolekoguga lasteaia arengukava</w:t>
      </w:r>
      <w:r w:rsidR="001732C5" w:rsidRPr="00E04EAF">
        <w:rPr>
          <w:rFonts w:ascii="Times New Roman" w:hAnsi="Times New Roman" w:cs="Times New Roman"/>
          <w:sz w:val="24"/>
          <w:szCs w:val="24"/>
        </w:rPr>
        <w:t xml:space="preserve">. Arengukava </w:t>
      </w:r>
      <w:r w:rsidR="001732C5">
        <w:rPr>
          <w:rFonts w:ascii="Times New Roman" w:hAnsi="Times New Roman" w:cs="Times New Roman"/>
          <w:sz w:val="24"/>
          <w:szCs w:val="24"/>
        </w:rPr>
        <w:t>teha</w:t>
      </w:r>
      <w:r w:rsidR="001732C5" w:rsidRPr="00E04EAF">
        <w:rPr>
          <w:rFonts w:ascii="Times New Roman" w:hAnsi="Times New Roman" w:cs="Times New Roman"/>
          <w:sz w:val="24"/>
          <w:szCs w:val="24"/>
        </w:rPr>
        <w:t xml:space="preserve">kse vähemalt kolmeks aastaks. Arengukava </w:t>
      </w:r>
      <w:r w:rsidR="001732C5">
        <w:rPr>
          <w:rFonts w:ascii="Times New Roman" w:hAnsi="Times New Roman" w:cs="Times New Roman"/>
          <w:sz w:val="24"/>
          <w:szCs w:val="24"/>
        </w:rPr>
        <w:t xml:space="preserve">koostamisel </w:t>
      </w:r>
      <w:r w:rsidR="001732C5" w:rsidRPr="00E04EAF">
        <w:rPr>
          <w:rFonts w:ascii="Times New Roman" w:hAnsi="Times New Roman" w:cs="Times New Roman"/>
          <w:sz w:val="24"/>
          <w:szCs w:val="24"/>
        </w:rPr>
        <w:t>arvesta</w:t>
      </w:r>
      <w:r w:rsidR="001732C5">
        <w:rPr>
          <w:rFonts w:ascii="Times New Roman" w:hAnsi="Times New Roman" w:cs="Times New Roman"/>
          <w:sz w:val="24"/>
          <w:szCs w:val="24"/>
        </w:rPr>
        <w:t>takse</w:t>
      </w:r>
      <w:r w:rsidR="001732C5" w:rsidRPr="00E04EAF">
        <w:rPr>
          <w:rFonts w:ascii="Times New Roman" w:hAnsi="Times New Roman" w:cs="Times New Roman"/>
          <w:sz w:val="24"/>
          <w:szCs w:val="24"/>
        </w:rPr>
        <w:t xml:space="preserve"> sisehindamise tulemustes esile toodud tugevuste</w:t>
      </w:r>
      <w:r w:rsidR="001732C5">
        <w:rPr>
          <w:rFonts w:ascii="Times New Roman" w:hAnsi="Times New Roman" w:cs="Times New Roman"/>
          <w:sz w:val="24"/>
          <w:szCs w:val="24"/>
        </w:rPr>
        <w:t>ga</w:t>
      </w:r>
      <w:r w:rsidR="001732C5" w:rsidRPr="00E04EAF">
        <w:rPr>
          <w:rFonts w:ascii="Times New Roman" w:hAnsi="Times New Roman" w:cs="Times New Roman"/>
          <w:sz w:val="24"/>
          <w:szCs w:val="24"/>
        </w:rPr>
        <w:t xml:space="preserve"> ja </w:t>
      </w:r>
      <w:commentRangeStart w:id="140"/>
      <w:r w:rsidR="001732C5" w:rsidRPr="00E04EAF">
        <w:rPr>
          <w:rFonts w:ascii="Times New Roman" w:hAnsi="Times New Roman" w:cs="Times New Roman"/>
          <w:sz w:val="24"/>
          <w:szCs w:val="24"/>
        </w:rPr>
        <w:t>parend</w:t>
      </w:r>
      <w:ins w:id="141" w:author="Mari Koik" w:date="2024-02-15T13:17:00Z">
        <w:r w:rsidR="00115169">
          <w:rPr>
            <w:rFonts w:ascii="Times New Roman" w:hAnsi="Times New Roman" w:cs="Times New Roman"/>
            <w:sz w:val="24"/>
            <w:szCs w:val="24"/>
          </w:rPr>
          <w:t>us</w:t>
        </w:r>
      </w:ins>
      <w:del w:id="142" w:author="Mari Koik" w:date="2024-02-15T13:17:00Z">
        <w:r w:rsidR="001732C5" w:rsidDel="00115169">
          <w:rPr>
            <w:rFonts w:ascii="Times New Roman" w:hAnsi="Times New Roman" w:cs="Times New Roman"/>
            <w:sz w:val="24"/>
            <w:szCs w:val="24"/>
          </w:rPr>
          <w:delText xml:space="preserve">amist vajavate </w:delText>
        </w:r>
      </w:del>
      <w:r w:rsidR="001732C5" w:rsidRPr="00E04EAF">
        <w:rPr>
          <w:rFonts w:ascii="Times New Roman" w:hAnsi="Times New Roman" w:cs="Times New Roman"/>
          <w:sz w:val="24"/>
          <w:szCs w:val="24"/>
        </w:rPr>
        <w:t>valdkondade</w:t>
      </w:r>
      <w:r w:rsidR="001732C5">
        <w:rPr>
          <w:rFonts w:ascii="Times New Roman" w:hAnsi="Times New Roman" w:cs="Times New Roman"/>
          <w:sz w:val="24"/>
          <w:szCs w:val="24"/>
        </w:rPr>
        <w:t>ga</w:t>
      </w:r>
      <w:commentRangeEnd w:id="140"/>
      <w:r w:rsidR="00115169">
        <w:rPr>
          <w:rStyle w:val="Kommentaariviide"/>
        </w:rPr>
        <w:commentReference w:id="140"/>
      </w:r>
      <w:r w:rsidR="001732C5" w:rsidRPr="00E04EAF">
        <w:rPr>
          <w:rFonts w:ascii="Times New Roman" w:hAnsi="Times New Roman" w:cs="Times New Roman"/>
          <w:sz w:val="24"/>
          <w:szCs w:val="24"/>
        </w:rPr>
        <w:t xml:space="preserve"> ning riskianalüüsi tulemus</w:t>
      </w:r>
      <w:r w:rsidR="001732C5">
        <w:rPr>
          <w:rFonts w:ascii="Times New Roman" w:hAnsi="Times New Roman" w:cs="Times New Roman"/>
          <w:sz w:val="24"/>
          <w:szCs w:val="24"/>
        </w:rPr>
        <w:t>tega</w:t>
      </w:r>
      <w:r w:rsidR="001732C5" w:rsidRPr="00E04EAF">
        <w:rPr>
          <w:rFonts w:ascii="Times New Roman" w:hAnsi="Times New Roman" w:cs="Times New Roman"/>
          <w:sz w:val="24"/>
          <w:szCs w:val="24"/>
        </w:rPr>
        <w:t>.</w:t>
      </w:r>
    </w:p>
    <w:p w14:paraId="6884D441" w14:textId="29D43195" w:rsidR="00935C39" w:rsidRDefault="00935C39" w:rsidP="001732C5">
      <w:pPr>
        <w:spacing w:after="0" w:line="240" w:lineRule="auto"/>
        <w:jc w:val="both"/>
        <w:rPr>
          <w:rFonts w:ascii="Times New Roman" w:hAnsi="Times New Roman" w:cs="Times New Roman"/>
          <w:sz w:val="24"/>
          <w:szCs w:val="24"/>
        </w:rPr>
      </w:pPr>
    </w:p>
    <w:p w14:paraId="4C7EF832" w14:textId="00187216" w:rsidR="00935C39" w:rsidRPr="00E04EAF" w:rsidRDefault="00935C39" w:rsidP="001732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3F73C3">
        <w:rPr>
          <w:rFonts w:ascii="Times New Roman" w:hAnsi="Times New Roman" w:cs="Times New Roman"/>
          <w:sz w:val="24"/>
          <w:szCs w:val="24"/>
        </w:rPr>
        <w:t xml:space="preserve">Direktor </w:t>
      </w:r>
      <w:r w:rsidR="007466BC">
        <w:rPr>
          <w:rFonts w:ascii="Times New Roman" w:hAnsi="Times New Roman" w:cs="Times New Roman"/>
          <w:sz w:val="24"/>
          <w:szCs w:val="24"/>
        </w:rPr>
        <w:t xml:space="preserve">viib </w:t>
      </w:r>
      <w:r w:rsidRPr="00935C39">
        <w:rPr>
          <w:rFonts w:ascii="Times New Roman" w:hAnsi="Times New Roman" w:cs="Times New Roman"/>
          <w:sz w:val="24"/>
          <w:szCs w:val="24"/>
        </w:rPr>
        <w:t>koostöös töötajate</w:t>
      </w:r>
      <w:r w:rsidR="003F73C3">
        <w:rPr>
          <w:rFonts w:ascii="Times New Roman" w:hAnsi="Times New Roman" w:cs="Times New Roman"/>
          <w:sz w:val="24"/>
          <w:szCs w:val="24"/>
        </w:rPr>
        <w:t>ga</w:t>
      </w:r>
      <w:r w:rsidRPr="00935C39">
        <w:rPr>
          <w:rFonts w:ascii="Times New Roman" w:hAnsi="Times New Roman" w:cs="Times New Roman"/>
          <w:sz w:val="24"/>
          <w:szCs w:val="24"/>
        </w:rPr>
        <w:t xml:space="preserve"> </w:t>
      </w:r>
      <w:r w:rsidR="007466BC">
        <w:rPr>
          <w:rFonts w:ascii="Times New Roman" w:hAnsi="Times New Roman" w:cs="Times New Roman"/>
          <w:sz w:val="24"/>
          <w:szCs w:val="24"/>
        </w:rPr>
        <w:t xml:space="preserve">läbi </w:t>
      </w:r>
      <w:r w:rsidRPr="00935C39">
        <w:rPr>
          <w:rFonts w:ascii="Times New Roman" w:hAnsi="Times New Roman" w:cs="Times New Roman"/>
          <w:sz w:val="24"/>
          <w:szCs w:val="24"/>
        </w:rPr>
        <w:t xml:space="preserve">lasteaia sisehindamist. Sisehindamine on pidev protsess, mille eesmärk on tagada laste arengut toetavad tingimused ja lasteaia järjepidev </w:t>
      </w:r>
      <w:r w:rsidRPr="00935C39">
        <w:rPr>
          <w:rFonts w:ascii="Times New Roman" w:hAnsi="Times New Roman" w:cs="Times New Roman"/>
          <w:sz w:val="24"/>
          <w:szCs w:val="24"/>
        </w:rPr>
        <w:lastRenderedPageBreak/>
        <w:t xml:space="preserve">areng. </w:t>
      </w:r>
      <w:r w:rsidR="003F73C3">
        <w:rPr>
          <w:rFonts w:ascii="Times New Roman" w:hAnsi="Times New Roman" w:cs="Times New Roman"/>
          <w:sz w:val="24"/>
          <w:szCs w:val="24"/>
        </w:rPr>
        <w:t>Lasteaia sisehindamise korra kehtestab direktor, olles kuulanud ära hoolekogu arvamuse.</w:t>
      </w:r>
    </w:p>
    <w:bookmarkEnd w:id="136"/>
    <w:p w14:paraId="550A4308" w14:textId="77777777" w:rsidR="00BC469F" w:rsidRPr="00E04EAF" w:rsidRDefault="00BC469F" w:rsidP="00015857">
      <w:pPr>
        <w:spacing w:after="0" w:line="240" w:lineRule="auto"/>
        <w:jc w:val="both"/>
        <w:rPr>
          <w:rFonts w:ascii="Times New Roman" w:hAnsi="Times New Roman" w:cs="Times New Roman"/>
          <w:sz w:val="24"/>
          <w:szCs w:val="24"/>
        </w:rPr>
      </w:pPr>
    </w:p>
    <w:p w14:paraId="3D384B25" w14:textId="1B071AFC" w:rsidR="00AC6C7D"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00E02D91">
        <w:rPr>
          <w:rFonts w:ascii="Times New Roman" w:hAnsi="Times New Roman" w:cs="Times New Roman"/>
          <w:sz w:val="24"/>
          <w:szCs w:val="24"/>
        </w:rPr>
        <w:t>3</w:t>
      </w:r>
      <w:r w:rsidRPr="00E04EAF">
        <w:rPr>
          <w:rFonts w:ascii="Times New Roman" w:hAnsi="Times New Roman" w:cs="Times New Roman"/>
          <w:sz w:val="24"/>
          <w:szCs w:val="24"/>
        </w:rPr>
        <w:t>) L</w:t>
      </w:r>
      <w:r w:rsidRPr="00E04EAF">
        <w:rPr>
          <w:rFonts w:ascii="Times New Roman" w:eastAsia="Times New Roman" w:hAnsi="Times New Roman" w:cs="Times New Roman"/>
          <w:sz w:val="24"/>
          <w:szCs w:val="24"/>
        </w:rPr>
        <w:t>asteaia</w:t>
      </w:r>
      <w:del w:id="143" w:author="Mari Koik" w:date="2024-02-13T12:06:00Z">
        <w:r w:rsidRPr="00E04EAF" w:rsidDel="00145C4D">
          <w:rPr>
            <w:rFonts w:ascii="Times New Roman" w:eastAsia="Times New Roman" w:hAnsi="Times New Roman" w:cs="Times New Roman"/>
            <w:sz w:val="24"/>
            <w:szCs w:val="24"/>
          </w:rPr>
          <w:delText xml:space="preserve"> </w:delText>
        </w:r>
      </w:del>
      <w:r w:rsidR="007D6D76" w:rsidRPr="00E04EAF">
        <w:rPr>
          <w:rFonts w:ascii="Times New Roman" w:eastAsia="Times New Roman" w:hAnsi="Times New Roman" w:cs="Times New Roman"/>
          <w:sz w:val="24"/>
          <w:szCs w:val="24"/>
        </w:rPr>
        <w:t>pidaja</w:t>
      </w:r>
      <w:r w:rsidRPr="00E04EAF">
        <w:rPr>
          <w:rFonts w:ascii="Times New Roman" w:eastAsia="Times New Roman" w:hAnsi="Times New Roman" w:cs="Times New Roman"/>
          <w:sz w:val="24"/>
          <w:szCs w:val="24"/>
        </w:rPr>
        <w:t xml:space="preserve"> kinnitab lasteaia </w:t>
      </w:r>
      <w:r w:rsidR="007D6D76" w:rsidRPr="00E04EAF">
        <w:rPr>
          <w:rFonts w:ascii="Times New Roman" w:eastAsia="Times New Roman" w:hAnsi="Times New Roman" w:cs="Times New Roman"/>
          <w:sz w:val="24"/>
          <w:szCs w:val="24"/>
        </w:rPr>
        <w:t>areng</w:t>
      </w:r>
      <w:r w:rsidR="00517E8B" w:rsidRPr="00E04EAF">
        <w:rPr>
          <w:rFonts w:ascii="Times New Roman" w:eastAsia="Times New Roman" w:hAnsi="Times New Roman" w:cs="Times New Roman"/>
          <w:sz w:val="24"/>
          <w:szCs w:val="24"/>
        </w:rPr>
        <w:t>u</w:t>
      </w:r>
      <w:r w:rsidR="007D6D76" w:rsidRPr="00E04EAF">
        <w:rPr>
          <w:rFonts w:ascii="Times New Roman" w:eastAsia="Times New Roman" w:hAnsi="Times New Roman" w:cs="Times New Roman"/>
          <w:sz w:val="24"/>
          <w:szCs w:val="24"/>
        </w:rPr>
        <w:t>kava</w:t>
      </w:r>
      <w:r w:rsidRPr="00E04EAF">
        <w:rPr>
          <w:rFonts w:ascii="Times New Roman" w:eastAsia="Times New Roman" w:hAnsi="Times New Roman" w:cs="Times New Roman"/>
          <w:sz w:val="24"/>
          <w:szCs w:val="24"/>
        </w:rPr>
        <w:t xml:space="preserve"> ja loob võimalused</w:t>
      </w:r>
      <w:r w:rsidR="004F2581">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arengukava eesmärke täit</w:t>
      </w:r>
      <w:r w:rsidR="004F2581">
        <w:rPr>
          <w:rFonts w:ascii="Times New Roman" w:eastAsia="Times New Roman" w:hAnsi="Times New Roman" w:cs="Times New Roman"/>
          <w:sz w:val="24"/>
          <w:szCs w:val="24"/>
        </w:rPr>
        <w:t>a</w:t>
      </w:r>
      <w:r w:rsidRPr="00E04EAF">
        <w:rPr>
          <w:rFonts w:ascii="Times New Roman" w:eastAsia="Times New Roman" w:hAnsi="Times New Roman" w:cs="Times New Roman"/>
          <w:sz w:val="24"/>
          <w:szCs w:val="24"/>
        </w:rPr>
        <w:t>. Arengukava täitmise eest vastutab lasteaia direktor.</w:t>
      </w:r>
    </w:p>
    <w:p w14:paraId="0FEFA9C0" w14:textId="33D74F8A" w:rsidR="5838BA56" w:rsidRPr="00E04EAF" w:rsidRDefault="5838BA56" w:rsidP="00015857">
      <w:pPr>
        <w:spacing w:after="0" w:line="240" w:lineRule="auto"/>
        <w:jc w:val="both"/>
        <w:rPr>
          <w:rFonts w:ascii="Times New Roman" w:hAnsi="Times New Roman" w:cs="Times New Roman"/>
          <w:sz w:val="24"/>
          <w:szCs w:val="24"/>
        </w:rPr>
      </w:pPr>
    </w:p>
    <w:p w14:paraId="339DC1B7" w14:textId="6747E805" w:rsidR="00C320CC" w:rsidRPr="00E04EAF"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00E02D91">
        <w:rPr>
          <w:rFonts w:ascii="Times New Roman" w:hAnsi="Times New Roman" w:cs="Times New Roman"/>
          <w:sz w:val="24"/>
          <w:szCs w:val="24"/>
        </w:rPr>
        <w:t>4</w:t>
      </w:r>
      <w:r w:rsidRPr="00E04EAF">
        <w:rPr>
          <w:rFonts w:ascii="Times New Roman" w:hAnsi="Times New Roman" w:cs="Times New Roman"/>
          <w:sz w:val="24"/>
          <w:szCs w:val="24"/>
        </w:rPr>
        <w:t xml:space="preserve">) Lasteaia arengukava avalikustatakse lasteaia või </w:t>
      </w:r>
      <w:r w:rsidR="004F2581">
        <w:rPr>
          <w:rFonts w:ascii="Times New Roman" w:hAnsi="Times New Roman" w:cs="Times New Roman"/>
          <w:sz w:val="24"/>
          <w:szCs w:val="24"/>
        </w:rPr>
        <w:t>lasteaia</w:t>
      </w:r>
      <w:del w:id="144" w:author="Mari Koik" w:date="2024-02-13T12:07:00Z">
        <w:r w:rsidRPr="00E04EAF" w:rsidDel="00145C4D">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 veebilehel.</w:t>
      </w:r>
    </w:p>
    <w:p w14:paraId="38ECFE4C" w14:textId="77777777" w:rsidR="009B1EBC" w:rsidRPr="00E04EAF" w:rsidRDefault="009B1EBC" w:rsidP="00015857">
      <w:pPr>
        <w:spacing w:after="0" w:line="240" w:lineRule="auto"/>
        <w:jc w:val="both"/>
        <w:rPr>
          <w:rFonts w:ascii="Times New Roman" w:hAnsi="Times New Roman" w:cs="Times New Roman"/>
          <w:sz w:val="24"/>
          <w:szCs w:val="24"/>
        </w:rPr>
      </w:pPr>
    </w:p>
    <w:p w14:paraId="02DFD043" w14:textId="098DF2D0" w:rsidR="647718BA" w:rsidRPr="00E04EAF" w:rsidRDefault="297401B2" w:rsidP="1A26A201">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3</w:t>
      </w:r>
      <w:r w:rsidR="19CBAD68" w:rsidRPr="00E04EAF">
        <w:rPr>
          <w:rFonts w:ascii="Times New Roman" w:hAnsi="Times New Roman" w:cs="Times New Roman"/>
          <w:b/>
          <w:bCs/>
          <w:sz w:val="24"/>
          <w:szCs w:val="24"/>
        </w:rPr>
        <w:t>. jagu</w:t>
      </w:r>
    </w:p>
    <w:p w14:paraId="7850FF10" w14:textId="77777777" w:rsidR="647718BA" w:rsidRPr="00E04EAF" w:rsidRDefault="19CBAD68" w:rsidP="1A26A201">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Munitsipaallasteaia pidamine</w:t>
      </w:r>
    </w:p>
    <w:p w14:paraId="34E14F77" w14:textId="77777777" w:rsidR="647718BA" w:rsidRPr="00E04EAF" w:rsidRDefault="647718BA" w:rsidP="1A26A201">
      <w:pPr>
        <w:spacing w:after="0" w:line="240" w:lineRule="auto"/>
        <w:jc w:val="both"/>
        <w:rPr>
          <w:rFonts w:ascii="Times New Roman" w:hAnsi="Times New Roman" w:cs="Times New Roman"/>
          <w:sz w:val="24"/>
          <w:szCs w:val="24"/>
        </w:rPr>
      </w:pPr>
    </w:p>
    <w:p w14:paraId="6ABB6569" w14:textId="7F9F8FAB" w:rsidR="647718BA" w:rsidRPr="00E04EAF" w:rsidRDefault="19CBAD68"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3F0B64">
        <w:rPr>
          <w:rFonts w:ascii="Times New Roman" w:hAnsi="Times New Roman" w:cs="Times New Roman"/>
          <w:b/>
          <w:bCs/>
          <w:sz w:val="24"/>
          <w:szCs w:val="24"/>
        </w:rPr>
        <w:t>20</w:t>
      </w:r>
      <w:r w:rsidRPr="00E04EAF">
        <w:rPr>
          <w:rFonts w:ascii="Times New Roman" w:hAnsi="Times New Roman" w:cs="Times New Roman"/>
          <w:b/>
          <w:bCs/>
          <w:sz w:val="24"/>
          <w:szCs w:val="24"/>
        </w:rPr>
        <w:t>. Nõuded kohaliku omavalitsuse üksusele ja tema peetavale lasteaiale</w:t>
      </w:r>
    </w:p>
    <w:p w14:paraId="72318A6D" w14:textId="77777777" w:rsidR="647718BA" w:rsidRPr="00E04EAF" w:rsidRDefault="647718BA" w:rsidP="1A26A201">
      <w:pPr>
        <w:spacing w:after="0" w:line="240" w:lineRule="auto"/>
        <w:jc w:val="both"/>
        <w:rPr>
          <w:rFonts w:ascii="Times New Roman" w:hAnsi="Times New Roman" w:cs="Times New Roman"/>
          <w:sz w:val="24"/>
          <w:szCs w:val="24"/>
        </w:rPr>
      </w:pPr>
    </w:p>
    <w:p w14:paraId="21D0D3FE" w14:textId="7DA8D28B" w:rsidR="647718BA" w:rsidRPr="00E04EAF" w:rsidRDefault="00031659" w:rsidP="003860F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w:t>
      </w:r>
      <w:bookmarkStart w:id="145" w:name="_Hlk148451612"/>
      <w:r w:rsidR="19CBAD68" w:rsidRPr="00E04EAF">
        <w:rPr>
          <w:rFonts w:ascii="Times New Roman" w:hAnsi="Times New Roman" w:cs="Times New Roman"/>
          <w:sz w:val="24"/>
          <w:szCs w:val="24"/>
        </w:rPr>
        <w:t>Kohaliku omavalitsus</w:t>
      </w:r>
      <w:r w:rsidR="007A66D9">
        <w:rPr>
          <w:rFonts w:ascii="Times New Roman" w:hAnsi="Times New Roman" w:cs="Times New Roman"/>
          <w:sz w:val="24"/>
          <w:szCs w:val="24"/>
        </w:rPr>
        <w:t>e</w:t>
      </w:r>
      <w:r w:rsidR="19CBAD68" w:rsidRPr="00E04EAF">
        <w:rPr>
          <w:rFonts w:ascii="Times New Roman" w:hAnsi="Times New Roman" w:cs="Times New Roman"/>
          <w:sz w:val="24"/>
          <w:szCs w:val="24"/>
        </w:rPr>
        <w:t xml:space="preserve"> üksus tagab tema peetav</w:t>
      </w:r>
      <w:r w:rsidR="007A66D9">
        <w:rPr>
          <w:rFonts w:ascii="Times New Roman" w:hAnsi="Times New Roman" w:cs="Times New Roman"/>
          <w:sz w:val="24"/>
          <w:szCs w:val="24"/>
        </w:rPr>
        <w:t>a</w:t>
      </w:r>
      <w:r w:rsidR="19CBAD68" w:rsidRPr="00E04EAF">
        <w:rPr>
          <w:rFonts w:ascii="Times New Roman" w:hAnsi="Times New Roman" w:cs="Times New Roman"/>
          <w:sz w:val="24"/>
          <w:szCs w:val="24"/>
        </w:rPr>
        <w:t xml:space="preserve"> lastea</w:t>
      </w:r>
      <w:r w:rsidR="007A66D9">
        <w:rPr>
          <w:rFonts w:ascii="Times New Roman" w:hAnsi="Times New Roman" w:cs="Times New Roman"/>
          <w:sz w:val="24"/>
          <w:szCs w:val="24"/>
        </w:rPr>
        <w:t>ia vastavuse</w:t>
      </w:r>
      <w:r w:rsidR="19CBAD68" w:rsidRPr="00E04EAF">
        <w:rPr>
          <w:rFonts w:ascii="Times New Roman" w:hAnsi="Times New Roman" w:cs="Times New Roman"/>
          <w:sz w:val="24"/>
          <w:szCs w:val="24"/>
        </w:rPr>
        <w:t xml:space="preserve"> </w:t>
      </w:r>
      <w:r w:rsidR="003860F7" w:rsidRPr="00E04EAF">
        <w:rPr>
          <w:rFonts w:ascii="Times New Roman" w:hAnsi="Times New Roman" w:cs="Times New Roman"/>
          <w:sz w:val="24"/>
          <w:szCs w:val="24"/>
        </w:rPr>
        <w:t>kõigi</w:t>
      </w:r>
      <w:r w:rsidR="00143D45" w:rsidRPr="00E04EAF">
        <w:rPr>
          <w:rFonts w:ascii="Times New Roman" w:hAnsi="Times New Roman" w:cs="Times New Roman"/>
          <w:sz w:val="24"/>
          <w:szCs w:val="24"/>
        </w:rPr>
        <w:t>le</w:t>
      </w:r>
      <w:r w:rsidR="003860F7" w:rsidRPr="00E04EAF">
        <w:rPr>
          <w:rFonts w:ascii="Times New Roman" w:hAnsi="Times New Roman" w:cs="Times New Roman"/>
          <w:sz w:val="24"/>
          <w:szCs w:val="24"/>
        </w:rPr>
        <w:t xml:space="preserve"> käesolevas </w:t>
      </w:r>
      <w:bookmarkStart w:id="146" w:name="_Hlk148451524"/>
      <w:r w:rsidR="003860F7" w:rsidRPr="00E04EAF">
        <w:rPr>
          <w:rFonts w:ascii="Times New Roman" w:hAnsi="Times New Roman" w:cs="Times New Roman"/>
          <w:sz w:val="24"/>
          <w:szCs w:val="24"/>
        </w:rPr>
        <w:t>seaduses</w:t>
      </w:r>
      <w:r w:rsidR="00143D45" w:rsidRPr="00E04EAF">
        <w:rPr>
          <w:rFonts w:ascii="Times New Roman" w:hAnsi="Times New Roman" w:cs="Times New Roman"/>
          <w:sz w:val="24"/>
          <w:szCs w:val="24"/>
        </w:rPr>
        <w:t xml:space="preserve"> ja selle alusel kehtestatud õigusaktides </w:t>
      </w:r>
      <w:r w:rsidR="003860F7" w:rsidRPr="00E04EAF">
        <w:rPr>
          <w:rFonts w:ascii="Times New Roman" w:hAnsi="Times New Roman" w:cs="Times New Roman"/>
          <w:sz w:val="24"/>
          <w:szCs w:val="24"/>
        </w:rPr>
        <w:t xml:space="preserve">munitsipaallasteaiale </w:t>
      </w:r>
      <w:r w:rsidR="00143D45" w:rsidRPr="00E04EAF">
        <w:rPr>
          <w:rFonts w:ascii="Times New Roman" w:hAnsi="Times New Roman" w:cs="Times New Roman"/>
          <w:sz w:val="24"/>
          <w:szCs w:val="24"/>
        </w:rPr>
        <w:t>sätestatud</w:t>
      </w:r>
      <w:r w:rsidR="003860F7" w:rsidRPr="00E04EAF">
        <w:rPr>
          <w:rFonts w:ascii="Times New Roman" w:hAnsi="Times New Roman" w:cs="Times New Roman"/>
          <w:sz w:val="24"/>
          <w:szCs w:val="24"/>
        </w:rPr>
        <w:t xml:space="preserve"> nõuetele.</w:t>
      </w:r>
    </w:p>
    <w:bookmarkEnd w:id="145"/>
    <w:bookmarkEnd w:id="146"/>
    <w:p w14:paraId="4C4CA84B" w14:textId="77777777" w:rsidR="00031659" w:rsidRPr="00E04EAF" w:rsidRDefault="00031659" w:rsidP="1A26A201">
      <w:pPr>
        <w:spacing w:after="0" w:line="240" w:lineRule="auto"/>
        <w:jc w:val="both"/>
        <w:rPr>
          <w:rFonts w:ascii="Times New Roman" w:hAnsi="Times New Roman" w:cs="Times New Roman"/>
          <w:sz w:val="24"/>
          <w:szCs w:val="24"/>
        </w:rPr>
      </w:pPr>
    </w:p>
    <w:p w14:paraId="3549F9E5" w14:textId="436CE073" w:rsidR="00031659" w:rsidRPr="00E04EAF" w:rsidRDefault="00031659" w:rsidP="00031659">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(2) Kohaliku omavalitsuse üksus </w:t>
      </w:r>
      <w:del w:id="147" w:author="Mari Koik" w:date="2024-02-13T12:07:00Z">
        <w:r w:rsidRPr="00E04EAF" w:rsidDel="00145C4D">
          <w:rPr>
            <w:rFonts w:ascii="Times New Roman" w:hAnsi="Times New Roman" w:cs="Times New Roman"/>
            <w:sz w:val="24"/>
            <w:szCs w:val="24"/>
          </w:rPr>
          <w:delText>on kohustatud</w:delText>
        </w:r>
      </w:del>
      <w:ins w:id="148" w:author="Mari Koik" w:date="2024-02-13T12:07:00Z">
        <w:r w:rsidR="00145C4D">
          <w:rPr>
            <w:rFonts w:ascii="Times New Roman" w:hAnsi="Times New Roman" w:cs="Times New Roman"/>
            <w:sz w:val="24"/>
            <w:szCs w:val="24"/>
          </w:rPr>
          <w:t>lõpetab</w:t>
        </w:r>
      </w:ins>
      <w:r w:rsidRPr="00E04EAF">
        <w:rPr>
          <w:rFonts w:ascii="Times New Roman" w:hAnsi="Times New Roman" w:cs="Times New Roman"/>
          <w:sz w:val="24"/>
          <w:szCs w:val="24"/>
        </w:rPr>
        <w:t xml:space="preserve"> Haridus- ja Teadusministeeriumi nõudel </w:t>
      </w:r>
      <w:del w:id="149" w:author="Mari Koik" w:date="2024-02-13T12:07:00Z">
        <w:r w:rsidRPr="00E04EAF" w:rsidDel="00145C4D">
          <w:rPr>
            <w:rFonts w:ascii="Times New Roman" w:hAnsi="Times New Roman" w:cs="Times New Roman"/>
            <w:sz w:val="24"/>
            <w:szCs w:val="24"/>
          </w:rPr>
          <w:delText xml:space="preserve">lõpetama </w:delText>
        </w:r>
      </w:del>
      <w:r w:rsidRPr="00E04EAF">
        <w:rPr>
          <w:rFonts w:ascii="Times New Roman" w:hAnsi="Times New Roman" w:cs="Times New Roman"/>
          <w:sz w:val="24"/>
          <w:szCs w:val="24"/>
        </w:rPr>
        <w:t xml:space="preserve">munitsipaallasteaia </w:t>
      </w:r>
      <w:r w:rsidR="000F0F47" w:rsidRPr="00E04EAF">
        <w:rPr>
          <w:rFonts w:ascii="Times New Roman" w:hAnsi="Times New Roman" w:cs="Times New Roman"/>
          <w:sz w:val="24"/>
          <w:szCs w:val="24"/>
        </w:rPr>
        <w:t>tegevuse</w:t>
      </w:r>
      <w:r w:rsidRPr="00E04EAF">
        <w:rPr>
          <w:rFonts w:ascii="Times New Roman" w:hAnsi="Times New Roman" w:cs="Times New Roman"/>
          <w:sz w:val="24"/>
          <w:szCs w:val="24"/>
        </w:rPr>
        <w:t>, kui:</w:t>
      </w:r>
    </w:p>
    <w:p w14:paraId="0E44567C" w14:textId="18AEFAC8" w:rsidR="00F76ED7" w:rsidRPr="00E04EAF" w:rsidRDefault="00E15D67" w:rsidP="00E15D6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w:t>
      </w:r>
      <w:r w:rsidR="00117CFC" w:rsidRPr="00E04EAF">
        <w:rPr>
          <w:rFonts w:ascii="Times New Roman" w:hAnsi="Times New Roman" w:cs="Times New Roman"/>
          <w:sz w:val="24"/>
          <w:szCs w:val="24"/>
        </w:rPr>
        <w:t>haldusjärelevalv</w:t>
      </w:r>
      <w:r w:rsidR="00193D2D">
        <w:rPr>
          <w:rFonts w:ascii="Times New Roman" w:hAnsi="Times New Roman" w:cs="Times New Roman"/>
          <w:sz w:val="24"/>
          <w:szCs w:val="24"/>
        </w:rPr>
        <w:t xml:space="preserve">e </w:t>
      </w:r>
      <w:del w:id="150" w:author="Mari Koik" w:date="2024-02-15T13:11:00Z">
        <w:r w:rsidR="00193D2D" w:rsidDel="00BF2607">
          <w:rPr>
            <w:rFonts w:ascii="Times New Roman" w:hAnsi="Times New Roman" w:cs="Times New Roman"/>
            <w:sz w:val="24"/>
            <w:szCs w:val="24"/>
          </w:rPr>
          <w:delText xml:space="preserve">teostamisel </w:delText>
        </w:r>
      </w:del>
      <w:ins w:id="151" w:author="Mari Koik" w:date="2024-02-15T13:11:00Z">
        <w:r w:rsidR="00BF2607">
          <w:rPr>
            <w:rFonts w:ascii="Times New Roman" w:hAnsi="Times New Roman" w:cs="Times New Roman"/>
            <w:sz w:val="24"/>
            <w:szCs w:val="24"/>
          </w:rPr>
          <w:t xml:space="preserve">käigus </w:t>
        </w:r>
      </w:ins>
      <w:r w:rsidR="00193D2D">
        <w:rPr>
          <w:rFonts w:ascii="Times New Roman" w:hAnsi="Times New Roman" w:cs="Times New Roman"/>
          <w:sz w:val="24"/>
          <w:szCs w:val="24"/>
        </w:rPr>
        <w:t>on tuvastatud</w:t>
      </w:r>
      <w:r w:rsidR="00117CFC" w:rsidRPr="00E04EAF">
        <w:rPr>
          <w:rFonts w:ascii="Times New Roman" w:hAnsi="Times New Roman" w:cs="Times New Roman"/>
          <w:sz w:val="24"/>
          <w:szCs w:val="24"/>
        </w:rPr>
        <w:t>, et lasteaia või kohaliku omavalitsuse üksuse tegevus on vastuolus käesoleva seaduse või teiste õigusaktidega</w:t>
      </w:r>
      <w:r w:rsidR="003A12EA" w:rsidRPr="00E04EAF">
        <w:rPr>
          <w:rFonts w:ascii="Times New Roman" w:hAnsi="Times New Roman" w:cs="Times New Roman"/>
          <w:sz w:val="24"/>
          <w:szCs w:val="24"/>
        </w:rPr>
        <w:t xml:space="preserve"> ning </w:t>
      </w:r>
      <w:bookmarkStart w:id="152" w:name="_Hlk149146572"/>
      <w:r w:rsidR="00172DAD" w:rsidRPr="00E04EAF">
        <w:rPr>
          <w:rFonts w:ascii="Times New Roman" w:hAnsi="Times New Roman" w:cs="Times New Roman"/>
          <w:sz w:val="24"/>
          <w:szCs w:val="24"/>
        </w:rPr>
        <w:t xml:space="preserve">lasteaed ja </w:t>
      </w:r>
      <w:r w:rsidR="003A12EA" w:rsidRPr="00E04EAF">
        <w:rPr>
          <w:rFonts w:ascii="Times New Roman" w:hAnsi="Times New Roman" w:cs="Times New Roman"/>
          <w:sz w:val="24"/>
          <w:szCs w:val="24"/>
        </w:rPr>
        <w:t xml:space="preserve">kohaliku omavalitsuse üksus </w:t>
      </w:r>
      <w:r w:rsidR="00172DAD" w:rsidRPr="00E04EAF">
        <w:rPr>
          <w:rFonts w:ascii="Times New Roman" w:hAnsi="Times New Roman" w:cs="Times New Roman"/>
          <w:sz w:val="24"/>
          <w:szCs w:val="24"/>
        </w:rPr>
        <w:t xml:space="preserve">ei ole ettenähtud </w:t>
      </w:r>
      <w:del w:id="153" w:author="Mari Koik" w:date="2024-02-14T13:43:00Z">
        <w:r w:rsidR="00172DAD" w:rsidRPr="00E04EAF" w:rsidDel="00FC7DA9">
          <w:rPr>
            <w:rFonts w:ascii="Times New Roman" w:hAnsi="Times New Roman" w:cs="Times New Roman"/>
            <w:sz w:val="24"/>
            <w:szCs w:val="24"/>
          </w:rPr>
          <w:delText xml:space="preserve">tähtajaks </w:delText>
        </w:r>
      </w:del>
      <w:ins w:id="154" w:author="Mari Koik" w:date="2024-02-14T13:43:00Z">
        <w:r w:rsidR="00FC7DA9" w:rsidRPr="00E04EAF">
          <w:rPr>
            <w:rFonts w:ascii="Times New Roman" w:hAnsi="Times New Roman" w:cs="Times New Roman"/>
            <w:sz w:val="24"/>
            <w:szCs w:val="24"/>
          </w:rPr>
          <w:t>täht</w:t>
        </w:r>
        <w:r w:rsidR="00FC7DA9">
          <w:rPr>
            <w:rFonts w:ascii="Times New Roman" w:hAnsi="Times New Roman" w:cs="Times New Roman"/>
            <w:sz w:val="24"/>
            <w:szCs w:val="24"/>
          </w:rPr>
          <w:t>päev</w:t>
        </w:r>
        <w:r w:rsidR="00FC7DA9" w:rsidRPr="00E04EAF">
          <w:rPr>
            <w:rFonts w:ascii="Times New Roman" w:hAnsi="Times New Roman" w:cs="Times New Roman"/>
            <w:sz w:val="24"/>
            <w:szCs w:val="24"/>
          </w:rPr>
          <w:t xml:space="preserve">aks </w:t>
        </w:r>
      </w:ins>
      <w:r w:rsidR="00172DAD" w:rsidRPr="00E04EAF">
        <w:rPr>
          <w:rFonts w:ascii="Times New Roman" w:hAnsi="Times New Roman" w:cs="Times New Roman"/>
          <w:sz w:val="24"/>
          <w:szCs w:val="24"/>
        </w:rPr>
        <w:t>ja korras täitnud haldusjärelevalveorgani ettekirjutust</w:t>
      </w:r>
      <w:bookmarkEnd w:id="152"/>
      <w:r w:rsidR="00F76ED7" w:rsidRPr="00E04EAF">
        <w:rPr>
          <w:rFonts w:ascii="Times New Roman" w:hAnsi="Times New Roman" w:cs="Times New Roman"/>
          <w:sz w:val="24"/>
          <w:szCs w:val="24"/>
        </w:rPr>
        <w:t>;</w:t>
      </w:r>
    </w:p>
    <w:p w14:paraId="6679214C" w14:textId="79A5044C" w:rsidR="00A01411" w:rsidRPr="00E04EAF" w:rsidRDefault="00F76ED7" w:rsidP="00E15D6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w:t>
      </w:r>
      <w:r w:rsidR="00297D58" w:rsidRPr="00E04EAF">
        <w:rPr>
          <w:rFonts w:ascii="Times New Roman" w:hAnsi="Times New Roman" w:cs="Times New Roman"/>
          <w:sz w:val="24"/>
          <w:szCs w:val="24"/>
        </w:rPr>
        <w:t xml:space="preserve"> </w:t>
      </w:r>
      <w:r w:rsidR="00117CFC" w:rsidRPr="00E04EAF">
        <w:rPr>
          <w:rFonts w:ascii="Times New Roman" w:hAnsi="Times New Roman" w:cs="Times New Roman"/>
          <w:sz w:val="24"/>
          <w:szCs w:val="24"/>
        </w:rPr>
        <w:t xml:space="preserve">kohaliku omavalitsuse üksus ei ole ettenähtud </w:t>
      </w:r>
      <w:del w:id="155" w:author="Mari Koik" w:date="2024-02-14T13:43:00Z">
        <w:r w:rsidR="00117CFC" w:rsidRPr="00E04EAF" w:rsidDel="00FC7DA9">
          <w:rPr>
            <w:rFonts w:ascii="Times New Roman" w:hAnsi="Times New Roman" w:cs="Times New Roman"/>
            <w:sz w:val="24"/>
            <w:szCs w:val="24"/>
          </w:rPr>
          <w:delText xml:space="preserve">tähtajaks </w:delText>
        </w:r>
      </w:del>
      <w:ins w:id="156" w:author="Mari Koik" w:date="2024-02-14T13:43:00Z">
        <w:r w:rsidR="00FC7DA9" w:rsidRPr="00E04EAF">
          <w:rPr>
            <w:rFonts w:ascii="Times New Roman" w:hAnsi="Times New Roman" w:cs="Times New Roman"/>
            <w:sz w:val="24"/>
            <w:szCs w:val="24"/>
          </w:rPr>
          <w:t>täht</w:t>
        </w:r>
        <w:r w:rsidR="00FC7DA9">
          <w:rPr>
            <w:rFonts w:ascii="Times New Roman" w:hAnsi="Times New Roman" w:cs="Times New Roman"/>
            <w:sz w:val="24"/>
            <w:szCs w:val="24"/>
          </w:rPr>
          <w:t>päev</w:t>
        </w:r>
        <w:r w:rsidR="00FC7DA9" w:rsidRPr="00E04EAF">
          <w:rPr>
            <w:rFonts w:ascii="Times New Roman" w:hAnsi="Times New Roman" w:cs="Times New Roman"/>
            <w:sz w:val="24"/>
            <w:szCs w:val="24"/>
          </w:rPr>
          <w:t xml:space="preserve">aks </w:t>
        </w:r>
      </w:ins>
      <w:r w:rsidR="00117CFC" w:rsidRPr="00E04EAF">
        <w:rPr>
          <w:rFonts w:ascii="Times New Roman" w:hAnsi="Times New Roman" w:cs="Times New Roman"/>
          <w:sz w:val="24"/>
          <w:szCs w:val="24"/>
        </w:rPr>
        <w:t>ja korras täitnud riikliku järelevalveorgani ettekirjutust</w:t>
      </w:r>
      <w:r w:rsidR="00143D45" w:rsidRPr="00E04EAF">
        <w:rPr>
          <w:rFonts w:ascii="Times New Roman" w:hAnsi="Times New Roman" w:cs="Times New Roman"/>
          <w:sz w:val="24"/>
          <w:szCs w:val="24"/>
        </w:rPr>
        <w:t>;</w:t>
      </w:r>
    </w:p>
    <w:p w14:paraId="048F06D9" w14:textId="093B402B" w:rsidR="00117CFC" w:rsidRPr="00E04EAF" w:rsidRDefault="2F2CA74B" w:rsidP="7BA5EFAE">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3</w:t>
      </w:r>
      <w:r w:rsidR="19B01FD9" w:rsidRPr="7BA5EFAE">
        <w:rPr>
          <w:rFonts w:ascii="Times New Roman" w:hAnsi="Times New Roman" w:cs="Times New Roman"/>
          <w:sz w:val="24"/>
          <w:szCs w:val="24"/>
        </w:rPr>
        <w:t xml:space="preserve">) </w:t>
      </w:r>
      <w:commentRangeStart w:id="157"/>
      <w:r w:rsidR="0D1B20B1" w:rsidRPr="7BA5EFAE">
        <w:rPr>
          <w:rFonts w:ascii="Times New Roman" w:hAnsi="Times New Roman" w:cs="Times New Roman"/>
          <w:sz w:val="24"/>
          <w:szCs w:val="24"/>
        </w:rPr>
        <w:t>lasteaed</w:t>
      </w:r>
      <w:r w:rsidR="624F63FD" w:rsidRPr="7BA5EFAE">
        <w:rPr>
          <w:rFonts w:ascii="Times New Roman" w:hAnsi="Times New Roman" w:cs="Times New Roman"/>
          <w:sz w:val="24"/>
          <w:szCs w:val="24"/>
        </w:rPr>
        <w:t xml:space="preserve"> ei ole ühe aasta jooksul pärast käesoleva seaduse §-s 21 sätestatud teavit</w:t>
      </w:r>
      <w:r w:rsidR="485B44FB" w:rsidRPr="7BA5EFAE">
        <w:rPr>
          <w:rFonts w:ascii="Times New Roman" w:hAnsi="Times New Roman" w:cs="Times New Roman"/>
          <w:sz w:val="24"/>
          <w:szCs w:val="24"/>
        </w:rPr>
        <w:t>ust</w:t>
      </w:r>
      <w:r w:rsidR="624F63FD" w:rsidRPr="7BA5EFAE">
        <w:rPr>
          <w:rFonts w:ascii="Times New Roman" w:hAnsi="Times New Roman" w:cs="Times New Roman"/>
          <w:sz w:val="24"/>
          <w:szCs w:val="24"/>
        </w:rPr>
        <w:t xml:space="preserve"> </w:t>
      </w:r>
      <w:del w:id="158" w:author="Mari Koik" w:date="2024-02-15T13:02:00Z">
        <w:r w:rsidR="624F63FD" w:rsidRPr="7BA5EFAE" w:rsidDel="00377A82">
          <w:rPr>
            <w:rFonts w:ascii="Times New Roman" w:hAnsi="Times New Roman" w:cs="Times New Roman"/>
            <w:sz w:val="24"/>
            <w:szCs w:val="24"/>
          </w:rPr>
          <w:delText xml:space="preserve">alustanud </w:delText>
        </w:r>
      </w:del>
      <w:del w:id="159" w:author="Mari Koik" w:date="2024-02-13T17:39:00Z">
        <w:r w:rsidR="0D1B20B1" w:rsidRPr="7BA5EFAE" w:rsidDel="00B20E9C">
          <w:rPr>
            <w:rFonts w:ascii="Times New Roman" w:hAnsi="Times New Roman" w:cs="Times New Roman"/>
            <w:sz w:val="24"/>
            <w:szCs w:val="24"/>
          </w:rPr>
          <w:delText>lasteaias</w:delText>
        </w:r>
        <w:r w:rsidR="624F63FD" w:rsidRPr="7BA5EFAE" w:rsidDel="00B20E9C">
          <w:rPr>
            <w:rFonts w:ascii="Times New Roman" w:hAnsi="Times New Roman" w:cs="Times New Roman"/>
            <w:sz w:val="24"/>
            <w:szCs w:val="24"/>
          </w:rPr>
          <w:delText xml:space="preserve"> </w:delText>
        </w:r>
      </w:del>
      <w:del w:id="160" w:author="Mari Koik" w:date="2024-02-15T13:06:00Z">
        <w:r w:rsidR="0D0BF627" w:rsidRPr="7BA5EFAE" w:rsidDel="00377A82">
          <w:rPr>
            <w:rFonts w:ascii="Times New Roman" w:hAnsi="Times New Roman" w:cs="Times New Roman"/>
            <w:sz w:val="24"/>
            <w:szCs w:val="24"/>
          </w:rPr>
          <w:delText xml:space="preserve">õppe- ja </w:delText>
        </w:r>
        <w:r w:rsidR="624F63FD" w:rsidRPr="7BA5EFAE" w:rsidDel="00377A82">
          <w:rPr>
            <w:rFonts w:ascii="Times New Roman" w:hAnsi="Times New Roman" w:cs="Times New Roman"/>
            <w:sz w:val="24"/>
            <w:szCs w:val="24"/>
          </w:rPr>
          <w:delText>kasvatus</w:delText>
        </w:r>
      </w:del>
      <w:r w:rsidR="624F63FD" w:rsidRPr="7BA5EFAE">
        <w:rPr>
          <w:rFonts w:ascii="Times New Roman" w:hAnsi="Times New Roman" w:cs="Times New Roman"/>
          <w:sz w:val="24"/>
          <w:szCs w:val="24"/>
        </w:rPr>
        <w:t>tegevust</w:t>
      </w:r>
      <w:r w:rsidR="2D1F0569" w:rsidRPr="7BA5EFAE">
        <w:rPr>
          <w:rFonts w:ascii="Times New Roman" w:hAnsi="Times New Roman" w:cs="Times New Roman"/>
          <w:sz w:val="24"/>
          <w:szCs w:val="24"/>
        </w:rPr>
        <w:t xml:space="preserve"> </w:t>
      </w:r>
      <w:ins w:id="161" w:author="Mari Koik" w:date="2024-02-15T13:02:00Z">
        <w:r w:rsidR="00377A82" w:rsidRPr="7BA5EFAE">
          <w:rPr>
            <w:rFonts w:ascii="Times New Roman" w:hAnsi="Times New Roman" w:cs="Times New Roman"/>
            <w:sz w:val="24"/>
            <w:szCs w:val="24"/>
          </w:rPr>
          <w:t xml:space="preserve">alustanud </w:t>
        </w:r>
      </w:ins>
      <w:r w:rsidR="2D1F0569" w:rsidRPr="7BA5EFAE">
        <w:rPr>
          <w:rFonts w:ascii="Times New Roman" w:hAnsi="Times New Roman" w:cs="Times New Roman"/>
          <w:sz w:val="24"/>
          <w:szCs w:val="24"/>
        </w:rPr>
        <w:t xml:space="preserve">või </w:t>
      </w:r>
      <w:del w:id="162" w:author="Mari Koik" w:date="2024-02-13T12:09:00Z">
        <w:r w:rsidR="2D1F0569" w:rsidRPr="7BA5EFAE" w:rsidDel="00145C4D">
          <w:rPr>
            <w:rFonts w:ascii="Times New Roman" w:hAnsi="Times New Roman" w:cs="Times New Roman"/>
            <w:sz w:val="24"/>
            <w:szCs w:val="24"/>
          </w:rPr>
          <w:delText xml:space="preserve">on rohkem kui üheks õppeaastaks </w:delText>
        </w:r>
      </w:del>
      <w:del w:id="163" w:author="Mari Koik" w:date="2024-02-15T13:02:00Z">
        <w:r w:rsidR="2D1F0569" w:rsidRPr="7BA5EFAE" w:rsidDel="00377A82">
          <w:rPr>
            <w:rFonts w:ascii="Times New Roman" w:hAnsi="Times New Roman" w:cs="Times New Roman"/>
            <w:sz w:val="24"/>
            <w:szCs w:val="24"/>
          </w:rPr>
          <w:delText xml:space="preserve">lasteaia </w:delText>
        </w:r>
      </w:del>
      <w:ins w:id="164" w:author="Mari Koik" w:date="2024-02-15T13:02:00Z">
        <w:r w:rsidR="00377A82">
          <w:rPr>
            <w:rFonts w:ascii="Times New Roman" w:hAnsi="Times New Roman" w:cs="Times New Roman"/>
            <w:sz w:val="24"/>
            <w:szCs w:val="24"/>
          </w:rPr>
          <w:t>on</w:t>
        </w:r>
        <w:r w:rsidR="00377A82" w:rsidRPr="7BA5EFAE">
          <w:rPr>
            <w:rFonts w:ascii="Times New Roman" w:hAnsi="Times New Roman" w:cs="Times New Roman"/>
            <w:sz w:val="24"/>
            <w:szCs w:val="24"/>
          </w:rPr>
          <w:t xml:space="preserve"> </w:t>
        </w:r>
      </w:ins>
      <w:del w:id="165" w:author="Mari Koik" w:date="2024-02-15T13:04:00Z">
        <w:r w:rsidR="2D1F0569" w:rsidRPr="7BA5EFAE" w:rsidDel="00377A82">
          <w:rPr>
            <w:rFonts w:ascii="Times New Roman" w:hAnsi="Times New Roman" w:cs="Times New Roman"/>
            <w:sz w:val="24"/>
            <w:szCs w:val="24"/>
          </w:rPr>
          <w:delText>tegevus</w:delText>
        </w:r>
      </w:del>
      <w:del w:id="166" w:author="Mari Koik" w:date="2024-02-13T12:09:00Z">
        <w:r w:rsidR="2D1F0569" w:rsidRPr="7BA5EFAE" w:rsidDel="00145C4D">
          <w:rPr>
            <w:rFonts w:ascii="Times New Roman" w:hAnsi="Times New Roman" w:cs="Times New Roman"/>
            <w:sz w:val="24"/>
            <w:szCs w:val="24"/>
          </w:rPr>
          <w:delText>e</w:delText>
        </w:r>
      </w:del>
      <w:del w:id="167" w:author="Mari Koik" w:date="2024-02-15T13:02:00Z">
        <w:r w:rsidR="2D1F0569" w:rsidRPr="7BA5EFAE" w:rsidDel="00377A82">
          <w:rPr>
            <w:rFonts w:ascii="Times New Roman" w:hAnsi="Times New Roman" w:cs="Times New Roman"/>
            <w:sz w:val="24"/>
            <w:szCs w:val="24"/>
          </w:rPr>
          <w:delText xml:space="preserve"> </w:delText>
        </w:r>
      </w:del>
      <w:del w:id="168" w:author="Mari Koik" w:date="2024-02-15T13:04:00Z">
        <w:r w:rsidR="2D1F0569" w:rsidRPr="7BA5EFAE" w:rsidDel="00377A82">
          <w:rPr>
            <w:rFonts w:ascii="Times New Roman" w:hAnsi="Times New Roman" w:cs="Times New Roman"/>
            <w:sz w:val="24"/>
            <w:szCs w:val="24"/>
          </w:rPr>
          <w:delText>peata</w:delText>
        </w:r>
      </w:del>
      <w:del w:id="169" w:author="Mari Koik" w:date="2024-02-13T12:09:00Z">
        <w:r w:rsidR="2D1F0569" w:rsidRPr="7BA5EFAE" w:rsidDel="00145C4D">
          <w:rPr>
            <w:rFonts w:ascii="Times New Roman" w:hAnsi="Times New Roman" w:cs="Times New Roman"/>
            <w:sz w:val="24"/>
            <w:szCs w:val="24"/>
          </w:rPr>
          <w:delText>n</w:delText>
        </w:r>
      </w:del>
      <w:del w:id="170" w:author="Mari Koik" w:date="2024-02-15T13:04:00Z">
        <w:r w:rsidR="2D1F0569" w:rsidRPr="7BA5EFAE" w:rsidDel="00377A82">
          <w:rPr>
            <w:rFonts w:ascii="Times New Roman" w:hAnsi="Times New Roman" w:cs="Times New Roman"/>
            <w:sz w:val="24"/>
            <w:szCs w:val="24"/>
          </w:rPr>
          <w:delText>ud</w:delText>
        </w:r>
      </w:del>
      <w:ins w:id="171" w:author="Mari Koik" w:date="2024-02-13T12:09:00Z">
        <w:r w:rsidR="00145C4D" w:rsidRPr="7BA5EFAE">
          <w:rPr>
            <w:rFonts w:ascii="Times New Roman" w:hAnsi="Times New Roman" w:cs="Times New Roman"/>
            <w:sz w:val="24"/>
            <w:szCs w:val="24"/>
          </w:rPr>
          <w:t>rohkem kui üheks õppeaastaks</w:t>
        </w:r>
      </w:ins>
      <w:ins w:id="172" w:author="Mari Koik" w:date="2024-02-15T13:04:00Z">
        <w:r w:rsidR="00377A82" w:rsidRPr="00377A82">
          <w:rPr>
            <w:rFonts w:ascii="Times New Roman" w:hAnsi="Times New Roman" w:cs="Times New Roman"/>
            <w:sz w:val="24"/>
            <w:szCs w:val="24"/>
          </w:rPr>
          <w:t xml:space="preserve"> </w:t>
        </w:r>
        <w:r w:rsidR="00377A82" w:rsidRPr="7BA5EFAE">
          <w:rPr>
            <w:rFonts w:ascii="Times New Roman" w:hAnsi="Times New Roman" w:cs="Times New Roman"/>
            <w:sz w:val="24"/>
            <w:szCs w:val="24"/>
          </w:rPr>
          <w:t>tegevus</w:t>
        </w:r>
        <w:r w:rsidR="00377A82">
          <w:rPr>
            <w:rFonts w:ascii="Times New Roman" w:hAnsi="Times New Roman" w:cs="Times New Roman"/>
            <w:sz w:val="24"/>
            <w:szCs w:val="24"/>
          </w:rPr>
          <w:t xml:space="preserve">e </w:t>
        </w:r>
        <w:r w:rsidR="00377A82" w:rsidRPr="7BA5EFAE">
          <w:rPr>
            <w:rFonts w:ascii="Times New Roman" w:hAnsi="Times New Roman" w:cs="Times New Roman"/>
            <w:sz w:val="24"/>
            <w:szCs w:val="24"/>
          </w:rPr>
          <w:t>peata</w:t>
        </w:r>
        <w:r w:rsidR="00377A82">
          <w:rPr>
            <w:rFonts w:ascii="Times New Roman" w:hAnsi="Times New Roman" w:cs="Times New Roman"/>
            <w:sz w:val="24"/>
            <w:szCs w:val="24"/>
          </w:rPr>
          <w:t>n</w:t>
        </w:r>
        <w:r w:rsidR="00377A82" w:rsidRPr="7BA5EFAE">
          <w:rPr>
            <w:rFonts w:ascii="Times New Roman" w:hAnsi="Times New Roman" w:cs="Times New Roman"/>
            <w:sz w:val="24"/>
            <w:szCs w:val="24"/>
          </w:rPr>
          <w:t>ud</w:t>
        </w:r>
      </w:ins>
      <w:commentRangeEnd w:id="157"/>
      <w:ins w:id="173" w:author="Mari Koik" w:date="2024-02-15T13:08:00Z">
        <w:r w:rsidR="00BF2607">
          <w:rPr>
            <w:rStyle w:val="Kommentaariviide"/>
          </w:rPr>
          <w:commentReference w:id="157"/>
        </w:r>
      </w:ins>
      <w:r w:rsidR="624F63FD" w:rsidRPr="7BA5EFAE">
        <w:rPr>
          <w:rFonts w:ascii="Times New Roman" w:hAnsi="Times New Roman" w:cs="Times New Roman"/>
          <w:sz w:val="24"/>
          <w:szCs w:val="24"/>
        </w:rPr>
        <w:t>.</w:t>
      </w:r>
    </w:p>
    <w:p w14:paraId="4FE2F911" w14:textId="77777777" w:rsidR="00117CFC" w:rsidRPr="00E04EAF" w:rsidRDefault="00117CFC" w:rsidP="00117CFC">
      <w:pPr>
        <w:spacing w:after="0" w:line="240" w:lineRule="auto"/>
        <w:jc w:val="both"/>
        <w:rPr>
          <w:rFonts w:ascii="Times New Roman" w:hAnsi="Times New Roman" w:cs="Times New Roman"/>
          <w:sz w:val="24"/>
          <w:szCs w:val="24"/>
        </w:rPr>
      </w:pPr>
    </w:p>
    <w:p w14:paraId="4B5E1E73" w14:textId="3F3DF65F" w:rsidR="647718BA" w:rsidRPr="00E04EAF" w:rsidRDefault="19CBAD68"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3F0B64">
        <w:rPr>
          <w:rFonts w:ascii="Times New Roman" w:hAnsi="Times New Roman" w:cs="Times New Roman"/>
          <w:b/>
          <w:bCs/>
          <w:sz w:val="24"/>
          <w:szCs w:val="24"/>
        </w:rPr>
        <w:t>21</w:t>
      </w:r>
      <w:r w:rsidRPr="00E04EAF">
        <w:rPr>
          <w:rFonts w:ascii="Times New Roman" w:hAnsi="Times New Roman" w:cs="Times New Roman"/>
          <w:b/>
          <w:bCs/>
          <w:sz w:val="24"/>
          <w:szCs w:val="24"/>
        </w:rPr>
        <w:t>. Haridus- ja Teadusministeeriumi teavitamine</w:t>
      </w:r>
    </w:p>
    <w:p w14:paraId="13B1A9AB" w14:textId="77777777" w:rsidR="647718BA" w:rsidRPr="00E04EAF" w:rsidRDefault="647718BA" w:rsidP="1A26A201">
      <w:pPr>
        <w:spacing w:after="0" w:line="240" w:lineRule="auto"/>
        <w:jc w:val="both"/>
        <w:rPr>
          <w:rFonts w:ascii="Times New Roman" w:hAnsi="Times New Roman" w:cs="Times New Roman"/>
          <w:sz w:val="24"/>
          <w:szCs w:val="24"/>
        </w:rPr>
      </w:pPr>
    </w:p>
    <w:p w14:paraId="5DBAF892" w14:textId="0AB15BC1" w:rsidR="647718BA" w:rsidRPr="00E04EAF" w:rsidRDefault="5764D4E9"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(1) Kohaliku omavalitsuse üksus teavitab Haridus- ja Teadusministeeriumi </w:t>
      </w:r>
      <w:del w:id="174" w:author="Mari Koik" w:date="2024-02-13T13:16:00Z">
        <w:r w:rsidRPr="7BA5EFAE" w:rsidDel="00F968A6">
          <w:rPr>
            <w:rFonts w:ascii="Times New Roman" w:hAnsi="Times New Roman" w:cs="Times New Roman"/>
            <w:sz w:val="24"/>
            <w:szCs w:val="24"/>
          </w:rPr>
          <w:delText xml:space="preserve">vähemalt </w:delText>
        </w:r>
      </w:del>
      <w:ins w:id="175" w:author="Mari Koik" w:date="2024-02-13T13:16:00Z">
        <w:r w:rsidR="00F968A6">
          <w:rPr>
            <w:rFonts w:ascii="Times New Roman" w:hAnsi="Times New Roman" w:cs="Times New Roman"/>
            <w:sz w:val="24"/>
            <w:szCs w:val="24"/>
          </w:rPr>
          <w:t>hilj</w:t>
        </w:r>
        <w:r w:rsidR="00F968A6" w:rsidRPr="7BA5EFAE">
          <w:rPr>
            <w:rFonts w:ascii="Times New Roman" w:hAnsi="Times New Roman" w:cs="Times New Roman"/>
            <w:sz w:val="24"/>
            <w:szCs w:val="24"/>
          </w:rPr>
          <w:t xml:space="preserve">emalt </w:t>
        </w:r>
      </w:ins>
      <w:r w:rsidR="7913AB84" w:rsidRPr="7BA5EFAE">
        <w:rPr>
          <w:rFonts w:ascii="Times New Roman" w:hAnsi="Times New Roman" w:cs="Times New Roman"/>
          <w:sz w:val="24"/>
          <w:szCs w:val="24"/>
        </w:rPr>
        <w:t xml:space="preserve">viis </w:t>
      </w:r>
      <w:r w:rsidRPr="7BA5EFAE">
        <w:rPr>
          <w:rFonts w:ascii="Times New Roman" w:hAnsi="Times New Roman" w:cs="Times New Roman"/>
          <w:sz w:val="24"/>
          <w:szCs w:val="24"/>
        </w:rPr>
        <w:t>kuud enne õppe- ja kasvatustegevuse algust otsusest asutada lasteaed, see ümber korraldada</w:t>
      </w:r>
      <w:r w:rsidR="0D0BF627" w:rsidRPr="7BA5EFAE">
        <w:rPr>
          <w:rFonts w:ascii="Times New Roman" w:hAnsi="Times New Roman" w:cs="Times New Roman"/>
          <w:sz w:val="24"/>
          <w:szCs w:val="24"/>
        </w:rPr>
        <w:t>, selle tegevus peatada</w:t>
      </w:r>
      <w:r w:rsidRPr="7BA5EFAE">
        <w:rPr>
          <w:rFonts w:ascii="Times New Roman" w:hAnsi="Times New Roman" w:cs="Times New Roman"/>
          <w:sz w:val="24"/>
          <w:szCs w:val="24"/>
        </w:rPr>
        <w:t xml:space="preserve"> või lõpetada.</w:t>
      </w:r>
    </w:p>
    <w:p w14:paraId="6CC09A13" w14:textId="77777777" w:rsidR="647718BA" w:rsidRPr="00E04EAF" w:rsidRDefault="647718BA" w:rsidP="1A26A201">
      <w:pPr>
        <w:spacing w:after="0" w:line="240" w:lineRule="auto"/>
        <w:jc w:val="both"/>
        <w:rPr>
          <w:rFonts w:ascii="Times New Roman" w:hAnsi="Times New Roman" w:cs="Times New Roman"/>
          <w:sz w:val="24"/>
          <w:szCs w:val="24"/>
        </w:rPr>
      </w:pPr>
    </w:p>
    <w:p w14:paraId="5A3C60D0" w14:textId="25EF0846" w:rsidR="647718BA" w:rsidRDefault="19CBAD68" w:rsidP="1A26A201">
      <w:pPr>
        <w:spacing w:after="0" w:line="240" w:lineRule="auto"/>
        <w:jc w:val="both"/>
        <w:rPr>
          <w:ins w:id="176" w:author="Helen Uustalu" w:date="2024-02-09T16:17:00Z"/>
          <w:rFonts w:ascii="Times New Roman" w:hAnsi="Times New Roman" w:cs="Times New Roman"/>
          <w:sz w:val="24"/>
          <w:szCs w:val="24"/>
        </w:rPr>
      </w:pPr>
      <w:r w:rsidRPr="00E04EAF">
        <w:rPr>
          <w:rFonts w:ascii="Times New Roman" w:hAnsi="Times New Roman" w:cs="Times New Roman"/>
          <w:sz w:val="24"/>
          <w:szCs w:val="24"/>
        </w:rPr>
        <w:t>(2) Haridus- ja Teadusministeerium kannab käesoleva paragrahvi lõikes 1 nimetatud otsused hariduse infosüsteemi.</w:t>
      </w:r>
    </w:p>
    <w:p w14:paraId="012DF727" w14:textId="77777777" w:rsidR="00092B63" w:rsidRPr="00E04EAF" w:rsidRDefault="00092B63" w:rsidP="1A26A201">
      <w:pPr>
        <w:spacing w:after="0" w:line="240" w:lineRule="auto"/>
        <w:jc w:val="both"/>
        <w:rPr>
          <w:rFonts w:ascii="Times New Roman" w:hAnsi="Times New Roman" w:cs="Times New Roman"/>
          <w:sz w:val="24"/>
          <w:szCs w:val="24"/>
        </w:rPr>
      </w:pPr>
    </w:p>
    <w:p w14:paraId="6527E30D" w14:textId="28C6C1DE" w:rsidR="00931EFA" w:rsidRPr="00E04EAF" w:rsidRDefault="222EDF5B" w:rsidP="1A26A201">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4</w:t>
      </w:r>
      <w:r w:rsidR="614E6C9F" w:rsidRPr="00E04EAF">
        <w:rPr>
          <w:rFonts w:ascii="Times New Roman" w:hAnsi="Times New Roman" w:cs="Times New Roman"/>
          <w:b/>
          <w:bCs/>
          <w:sz w:val="24"/>
          <w:szCs w:val="24"/>
        </w:rPr>
        <w:t>. jagu</w:t>
      </w:r>
    </w:p>
    <w:p w14:paraId="463E5A6A" w14:textId="352E3E87" w:rsidR="00931EFA" w:rsidRPr="00E04EAF" w:rsidRDefault="6097E872" w:rsidP="1A26A201">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T</w:t>
      </w:r>
      <w:r w:rsidR="614E6C9F" w:rsidRPr="00E04EAF">
        <w:rPr>
          <w:rFonts w:ascii="Times New Roman" w:hAnsi="Times New Roman" w:cs="Times New Roman"/>
          <w:b/>
          <w:bCs/>
          <w:sz w:val="24"/>
          <w:szCs w:val="24"/>
        </w:rPr>
        <w:t>egevusluba</w:t>
      </w:r>
    </w:p>
    <w:p w14:paraId="182A1DD3" w14:textId="6762CA6B" w:rsidR="009368B1" w:rsidRPr="00E04EAF" w:rsidRDefault="4E63882E" w:rsidP="1A26A201">
      <w:pPr>
        <w:spacing w:before="240"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2</w:t>
      </w:r>
      <w:r w:rsidR="003F0B64">
        <w:rPr>
          <w:rFonts w:ascii="Times New Roman" w:hAnsi="Times New Roman" w:cs="Times New Roman"/>
          <w:b/>
          <w:bCs/>
          <w:sz w:val="24"/>
          <w:szCs w:val="24"/>
        </w:rPr>
        <w:t>2</w:t>
      </w:r>
      <w:r w:rsidRPr="00E04EAF">
        <w:rPr>
          <w:rFonts w:ascii="Times New Roman" w:hAnsi="Times New Roman" w:cs="Times New Roman"/>
          <w:b/>
          <w:bCs/>
          <w:sz w:val="24"/>
          <w:szCs w:val="24"/>
        </w:rPr>
        <w:t xml:space="preserve">. </w:t>
      </w:r>
      <w:r w:rsidR="614E6C9F" w:rsidRPr="00E04EAF">
        <w:rPr>
          <w:rFonts w:ascii="Times New Roman" w:hAnsi="Times New Roman" w:cs="Times New Roman"/>
          <w:b/>
          <w:bCs/>
          <w:sz w:val="24"/>
          <w:szCs w:val="24"/>
        </w:rPr>
        <w:t>Tegevusloa</w:t>
      </w:r>
      <w:r w:rsidRPr="00E04EAF">
        <w:rPr>
          <w:rFonts w:ascii="Times New Roman" w:hAnsi="Times New Roman" w:cs="Times New Roman"/>
          <w:b/>
          <w:bCs/>
          <w:sz w:val="24"/>
          <w:szCs w:val="24"/>
        </w:rPr>
        <w:t xml:space="preserve"> taotlemine</w:t>
      </w:r>
    </w:p>
    <w:p w14:paraId="22C6EEC3" w14:textId="77777777" w:rsidR="009368B1" w:rsidRPr="000771AD" w:rsidRDefault="009368B1" w:rsidP="1A26A201">
      <w:pPr>
        <w:spacing w:after="0" w:line="240" w:lineRule="auto"/>
        <w:jc w:val="both"/>
        <w:rPr>
          <w:rFonts w:ascii="Times New Roman" w:hAnsi="Times New Roman" w:cs="Times New Roman"/>
          <w:sz w:val="24"/>
          <w:szCs w:val="24"/>
        </w:rPr>
      </w:pPr>
    </w:p>
    <w:p w14:paraId="2E0DCFC1" w14:textId="3F12EE53" w:rsidR="004C5A65" w:rsidRPr="00E04EAF" w:rsidRDefault="2BFD4BE5"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(1) </w:t>
      </w:r>
      <w:r w:rsidR="74BEC1C7" w:rsidRPr="7BA5EFAE">
        <w:rPr>
          <w:rFonts w:ascii="Times New Roman" w:hAnsi="Times New Roman" w:cs="Times New Roman"/>
          <w:sz w:val="24"/>
          <w:szCs w:val="24"/>
        </w:rPr>
        <w:t>Tegevusluba</w:t>
      </w:r>
      <w:r w:rsidRPr="7BA5EFAE">
        <w:rPr>
          <w:rFonts w:ascii="Times New Roman" w:hAnsi="Times New Roman" w:cs="Times New Roman"/>
          <w:sz w:val="24"/>
          <w:szCs w:val="24"/>
        </w:rPr>
        <w:t xml:space="preserve"> annab </w:t>
      </w:r>
      <w:r w:rsidR="6DAD2980" w:rsidRPr="7BA5EFAE">
        <w:rPr>
          <w:rFonts w:ascii="Times New Roman" w:hAnsi="Times New Roman" w:cs="Times New Roman"/>
          <w:sz w:val="24"/>
          <w:szCs w:val="24"/>
        </w:rPr>
        <w:t>era</w:t>
      </w:r>
      <w:r w:rsidR="74BEC1C7" w:rsidRPr="7BA5EFAE">
        <w:rPr>
          <w:rFonts w:ascii="Times New Roman" w:hAnsi="Times New Roman" w:cs="Times New Roman"/>
          <w:sz w:val="24"/>
          <w:szCs w:val="24"/>
        </w:rPr>
        <w:t>l</w:t>
      </w:r>
      <w:r w:rsidRPr="7BA5EFAE">
        <w:rPr>
          <w:rFonts w:ascii="Times New Roman" w:hAnsi="Times New Roman" w:cs="Times New Roman"/>
          <w:sz w:val="24"/>
          <w:szCs w:val="24"/>
        </w:rPr>
        <w:t xml:space="preserve">asteaia pidajale õiguse pakkuda alusharidust kindlas tegevuskohas. </w:t>
      </w:r>
      <w:r w:rsidR="74BEC1C7" w:rsidRPr="7BA5EFAE">
        <w:rPr>
          <w:rFonts w:ascii="Times New Roman" w:hAnsi="Times New Roman" w:cs="Times New Roman"/>
          <w:sz w:val="24"/>
          <w:szCs w:val="24"/>
        </w:rPr>
        <w:t>Tegevusloa</w:t>
      </w:r>
      <w:r w:rsidRPr="7BA5EFAE">
        <w:rPr>
          <w:rFonts w:ascii="Times New Roman" w:hAnsi="Times New Roman" w:cs="Times New Roman"/>
          <w:sz w:val="24"/>
          <w:szCs w:val="24"/>
        </w:rPr>
        <w:t xml:space="preserve"> taotluse lahendab Haridus- ja Teadusministeerium. </w:t>
      </w:r>
      <w:r w:rsidR="74BEC1C7" w:rsidRPr="7BA5EFAE">
        <w:rPr>
          <w:rFonts w:ascii="Times New Roman" w:hAnsi="Times New Roman" w:cs="Times New Roman"/>
          <w:sz w:val="24"/>
          <w:szCs w:val="24"/>
        </w:rPr>
        <w:t>Tegevusloa</w:t>
      </w:r>
      <w:r w:rsidRPr="7BA5EFAE">
        <w:rPr>
          <w:rFonts w:ascii="Times New Roman" w:hAnsi="Times New Roman" w:cs="Times New Roman"/>
          <w:sz w:val="24"/>
          <w:szCs w:val="24"/>
        </w:rPr>
        <w:t xml:space="preserve"> taotlus </w:t>
      </w:r>
      <w:del w:id="177" w:author="Mari Koik" w:date="2024-02-13T13:17:00Z">
        <w:r w:rsidRPr="7BA5EFAE" w:rsidDel="00F968A6">
          <w:rPr>
            <w:rFonts w:ascii="Times New Roman" w:hAnsi="Times New Roman" w:cs="Times New Roman"/>
            <w:sz w:val="24"/>
            <w:szCs w:val="24"/>
          </w:rPr>
          <w:delText>tuleb esitada</w:delText>
        </w:r>
      </w:del>
      <w:ins w:id="178" w:author="Mari Koik" w:date="2024-02-13T13:17:00Z">
        <w:r w:rsidR="00F968A6">
          <w:rPr>
            <w:rFonts w:ascii="Times New Roman" w:hAnsi="Times New Roman" w:cs="Times New Roman"/>
            <w:sz w:val="24"/>
            <w:szCs w:val="24"/>
          </w:rPr>
          <w:t>esitatakse</w:t>
        </w:r>
      </w:ins>
      <w:r w:rsidRPr="7BA5EFAE">
        <w:rPr>
          <w:rFonts w:ascii="Times New Roman" w:hAnsi="Times New Roman" w:cs="Times New Roman"/>
          <w:sz w:val="24"/>
          <w:szCs w:val="24"/>
        </w:rPr>
        <w:t xml:space="preserve"> Haridus- ja Teadusministeeriumile </w:t>
      </w:r>
      <w:r w:rsidR="39BCFD8B" w:rsidRPr="7BA5EFAE">
        <w:rPr>
          <w:rFonts w:ascii="Times New Roman" w:hAnsi="Times New Roman" w:cs="Times New Roman"/>
          <w:sz w:val="24"/>
          <w:szCs w:val="24"/>
        </w:rPr>
        <w:t>hiljemalt</w:t>
      </w:r>
      <w:r w:rsidRPr="7BA5EFAE">
        <w:rPr>
          <w:rFonts w:ascii="Times New Roman" w:hAnsi="Times New Roman" w:cs="Times New Roman"/>
          <w:sz w:val="24"/>
          <w:szCs w:val="24"/>
        </w:rPr>
        <w:t xml:space="preserve"> viis kuud enne õppe- ja kasvatustegevuse algust.</w:t>
      </w:r>
    </w:p>
    <w:p w14:paraId="7660B02A" w14:textId="31C93E7D" w:rsidR="004C5A65" w:rsidRPr="00E04EAF" w:rsidRDefault="004C5A65" w:rsidP="1A26A201">
      <w:pPr>
        <w:spacing w:after="0" w:line="240" w:lineRule="auto"/>
        <w:jc w:val="both"/>
        <w:rPr>
          <w:rFonts w:ascii="Times New Roman" w:hAnsi="Times New Roman" w:cs="Times New Roman"/>
          <w:sz w:val="24"/>
          <w:szCs w:val="24"/>
        </w:rPr>
      </w:pPr>
    </w:p>
    <w:p w14:paraId="29083A8B" w14:textId="72BA6A25" w:rsidR="00530195" w:rsidRPr="00E04EAF" w:rsidRDefault="2CB3E1DF" w:rsidP="1A26A201">
      <w:pPr>
        <w:spacing w:after="0" w:line="240" w:lineRule="auto"/>
        <w:jc w:val="both"/>
        <w:rPr>
          <w:rFonts w:ascii="Times New Roman" w:hAnsi="Times New Roman" w:cs="Times New Roman"/>
          <w:sz w:val="24"/>
          <w:szCs w:val="24"/>
        </w:rPr>
      </w:pPr>
      <w:bookmarkStart w:id="179" w:name="_Hlk149149297"/>
      <w:r w:rsidRPr="00E04EAF">
        <w:rPr>
          <w:rFonts w:ascii="Times New Roman" w:hAnsi="Times New Roman" w:cs="Times New Roman"/>
          <w:sz w:val="24"/>
          <w:szCs w:val="24"/>
        </w:rPr>
        <w:t xml:space="preserve">(2) </w:t>
      </w:r>
      <w:r w:rsidR="614E6C9F" w:rsidRPr="00E04EAF">
        <w:rPr>
          <w:rFonts w:ascii="Times New Roman" w:hAnsi="Times New Roman" w:cs="Times New Roman"/>
          <w:sz w:val="24"/>
          <w:szCs w:val="24"/>
        </w:rPr>
        <w:t>Tegevusluba</w:t>
      </w:r>
      <w:r w:rsidRPr="00E04EAF">
        <w:rPr>
          <w:rFonts w:ascii="Times New Roman" w:hAnsi="Times New Roman" w:cs="Times New Roman"/>
          <w:sz w:val="24"/>
          <w:szCs w:val="24"/>
        </w:rPr>
        <w:t xml:space="preserve"> antakse </w:t>
      </w:r>
      <w:r w:rsidR="7FE8979A" w:rsidRPr="00E04EAF">
        <w:rPr>
          <w:rFonts w:ascii="Times New Roman" w:hAnsi="Times New Roman" w:cs="Times New Roman"/>
          <w:sz w:val="24"/>
          <w:szCs w:val="24"/>
        </w:rPr>
        <w:t>era</w:t>
      </w:r>
      <w:r w:rsidRPr="00E04EAF">
        <w:rPr>
          <w:rFonts w:ascii="Times New Roman" w:hAnsi="Times New Roman" w:cs="Times New Roman"/>
          <w:sz w:val="24"/>
          <w:szCs w:val="24"/>
        </w:rPr>
        <w:t xml:space="preserve">lasteaia pidajale, kui ta on esitanud taotluse ning </w:t>
      </w:r>
      <w:del w:id="180" w:author="Mari Koik" w:date="2024-02-13T13:19:00Z">
        <w:r w:rsidRPr="00E04EAF" w:rsidDel="00F968A6">
          <w:rPr>
            <w:rFonts w:ascii="Times New Roman" w:hAnsi="Times New Roman" w:cs="Times New Roman"/>
            <w:sz w:val="24"/>
            <w:szCs w:val="24"/>
          </w:rPr>
          <w:delText xml:space="preserve">täitnud </w:delText>
        </w:r>
      </w:del>
      <w:ins w:id="181" w:author="Mari Koik" w:date="2024-02-13T13:19:00Z">
        <w:r w:rsidR="00F968A6" w:rsidRPr="00E04EAF">
          <w:rPr>
            <w:rFonts w:ascii="Times New Roman" w:hAnsi="Times New Roman" w:cs="Times New Roman"/>
            <w:sz w:val="24"/>
            <w:szCs w:val="24"/>
          </w:rPr>
          <w:t>täi</w:t>
        </w:r>
        <w:r w:rsidR="00F968A6">
          <w:rPr>
            <w:rFonts w:ascii="Times New Roman" w:hAnsi="Times New Roman" w:cs="Times New Roman"/>
            <w:sz w:val="24"/>
            <w:szCs w:val="24"/>
          </w:rPr>
          <w:t>det</w:t>
        </w:r>
        <w:r w:rsidR="00F968A6" w:rsidRPr="00E04EAF">
          <w:rPr>
            <w:rFonts w:ascii="Times New Roman" w:hAnsi="Times New Roman" w:cs="Times New Roman"/>
            <w:sz w:val="24"/>
            <w:szCs w:val="24"/>
          </w:rPr>
          <w:t xml:space="preserve">ud </w:t>
        </w:r>
      </w:ins>
      <w:ins w:id="182" w:author="Mari Koik" w:date="2024-02-14T13:32:00Z">
        <w:r w:rsidR="00B20444">
          <w:rPr>
            <w:rFonts w:ascii="Times New Roman" w:hAnsi="Times New Roman" w:cs="Times New Roman"/>
            <w:sz w:val="24"/>
            <w:szCs w:val="24"/>
          </w:rPr>
          <w:t xml:space="preserve">on </w:t>
        </w:r>
      </w:ins>
      <w:r w:rsidRPr="00E04EAF">
        <w:rPr>
          <w:rFonts w:ascii="Times New Roman" w:hAnsi="Times New Roman" w:cs="Times New Roman"/>
          <w:sz w:val="24"/>
          <w:szCs w:val="24"/>
        </w:rPr>
        <w:t>järgmised nõuded:</w:t>
      </w:r>
    </w:p>
    <w:p w14:paraId="3D5F57C5" w14:textId="11C1125A" w:rsidR="00530195"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w:t>
      </w:r>
      <w:r w:rsidR="413752AD" w:rsidRPr="00E04EAF">
        <w:rPr>
          <w:rFonts w:ascii="Times New Roman" w:hAnsi="Times New Roman" w:cs="Times New Roman"/>
          <w:sz w:val="24"/>
          <w:szCs w:val="24"/>
        </w:rPr>
        <w:t xml:space="preserve"> </w:t>
      </w:r>
      <w:r w:rsidRPr="00E04EAF">
        <w:rPr>
          <w:rFonts w:ascii="Times New Roman" w:hAnsi="Times New Roman" w:cs="Times New Roman"/>
          <w:sz w:val="24"/>
          <w:szCs w:val="24"/>
        </w:rPr>
        <w:t>lasteaia</w:t>
      </w:r>
      <w:del w:id="183" w:author="Mari Koik" w:date="2024-02-13T13:19:00Z">
        <w:r w:rsidRPr="00E04EAF" w:rsidDel="00F968A6">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pidaja tagab lasteaia </w:t>
      </w:r>
      <w:r w:rsidR="0053133A" w:rsidRPr="00E04EAF">
        <w:rPr>
          <w:rFonts w:ascii="Times New Roman" w:hAnsi="Times New Roman" w:cs="Times New Roman"/>
          <w:sz w:val="24"/>
          <w:szCs w:val="24"/>
        </w:rPr>
        <w:t>kestlikkuse</w:t>
      </w:r>
      <w:r w:rsidRPr="00E04EAF">
        <w:rPr>
          <w:rFonts w:ascii="Times New Roman" w:hAnsi="Times New Roman" w:cs="Times New Roman"/>
          <w:sz w:val="24"/>
          <w:szCs w:val="24"/>
        </w:rPr>
        <w:t>, sealhulgas piisava</w:t>
      </w:r>
      <w:r w:rsidR="00AB1435">
        <w:rPr>
          <w:rFonts w:ascii="Times New Roman" w:hAnsi="Times New Roman" w:cs="Times New Roman"/>
          <w:sz w:val="24"/>
          <w:szCs w:val="24"/>
        </w:rPr>
        <w:t xml:space="preserve"> rahastuse</w:t>
      </w:r>
      <w:r w:rsidRPr="00E04EAF">
        <w:rPr>
          <w:rFonts w:ascii="Times New Roman" w:hAnsi="Times New Roman" w:cs="Times New Roman"/>
          <w:sz w:val="24"/>
          <w:szCs w:val="24"/>
        </w:rPr>
        <w:t>;</w:t>
      </w:r>
    </w:p>
    <w:p w14:paraId="78499F60" w14:textId="5AB868DF" w:rsidR="00530195" w:rsidRPr="00E04EAF"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lasteaias on lasteaia õppekavas määratud õppe- ja kasvatustegevuse eesmärkide täitmiseks piisaval arvul kvalifikatsiooninõuetele vastavaid töötajaid;</w:t>
      </w:r>
    </w:p>
    <w:p w14:paraId="2A14D60F" w14:textId="3846875D" w:rsidR="00530195"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lastRenderedPageBreak/>
        <w:t>3) lasteaia</w:t>
      </w:r>
      <w:del w:id="184" w:author="Mari Koik" w:date="2024-02-13T13:19:00Z">
        <w:r w:rsidRPr="00E04EAF" w:rsidDel="00F968A6">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 on kehtestanud käesoleva</w:t>
      </w:r>
      <w:del w:id="185" w:author="Helen Uustalu" w:date="2024-02-12T11:22:00Z">
        <w:r w:rsidRPr="00E04EAF" w:rsidDel="00A932C7">
          <w:rPr>
            <w:rFonts w:ascii="Times New Roman" w:hAnsi="Times New Roman" w:cs="Times New Roman"/>
            <w:sz w:val="24"/>
            <w:szCs w:val="24"/>
          </w:rPr>
          <w:delText>s</w:delText>
        </w:r>
      </w:del>
      <w:r w:rsidRPr="00E04EAF">
        <w:rPr>
          <w:rFonts w:ascii="Times New Roman" w:hAnsi="Times New Roman" w:cs="Times New Roman"/>
          <w:sz w:val="24"/>
          <w:szCs w:val="24"/>
        </w:rPr>
        <w:t xml:space="preserve"> seaduse § 1</w:t>
      </w:r>
      <w:r w:rsidR="00751E43">
        <w:rPr>
          <w:rFonts w:ascii="Times New Roman" w:hAnsi="Times New Roman" w:cs="Times New Roman"/>
          <w:sz w:val="24"/>
          <w:szCs w:val="24"/>
        </w:rPr>
        <w:t>6</w:t>
      </w:r>
      <w:r w:rsidRPr="00E04EAF">
        <w:rPr>
          <w:rFonts w:ascii="Times New Roman" w:hAnsi="Times New Roman" w:cs="Times New Roman"/>
          <w:sz w:val="24"/>
          <w:szCs w:val="24"/>
        </w:rPr>
        <w:t xml:space="preserve"> lõikes 2 sätestatud nõuetele vastava </w:t>
      </w:r>
      <w:r w:rsidR="04D83349" w:rsidRPr="00E04EAF">
        <w:rPr>
          <w:rFonts w:ascii="Times New Roman" w:hAnsi="Times New Roman" w:cs="Times New Roman"/>
          <w:sz w:val="24"/>
          <w:szCs w:val="24"/>
        </w:rPr>
        <w:t>põhi</w:t>
      </w:r>
      <w:r w:rsidRPr="00E04EAF">
        <w:rPr>
          <w:rFonts w:ascii="Times New Roman" w:hAnsi="Times New Roman" w:cs="Times New Roman"/>
          <w:sz w:val="24"/>
          <w:szCs w:val="24"/>
        </w:rPr>
        <w:t>kirja;</w:t>
      </w:r>
    </w:p>
    <w:p w14:paraId="58A07D4E" w14:textId="32CF6DEA" w:rsidR="00530195" w:rsidRPr="00E04EAF" w:rsidRDefault="2BFD4BE5"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4) lasteaial on käesoleva seaduse § </w:t>
      </w:r>
      <w:r w:rsidR="7E05F9EA" w:rsidRPr="7BA5EFAE">
        <w:rPr>
          <w:rFonts w:ascii="Times New Roman" w:hAnsi="Times New Roman" w:cs="Times New Roman"/>
          <w:sz w:val="24"/>
          <w:szCs w:val="24"/>
        </w:rPr>
        <w:t>7</w:t>
      </w:r>
      <w:r w:rsidRPr="7BA5EFAE">
        <w:rPr>
          <w:rFonts w:ascii="Times New Roman" w:hAnsi="Times New Roman" w:cs="Times New Roman"/>
          <w:sz w:val="24"/>
          <w:szCs w:val="24"/>
        </w:rPr>
        <w:t xml:space="preserve"> lõikes 4 sätestatud nõuetele vastav õppekava</w:t>
      </w:r>
      <w:r w:rsidR="224A0BE9" w:rsidRPr="7BA5EFAE">
        <w:rPr>
          <w:rFonts w:ascii="Times New Roman" w:hAnsi="Times New Roman" w:cs="Times New Roman"/>
          <w:sz w:val="24"/>
          <w:szCs w:val="24"/>
        </w:rPr>
        <w:t>;</w:t>
      </w:r>
    </w:p>
    <w:p w14:paraId="533A8870" w14:textId="174E10A3" w:rsidR="00530195" w:rsidRPr="00E04EAF" w:rsidRDefault="50E09940"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5) lasteaial on tegevuseks vajalikud ruumid, hooned, maa-ala </w:t>
      </w:r>
      <w:r w:rsidR="5ED8FF8D" w:rsidRPr="7BA5EFAE">
        <w:rPr>
          <w:rFonts w:ascii="Times New Roman" w:hAnsi="Times New Roman" w:cs="Times New Roman"/>
          <w:sz w:val="24"/>
          <w:szCs w:val="24"/>
        </w:rPr>
        <w:t xml:space="preserve">ja </w:t>
      </w:r>
      <w:r w:rsidRPr="7BA5EFAE">
        <w:rPr>
          <w:rFonts w:ascii="Times New Roman" w:hAnsi="Times New Roman" w:cs="Times New Roman"/>
          <w:sz w:val="24"/>
          <w:szCs w:val="24"/>
        </w:rPr>
        <w:t xml:space="preserve">sisustus, mis vastavad </w:t>
      </w:r>
      <w:r w:rsidR="000A2B61">
        <w:rPr>
          <w:rFonts w:ascii="Times New Roman" w:hAnsi="Times New Roman" w:cs="Times New Roman"/>
          <w:sz w:val="24"/>
          <w:szCs w:val="24"/>
        </w:rPr>
        <w:t xml:space="preserve">käesoleva seaduse </w:t>
      </w:r>
      <w:commentRangeStart w:id="186"/>
      <w:r w:rsidR="000A2B61">
        <w:rPr>
          <w:rFonts w:ascii="Times New Roman" w:hAnsi="Times New Roman" w:cs="Times New Roman"/>
          <w:sz w:val="24"/>
          <w:szCs w:val="24"/>
        </w:rPr>
        <w:t xml:space="preserve">§ 3 lõike 6 </w:t>
      </w:r>
      <w:commentRangeEnd w:id="186"/>
      <w:r w:rsidR="00DA1BE6">
        <w:rPr>
          <w:rStyle w:val="Kommentaariviide"/>
        </w:rPr>
        <w:commentReference w:id="186"/>
      </w:r>
      <w:r w:rsidR="000A2B61">
        <w:rPr>
          <w:rFonts w:ascii="Times New Roman" w:hAnsi="Times New Roman" w:cs="Times New Roman"/>
          <w:sz w:val="24"/>
          <w:szCs w:val="24"/>
        </w:rPr>
        <w:t xml:space="preserve">alusel kehtestatud </w:t>
      </w:r>
      <w:del w:id="187" w:author="Helen Uustalu" w:date="2024-02-12T11:24:00Z">
        <w:r w:rsidRPr="7BA5EFAE" w:rsidDel="00A932C7">
          <w:rPr>
            <w:rFonts w:ascii="Times New Roman" w:hAnsi="Times New Roman" w:cs="Times New Roman"/>
            <w:sz w:val="24"/>
            <w:szCs w:val="24"/>
          </w:rPr>
          <w:delText>õpi- ja kasvukeskkonna ning tuleohutus</w:delText>
        </w:r>
      </w:del>
      <w:r w:rsidRPr="7BA5EFAE">
        <w:rPr>
          <w:rFonts w:ascii="Times New Roman" w:hAnsi="Times New Roman" w:cs="Times New Roman"/>
          <w:sz w:val="24"/>
          <w:szCs w:val="24"/>
        </w:rPr>
        <w:t>nõuetele</w:t>
      </w:r>
      <w:r w:rsidR="4F51B899" w:rsidRPr="7BA5EFAE">
        <w:rPr>
          <w:rFonts w:ascii="Times New Roman" w:hAnsi="Times New Roman" w:cs="Times New Roman"/>
          <w:sz w:val="24"/>
          <w:szCs w:val="24"/>
        </w:rPr>
        <w:t>;</w:t>
      </w:r>
    </w:p>
    <w:p w14:paraId="046B28EE" w14:textId="6CF3A573" w:rsidR="00530195"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6) lasteaia</w:t>
      </w:r>
      <w:del w:id="188" w:author="Mari Koik" w:date="2024-02-13T12:10:00Z">
        <w:r w:rsidRPr="00E04EAF" w:rsidDel="00145C4D">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pidaja tagab kõikide käesolevas seaduses </w:t>
      </w:r>
      <w:r w:rsidR="7FE8979A" w:rsidRPr="00E04EAF">
        <w:rPr>
          <w:rFonts w:ascii="Times New Roman" w:hAnsi="Times New Roman" w:cs="Times New Roman"/>
          <w:sz w:val="24"/>
          <w:szCs w:val="24"/>
        </w:rPr>
        <w:t>era</w:t>
      </w:r>
      <w:r w:rsidRPr="00E04EAF">
        <w:rPr>
          <w:rFonts w:ascii="Times New Roman" w:hAnsi="Times New Roman" w:cs="Times New Roman"/>
          <w:sz w:val="24"/>
          <w:szCs w:val="24"/>
        </w:rPr>
        <w:t xml:space="preserve">lasteaia pidajale ja </w:t>
      </w:r>
      <w:r w:rsidR="7FE8979A" w:rsidRPr="00E04EAF">
        <w:rPr>
          <w:rFonts w:ascii="Times New Roman" w:hAnsi="Times New Roman" w:cs="Times New Roman"/>
          <w:sz w:val="24"/>
          <w:szCs w:val="24"/>
        </w:rPr>
        <w:t>era</w:t>
      </w:r>
      <w:r w:rsidRPr="00E04EAF">
        <w:rPr>
          <w:rFonts w:ascii="Times New Roman" w:hAnsi="Times New Roman" w:cs="Times New Roman"/>
          <w:sz w:val="24"/>
          <w:szCs w:val="24"/>
        </w:rPr>
        <w:t>lasteaiale sätestatud nõuete täitmise</w:t>
      </w:r>
      <w:r w:rsidR="004A5041" w:rsidRPr="00E04EAF">
        <w:rPr>
          <w:rFonts w:ascii="Times New Roman" w:hAnsi="Times New Roman" w:cs="Times New Roman"/>
          <w:sz w:val="24"/>
          <w:szCs w:val="24"/>
        </w:rPr>
        <w:t>.</w:t>
      </w:r>
    </w:p>
    <w:p w14:paraId="63F03E54" w14:textId="77777777" w:rsidR="00D02DB9" w:rsidRDefault="00D02DB9" w:rsidP="1A26A201">
      <w:pPr>
        <w:spacing w:after="0" w:line="240" w:lineRule="auto"/>
        <w:jc w:val="both"/>
        <w:rPr>
          <w:rFonts w:ascii="Times New Roman" w:hAnsi="Times New Roman" w:cs="Times New Roman"/>
          <w:sz w:val="24"/>
          <w:szCs w:val="24"/>
        </w:rPr>
      </w:pPr>
    </w:p>
    <w:p w14:paraId="7D7522C0" w14:textId="76F157CF" w:rsidR="00D02DB9" w:rsidRDefault="38CB2F30"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(3) Kui lasteaias on hoiurühm, peab lisaks käesoleva paragrahvi lõikes 2 sätestatud nõuetele</w:t>
      </w:r>
      <w:r w:rsidR="224A0BE9" w:rsidRPr="7BA5EFAE">
        <w:rPr>
          <w:rFonts w:ascii="Times New Roman" w:hAnsi="Times New Roman" w:cs="Times New Roman"/>
          <w:sz w:val="24"/>
          <w:szCs w:val="24"/>
        </w:rPr>
        <w:t>:</w:t>
      </w:r>
    </w:p>
    <w:p w14:paraId="06AAD266" w14:textId="42B46650" w:rsidR="00B456BE" w:rsidRDefault="00B456BE" w:rsidP="00B456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lasteaia õppekava sisaldama </w:t>
      </w:r>
      <w:r w:rsidRPr="00E04EAF">
        <w:rPr>
          <w:rFonts w:ascii="Times New Roman" w:hAnsi="Times New Roman" w:cs="Times New Roman"/>
          <w:sz w:val="24"/>
          <w:szCs w:val="24"/>
        </w:rPr>
        <w:t xml:space="preserve">käesoleva </w:t>
      </w:r>
      <w:r w:rsidRPr="00C71EAB">
        <w:rPr>
          <w:rFonts w:ascii="Times New Roman" w:hAnsi="Times New Roman" w:cs="Times New Roman"/>
          <w:sz w:val="24"/>
          <w:szCs w:val="24"/>
        </w:rPr>
        <w:t>seaduse § 3</w:t>
      </w:r>
      <w:r w:rsidR="00F9619E">
        <w:rPr>
          <w:rFonts w:ascii="Times New Roman" w:hAnsi="Times New Roman" w:cs="Times New Roman"/>
          <w:sz w:val="24"/>
          <w:szCs w:val="24"/>
        </w:rPr>
        <w:t>6</w:t>
      </w:r>
      <w:r w:rsidRPr="00C71EAB">
        <w:rPr>
          <w:rFonts w:ascii="Times New Roman" w:hAnsi="Times New Roman" w:cs="Times New Roman"/>
          <w:sz w:val="24"/>
          <w:szCs w:val="24"/>
        </w:rPr>
        <w:t xml:space="preserve"> lõikes </w:t>
      </w:r>
      <w:r w:rsidR="00F9619E">
        <w:rPr>
          <w:rFonts w:ascii="Times New Roman" w:hAnsi="Times New Roman" w:cs="Times New Roman"/>
          <w:sz w:val="24"/>
          <w:szCs w:val="24"/>
        </w:rPr>
        <w:t>2</w:t>
      </w:r>
      <w:r w:rsidRPr="00C71EAB">
        <w:rPr>
          <w:rFonts w:ascii="Times New Roman" w:hAnsi="Times New Roman" w:cs="Times New Roman"/>
          <w:sz w:val="24"/>
          <w:szCs w:val="24"/>
        </w:rPr>
        <w:t xml:space="preserve"> sätestatud nõuetele vastavat lastehoiu õppekava;</w:t>
      </w:r>
    </w:p>
    <w:p w14:paraId="391B52D8" w14:textId="2931F62C" w:rsidR="00B456BE" w:rsidRDefault="00B456BE" w:rsidP="00B456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lasteaia</w:t>
      </w:r>
      <w:del w:id="189" w:author="Mari Koik" w:date="2024-02-13T13:22:00Z">
        <w:r w:rsidDel="00F968A6">
          <w:rPr>
            <w:rFonts w:ascii="Times New Roman" w:hAnsi="Times New Roman" w:cs="Times New Roman"/>
            <w:sz w:val="24"/>
            <w:szCs w:val="24"/>
          </w:rPr>
          <w:delText xml:space="preserve"> </w:delText>
        </w:r>
      </w:del>
      <w:r>
        <w:rPr>
          <w:rFonts w:ascii="Times New Roman" w:hAnsi="Times New Roman" w:cs="Times New Roman"/>
          <w:sz w:val="24"/>
          <w:szCs w:val="24"/>
        </w:rPr>
        <w:t>pidaja tagama</w:t>
      </w:r>
      <w:r w:rsidRPr="00E04EAF">
        <w:rPr>
          <w:rFonts w:ascii="Times New Roman" w:hAnsi="Times New Roman" w:cs="Times New Roman"/>
          <w:sz w:val="24"/>
          <w:szCs w:val="24"/>
        </w:rPr>
        <w:t xml:space="preserve"> kõikide käesolevas seaduses eralastehoiu pidajale ja eralastehoiule sätestatud nõuete täitmise, arvestades käesolevas seaduses sätestatud erisustega.</w:t>
      </w:r>
    </w:p>
    <w:p w14:paraId="4D4CD3AF" w14:textId="77777777" w:rsidR="00F9619E" w:rsidRDefault="00F9619E" w:rsidP="00B456BE">
      <w:pPr>
        <w:spacing w:after="0" w:line="240" w:lineRule="auto"/>
        <w:jc w:val="both"/>
        <w:rPr>
          <w:rFonts w:ascii="Times New Roman" w:hAnsi="Times New Roman" w:cs="Times New Roman"/>
          <w:sz w:val="24"/>
          <w:szCs w:val="24"/>
        </w:rPr>
      </w:pPr>
    </w:p>
    <w:bookmarkEnd w:id="179"/>
    <w:p w14:paraId="4B4E95AB" w14:textId="0D123D3E" w:rsidR="000D3B88"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00D02DB9">
        <w:rPr>
          <w:rFonts w:ascii="Times New Roman" w:hAnsi="Times New Roman" w:cs="Times New Roman"/>
          <w:sz w:val="24"/>
          <w:szCs w:val="24"/>
        </w:rPr>
        <w:t>4</w:t>
      </w:r>
      <w:r w:rsidRPr="00E04EAF">
        <w:rPr>
          <w:rFonts w:ascii="Times New Roman" w:hAnsi="Times New Roman" w:cs="Times New Roman"/>
          <w:sz w:val="24"/>
          <w:szCs w:val="24"/>
        </w:rPr>
        <w:t xml:space="preserve">) </w:t>
      </w:r>
      <w:r w:rsidR="398EDD80" w:rsidRPr="00E04EAF">
        <w:rPr>
          <w:rFonts w:ascii="Times New Roman" w:hAnsi="Times New Roman" w:cs="Times New Roman"/>
          <w:sz w:val="24"/>
          <w:szCs w:val="24"/>
        </w:rPr>
        <w:t>Tegevusloa</w:t>
      </w:r>
      <w:r w:rsidRPr="00E04EAF">
        <w:rPr>
          <w:rFonts w:ascii="Times New Roman" w:hAnsi="Times New Roman" w:cs="Times New Roman"/>
          <w:sz w:val="24"/>
          <w:szCs w:val="24"/>
        </w:rPr>
        <w:t xml:space="preserve"> t</w:t>
      </w:r>
      <w:r w:rsidR="7808EA1C" w:rsidRPr="00E04EAF">
        <w:rPr>
          <w:rFonts w:ascii="Times New Roman" w:hAnsi="Times New Roman" w:cs="Times New Roman"/>
          <w:sz w:val="24"/>
          <w:szCs w:val="24"/>
        </w:rPr>
        <w:t xml:space="preserve">aotlusele </w:t>
      </w:r>
      <w:r w:rsidR="75986DAB" w:rsidRPr="00E04EAF">
        <w:rPr>
          <w:rFonts w:ascii="Times New Roman" w:hAnsi="Times New Roman" w:cs="Times New Roman"/>
          <w:sz w:val="24"/>
          <w:szCs w:val="24"/>
        </w:rPr>
        <w:t>lisatakse:</w:t>
      </w:r>
    </w:p>
    <w:p w14:paraId="6C6BFB37" w14:textId="103ABF14" w:rsidR="006D1EA0" w:rsidRPr="00E04EAF" w:rsidRDefault="4E63882E" w:rsidP="1A26A201">
      <w:pPr>
        <w:spacing w:after="0" w:line="240" w:lineRule="auto"/>
        <w:jc w:val="both"/>
        <w:rPr>
          <w:rFonts w:ascii="Times New Roman" w:hAnsi="Times New Roman" w:cs="Times New Roman"/>
          <w:sz w:val="24"/>
          <w:szCs w:val="24"/>
        </w:rPr>
      </w:pPr>
      <w:bookmarkStart w:id="190" w:name="_Hlk149149511"/>
      <w:r w:rsidRPr="00E04EAF">
        <w:rPr>
          <w:rFonts w:ascii="Times New Roman" w:hAnsi="Times New Roman" w:cs="Times New Roman"/>
          <w:sz w:val="24"/>
          <w:szCs w:val="24"/>
        </w:rPr>
        <w:t xml:space="preserve">1) lasteaia asutamise </w:t>
      </w:r>
      <w:r w:rsidR="00AB1435" w:rsidRPr="00E04EAF">
        <w:rPr>
          <w:rFonts w:ascii="Times New Roman" w:hAnsi="Times New Roman" w:cs="Times New Roman"/>
          <w:sz w:val="24"/>
          <w:szCs w:val="24"/>
        </w:rPr>
        <w:t>otsus</w:t>
      </w:r>
      <w:r w:rsidRPr="00E04EAF">
        <w:rPr>
          <w:rFonts w:ascii="Times New Roman" w:hAnsi="Times New Roman" w:cs="Times New Roman"/>
          <w:sz w:val="24"/>
          <w:szCs w:val="24"/>
        </w:rPr>
        <w:t>;</w:t>
      </w:r>
    </w:p>
    <w:p w14:paraId="10A7D358" w14:textId="0CC854AA" w:rsidR="001266CA"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2) arengukava, mis sisaldab andmeid </w:t>
      </w:r>
      <w:r w:rsidR="207BC3B0" w:rsidRPr="00E04EAF">
        <w:rPr>
          <w:rFonts w:ascii="Times New Roman" w:hAnsi="Times New Roman" w:cs="Times New Roman"/>
          <w:sz w:val="24"/>
          <w:szCs w:val="24"/>
        </w:rPr>
        <w:t>l</w:t>
      </w:r>
      <w:r w:rsidRPr="00E04EAF">
        <w:rPr>
          <w:rFonts w:ascii="Times New Roman" w:hAnsi="Times New Roman" w:cs="Times New Roman"/>
          <w:sz w:val="24"/>
          <w:szCs w:val="24"/>
        </w:rPr>
        <w:t xml:space="preserve">asteaia tegevuse </w:t>
      </w:r>
      <w:r w:rsidR="0053133A" w:rsidRPr="00E04EAF">
        <w:rPr>
          <w:rFonts w:ascii="Times New Roman" w:hAnsi="Times New Roman" w:cs="Times New Roman"/>
          <w:sz w:val="24"/>
          <w:szCs w:val="24"/>
        </w:rPr>
        <w:t>kestlikkuse</w:t>
      </w:r>
      <w:r w:rsidRPr="00E04EAF">
        <w:rPr>
          <w:rFonts w:ascii="Times New Roman" w:hAnsi="Times New Roman" w:cs="Times New Roman"/>
          <w:sz w:val="24"/>
          <w:szCs w:val="24"/>
        </w:rPr>
        <w:t xml:space="preserve"> kohta käesolevas seaduses sätestatud ülesannete täitmise</w:t>
      </w:r>
      <w:r w:rsidR="00A439B8">
        <w:rPr>
          <w:rFonts w:ascii="Times New Roman" w:hAnsi="Times New Roman" w:cs="Times New Roman"/>
          <w:sz w:val="24"/>
          <w:szCs w:val="24"/>
        </w:rPr>
        <w:t>l</w:t>
      </w:r>
      <w:r w:rsidRPr="00E04EAF">
        <w:rPr>
          <w:rFonts w:ascii="Times New Roman" w:hAnsi="Times New Roman" w:cs="Times New Roman"/>
          <w:sz w:val="24"/>
          <w:szCs w:val="24"/>
        </w:rPr>
        <w:t xml:space="preserve">, sealhulgas andmed piisava </w:t>
      </w:r>
      <w:r w:rsidR="00AB1435">
        <w:rPr>
          <w:rFonts w:ascii="Times New Roman" w:hAnsi="Times New Roman" w:cs="Times New Roman"/>
          <w:sz w:val="24"/>
          <w:szCs w:val="24"/>
        </w:rPr>
        <w:t>rahastuse</w:t>
      </w:r>
      <w:r w:rsidRPr="00E04EAF">
        <w:rPr>
          <w:rFonts w:ascii="Times New Roman" w:hAnsi="Times New Roman" w:cs="Times New Roman"/>
          <w:sz w:val="24"/>
          <w:szCs w:val="24"/>
        </w:rPr>
        <w:t xml:space="preserve"> olemasolu või </w:t>
      </w:r>
      <w:del w:id="191" w:author="Mari Koik" w:date="2024-02-13T12:11:00Z">
        <w:r w:rsidRPr="00E04EAF" w:rsidDel="00145C4D">
          <w:rPr>
            <w:rFonts w:ascii="Times New Roman" w:hAnsi="Times New Roman" w:cs="Times New Roman"/>
            <w:sz w:val="24"/>
            <w:szCs w:val="24"/>
          </w:rPr>
          <w:delText xml:space="preserve">saamise </w:delText>
        </w:r>
      </w:del>
      <w:r w:rsidRPr="00E04EAF">
        <w:rPr>
          <w:rFonts w:ascii="Times New Roman" w:hAnsi="Times New Roman" w:cs="Times New Roman"/>
          <w:sz w:val="24"/>
          <w:szCs w:val="24"/>
        </w:rPr>
        <w:t>allika kohta, samuti</w:t>
      </w:r>
      <w:r w:rsidR="79EFE8E6" w:rsidRPr="00E04EAF">
        <w:rPr>
          <w:rFonts w:ascii="Times New Roman" w:hAnsi="Times New Roman" w:cs="Times New Roman"/>
          <w:sz w:val="24"/>
          <w:szCs w:val="24"/>
        </w:rPr>
        <w:t xml:space="preserve"> </w:t>
      </w:r>
      <w:r w:rsidR="76B55B92" w:rsidRPr="00E04EAF">
        <w:rPr>
          <w:rFonts w:ascii="Times New Roman" w:hAnsi="Times New Roman" w:cs="Times New Roman"/>
          <w:sz w:val="24"/>
          <w:szCs w:val="24"/>
        </w:rPr>
        <w:t>era</w:t>
      </w:r>
      <w:r w:rsidRPr="00E04EAF">
        <w:rPr>
          <w:rFonts w:ascii="Times New Roman" w:hAnsi="Times New Roman" w:cs="Times New Roman"/>
          <w:sz w:val="24"/>
          <w:szCs w:val="24"/>
        </w:rPr>
        <w:t xml:space="preserve">lasteaia pidaja suutlikkuse kohta tagada kõikide käesolevas seaduses </w:t>
      </w:r>
      <w:r w:rsidR="76B55B92" w:rsidRPr="00E04EAF">
        <w:rPr>
          <w:rFonts w:ascii="Times New Roman" w:hAnsi="Times New Roman" w:cs="Times New Roman"/>
          <w:sz w:val="24"/>
          <w:szCs w:val="24"/>
        </w:rPr>
        <w:t>era</w:t>
      </w:r>
      <w:r w:rsidRPr="00E04EAF">
        <w:rPr>
          <w:rFonts w:ascii="Times New Roman" w:hAnsi="Times New Roman" w:cs="Times New Roman"/>
          <w:sz w:val="24"/>
          <w:szCs w:val="24"/>
        </w:rPr>
        <w:t xml:space="preserve">lasteaia pidajale ja </w:t>
      </w:r>
      <w:r w:rsidR="76B55B92" w:rsidRPr="00E04EAF">
        <w:rPr>
          <w:rFonts w:ascii="Times New Roman" w:hAnsi="Times New Roman" w:cs="Times New Roman"/>
          <w:sz w:val="24"/>
          <w:szCs w:val="24"/>
        </w:rPr>
        <w:t>era</w:t>
      </w:r>
      <w:r w:rsidRPr="00E04EAF">
        <w:rPr>
          <w:rFonts w:ascii="Times New Roman" w:hAnsi="Times New Roman" w:cs="Times New Roman"/>
          <w:sz w:val="24"/>
          <w:szCs w:val="24"/>
        </w:rPr>
        <w:t>lasteaiale sätestatud nõuete täitmine;</w:t>
      </w:r>
    </w:p>
    <w:p w14:paraId="7CACE614" w14:textId="7881DE20" w:rsidR="001266CA" w:rsidRPr="00E04EAF" w:rsidRDefault="2BFD4BE5" w:rsidP="7BA5EFAE">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3) </w:t>
      </w:r>
      <w:r w:rsidR="3F23EEDE" w:rsidRPr="7BA5EFAE">
        <w:rPr>
          <w:rFonts w:ascii="Times New Roman" w:hAnsi="Times New Roman" w:cs="Times New Roman"/>
          <w:sz w:val="24"/>
          <w:szCs w:val="24"/>
        </w:rPr>
        <w:t>era</w:t>
      </w:r>
      <w:r w:rsidRPr="7BA5EFAE">
        <w:rPr>
          <w:rFonts w:ascii="Times New Roman" w:hAnsi="Times New Roman" w:cs="Times New Roman"/>
          <w:sz w:val="24"/>
          <w:szCs w:val="24"/>
        </w:rPr>
        <w:t xml:space="preserve">lasteaia pidaja kinnitus, et ta tagab </w:t>
      </w:r>
      <w:bookmarkStart w:id="192" w:name="_Hlk148445890"/>
      <w:r w:rsidRPr="7BA5EFAE">
        <w:rPr>
          <w:rFonts w:ascii="Times New Roman" w:hAnsi="Times New Roman" w:cs="Times New Roman"/>
          <w:sz w:val="24"/>
          <w:szCs w:val="24"/>
        </w:rPr>
        <w:t>lasteaia</w:t>
      </w:r>
      <w:del w:id="193" w:author="Mari Koik" w:date="2024-02-13T12:12:00Z">
        <w:r w:rsidR="6FC5109A" w:rsidRPr="7BA5EFAE" w:rsidDel="00145C4D">
          <w:rPr>
            <w:rFonts w:ascii="Times New Roman" w:hAnsi="Times New Roman" w:cs="Times New Roman"/>
            <w:sz w:val="24"/>
            <w:szCs w:val="24"/>
          </w:rPr>
          <w:delText xml:space="preserve">s </w:delText>
        </w:r>
        <w:r w:rsidRPr="7BA5EFAE" w:rsidDel="00145C4D">
          <w:rPr>
            <w:rFonts w:ascii="Times New Roman" w:hAnsi="Times New Roman" w:cs="Times New Roman"/>
            <w:sz w:val="24"/>
            <w:szCs w:val="24"/>
          </w:rPr>
          <w:delText>läbiviidava</w:delText>
        </w:r>
      </w:del>
      <w:r w:rsidR="6FC5109A" w:rsidRPr="7BA5EFAE">
        <w:rPr>
          <w:rFonts w:ascii="Times New Roman" w:hAnsi="Times New Roman" w:cs="Times New Roman"/>
          <w:sz w:val="24"/>
          <w:szCs w:val="24"/>
        </w:rPr>
        <w:t xml:space="preserve"> </w:t>
      </w:r>
      <w:r w:rsidRPr="7BA5EFAE">
        <w:rPr>
          <w:rFonts w:ascii="Times New Roman" w:hAnsi="Times New Roman" w:cs="Times New Roman"/>
          <w:sz w:val="24"/>
          <w:szCs w:val="24"/>
        </w:rPr>
        <w:t>õppe- ja kasvatustegevuse mah</w:t>
      </w:r>
      <w:ins w:id="194" w:author="Mari Koik" w:date="2024-02-13T12:12:00Z">
        <w:r w:rsidR="00145C4D">
          <w:rPr>
            <w:rFonts w:ascii="Times New Roman" w:hAnsi="Times New Roman" w:cs="Times New Roman"/>
            <w:sz w:val="24"/>
            <w:szCs w:val="24"/>
          </w:rPr>
          <w:t>t</w:t>
        </w:r>
      </w:ins>
      <w:r w:rsidRPr="7BA5EFAE">
        <w:rPr>
          <w:rFonts w:ascii="Times New Roman" w:hAnsi="Times New Roman" w:cs="Times New Roman"/>
          <w:sz w:val="24"/>
          <w:szCs w:val="24"/>
        </w:rPr>
        <w:t>u</w:t>
      </w:r>
      <w:del w:id="195" w:author="Mari Koik" w:date="2024-02-13T12:12:00Z">
        <w:r w:rsidRPr="7BA5EFAE" w:rsidDel="00145C4D">
          <w:rPr>
            <w:rFonts w:ascii="Times New Roman" w:hAnsi="Times New Roman" w:cs="Times New Roman"/>
            <w:sz w:val="24"/>
            <w:szCs w:val="24"/>
          </w:rPr>
          <w:delText>st</w:delText>
        </w:r>
      </w:del>
      <w:r w:rsidRPr="7BA5EFAE">
        <w:rPr>
          <w:rFonts w:ascii="Times New Roman" w:hAnsi="Times New Roman" w:cs="Times New Roman"/>
          <w:sz w:val="24"/>
          <w:szCs w:val="24"/>
        </w:rPr>
        <w:t xml:space="preserve"> </w:t>
      </w:r>
      <w:ins w:id="196" w:author="Mari Koik" w:date="2024-02-13T12:12:00Z">
        <w:r w:rsidR="00145C4D">
          <w:rPr>
            <w:rFonts w:ascii="Times New Roman" w:hAnsi="Times New Roman" w:cs="Times New Roman"/>
            <w:sz w:val="24"/>
            <w:szCs w:val="24"/>
          </w:rPr>
          <w:t>arvesta</w:t>
        </w:r>
      </w:ins>
      <w:del w:id="197" w:author="Mari Koik" w:date="2024-02-13T12:12:00Z">
        <w:r w:rsidRPr="7BA5EFAE" w:rsidDel="00145C4D">
          <w:rPr>
            <w:rFonts w:ascii="Times New Roman" w:hAnsi="Times New Roman" w:cs="Times New Roman"/>
            <w:sz w:val="24"/>
            <w:szCs w:val="24"/>
          </w:rPr>
          <w:delText>lähtu</w:delText>
        </w:r>
      </w:del>
      <w:r w:rsidRPr="7BA5EFAE">
        <w:rPr>
          <w:rFonts w:ascii="Times New Roman" w:hAnsi="Times New Roman" w:cs="Times New Roman"/>
          <w:sz w:val="24"/>
          <w:szCs w:val="24"/>
        </w:rPr>
        <w:t>des piisava arvu kvalifikatsiooninõuetele vastavaid töötajaid lasteaia õppekavas määratud õppe- ja kasvatustegevuse eesmärkide täitmiseks</w:t>
      </w:r>
      <w:r w:rsidR="097DA6ED" w:rsidRPr="7BA5EFAE">
        <w:rPr>
          <w:rFonts w:ascii="Times New Roman" w:hAnsi="Times New Roman" w:cs="Times New Roman"/>
          <w:sz w:val="24"/>
          <w:szCs w:val="24"/>
        </w:rPr>
        <w:t>;</w:t>
      </w:r>
      <w:bookmarkEnd w:id="192"/>
    </w:p>
    <w:p w14:paraId="6380BBAB" w14:textId="6A6B1BEB" w:rsidR="001266CA" w:rsidRPr="00E04EAF" w:rsidRDefault="097DA6ED"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4)</w:t>
      </w:r>
      <w:r w:rsidR="00B20FD4">
        <w:rPr>
          <w:rFonts w:ascii="Times New Roman" w:hAnsi="Times New Roman" w:cs="Times New Roman"/>
          <w:sz w:val="24"/>
          <w:szCs w:val="24"/>
        </w:rPr>
        <w:t xml:space="preserve"> </w:t>
      </w:r>
      <w:r w:rsidR="3F23EEDE" w:rsidRPr="7BA5EFAE">
        <w:rPr>
          <w:rFonts w:ascii="Times New Roman" w:hAnsi="Times New Roman" w:cs="Times New Roman"/>
          <w:sz w:val="24"/>
          <w:szCs w:val="24"/>
        </w:rPr>
        <w:t>era</w:t>
      </w:r>
      <w:r w:rsidR="2BFD4BE5" w:rsidRPr="7BA5EFAE">
        <w:rPr>
          <w:rFonts w:ascii="Times New Roman" w:hAnsi="Times New Roman" w:cs="Times New Roman"/>
          <w:sz w:val="24"/>
          <w:szCs w:val="24"/>
        </w:rPr>
        <w:t xml:space="preserve">lasteaia pidaja kinnitus, et ta tagab kõikide käesolevas seaduses </w:t>
      </w:r>
      <w:r w:rsidR="3F23EEDE" w:rsidRPr="7BA5EFAE">
        <w:rPr>
          <w:rFonts w:ascii="Times New Roman" w:hAnsi="Times New Roman" w:cs="Times New Roman"/>
          <w:sz w:val="24"/>
          <w:szCs w:val="24"/>
        </w:rPr>
        <w:t>era</w:t>
      </w:r>
      <w:r w:rsidR="2BFD4BE5" w:rsidRPr="7BA5EFAE">
        <w:rPr>
          <w:rFonts w:ascii="Times New Roman" w:hAnsi="Times New Roman" w:cs="Times New Roman"/>
          <w:sz w:val="24"/>
          <w:szCs w:val="24"/>
        </w:rPr>
        <w:t xml:space="preserve">lasteaia pidajale ja </w:t>
      </w:r>
      <w:r w:rsidR="2F28BE87" w:rsidRPr="7BA5EFAE">
        <w:rPr>
          <w:rFonts w:ascii="Times New Roman" w:hAnsi="Times New Roman" w:cs="Times New Roman"/>
          <w:sz w:val="24"/>
          <w:szCs w:val="24"/>
        </w:rPr>
        <w:t>l</w:t>
      </w:r>
      <w:r w:rsidR="2BFD4BE5" w:rsidRPr="7BA5EFAE">
        <w:rPr>
          <w:rFonts w:ascii="Times New Roman" w:hAnsi="Times New Roman" w:cs="Times New Roman"/>
          <w:sz w:val="24"/>
          <w:szCs w:val="24"/>
        </w:rPr>
        <w:t>asteaiale sätestatud nõuete täitmise;</w:t>
      </w:r>
    </w:p>
    <w:p w14:paraId="5C13E677" w14:textId="12AE316A" w:rsidR="009368B1" w:rsidRPr="00E04EAF" w:rsidRDefault="17F478B5"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5</w:t>
      </w:r>
      <w:r w:rsidR="50E09940" w:rsidRPr="7BA5EFAE">
        <w:rPr>
          <w:rFonts w:ascii="Times New Roman" w:hAnsi="Times New Roman" w:cs="Times New Roman"/>
          <w:sz w:val="24"/>
          <w:szCs w:val="24"/>
        </w:rPr>
        <w:t xml:space="preserve">) lasteaia </w:t>
      </w:r>
      <w:r w:rsidR="1536F233" w:rsidRPr="7BA5EFAE">
        <w:rPr>
          <w:rFonts w:ascii="Times New Roman" w:hAnsi="Times New Roman" w:cs="Times New Roman"/>
          <w:sz w:val="24"/>
          <w:szCs w:val="24"/>
        </w:rPr>
        <w:t>põhi</w:t>
      </w:r>
      <w:r w:rsidR="50E09940" w:rsidRPr="7BA5EFAE">
        <w:rPr>
          <w:rFonts w:ascii="Times New Roman" w:hAnsi="Times New Roman" w:cs="Times New Roman"/>
          <w:sz w:val="24"/>
          <w:szCs w:val="24"/>
        </w:rPr>
        <w:t>kiri;</w:t>
      </w:r>
    </w:p>
    <w:p w14:paraId="3FCC60F3" w14:textId="3FAA6070" w:rsidR="009368B1" w:rsidRPr="00E04EAF" w:rsidRDefault="4F6786F8"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6</w:t>
      </w:r>
      <w:r w:rsidR="50E09940" w:rsidRPr="7BA5EFAE">
        <w:rPr>
          <w:rFonts w:ascii="Times New Roman" w:hAnsi="Times New Roman" w:cs="Times New Roman"/>
          <w:sz w:val="24"/>
          <w:szCs w:val="24"/>
        </w:rPr>
        <w:t>) lasteaia õppekava;</w:t>
      </w:r>
    </w:p>
    <w:p w14:paraId="460DDFA5" w14:textId="13AE0456" w:rsidR="001266CA" w:rsidRPr="00E04EAF" w:rsidRDefault="1902FABE"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7</w:t>
      </w:r>
      <w:r w:rsidR="2BFD4BE5" w:rsidRPr="7BA5EFAE">
        <w:rPr>
          <w:rFonts w:ascii="Times New Roman" w:hAnsi="Times New Roman" w:cs="Times New Roman"/>
          <w:sz w:val="24"/>
          <w:szCs w:val="24"/>
        </w:rPr>
        <w:t xml:space="preserve">) pädevate asutuste hinnang, mis kinnitab õpi- ja kasvukeskkonnaks kavandatavate ruumide, hoonete, maa-ala ja sisustuse vastavust </w:t>
      </w:r>
      <w:r w:rsidR="000A2B61">
        <w:rPr>
          <w:rFonts w:ascii="Times New Roman" w:hAnsi="Times New Roman" w:cs="Times New Roman"/>
          <w:sz w:val="24"/>
          <w:szCs w:val="24"/>
        </w:rPr>
        <w:t xml:space="preserve">käesoleva seaduse </w:t>
      </w:r>
      <w:commentRangeStart w:id="198"/>
      <w:r w:rsidR="000A2B61">
        <w:rPr>
          <w:rFonts w:ascii="Times New Roman" w:hAnsi="Times New Roman" w:cs="Times New Roman"/>
          <w:sz w:val="24"/>
          <w:szCs w:val="24"/>
        </w:rPr>
        <w:t xml:space="preserve">§ </w:t>
      </w:r>
      <w:r w:rsidR="00213CF0">
        <w:rPr>
          <w:rFonts w:ascii="Times New Roman" w:hAnsi="Times New Roman" w:cs="Times New Roman"/>
          <w:sz w:val="24"/>
          <w:szCs w:val="24"/>
        </w:rPr>
        <w:t>3</w:t>
      </w:r>
      <w:r w:rsidR="000A2B61">
        <w:rPr>
          <w:rFonts w:ascii="Times New Roman" w:hAnsi="Times New Roman" w:cs="Times New Roman"/>
          <w:sz w:val="24"/>
          <w:szCs w:val="24"/>
        </w:rPr>
        <w:t xml:space="preserve"> lõike </w:t>
      </w:r>
      <w:r w:rsidR="00213CF0">
        <w:rPr>
          <w:rFonts w:ascii="Times New Roman" w:hAnsi="Times New Roman" w:cs="Times New Roman"/>
          <w:sz w:val="24"/>
          <w:szCs w:val="24"/>
        </w:rPr>
        <w:t>6</w:t>
      </w:r>
      <w:r w:rsidR="000A2B61">
        <w:rPr>
          <w:rFonts w:ascii="Times New Roman" w:hAnsi="Times New Roman" w:cs="Times New Roman"/>
          <w:sz w:val="24"/>
          <w:szCs w:val="24"/>
        </w:rPr>
        <w:t xml:space="preserve"> </w:t>
      </w:r>
      <w:commentRangeEnd w:id="198"/>
      <w:r w:rsidR="00F065C9">
        <w:rPr>
          <w:rStyle w:val="Kommentaariviide"/>
        </w:rPr>
        <w:commentReference w:id="198"/>
      </w:r>
      <w:r w:rsidR="000A2B61">
        <w:rPr>
          <w:rFonts w:ascii="Times New Roman" w:hAnsi="Times New Roman" w:cs="Times New Roman"/>
          <w:sz w:val="24"/>
          <w:szCs w:val="24"/>
        </w:rPr>
        <w:t xml:space="preserve">alusel kehtestatud </w:t>
      </w:r>
      <w:del w:id="199" w:author="Helen Uustalu" w:date="2024-02-12T14:50:00Z">
        <w:r w:rsidR="2BFD4BE5" w:rsidRPr="7BA5EFAE" w:rsidDel="00F065C9">
          <w:rPr>
            <w:rFonts w:ascii="Times New Roman" w:hAnsi="Times New Roman" w:cs="Times New Roman"/>
            <w:sz w:val="24"/>
            <w:szCs w:val="24"/>
          </w:rPr>
          <w:delText>õpi- ja kasvukeskkonna ning tuleohutus</w:delText>
        </w:r>
      </w:del>
      <w:r w:rsidR="2BFD4BE5" w:rsidRPr="7BA5EFAE">
        <w:rPr>
          <w:rFonts w:ascii="Times New Roman" w:hAnsi="Times New Roman" w:cs="Times New Roman"/>
          <w:sz w:val="24"/>
          <w:szCs w:val="24"/>
        </w:rPr>
        <w:t>nõuetele.</w:t>
      </w:r>
    </w:p>
    <w:bookmarkEnd w:id="190"/>
    <w:p w14:paraId="581ED57D" w14:textId="6EA7257D" w:rsidR="001266CA" w:rsidRPr="00E04EAF" w:rsidRDefault="001266CA" w:rsidP="1A26A201">
      <w:pPr>
        <w:spacing w:after="0" w:line="240" w:lineRule="auto"/>
        <w:jc w:val="both"/>
        <w:rPr>
          <w:rFonts w:ascii="Times New Roman" w:hAnsi="Times New Roman" w:cs="Times New Roman"/>
          <w:sz w:val="24"/>
          <w:szCs w:val="24"/>
        </w:rPr>
      </w:pPr>
    </w:p>
    <w:p w14:paraId="520F6C6F" w14:textId="1184D49E" w:rsidR="002475E9" w:rsidRPr="00E04EAF" w:rsidRDefault="50E09940" w:rsidP="00015857">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w:t>
      </w:r>
      <w:r w:rsidR="38CB2F30" w:rsidRPr="7BA5EFAE">
        <w:rPr>
          <w:rFonts w:ascii="Times New Roman" w:hAnsi="Times New Roman" w:cs="Times New Roman"/>
          <w:sz w:val="24"/>
          <w:szCs w:val="24"/>
        </w:rPr>
        <w:t>5</w:t>
      </w:r>
      <w:r w:rsidRPr="7BA5EFAE">
        <w:rPr>
          <w:rFonts w:ascii="Times New Roman" w:hAnsi="Times New Roman" w:cs="Times New Roman"/>
          <w:sz w:val="24"/>
          <w:szCs w:val="24"/>
        </w:rPr>
        <w:t xml:space="preserve">) Haridus- ja Teadusministeeriumil on õigus nõuda </w:t>
      </w:r>
      <w:r w:rsidRPr="7BA5EFAE">
        <w:rPr>
          <w:rFonts w:ascii="Times New Roman" w:eastAsia="Times New Roman" w:hAnsi="Times New Roman" w:cs="Times New Roman"/>
          <w:sz w:val="24"/>
          <w:szCs w:val="24"/>
        </w:rPr>
        <w:t xml:space="preserve">lisaks käesoleva paragrahvi lõikes </w:t>
      </w:r>
      <w:r w:rsidR="5482BDBC" w:rsidRPr="7BA5EFAE">
        <w:rPr>
          <w:rFonts w:ascii="Times New Roman" w:eastAsia="Times New Roman" w:hAnsi="Times New Roman" w:cs="Times New Roman"/>
          <w:sz w:val="24"/>
          <w:szCs w:val="24"/>
        </w:rPr>
        <w:t>4</w:t>
      </w:r>
      <w:r w:rsidRPr="7BA5EFAE">
        <w:rPr>
          <w:rFonts w:ascii="Times New Roman" w:eastAsia="Times New Roman" w:hAnsi="Times New Roman" w:cs="Times New Roman"/>
          <w:sz w:val="24"/>
          <w:szCs w:val="24"/>
        </w:rPr>
        <w:t xml:space="preserve"> </w:t>
      </w:r>
      <w:del w:id="200" w:author="Helen Uustalu" w:date="2024-02-21T10:46:00Z">
        <w:r w:rsidRPr="7BA5EFAE" w:rsidDel="00FD2F93">
          <w:rPr>
            <w:rFonts w:ascii="Times New Roman" w:eastAsia="Times New Roman" w:hAnsi="Times New Roman" w:cs="Times New Roman"/>
            <w:sz w:val="24"/>
            <w:szCs w:val="24"/>
          </w:rPr>
          <w:delText xml:space="preserve">esitatule </w:delText>
        </w:r>
      </w:del>
      <w:ins w:id="201" w:author="Helen Uustalu" w:date="2024-02-21T10:46:00Z">
        <w:r w:rsidR="00FD2F93">
          <w:rPr>
            <w:rFonts w:ascii="Times New Roman" w:eastAsia="Times New Roman" w:hAnsi="Times New Roman" w:cs="Times New Roman"/>
            <w:sz w:val="24"/>
            <w:szCs w:val="24"/>
          </w:rPr>
          <w:t>sätestatule</w:t>
        </w:r>
        <w:r w:rsidR="00FD2F93"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täiendavaid</w:t>
      </w:r>
      <w:r w:rsidRPr="7BA5EFAE">
        <w:rPr>
          <w:rFonts w:ascii="Times New Roman" w:hAnsi="Times New Roman" w:cs="Times New Roman"/>
          <w:sz w:val="24"/>
          <w:szCs w:val="24"/>
        </w:rPr>
        <w:t xml:space="preserve"> dokumente, andmeid või teavet, mis tõendavad käesoleva paragrahvi </w:t>
      </w:r>
      <w:r w:rsidR="00B20FD4">
        <w:rPr>
          <w:rFonts w:ascii="Times New Roman" w:hAnsi="Times New Roman" w:cs="Times New Roman"/>
          <w:sz w:val="24"/>
          <w:szCs w:val="24"/>
        </w:rPr>
        <w:t>lõigetes</w:t>
      </w:r>
      <w:r w:rsidR="7742E043" w:rsidRPr="7BA5EFAE">
        <w:rPr>
          <w:rFonts w:ascii="Times New Roman" w:hAnsi="Times New Roman" w:cs="Times New Roman"/>
          <w:sz w:val="24"/>
          <w:szCs w:val="24"/>
        </w:rPr>
        <w:t xml:space="preserve"> </w:t>
      </w:r>
      <w:r w:rsidRPr="7BA5EFAE">
        <w:rPr>
          <w:rFonts w:ascii="Times New Roman" w:hAnsi="Times New Roman" w:cs="Times New Roman"/>
          <w:sz w:val="24"/>
          <w:szCs w:val="24"/>
        </w:rPr>
        <w:t>2</w:t>
      </w:r>
      <w:r w:rsidR="00B20FD4">
        <w:rPr>
          <w:rFonts w:ascii="Times New Roman" w:hAnsi="Times New Roman" w:cs="Times New Roman"/>
          <w:sz w:val="24"/>
          <w:szCs w:val="24"/>
        </w:rPr>
        <w:t xml:space="preserve"> ja 3</w:t>
      </w:r>
      <w:r w:rsidRPr="7BA5EFAE">
        <w:rPr>
          <w:rFonts w:ascii="Times New Roman" w:hAnsi="Times New Roman" w:cs="Times New Roman"/>
          <w:sz w:val="24"/>
          <w:szCs w:val="24"/>
        </w:rPr>
        <w:t xml:space="preserve"> sätestatud asjaolusid.</w:t>
      </w:r>
    </w:p>
    <w:p w14:paraId="73222356" w14:textId="52E11A35" w:rsidR="009368B1" w:rsidRPr="00E04EAF" w:rsidRDefault="009368B1" w:rsidP="00015857">
      <w:pPr>
        <w:spacing w:after="0" w:line="240" w:lineRule="auto"/>
        <w:jc w:val="both"/>
        <w:rPr>
          <w:rFonts w:ascii="Times New Roman" w:hAnsi="Times New Roman" w:cs="Times New Roman"/>
          <w:sz w:val="24"/>
          <w:szCs w:val="24"/>
        </w:rPr>
      </w:pPr>
    </w:p>
    <w:p w14:paraId="168A0315" w14:textId="15768BA5" w:rsidR="009368B1" w:rsidRPr="00E04EAF" w:rsidRDefault="4E63882E"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2</w:t>
      </w:r>
      <w:r w:rsidR="003F0B64">
        <w:rPr>
          <w:rFonts w:ascii="Times New Roman" w:hAnsi="Times New Roman" w:cs="Times New Roman"/>
          <w:b/>
          <w:bCs/>
          <w:sz w:val="24"/>
          <w:szCs w:val="24"/>
        </w:rPr>
        <w:t>3</w:t>
      </w:r>
      <w:r w:rsidR="4463FE3E" w:rsidRPr="00E04EAF">
        <w:rPr>
          <w:rFonts w:ascii="Times New Roman" w:hAnsi="Times New Roman" w:cs="Times New Roman"/>
          <w:b/>
          <w:bCs/>
          <w:sz w:val="24"/>
          <w:szCs w:val="24"/>
        </w:rPr>
        <w:t xml:space="preserve">. </w:t>
      </w:r>
      <w:r w:rsidR="60287163" w:rsidRPr="00E04EAF">
        <w:rPr>
          <w:rFonts w:ascii="Times New Roman" w:hAnsi="Times New Roman" w:cs="Times New Roman"/>
          <w:b/>
          <w:bCs/>
          <w:sz w:val="24"/>
          <w:szCs w:val="24"/>
        </w:rPr>
        <w:t>Tegevusloa andmine ja muutmine</w:t>
      </w:r>
    </w:p>
    <w:p w14:paraId="292E6D37" w14:textId="3D1D8847" w:rsidR="009368B1" w:rsidRPr="00E04EAF" w:rsidRDefault="009368B1" w:rsidP="1A26A201">
      <w:pPr>
        <w:spacing w:after="0" w:line="240" w:lineRule="auto"/>
        <w:jc w:val="both"/>
        <w:rPr>
          <w:rFonts w:ascii="Times New Roman" w:hAnsi="Times New Roman" w:cs="Times New Roman"/>
          <w:sz w:val="24"/>
          <w:szCs w:val="24"/>
        </w:rPr>
      </w:pPr>
    </w:p>
    <w:p w14:paraId="7FB29C2A" w14:textId="3DBA4DB2" w:rsidR="009368B1" w:rsidRPr="00E04EAF"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Haridus- ja Teadusministeerium otsustab </w:t>
      </w:r>
      <w:r w:rsidR="39C15D9A" w:rsidRPr="00E04EAF">
        <w:rPr>
          <w:rFonts w:ascii="Times New Roman" w:hAnsi="Times New Roman" w:cs="Times New Roman"/>
          <w:sz w:val="24"/>
          <w:szCs w:val="24"/>
        </w:rPr>
        <w:t>tegevusloa</w:t>
      </w:r>
      <w:r w:rsidRPr="00E04EAF">
        <w:rPr>
          <w:rFonts w:ascii="Times New Roman" w:hAnsi="Times New Roman" w:cs="Times New Roman"/>
          <w:sz w:val="24"/>
          <w:szCs w:val="24"/>
        </w:rPr>
        <w:t xml:space="preserve"> andmise või muutmise kahe kuu jooksul alates taotluse esitamisest. </w:t>
      </w:r>
      <w:r w:rsidR="39C15D9A" w:rsidRPr="00E04EAF">
        <w:rPr>
          <w:rFonts w:ascii="Times New Roman" w:hAnsi="Times New Roman" w:cs="Times New Roman"/>
          <w:sz w:val="24"/>
          <w:szCs w:val="24"/>
        </w:rPr>
        <w:t>Tegevusloa</w:t>
      </w:r>
      <w:r w:rsidRPr="00E04EAF">
        <w:rPr>
          <w:rFonts w:ascii="Times New Roman" w:hAnsi="Times New Roman" w:cs="Times New Roman"/>
          <w:sz w:val="24"/>
          <w:szCs w:val="24"/>
        </w:rPr>
        <w:t xml:space="preserve"> muutmi</w:t>
      </w:r>
      <w:r w:rsidR="004C17E0" w:rsidRPr="00E04EAF">
        <w:rPr>
          <w:rFonts w:ascii="Times New Roman" w:hAnsi="Times New Roman" w:cs="Times New Roman"/>
          <w:sz w:val="24"/>
          <w:szCs w:val="24"/>
        </w:rPr>
        <w:t>s</w:t>
      </w:r>
      <w:r w:rsidRPr="00E04EAF">
        <w:rPr>
          <w:rFonts w:ascii="Times New Roman" w:hAnsi="Times New Roman" w:cs="Times New Roman"/>
          <w:sz w:val="24"/>
          <w:szCs w:val="24"/>
        </w:rPr>
        <w:t xml:space="preserve">e </w:t>
      </w:r>
      <w:r w:rsidR="004C17E0" w:rsidRPr="00E04EAF">
        <w:rPr>
          <w:rFonts w:ascii="Times New Roman" w:hAnsi="Times New Roman" w:cs="Times New Roman"/>
          <w:sz w:val="24"/>
          <w:szCs w:val="24"/>
        </w:rPr>
        <w:t xml:space="preserve">alus </w:t>
      </w:r>
      <w:r w:rsidRPr="00E04EAF">
        <w:rPr>
          <w:rFonts w:ascii="Times New Roman" w:hAnsi="Times New Roman" w:cs="Times New Roman"/>
          <w:sz w:val="24"/>
          <w:szCs w:val="24"/>
        </w:rPr>
        <w:t>on tegevuskoha muutmine või lisamine.</w:t>
      </w:r>
    </w:p>
    <w:p w14:paraId="021DF644" w14:textId="77777777" w:rsidR="009368B1" w:rsidRPr="00E04EAF" w:rsidRDefault="009368B1" w:rsidP="1A26A201">
      <w:pPr>
        <w:spacing w:after="0" w:line="240" w:lineRule="auto"/>
        <w:jc w:val="both"/>
        <w:rPr>
          <w:rFonts w:ascii="Times New Roman" w:hAnsi="Times New Roman" w:cs="Times New Roman"/>
          <w:sz w:val="24"/>
          <w:szCs w:val="24"/>
        </w:rPr>
      </w:pPr>
    </w:p>
    <w:p w14:paraId="0601A1C3" w14:textId="0E6D12F1" w:rsidR="00113FFC" w:rsidRPr="00E04EAF" w:rsidRDefault="2BFD4BE5" w:rsidP="7BA5EFAE">
      <w:pPr>
        <w:spacing w:after="0" w:line="240" w:lineRule="auto"/>
        <w:jc w:val="both"/>
        <w:rPr>
          <w:rFonts w:ascii="Calibri" w:eastAsia="Calibri" w:hAnsi="Calibri" w:cs="Calibri"/>
          <w:b/>
          <w:bCs/>
        </w:rPr>
      </w:pPr>
      <w:r w:rsidRPr="7BA5EFAE">
        <w:rPr>
          <w:rFonts w:ascii="Times New Roman" w:hAnsi="Times New Roman" w:cs="Times New Roman"/>
          <w:sz w:val="24"/>
          <w:szCs w:val="24"/>
        </w:rPr>
        <w:t xml:space="preserve">(2) Haridus- ja Teadusministeerium keeldub </w:t>
      </w:r>
      <w:r w:rsidR="19535232" w:rsidRPr="7BA5EFAE">
        <w:rPr>
          <w:rFonts w:ascii="Times New Roman" w:hAnsi="Times New Roman" w:cs="Times New Roman"/>
          <w:sz w:val="24"/>
          <w:szCs w:val="24"/>
        </w:rPr>
        <w:t>tegevusloa</w:t>
      </w:r>
      <w:r w:rsidRPr="7BA5EFAE">
        <w:rPr>
          <w:rFonts w:ascii="Times New Roman" w:hAnsi="Times New Roman" w:cs="Times New Roman"/>
          <w:sz w:val="24"/>
          <w:szCs w:val="24"/>
        </w:rPr>
        <w:t xml:space="preserve"> andmisest või </w:t>
      </w:r>
      <w:del w:id="202" w:author="Mari Koik" w:date="2024-02-15T13:11:00Z">
        <w:r w:rsidRPr="7BA5EFAE" w:rsidDel="00BF2607">
          <w:rPr>
            <w:rFonts w:ascii="Times New Roman" w:hAnsi="Times New Roman" w:cs="Times New Roman"/>
            <w:sz w:val="24"/>
            <w:szCs w:val="24"/>
          </w:rPr>
          <w:delText xml:space="preserve">selle </w:delText>
        </w:r>
      </w:del>
      <w:r w:rsidRPr="7BA5EFAE">
        <w:rPr>
          <w:rFonts w:ascii="Times New Roman" w:hAnsi="Times New Roman" w:cs="Times New Roman"/>
          <w:sz w:val="24"/>
          <w:szCs w:val="24"/>
        </w:rPr>
        <w:t xml:space="preserve">muutmisest, kui </w:t>
      </w:r>
      <w:r w:rsidR="19535232" w:rsidRPr="7BA5EFAE">
        <w:rPr>
          <w:rFonts w:ascii="Times New Roman" w:hAnsi="Times New Roman" w:cs="Times New Roman"/>
          <w:sz w:val="24"/>
          <w:szCs w:val="24"/>
        </w:rPr>
        <w:t>tegevusloa</w:t>
      </w:r>
      <w:r w:rsidRPr="7BA5EFAE">
        <w:rPr>
          <w:rFonts w:ascii="Times New Roman" w:hAnsi="Times New Roman" w:cs="Times New Roman"/>
          <w:sz w:val="24"/>
          <w:szCs w:val="24"/>
        </w:rPr>
        <w:t xml:space="preserve"> andmise või muutmise taotlus või taotlusele lisatud dokumendid ei ole kooskõlas käesolevas seaduses või teistes õigusaktides sätestatud nõuetega või lasteaia</w:t>
      </w:r>
      <w:del w:id="203" w:author="Mari Koik" w:date="2024-02-13T12:15:00Z">
        <w:r w:rsidRPr="7BA5EFAE" w:rsidDel="00767285">
          <w:rPr>
            <w:rFonts w:ascii="Times New Roman" w:hAnsi="Times New Roman" w:cs="Times New Roman"/>
            <w:sz w:val="24"/>
            <w:szCs w:val="24"/>
          </w:rPr>
          <w:delText xml:space="preserve"> </w:delText>
        </w:r>
      </w:del>
      <w:r w:rsidRPr="7BA5EFAE">
        <w:rPr>
          <w:rFonts w:ascii="Times New Roman" w:hAnsi="Times New Roman" w:cs="Times New Roman"/>
          <w:sz w:val="24"/>
          <w:szCs w:val="24"/>
        </w:rPr>
        <w:t>pidaja ei ole</w:t>
      </w:r>
      <w:r w:rsidR="6CFCA047" w:rsidRPr="7BA5EFAE">
        <w:rPr>
          <w:rFonts w:ascii="Times New Roman" w:hAnsi="Times New Roman" w:cs="Times New Roman"/>
          <w:sz w:val="24"/>
          <w:szCs w:val="24"/>
        </w:rPr>
        <w:t xml:space="preserve"> </w:t>
      </w:r>
      <w:r w:rsidRPr="7BA5EFAE">
        <w:rPr>
          <w:rFonts w:ascii="Times New Roman" w:hAnsi="Times New Roman" w:cs="Times New Roman"/>
          <w:sz w:val="24"/>
          <w:szCs w:val="24"/>
        </w:rPr>
        <w:t>tõendanud käesoleva seaduse §</w:t>
      </w:r>
      <w:r w:rsidR="7742E043" w:rsidRPr="7BA5EFAE">
        <w:rPr>
          <w:rFonts w:ascii="Times New Roman" w:hAnsi="Times New Roman" w:cs="Times New Roman"/>
          <w:sz w:val="24"/>
          <w:szCs w:val="24"/>
        </w:rPr>
        <w:t xml:space="preserve"> </w:t>
      </w:r>
      <w:r w:rsidRPr="7BA5EFAE">
        <w:rPr>
          <w:rFonts w:ascii="Times New Roman" w:hAnsi="Times New Roman" w:cs="Times New Roman"/>
          <w:sz w:val="24"/>
          <w:szCs w:val="24"/>
        </w:rPr>
        <w:t>2</w:t>
      </w:r>
      <w:r w:rsidR="50CFC5D5" w:rsidRPr="7BA5EFAE">
        <w:rPr>
          <w:rFonts w:ascii="Times New Roman" w:hAnsi="Times New Roman" w:cs="Times New Roman"/>
          <w:sz w:val="24"/>
          <w:szCs w:val="24"/>
        </w:rPr>
        <w:t>2</w:t>
      </w:r>
      <w:r w:rsidRPr="7BA5EFAE">
        <w:rPr>
          <w:rFonts w:ascii="Times New Roman" w:hAnsi="Times New Roman" w:cs="Times New Roman"/>
          <w:sz w:val="24"/>
          <w:szCs w:val="24"/>
        </w:rPr>
        <w:t xml:space="preserve"> lõikes</w:t>
      </w:r>
      <w:r w:rsidR="7742E043" w:rsidRPr="7BA5EFAE">
        <w:rPr>
          <w:rFonts w:ascii="Times New Roman" w:hAnsi="Times New Roman" w:cs="Times New Roman"/>
          <w:sz w:val="24"/>
          <w:szCs w:val="24"/>
        </w:rPr>
        <w:t xml:space="preserve"> </w:t>
      </w:r>
      <w:r w:rsidRPr="7BA5EFAE">
        <w:rPr>
          <w:rFonts w:ascii="Times New Roman" w:hAnsi="Times New Roman" w:cs="Times New Roman"/>
          <w:sz w:val="24"/>
          <w:szCs w:val="24"/>
        </w:rPr>
        <w:t xml:space="preserve">2 </w:t>
      </w:r>
      <w:bookmarkStart w:id="204" w:name="_Hlk158736793"/>
      <w:del w:id="205" w:author="Mari Koik" w:date="2024-02-13T17:14:00Z">
        <w:r w:rsidRPr="7BA5EFAE" w:rsidDel="00324C72">
          <w:rPr>
            <w:rFonts w:ascii="Times New Roman" w:hAnsi="Times New Roman" w:cs="Times New Roman"/>
            <w:sz w:val="24"/>
            <w:szCs w:val="24"/>
          </w:rPr>
          <w:delText xml:space="preserve">nimetatud </w:delText>
        </w:r>
      </w:del>
      <w:ins w:id="206" w:author="Mari Koik" w:date="2024-02-13T17:14:00Z">
        <w:r w:rsidR="00324C72">
          <w:rPr>
            <w:rFonts w:ascii="Times New Roman" w:hAnsi="Times New Roman" w:cs="Times New Roman"/>
            <w:sz w:val="24"/>
            <w:szCs w:val="24"/>
          </w:rPr>
          <w:t>sätes</w:t>
        </w:r>
        <w:r w:rsidR="00324C72" w:rsidRPr="7BA5EFAE">
          <w:rPr>
            <w:rFonts w:ascii="Times New Roman" w:hAnsi="Times New Roman" w:cs="Times New Roman"/>
            <w:sz w:val="24"/>
            <w:szCs w:val="24"/>
          </w:rPr>
          <w:t xml:space="preserve">tatud </w:t>
        </w:r>
      </w:ins>
      <w:del w:id="207" w:author="Mari Koik" w:date="2024-02-13T12:14:00Z">
        <w:r w:rsidRPr="7BA5EFAE" w:rsidDel="00767285">
          <w:rPr>
            <w:rFonts w:ascii="Times New Roman" w:hAnsi="Times New Roman" w:cs="Times New Roman"/>
            <w:sz w:val="24"/>
            <w:szCs w:val="24"/>
          </w:rPr>
          <w:delText>asjaolusid</w:delText>
        </w:r>
      </w:del>
      <w:ins w:id="208" w:author="Mari Koik" w:date="2024-02-13T12:14:00Z">
        <w:r w:rsidR="00767285">
          <w:rPr>
            <w:rFonts w:ascii="Times New Roman" w:hAnsi="Times New Roman" w:cs="Times New Roman"/>
            <w:sz w:val="24"/>
            <w:szCs w:val="24"/>
          </w:rPr>
          <w:t>nõuete täitmist</w:t>
        </w:r>
      </w:ins>
      <w:r w:rsidRPr="7BA5EFAE">
        <w:rPr>
          <w:rFonts w:ascii="Times New Roman" w:hAnsi="Times New Roman" w:cs="Times New Roman"/>
          <w:sz w:val="24"/>
          <w:szCs w:val="24"/>
        </w:rPr>
        <w:t>.</w:t>
      </w:r>
      <w:r w:rsidR="75C0E821" w:rsidRPr="7BA5EFAE">
        <w:rPr>
          <w:rFonts w:ascii="Times New Roman" w:eastAsia="Times New Roman" w:hAnsi="Times New Roman" w:cs="Times New Roman"/>
          <w:sz w:val="24"/>
          <w:szCs w:val="24"/>
        </w:rPr>
        <w:t xml:space="preserve"> Kui taotleja ei ole tõendanud </w:t>
      </w:r>
      <w:del w:id="209" w:author="Mari Koik" w:date="2024-02-13T12:14:00Z">
        <w:r w:rsidR="75C0E821" w:rsidRPr="7BA5EFAE" w:rsidDel="00767285">
          <w:rPr>
            <w:rFonts w:ascii="Times New Roman" w:eastAsia="Times New Roman" w:hAnsi="Times New Roman" w:cs="Times New Roman"/>
            <w:sz w:val="24"/>
            <w:szCs w:val="24"/>
          </w:rPr>
          <w:delText>§ 22 lõikes 2 sätestatud</w:delText>
        </w:r>
      </w:del>
      <w:ins w:id="210" w:author="Mari Koik" w:date="2024-02-13T12:14:00Z">
        <w:r w:rsidR="00767285">
          <w:rPr>
            <w:rFonts w:ascii="Times New Roman" w:eastAsia="Times New Roman" w:hAnsi="Times New Roman" w:cs="Times New Roman"/>
            <w:sz w:val="24"/>
            <w:szCs w:val="24"/>
          </w:rPr>
          <w:t>nimetat</w:t>
        </w:r>
      </w:ins>
      <w:ins w:id="211" w:author="Mari Koik" w:date="2024-02-13T12:15:00Z">
        <w:r w:rsidR="00767285">
          <w:rPr>
            <w:rFonts w:ascii="Times New Roman" w:eastAsia="Times New Roman" w:hAnsi="Times New Roman" w:cs="Times New Roman"/>
            <w:sz w:val="24"/>
            <w:szCs w:val="24"/>
          </w:rPr>
          <w:t>ud</w:t>
        </w:r>
      </w:ins>
      <w:r w:rsidR="75C0E821" w:rsidRPr="7BA5EFAE">
        <w:rPr>
          <w:rFonts w:ascii="Times New Roman" w:eastAsia="Times New Roman" w:hAnsi="Times New Roman" w:cs="Times New Roman"/>
          <w:sz w:val="24"/>
          <w:szCs w:val="24"/>
        </w:rPr>
        <w:t xml:space="preserve"> </w:t>
      </w:r>
      <w:bookmarkStart w:id="212" w:name="_Hlk158736732"/>
      <w:r w:rsidR="75C0E821" w:rsidRPr="7BA5EFAE">
        <w:rPr>
          <w:rFonts w:ascii="Times New Roman" w:eastAsia="Times New Roman" w:hAnsi="Times New Roman" w:cs="Times New Roman"/>
          <w:sz w:val="24"/>
          <w:szCs w:val="24"/>
        </w:rPr>
        <w:t xml:space="preserve">nõuete täitmist kõigis tegevuskohtades, on Haridus- ja Teadusministeeriumil õigus anda tegevusluba või seda muuta vaid nendes tegevuskohtades tegutsemiseks, kus </w:t>
      </w:r>
      <w:del w:id="213" w:author="Mari Koik" w:date="2024-02-13T12:15:00Z">
        <w:r w:rsidR="75C0E821" w:rsidRPr="7BA5EFAE" w:rsidDel="00767285">
          <w:rPr>
            <w:rFonts w:ascii="Times New Roman" w:eastAsia="Times New Roman" w:hAnsi="Times New Roman" w:cs="Times New Roman"/>
            <w:sz w:val="24"/>
            <w:szCs w:val="24"/>
          </w:rPr>
          <w:delText xml:space="preserve">§ </w:delText>
        </w:r>
        <w:r w:rsidR="6BA8CB66" w:rsidRPr="7BA5EFAE" w:rsidDel="00767285">
          <w:rPr>
            <w:rFonts w:ascii="Times New Roman" w:eastAsia="Times New Roman" w:hAnsi="Times New Roman" w:cs="Times New Roman"/>
            <w:sz w:val="24"/>
            <w:szCs w:val="24"/>
          </w:rPr>
          <w:delText>2</w:delText>
        </w:r>
        <w:r w:rsidR="5476546E" w:rsidRPr="7BA5EFAE" w:rsidDel="00767285">
          <w:rPr>
            <w:rFonts w:ascii="Times New Roman" w:eastAsia="Times New Roman" w:hAnsi="Times New Roman" w:cs="Times New Roman"/>
            <w:sz w:val="24"/>
            <w:szCs w:val="24"/>
          </w:rPr>
          <w:delText>2</w:delText>
        </w:r>
        <w:r w:rsidR="75C0E821" w:rsidRPr="7BA5EFAE" w:rsidDel="00767285">
          <w:rPr>
            <w:rFonts w:ascii="Times New Roman" w:eastAsia="Times New Roman" w:hAnsi="Times New Roman" w:cs="Times New Roman"/>
            <w:sz w:val="24"/>
            <w:szCs w:val="24"/>
          </w:rPr>
          <w:delText xml:space="preserve"> lõikes 2 sätestatud</w:delText>
        </w:r>
      </w:del>
      <w:ins w:id="214" w:author="Mari Koik" w:date="2024-02-13T12:15:00Z">
        <w:r w:rsidR="00767285">
          <w:rPr>
            <w:rFonts w:ascii="Times New Roman" w:eastAsia="Times New Roman" w:hAnsi="Times New Roman" w:cs="Times New Roman"/>
            <w:sz w:val="24"/>
            <w:szCs w:val="24"/>
          </w:rPr>
          <w:t>nende</w:t>
        </w:r>
      </w:ins>
      <w:r w:rsidR="75C0E821" w:rsidRPr="7BA5EFAE">
        <w:rPr>
          <w:rFonts w:ascii="Times New Roman" w:eastAsia="Times New Roman" w:hAnsi="Times New Roman" w:cs="Times New Roman"/>
          <w:sz w:val="24"/>
          <w:szCs w:val="24"/>
        </w:rPr>
        <w:t xml:space="preserve"> nõuete täitmine on tõendatud</w:t>
      </w:r>
      <w:bookmarkEnd w:id="212"/>
      <w:bookmarkEnd w:id="204"/>
      <w:r w:rsidR="75C0E821" w:rsidRPr="7BA5EFAE">
        <w:rPr>
          <w:rFonts w:ascii="Times New Roman" w:eastAsia="Times New Roman" w:hAnsi="Times New Roman" w:cs="Times New Roman"/>
          <w:sz w:val="24"/>
          <w:szCs w:val="24"/>
        </w:rPr>
        <w:t>.</w:t>
      </w:r>
    </w:p>
    <w:p w14:paraId="550F5B51" w14:textId="10EAFE09" w:rsidR="00113FFC" w:rsidRPr="00E04EAF" w:rsidRDefault="00113FFC" w:rsidP="7BA5EFAE">
      <w:pPr>
        <w:spacing w:after="0" w:line="240" w:lineRule="auto"/>
        <w:jc w:val="both"/>
        <w:rPr>
          <w:rFonts w:ascii="Times New Roman" w:hAnsi="Times New Roman" w:cs="Times New Roman"/>
          <w:sz w:val="24"/>
          <w:szCs w:val="24"/>
        </w:rPr>
      </w:pPr>
    </w:p>
    <w:p w14:paraId="5C6F5729" w14:textId="59C69D30" w:rsidR="00AE4F61" w:rsidRPr="00E04EAF" w:rsidRDefault="2BFD4BE5"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lastRenderedPageBreak/>
        <w:t>(3) Kui lasteaia</w:t>
      </w:r>
      <w:del w:id="215" w:author="Mari Koik" w:date="2024-02-13T12:16:00Z">
        <w:r w:rsidRPr="7BA5EFAE" w:rsidDel="00767285">
          <w:rPr>
            <w:rFonts w:ascii="Times New Roman" w:hAnsi="Times New Roman" w:cs="Times New Roman"/>
            <w:sz w:val="24"/>
            <w:szCs w:val="24"/>
          </w:rPr>
          <w:delText xml:space="preserve"> </w:delText>
        </w:r>
      </w:del>
      <w:r w:rsidRPr="7BA5EFAE">
        <w:rPr>
          <w:rFonts w:ascii="Times New Roman" w:hAnsi="Times New Roman" w:cs="Times New Roman"/>
          <w:sz w:val="24"/>
          <w:szCs w:val="24"/>
        </w:rPr>
        <w:t xml:space="preserve">pidaja muudab lasteaia tegevuskohta pärast </w:t>
      </w:r>
      <w:r w:rsidR="19535232" w:rsidRPr="7BA5EFAE">
        <w:rPr>
          <w:rFonts w:ascii="Times New Roman" w:hAnsi="Times New Roman" w:cs="Times New Roman"/>
          <w:sz w:val="24"/>
          <w:szCs w:val="24"/>
        </w:rPr>
        <w:t>tegevusloa</w:t>
      </w:r>
      <w:r w:rsidRPr="7BA5EFAE">
        <w:rPr>
          <w:rFonts w:ascii="Times New Roman" w:hAnsi="Times New Roman" w:cs="Times New Roman"/>
          <w:sz w:val="24"/>
          <w:szCs w:val="24"/>
        </w:rPr>
        <w:t xml:space="preserve"> </w:t>
      </w:r>
      <w:r w:rsidR="0BED44FE" w:rsidRPr="7BA5EFAE">
        <w:rPr>
          <w:rFonts w:ascii="Times New Roman" w:hAnsi="Times New Roman" w:cs="Times New Roman"/>
          <w:sz w:val="24"/>
          <w:szCs w:val="24"/>
        </w:rPr>
        <w:t>saamist</w:t>
      </w:r>
      <w:r w:rsidRPr="7BA5EFAE">
        <w:rPr>
          <w:rFonts w:ascii="Times New Roman" w:hAnsi="Times New Roman" w:cs="Times New Roman"/>
          <w:sz w:val="24"/>
          <w:szCs w:val="24"/>
        </w:rPr>
        <w:t xml:space="preserve">, </w:t>
      </w:r>
      <w:del w:id="216" w:author="Mari Koik" w:date="2024-02-13T12:16:00Z">
        <w:r w:rsidRPr="7BA5EFAE" w:rsidDel="00767285">
          <w:rPr>
            <w:rFonts w:ascii="Times New Roman" w:hAnsi="Times New Roman" w:cs="Times New Roman"/>
            <w:sz w:val="24"/>
            <w:szCs w:val="24"/>
          </w:rPr>
          <w:delText xml:space="preserve">on </w:delText>
        </w:r>
      </w:del>
      <w:ins w:id="217" w:author="Mari Koik" w:date="2024-02-13T13:53:00Z">
        <w:r w:rsidR="00E55605">
          <w:rPr>
            <w:rFonts w:ascii="Times New Roman" w:hAnsi="Times New Roman" w:cs="Times New Roman"/>
            <w:sz w:val="24"/>
            <w:szCs w:val="24"/>
          </w:rPr>
          <w:t>esitab</w:t>
        </w:r>
      </w:ins>
      <w:ins w:id="218" w:author="Mari Koik" w:date="2024-02-13T12:16:00Z">
        <w:r w:rsidR="00767285">
          <w:rPr>
            <w:rFonts w:ascii="Times New Roman" w:hAnsi="Times New Roman" w:cs="Times New Roman"/>
            <w:sz w:val="24"/>
            <w:szCs w:val="24"/>
          </w:rPr>
          <w:t xml:space="preserve"> </w:t>
        </w:r>
      </w:ins>
      <w:r w:rsidRPr="7BA5EFAE">
        <w:rPr>
          <w:rFonts w:ascii="Times New Roman" w:hAnsi="Times New Roman" w:cs="Times New Roman"/>
          <w:sz w:val="24"/>
          <w:szCs w:val="24"/>
        </w:rPr>
        <w:t xml:space="preserve">ta </w:t>
      </w:r>
      <w:del w:id="219" w:author="Mari Koik" w:date="2024-02-13T12:16:00Z">
        <w:r w:rsidRPr="7BA5EFAE" w:rsidDel="00767285">
          <w:rPr>
            <w:rFonts w:ascii="Times New Roman" w:hAnsi="Times New Roman" w:cs="Times New Roman"/>
            <w:sz w:val="24"/>
            <w:szCs w:val="24"/>
          </w:rPr>
          <w:delText xml:space="preserve">kohustatud </w:delText>
        </w:r>
      </w:del>
      <w:del w:id="220" w:author="Mari Koik" w:date="2024-02-13T13:53:00Z">
        <w:r w:rsidRPr="7BA5EFAE" w:rsidDel="00E55605">
          <w:rPr>
            <w:rFonts w:ascii="Times New Roman" w:hAnsi="Times New Roman" w:cs="Times New Roman"/>
            <w:sz w:val="24"/>
            <w:szCs w:val="24"/>
          </w:rPr>
          <w:delText xml:space="preserve">esitama </w:delText>
        </w:r>
      </w:del>
      <w:r w:rsidRPr="7BA5EFAE">
        <w:rPr>
          <w:rFonts w:ascii="Times New Roman" w:hAnsi="Times New Roman" w:cs="Times New Roman"/>
          <w:sz w:val="24"/>
          <w:szCs w:val="24"/>
        </w:rPr>
        <w:t xml:space="preserve">hariduse infosüsteemi kaudu </w:t>
      </w:r>
      <w:r w:rsidR="19535232" w:rsidRPr="7BA5EFAE">
        <w:rPr>
          <w:rFonts w:ascii="Times New Roman" w:hAnsi="Times New Roman" w:cs="Times New Roman"/>
          <w:sz w:val="24"/>
          <w:szCs w:val="24"/>
        </w:rPr>
        <w:t>tegevusloa</w:t>
      </w:r>
      <w:r w:rsidRPr="7BA5EFAE">
        <w:rPr>
          <w:rFonts w:ascii="Times New Roman" w:hAnsi="Times New Roman" w:cs="Times New Roman"/>
          <w:sz w:val="24"/>
          <w:szCs w:val="24"/>
        </w:rPr>
        <w:t xml:space="preserve"> muutmise taotluse </w:t>
      </w:r>
      <w:r w:rsidR="0BED44FE" w:rsidRPr="7BA5EFAE">
        <w:rPr>
          <w:rFonts w:ascii="Times New Roman" w:hAnsi="Times New Roman" w:cs="Times New Roman"/>
          <w:sz w:val="24"/>
          <w:szCs w:val="24"/>
        </w:rPr>
        <w:t>hiljemalt</w:t>
      </w:r>
      <w:r w:rsidRPr="7BA5EFAE">
        <w:rPr>
          <w:rFonts w:ascii="Times New Roman" w:hAnsi="Times New Roman" w:cs="Times New Roman"/>
          <w:sz w:val="24"/>
          <w:szCs w:val="24"/>
        </w:rPr>
        <w:t xml:space="preserve"> kaks kuud enne muudatuse tegemist. </w:t>
      </w:r>
      <w:r w:rsidR="23288B9B" w:rsidRPr="7BA5EFAE">
        <w:rPr>
          <w:rFonts w:ascii="Times New Roman" w:hAnsi="Times New Roman" w:cs="Times New Roman"/>
          <w:sz w:val="24"/>
          <w:szCs w:val="24"/>
        </w:rPr>
        <w:t>L</w:t>
      </w:r>
      <w:r w:rsidRPr="7BA5EFAE">
        <w:rPr>
          <w:rFonts w:ascii="Times New Roman" w:hAnsi="Times New Roman" w:cs="Times New Roman"/>
          <w:sz w:val="24"/>
          <w:szCs w:val="24"/>
        </w:rPr>
        <w:t>asteaia</w:t>
      </w:r>
      <w:del w:id="221" w:author="Mari Koik" w:date="2024-02-13T12:16:00Z">
        <w:r w:rsidRPr="7BA5EFAE" w:rsidDel="00767285">
          <w:rPr>
            <w:rFonts w:ascii="Times New Roman" w:hAnsi="Times New Roman" w:cs="Times New Roman"/>
            <w:sz w:val="24"/>
            <w:szCs w:val="24"/>
          </w:rPr>
          <w:delText xml:space="preserve"> </w:delText>
        </w:r>
      </w:del>
      <w:r w:rsidRPr="7BA5EFAE">
        <w:rPr>
          <w:rFonts w:ascii="Times New Roman" w:hAnsi="Times New Roman" w:cs="Times New Roman"/>
          <w:sz w:val="24"/>
          <w:szCs w:val="24"/>
        </w:rPr>
        <w:t xml:space="preserve">pidaja </w:t>
      </w:r>
      <w:del w:id="222" w:author="Mari Koik" w:date="2024-02-13T13:53:00Z">
        <w:r w:rsidRPr="7BA5EFAE" w:rsidDel="00E55605">
          <w:rPr>
            <w:rFonts w:ascii="Times New Roman" w:hAnsi="Times New Roman" w:cs="Times New Roman"/>
            <w:sz w:val="24"/>
            <w:szCs w:val="24"/>
          </w:rPr>
          <w:delText>peab esitama</w:delText>
        </w:r>
      </w:del>
      <w:ins w:id="223" w:author="Mari Koik" w:date="2024-02-13T13:53:00Z">
        <w:r w:rsidR="00E55605">
          <w:rPr>
            <w:rFonts w:ascii="Times New Roman" w:hAnsi="Times New Roman" w:cs="Times New Roman"/>
            <w:sz w:val="24"/>
            <w:szCs w:val="24"/>
          </w:rPr>
          <w:t>esitab</w:t>
        </w:r>
      </w:ins>
      <w:r w:rsidRPr="7BA5EFAE">
        <w:rPr>
          <w:rFonts w:ascii="Times New Roman" w:hAnsi="Times New Roman" w:cs="Times New Roman"/>
          <w:sz w:val="24"/>
          <w:szCs w:val="24"/>
        </w:rPr>
        <w:t xml:space="preserve"> käesoleva seaduse § 2</w:t>
      </w:r>
      <w:r w:rsidR="50CFC5D5" w:rsidRPr="7BA5EFAE">
        <w:rPr>
          <w:rFonts w:ascii="Times New Roman" w:hAnsi="Times New Roman" w:cs="Times New Roman"/>
          <w:sz w:val="24"/>
          <w:szCs w:val="24"/>
        </w:rPr>
        <w:t>2</w:t>
      </w:r>
      <w:r w:rsidRPr="7BA5EFAE">
        <w:rPr>
          <w:rFonts w:ascii="Times New Roman" w:hAnsi="Times New Roman" w:cs="Times New Roman"/>
          <w:sz w:val="24"/>
          <w:szCs w:val="24"/>
        </w:rPr>
        <w:t xml:space="preserve"> lõike </w:t>
      </w:r>
      <w:r w:rsidR="50CFC5D5" w:rsidRPr="7BA5EFAE">
        <w:rPr>
          <w:rFonts w:ascii="Times New Roman" w:hAnsi="Times New Roman" w:cs="Times New Roman"/>
          <w:sz w:val="24"/>
          <w:szCs w:val="24"/>
        </w:rPr>
        <w:t>4</w:t>
      </w:r>
      <w:r w:rsidRPr="7BA5EFAE">
        <w:rPr>
          <w:rFonts w:ascii="Times New Roman" w:hAnsi="Times New Roman" w:cs="Times New Roman"/>
          <w:sz w:val="24"/>
          <w:szCs w:val="24"/>
        </w:rPr>
        <w:t xml:space="preserve"> punktides 3 ja </w:t>
      </w:r>
      <w:r w:rsidR="64131D45" w:rsidRPr="7BA5EFAE">
        <w:rPr>
          <w:rFonts w:ascii="Times New Roman" w:hAnsi="Times New Roman" w:cs="Times New Roman"/>
          <w:sz w:val="24"/>
          <w:szCs w:val="24"/>
        </w:rPr>
        <w:t>7</w:t>
      </w:r>
      <w:r w:rsidRPr="7BA5EFAE">
        <w:rPr>
          <w:rFonts w:ascii="Times New Roman" w:hAnsi="Times New Roman" w:cs="Times New Roman"/>
          <w:sz w:val="24"/>
          <w:szCs w:val="24"/>
        </w:rPr>
        <w:t xml:space="preserve"> nimetatud dokumendid, andmed või teabe.</w:t>
      </w:r>
    </w:p>
    <w:p w14:paraId="2B9E1CC2" w14:textId="1B82C619" w:rsidR="00E052EA" w:rsidRPr="00E04EAF" w:rsidRDefault="00E052EA" w:rsidP="1A26A201">
      <w:pPr>
        <w:spacing w:after="0" w:line="240" w:lineRule="auto"/>
        <w:jc w:val="both"/>
        <w:rPr>
          <w:rFonts w:ascii="Times New Roman" w:hAnsi="Times New Roman" w:cs="Times New Roman"/>
          <w:sz w:val="24"/>
          <w:szCs w:val="24"/>
        </w:rPr>
      </w:pPr>
    </w:p>
    <w:p w14:paraId="0EFAFACF" w14:textId="0B84FA76" w:rsidR="00E052EA" w:rsidRPr="00E04EAF" w:rsidRDefault="2BFD4BE5" w:rsidP="7BA5EFAE">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(4) Haridus- ja Teadusministeerium </w:t>
      </w:r>
      <w:r w:rsidR="19A16C60" w:rsidRPr="7BA5EFAE">
        <w:rPr>
          <w:rFonts w:ascii="Times New Roman" w:hAnsi="Times New Roman" w:cs="Times New Roman"/>
          <w:sz w:val="24"/>
          <w:szCs w:val="24"/>
        </w:rPr>
        <w:t xml:space="preserve">teeb </w:t>
      </w:r>
      <w:r w:rsidRPr="7BA5EFAE">
        <w:rPr>
          <w:rFonts w:ascii="Times New Roman" w:hAnsi="Times New Roman" w:cs="Times New Roman"/>
          <w:sz w:val="24"/>
          <w:szCs w:val="24"/>
        </w:rPr>
        <w:t xml:space="preserve">käesoleva paragrahvi lõigetes 1 ja 2 nimetatud otsused </w:t>
      </w:r>
      <w:r w:rsidR="1921492C" w:rsidRPr="7BA5EFAE">
        <w:rPr>
          <w:rFonts w:ascii="Times New Roman" w:hAnsi="Times New Roman" w:cs="Times New Roman"/>
          <w:sz w:val="24"/>
          <w:szCs w:val="24"/>
        </w:rPr>
        <w:t>teatavaks</w:t>
      </w:r>
      <w:r w:rsidR="62DBF054" w:rsidRPr="7BA5EFAE">
        <w:rPr>
          <w:rFonts w:ascii="Times New Roman" w:hAnsi="Times New Roman" w:cs="Times New Roman"/>
          <w:sz w:val="24"/>
          <w:szCs w:val="24"/>
        </w:rPr>
        <w:t xml:space="preserve"> taotluses </w:t>
      </w:r>
      <w:del w:id="224" w:author="Mari Koik" w:date="2024-02-13T13:53:00Z">
        <w:r w:rsidR="62DBF054" w:rsidRPr="7BA5EFAE" w:rsidDel="00E55605">
          <w:rPr>
            <w:rFonts w:ascii="Times New Roman" w:hAnsi="Times New Roman" w:cs="Times New Roman"/>
            <w:sz w:val="24"/>
            <w:szCs w:val="24"/>
          </w:rPr>
          <w:delText xml:space="preserve">esitatud </w:delText>
        </w:r>
      </w:del>
      <w:ins w:id="225" w:author="Mari Koik" w:date="2024-02-13T13:53:00Z">
        <w:r w:rsidR="00E55605">
          <w:rPr>
            <w:rFonts w:ascii="Times New Roman" w:hAnsi="Times New Roman" w:cs="Times New Roman"/>
            <w:sz w:val="24"/>
            <w:szCs w:val="24"/>
          </w:rPr>
          <w:t>märgi</w:t>
        </w:r>
        <w:r w:rsidR="00E55605" w:rsidRPr="7BA5EFAE">
          <w:rPr>
            <w:rFonts w:ascii="Times New Roman" w:hAnsi="Times New Roman" w:cs="Times New Roman"/>
            <w:sz w:val="24"/>
            <w:szCs w:val="24"/>
          </w:rPr>
          <w:t xml:space="preserve">tud </w:t>
        </w:r>
      </w:ins>
      <w:r w:rsidR="62DBF054" w:rsidRPr="7BA5EFAE">
        <w:rPr>
          <w:rFonts w:ascii="Times New Roman" w:hAnsi="Times New Roman" w:cs="Times New Roman"/>
          <w:sz w:val="24"/>
          <w:szCs w:val="24"/>
        </w:rPr>
        <w:t xml:space="preserve">e-posti aadressi </w:t>
      </w:r>
      <w:r w:rsidRPr="7BA5EFAE">
        <w:rPr>
          <w:rFonts w:ascii="Times New Roman" w:hAnsi="Times New Roman" w:cs="Times New Roman"/>
          <w:sz w:val="24"/>
          <w:szCs w:val="24"/>
        </w:rPr>
        <w:t xml:space="preserve">kaudu. </w:t>
      </w:r>
      <w:r w:rsidR="0712D45F" w:rsidRPr="7BA5EFAE">
        <w:rPr>
          <w:rFonts w:ascii="Times New Roman" w:hAnsi="Times New Roman" w:cs="Times New Roman"/>
          <w:sz w:val="24"/>
          <w:szCs w:val="24"/>
        </w:rPr>
        <w:t>L</w:t>
      </w:r>
      <w:r w:rsidRPr="7BA5EFAE">
        <w:rPr>
          <w:rFonts w:ascii="Times New Roman" w:hAnsi="Times New Roman" w:cs="Times New Roman"/>
          <w:sz w:val="24"/>
          <w:szCs w:val="24"/>
        </w:rPr>
        <w:t>asteaia andmed kantakse hariduse infosüsteemi.</w:t>
      </w:r>
    </w:p>
    <w:p w14:paraId="3F05987A" w14:textId="0DC41B98" w:rsidR="0042786E" w:rsidRPr="00E04EAF" w:rsidRDefault="0042786E" w:rsidP="00015857">
      <w:pPr>
        <w:spacing w:after="0" w:line="240" w:lineRule="auto"/>
        <w:jc w:val="both"/>
        <w:rPr>
          <w:rFonts w:ascii="Times New Roman" w:hAnsi="Times New Roman" w:cs="Times New Roman"/>
          <w:sz w:val="24"/>
          <w:szCs w:val="24"/>
        </w:rPr>
      </w:pPr>
    </w:p>
    <w:p w14:paraId="1613CAB6" w14:textId="1DA627BB" w:rsidR="0042786E" w:rsidRPr="00E04EAF" w:rsidRDefault="4E63882E"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2</w:t>
      </w:r>
      <w:r w:rsidR="003F0B64">
        <w:rPr>
          <w:rFonts w:ascii="Times New Roman" w:hAnsi="Times New Roman" w:cs="Times New Roman"/>
          <w:b/>
          <w:bCs/>
          <w:sz w:val="24"/>
          <w:szCs w:val="24"/>
        </w:rPr>
        <w:t>4</w:t>
      </w:r>
      <w:r w:rsidR="4E9E1096" w:rsidRPr="00E04EAF">
        <w:rPr>
          <w:rFonts w:ascii="Times New Roman" w:hAnsi="Times New Roman" w:cs="Times New Roman"/>
          <w:b/>
          <w:bCs/>
          <w:sz w:val="24"/>
          <w:szCs w:val="24"/>
        </w:rPr>
        <w:t>. Te</w:t>
      </w:r>
      <w:r w:rsidR="39C15D9A" w:rsidRPr="00E04EAF">
        <w:rPr>
          <w:rFonts w:ascii="Times New Roman" w:hAnsi="Times New Roman" w:cs="Times New Roman"/>
          <w:b/>
          <w:bCs/>
          <w:sz w:val="24"/>
          <w:szCs w:val="24"/>
        </w:rPr>
        <w:t>gevusloa</w:t>
      </w:r>
      <w:r w:rsidRPr="00E04EAF">
        <w:rPr>
          <w:rFonts w:ascii="Times New Roman" w:hAnsi="Times New Roman" w:cs="Times New Roman"/>
          <w:b/>
          <w:bCs/>
          <w:sz w:val="24"/>
          <w:szCs w:val="24"/>
        </w:rPr>
        <w:t xml:space="preserve"> kehtetuks tunnistamine</w:t>
      </w:r>
    </w:p>
    <w:p w14:paraId="5DBC9874" w14:textId="77777777" w:rsidR="009368B1" w:rsidRPr="00E04EAF" w:rsidRDefault="009368B1" w:rsidP="1A26A201">
      <w:pPr>
        <w:spacing w:after="0" w:line="240" w:lineRule="auto"/>
        <w:jc w:val="both"/>
        <w:rPr>
          <w:rFonts w:ascii="Times New Roman" w:hAnsi="Times New Roman" w:cs="Times New Roman"/>
          <w:sz w:val="24"/>
          <w:szCs w:val="24"/>
        </w:rPr>
      </w:pPr>
    </w:p>
    <w:p w14:paraId="2731940D" w14:textId="077CA21D" w:rsidR="009368B1"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Haridus- ja Teadusministeerium võib </w:t>
      </w:r>
      <w:r w:rsidR="39C15D9A" w:rsidRPr="00E04EAF">
        <w:rPr>
          <w:rFonts w:ascii="Times New Roman" w:hAnsi="Times New Roman" w:cs="Times New Roman"/>
          <w:sz w:val="24"/>
          <w:szCs w:val="24"/>
        </w:rPr>
        <w:t>tegevusloa</w:t>
      </w:r>
      <w:r w:rsidRPr="00E04EAF">
        <w:rPr>
          <w:rFonts w:ascii="Times New Roman" w:hAnsi="Times New Roman" w:cs="Times New Roman"/>
          <w:sz w:val="24"/>
          <w:szCs w:val="24"/>
        </w:rPr>
        <w:t xml:space="preserve"> kehtetuks tunnistada, kui:</w:t>
      </w:r>
    </w:p>
    <w:p w14:paraId="34097E81" w14:textId="3BE4BC59" w:rsidR="009368B1" w:rsidRPr="00E04EAF"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riiklik järelevalve</w:t>
      </w:r>
      <w:r w:rsidR="00FB5227">
        <w:rPr>
          <w:rFonts w:ascii="Times New Roman" w:hAnsi="Times New Roman" w:cs="Times New Roman"/>
          <w:sz w:val="24"/>
          <w:szCs w:val="24"/>
        </w:rPr>
        <w:t>organ</w:t>
      </w:r>
      <w:r w:rsidR="00A439B8">
        <w:rPr>
          <w:rFonts w:ascii="Times New Roman" w:hAnsi="Times New Roman" w:cs="Times New Roman"/>
          <w:sz w:val="24"/>
          <w:szCs w:val="24"/>
        </w:rPr>
        <w:t xml:space="preserve"> </w:t>
      </w:r>
      <w:r w:rsidR="00FB5227">
        <w:rPr>
          <w:rFonts w:ascii="Times New Roman" w:hAnsi="Times New Roman" w:cs="Times New Roman"/>
          <w:sz w:val="24"/>
          <w:szCs w:val="24"/>
        </w:rPr>
        <w:t>on tuvastanud</w:t>
      </w:r>
      <w:r w:rsidRPr="00E04EAF">
        <w:rPr>
          <w:rFonts w:ascii="Times New Roman" w:hAnsi="Times New Roman" w:cs="Times New Roman"/>
          <w:sz w:val="24"/>
          <w:szCs w:val="24"/>
        </w:rPr>
        <w:t xml:space="preserve">, et </w:t>
      </w:r>
      <w:r w:rsidR="3B72307C" w:rsidRPr="00E04EAF">
        <w:rPr>
          <w:rFonts w:ascii="Times New Roman" w:hAnsi="Times New Roman" w:cs="Times New Roman"/>
          <w:sz w:val="24"/>
          <w:szCs w:val="24"/>
        </w:rPr>
        <w:t>l</w:t>
      </w:r>
      <w:r w:rsidRPr="00E04EAF">
        <w:rPr>
          <w:rFonts w:ascii="Times New Roman" w:hAnsi="Times New Roman" w:cs="Times New Roman"/>
          <w:sz w:val="24"/>
          <w:szCs w:val="24"/>
        </w:rPr>
        <w:t>asteaia või</w:t>
      </w:r>
      <w:r w:rsidR="76B55B92" w:rsidRPr="00E04EAF">
        <w:rPr>
          <w:rFonts w:ascii="Times New Roman" w:hAnsi="Times New Roman" w:cs="Times New Roman"/>
          <w:sz w:val="24"/>
          <w:szCs w:val="24"/>
        </w:rPr>
        <w:t xml:space="preserve"> lasteaia</w:t>
      </w:r>
      <w:del w:id="226" w:author="Mari Koik" w:date="2024-02-13T12:17:00Z">
        <w:r w:rsidRPr="00E04EAF" w:rsidDel="00767285">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 tegevus on vastuolus käesoleva seaduse või teiste õigusaktidega;</w:t>
      </w:r>
    </w:p>
    <w:p w14:paraId="6B46F526" w14:textId="6E999327" w:rsidR="009368B1" w:rsidRPr="00E04EAF"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2) </w:t>
      </w:r>
      <w:r w:rsidR="16704899" w:rsidRPr="00E04EAF">
        <w:rPr>
          <w:rFonts w:ascii="Times New Roman" w:hAnsi="Times New Roman" w:cs="Times New Roman"/>
          <w:sz w:val="24"/>
          <w:szCs w:val="24"/>
        </w:rPr>
        <w:t>l</w:t>
      </w:r>
      <w:r w:rsidRPr="00E04EAF">
        <w:rPr>
          <w:rFonts w:ascii="Times New Roman" w:hAnsi="Times New Roman" w:cs="Times New Roman"/>
          <w:sz w:val="24"/>
          <w:szCs w:val="24"/>
        </w:rPr>
        <w:t xml:space="preserve">asteaed või </w:t>
      </w:r>
      <w:r w:rsidR="7DB76749" w:rsidRPr="00E04EAF">
        <w:rPr>
          <w:rFonts w:ascii="Times New Roman" w:hAnsi="Times New Roman" w:cs="Times New Roman"/>
          <w:sz w:val="24"/>
          <w:szCs w:val="24"/>
        </w:rPr>
        <w:t>l</w:t>
      </w:r>
      <w:r w:rsidRPr="00E04EAF">
        <w:rPr>
          <w:rFonts w:ascii="Times New Roman" w:hAnsi="Times New Roman" w:cs="Times New Roman"/>
          <w:sz w:val="24"/>
          <w:szCs w:val="24"/>
        </w:rPr>
        <w:t>asteaia</w:t>
      </w:r>
      <w:del w:id="227" w:author="Mari Koik" w:date="2024-02-13T12:17:00Z">
        <w:r w:rsidRPr="00E04EAF" w:rsidDel="00767285">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pidaja ei ole ettenähtud </w:t>
      </w:r>
      <w:del w:id="228" w:author="Mari Koik" w:date="2024-02-14T13:43:00Z">
        <w:r w:rsidRPr="00E04EAF" w:rsidDel="00FC7DA9">
          <w:rPr>
            <w:rFonts w:ascii="Times New Roman" w:hAnsi="Times New Roman" w:cs="Times New Roman"/>
            <w:sz w:val="24"/>
            <w:szCs w:val="24"/>
          </w:rPr>
          <w:delText xml:space="preserve">tähtajaks </w:delText>
        </w:r>
      </w:del>
      <w:ins w:id="229" w:author="Mari Koik" w:date="2024-02-14T13:43:00Z">
        <w:r w:rsidR="00FC7DA9" w:rsidRPr="00E04EAF">
          <w:rPr>
            <w:rFonts w:ascii="Times New Roman" w:hAnsi="Times New Roman" w:cs="Times New Roman"/>
            <w:sz w:val="24"/>
            <w:szCs w:val="24"/>
          </w:rPr>
          <w:t>täht</w:t>
        </w:r>
        <w:r w:rsidR="00FC7DA9">
          <w:rPr>
            <w:rFonts w:ascii="Times New Roman" w:hAnsi="Times New Roman" w:cs="Times New Roman"/>
            <w:sz w:val="24"/>
            <w:szCs w:val="24"/>
          </w:rPr>
          <w:t>päev</w:t>
        </w:r>
        <w:r w:rsidR="00FC7DA9" w:rsidRPr="00E04EAF">
          <w:rPr>
            <w:rFonts w:ascii="Times New Roman" w:hAnsi="Times New Roman" w:cs="Times New Roman"/>
            <w:sz w:val="24"/>
            <w:szCs w:val="24"/>
          </w:rPr>
          <w:t xml:space="preserve">aks </w:t>
        </w:r>
      </w:ins>
      <w:r w:rsidRPr="00E04EAF">
        <w:rPr>
          <w:rFonts w:ascii="Times New Roman" w:hAnsi="Times New Roman" w:cs="Times New Roman"/>
          <w:sz w:val="24"/>
          <w:szCs w:val="24"/>
        </w:rPr>
        <w:t>ja korras täitnud riikliku järelevalveorgani ettekirjutust;</w:t>
      </w:r>
    </w:p>
    <w:p w14:paraId="536AF3E9" w14:textId="6757D48A" w:rsidR="00F36BA7"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3) lasteaed ei ole ühe aasta jooksul pärast </w:t>
      </w:r>
      <w:r w:rsidR="39C15D9A" w:rsidRPr="00E04EAF">
        <w:rPr>
          <w:rFonts w:ascii="Times New Roman" w:hAnsi="Times New Roman" w:cs="Times New Roman"/>
          <w:sz w:val="24"/>
          <w:szCs w:val="24"/>
        </w:rPr>
        <w:t>tegevusloa</w:t>
      </w:r>
      <w:r w:rsidRPr="00E04EAF">
        <w:rPr>
          <w:rFonts w:ascii="Times New Roman" w:hAnsi="Times New Roman" w:cs="Times New Roman"/>
          <w:sz w:val="24"/>
          <w:szCs w:val="24"/>
        </w:rPr>
        <w:t xml:space="preserve"> </w:t>
      </w:r>
      <w:del w:id="230" w:author="Mari Koik" w:date="2024-02-15T13:01:00Z">
        <w:r w:rsidRPr="00E04EAF" w:rsidDel="00377A82">
          <w:rPr>
            <w:rFonts w:ascii="Times New Roman" w:hAnsi="Times New Roman" w:cs="Times New Roman"/>
            <w:sz w:val="24"/>
            <w:szCs w:val="24"/>
          </w:rPr>
          <w:delText xml:space="preserve">andmist </w:delText>
        </w:r>
      </w:del>
      <w:ins w:id="231" w:author="Mari Koik" w:date="2024-02-15T13:01:00Z">
        <w:r w:rsidR="00377A82">
          <w:rPr>
            <w:rFonts w:ascii="Times New Roman" w:hAnsi="Times New Roman" w:cs="Times New Roman"/>
            <w:sz w:val="24"/>
            <w:szCs w:val="24"/>
          </w:rPr>
          <w:t>saa</w:t>
        </w:r>
        <w:r w:rsidR="00377A82" w:rsidRPr="00E04EAF">
          <w:rPr>
            <w:rFonts w:ascii="Times New Roman" w:hAnsi="Times New Roman" w:cs="Times New Roman"/>
            <w:sz w:val="24"/>
            <w:szCs w:val="24"/>
          </w:rPr>
          <w:t xml:space="preserve">mist </w:t>
        </w:r>
      </w:ins>
      <w:r w:rsidRPr="00E04EAF">
        <w:rPr>
          <w:rFonts w:ascii="Times New Roman" w:hAnsi="Times New Roman" w:cs="Times New Roman"/>
          <w:sz w:val="24"/>
          <w:szCs w:val="24"/>
        </w:rPr>
        <w:t xml:space="preserve">tegevust alustanud, </w:t>
      </w:r>
      <w:bookmarkStart w:id="232" w:name="_Hlk148442883"/>
      <w:r w:rsidRPr="00E04EAF">
        <w:rPr>
          <w:rFonts w:ascii="Times New Roman" w:hAnsi="Times New Roman" w:cs="Times New Roman"/>
          <w:sz w:val="24"/>
          <w:szCs w:val="24"/>
        </w:rPr>
        <w:t xml:space="preserve">on rohkem kui üheks õppeaastaks tegevuse peatanud </w:t>
      </w:r>
      <w:bookmarkEnd w:id="232"/>
      <w:r w:rsidRPr="00E04EAF">
        <w:rPr>
          <w:rFonts w:ascii="Times New Roman" w:hAnsi="Times New Roman" w:cs="Times New Roman"/>
          <w:sz w:val="24"/>
          <w:szCs w:val="24"/>
        </w:rPr>
        <w:t>või on tegevuse lõpetanud;</w:t>
      </w:r>
    </w:p>
    <w:p w14:paraId="29A43F66" w14:textId="109B8EEE" w:rsidR="00842AD9" w:rsidRPr="00E04EAF"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4) </w:t>
      </w:r>
      <w:r w:rsidR="00842AD9" w:rsidRPr="00E04EAF">
        <w:rPr>
          <w:rFonts w:ascii="Times New Roman" w:hAnsi="Times New Roman" w:cs="Times New Roman"/>
          <w:sz w:val="24"/>
          <w:szCs w:val="24"/>
        </w:rPr>
        <w:t>lasteaias ei ole lasteaia õppekavas määratud õppe- ja kasvatustegevuse eesmärkide täitmiseks piisaval arvul kvalifikatsiooninõuetele vastavaid töötajaid;</w:t>
      </w:r>
    </w:p>
    <w:p w14:paraId="04E2894A" w14:textId="177E1C6D" w:rsidR="0021524A" w:rsidRPr="00E04EAF"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5) riiklik järelevalveorgan teeb Haridus- ja Teadusministeeriumile ettepaneku </w:t>
      </w:r>
      <w:r w:rsidR="00A439B8">
        <w:rPr>
          <w:rFonts w:ascii="Times New Roman" w:hAnsi="Times New Roman" w:cs="Times New Roman"/>
          <w:sz w:val="24"/>
          <w:szCs w:val="24"/>
        </w:rPr>
        <w:t xml:space="preserve">tunnistada tegevusluba </w:t>
      </w:r>
      <w:r w:rsidRPr="00E04EAF">
        <w:rPr>
          <w:rFonts w:ascii="Times New Roman" w:hAnsi="Times New Roman" w:cs="Times New Roman"/>
          <w:sz w:val="24"/>
          <w:szCs w:val="24"/>
        </w:rPr>
        <w:t>kehtetuks.</w:t>
      </w:r>
    </w:p>
    <w:p w14:paraId="3EBD88DD" w14:textId="77777777" w:rsidR="006A6855" w:rsidRPr="00E04EAF" w:rsidRDefault="006A6855" w:rsidP="1A26A201">
      <w:pPr>
        <w:spacing w:after="0" w:line="240" w:lineRule="auto"/>
        <w:jc w:val="both"/>
        <w:rPr>
          <w:rFonts w:ascii="Times New Roman" w:hAnsi="Times New Roman" w:cs="Times New Roman"/>
          <w:sz w:val="24"/>
          <w:szCs w:val="24"/>
        </w:rPr>
      </w:pPr>
    </w:p>
    <w:p w14:paraId="4037BAAA" w14:textId="27D1F1B5" w:rsidR="00FD7308" w:rsidRPr="00E04EAF" w:rsidRDefault="4D4D0E5E" w:rsidP="1A26A201">
      <w:pPr>
        <w:spacing w:after="0" w:line="240" w:lineRule="auto"/>
        <w:jc w:val="both"/>
        <w:rPr>
          <w:rFonts w:ascii="Times New Roman" w:hAnsi="Times New Roman" w:cs="Times New Roman"/>
          <w:sz w:val="24"/>
          <w:szCs w:val="24"/>
        </w:rPr>
      </w:pPr>
      <w:bookmarkStart w:id="233" w:name="_Hlk91059353"/>
      <w:r w:rsidRPr="00E04EAF">
        <w:rPr>
          <w:rFonts w:ascii="Times New Roman" w:hAnsi="Times New Roman" w:cs="Times New Roman"/>
          <w:sz w:val="24"/>
          <w:szCs w:val="24"/>
        </w:rPr>
        <w:t xml:space="preserve">(2) </w:t>
      </w:r>
      <w:bookmarkStart w:id="234" w:name="_Hlk91013621"/>
      <w:r w:rsidR="00F674A2">
        <w:rPr>
          <w:rFonts w:ascii="Times New Roman" w:hAnsi="Times New Roman" w:cs="Times New Roman"/>
          <w:sz w:val="24"/>
          <w:szCs w:val="24"/>
        </w:rPr>
        <w:t>L</w:t>
      </w:r>
      <w:r w:rsidR="7BD44C12" w:rsidRPr="00E04EAF">
        <w:rPr>
          <w:rFonts w:ascii="Times New Roman" w:hAnsi="Times New Roman" w:cs="Times New Roman"/>
          <w:sz w:val="24"/>
          <w:szCs w:val="24"/>
        </w:rPr>
        <w:t>asteaia</w:t>
      </w:r>
      <w:del w:id="235" w:author="Mari Koik" w:date="2024-02-13T12:18:00Z">
        <w:r w:rsidR="7BD44C12" w:rsidRPr="00E04EAF" w:rsidDel="00767285">
          <w:rPr>
            <w:rFonts w:ascii="Times New Roman" w:hAnsi="Times New Roman" w:cs="Times New Roman"/>
            <w:sz w:val="24"/>
            <w:szCs w:val="24"/>
          </w:rPr>
          <w:delText xml:space="preserve"> </w:delText>
        </w:r>
      </w:del>
      <w:r w:rsidR="7BD44C12" w:rsidRPr="00E04EAF">
        <w:rPr>
          <w:rFonts w:ascii="Times New Roman" w:hAnsi="Times New Roman" w:cs="Times New Roman"/>
          <w:sz w:val="24"/>
          <w:szCs w:val="24"/>
        </w:rPr>
        <w:t xml:space="preserve">pidaja teavitab </w:t>
      </w:r>
      <w:del w:id="236" w:author="Mari Koik" w:date="2024-02-15T16:21:00Z">
        <w:r w:rsidR="7BD44C12" w:rsidRPr="00E04EAF" w:rsidDel="00A675CC">
          <w:rPr>
            <w:rFonts w:ascii="Times New Roman" w:hAnsi="Times New Roman" w:cs="Times New Roman"/>
            <w:sz w:val="24"/>
            <w:szCs w:val="24"/>
          </w:rPr>
          <w:delText xml:space="preserve">lasteaia tegevuse lõpetamise otsusest </w:delText>
        </w:r>
      </w:del>
      <w:r w:rsidR="7BD44C12" w:rsidRPr="00E04EAF">
        <w:rPr>
          <w:rFonts w:ascii="Times New Roman" w:hAnsi="Times New Roman" w:cs="Times New Roman"/>
          <w:sz w:val="24"/>
          <w:szCs w:val="24"/>
        </w:rPr>
        <w:t xml:space="preserve">Haridus- ja Teadusministeeriumi, vanemaid ning lapse elukohajärgset kohaliku omavalitsuse üksust </w:t>
      </w:r>
      <w:ins w:id="237" w:author="Mari Koik" w:date="2024-02-15T16:21:00Z">
        <w:r w:rsidR="00A675CC" w:rsidRPr="00E04EAF">
          <w:rPr>
            <w:rFonts w:ascii="Times New Roman" w:hAnsi="Times New Roman" w:cs="Times New Roman"/>
            <w:sz w:val="24"/>
            <w:szCs w:val="24"/>
          </w:rPr>
          <w:t xml:space="preserve">lasteaia tegevuse lõpetamise otsusest </w:t>
        </w:r>
      </w:ins>
      <w:r w:rsidR="7BD44C12" w:rsidRPr="00E04EAF">
        <w:rPr>
          <w:rFonts w:ascii="Times New Roman" w:hAnsi="Times New Roman" w:cs="Times New Roman"/>
          <w:sz w:val="24"/>
          <w:szCs w:val="24"/>
        </w:rPr>
        <w:t xml:space="preserve">kirjalikku taasesitamist võimaldavas vormis </w:t>
      </w:r>
      <w:del w:id="238" w:author="Mari Koik" w:date="2024-02-13T16:12:00Z">
        <w:r w:rsidR="7BD44C12" w:rsidRPr="00E04EAF" w:rsidDel="00BD0A2A">
          <w:rPr>
            <w:rFonts w:ascii="Times New Roman" w:hAnsi="Times New Roman" w:cs="Times New Roman"/>
            <w:sz w:val="24"/>
            <w:szCs w:val="24"/>
          </w:rPr>
          <w:delText xml:space="preserve">vähemalt </w:delText>
        </w:r>
      </w:del>
      <w:ins w:id="239" w:author="Mari Koik" w:date="2024-02-13T16:12:00Z">
        <w:r w:rsidR="00BD0A2A">
          <w:rPr>
            <w:rFonts w:ascii="Times New Roman" w:hAnsi="Times New Roman" w:cs="Times New Roman"/>
            <w:sz w:val="24"/>
            <w:szCs w:val="24"/>
          </w:rPr>
          <w:t>hilj</w:t>
        </w:r>
        <w:r w:rsidR="00BD0A2A" w:rsidRPr="00E04EAF">
          <w:rPr>
            <w:rFonts w:ascii="Times New Roman" w:hAnsi="Times New Roman" w:cs="Times New Roman"/>
            <w:sz w:val="24"/>
            <w:szCs w:val="24"/>
          </w:rPr>
          <w:t xml:space="preserve">emalt </w:t>
        </w:r>
      </w:ins>
      <w:r w:rsidR="7BD44C12" w:rsidRPr="00E04EAF">
        <w:rPr>
          <w:rFonts w:ascii="Times New Roman" w:hAnsi="Times New Roman" w:cs="Times New Roman"/>
          <w:sz w:val="24"/>
          <w:szCs w:val="24"/>
        </w:rPr>
        <w:t xml:space="preserve">viis kuud enne </w:t>
      </w:r>
      <w:r w:rsidR="5F3C50F2" w:rsidRPr="00E04EAF">
        <w:rPr>
          <w:rFonts w:ascii="Times New Roman" w:hAnsi="Times New Roman" w:cs="Times New Roman"/>
          <w:sz w:val="24"/>
          <w:szCs w:val="24"/>
        </w:rPr>
        <w:t>tegevuse lõpetamise kuupäeva</w:t>
      </w:r>
      <w:r w:rsidR="7BD44C12" w:rsidRPr="00E04EAF">
        <w:rPr>
          <w:rFonts w:ascii="Times New Roman" w:hAnsi="Times New Roman" w:cs="Times New Roman"/>
          <w:sz w:val="24"/>
          <w:szCs w:val="24"/>
        </w:rPr>
        <w:t xml:space="preserve">. Kui lasteaed ei ole ühe aasta jooksul pärast </w:t>
      </w:r>
      <w:r w:rsidR="62D8B1D6" w:rsidRPr="00E04EAF">
        <w:rPr>
          <w:rFonts w:ascii="Times New Roman" w:hAnsi="Times New Roman" w:cs="Times New Roman"/>
          <w:sz w:val="24"/>
          <w:szCs w:val="24"/>
        </w:rPr>
        <w:t>tegevusloa</w:t>
      </w:r>
      <w:r w:rsidR="7BD44C12" w:rsidRPr="00E04EAF">
        <w:rPr>
          <w:rFonts w:ascii="Times New Roman" w:hAnsi="Times New Roman" w:cs="Times New Roman"/>
          <w:sz w:val="24"/>
          <w:szCs w:val="24"/>
        </w:rPr>
        <w:t xml:space="preserve"> </w:t>
      </w:r>
      <w:r w:rsidR="5728B10F" w:rsidRPr="00E04EAF">
        <w:rPr>
          <w:rFonts w:ascii="Times New Roman" w:hAnsi="Times New Roman" w:cs="Times New Roman"/>
          <w:sz w:val="24"/>
          <w:szCs w:val="24"/>
        </w:rPr>
        <w:t xml:space="preserve">saamist </w:t>
      </w:r>
      <w:r w:rsidR="7BD44C12" w:rsidRPr="00E04EAF">
        <w:rPr>
          <w:rFonts w:ascii="Times New Roman" w:hAnsi="Times New Roman" w:cs="Times New Roman"/>
          <w:sz w:val="24"/>
          <w:szCs w:val="24"/>
        </w:rPr>
        <w:t xml:space="preserve">tegevust alustanud, teavitab </w:t>
      </w:r>
      <w:r w:rsidR="297A2433" w:rsidRPr="00E04EAF">
        <w:rPr>
          <w:rFonts w:ascii="Times New Roman" w:hAnsi="Times New Roman" w:cs="Times New Roman"/>
          <w:sz w:val="24"/>
          <w:szCs w:val="24"/>
        </w:rPr>
        <w:t>l</w:t>
      </w:r>
      <w:r w:rsidR="7BD44C12" w:rsidRPr="00E04EAF">
        <w:rPr>
          <w:rFonts w:ascii="Times New Roman" w:hAnsi="Times New Roman" w:cs="Times New Roman"/>
          <w:sz w:val="24"/>
          <w:szCs w:val="24"/>
        </w:rPr>
        <w:t>asteaia</w:t>
      </w:r>
      <w:del w:id="240" w:author="Mari Koik" w:date="2024-02-13T12:18:00Z">
        <w:r w:rsidR="7BD44C12" w:rsidRPr="00E04EAF" w:rsidDel="00767285">
          <w:rPr>
            <w:rFonts w:ascii="Times New Roman" w:hAnsi="Times New Roman" w:cs="Times New Roman"/>
            <w:sz w:val="24"/>
            <w:szCs w:val="24"/>
          </w:rPr>
          <w:delText xml:space="preserve"> </w:delText>
        </w:r>
      </w:del>
      <w:r w:rsidR="7BD44C12" w:rsidRPr="00E04EAF">
        <w:rPr>
          <w:rFonts w:ascii="Times New Roman" w:hAnsi="Times New Roman" w:cs="Times New Roman"/>
          <w:sz w:val="24"/>
          <w:szCs w:val="24"/>
        </w:rPr>
        <w:t>pidaja sellest Haridus- ja Teadusministeeriumi</w:t>
      </w:r>
      <w:r w:rsidR="75E9F95D" w:rsidRPr="00E04EAF">
        <w:rPr>
          <w:rFonts w:ascii="Times New Roman" w:hAnsi="Times New Roman" w:cs="Times New Roman"/>
          <w:sz w:val="24"/>
          <w:szCs w:val="24"/>
        </w:rPr>
        <w:t xml:space="preserve"> </w:t>
      </w:r>
      <w:r w:rsidR="7BD44C12" w:rsidRPr="00E04EAF">
        <w:rPr>
          <w:rFonts w:ascii="Times New Roman" w:hAnsi="Times New Roman" w:cs="Times New Roman"/>
          <w:sz w:val="24"/>
          <w:szCs w:val="24"/>
        </w:rPr>
        <w:t xml:space="preserve">ning </w:t>
      </w:r>
      <w:r w:rsidR="004C17E0" w:rsidRPr="00E04EAF">
        <w:rPr>
          <w:rFonts w:ascii="Times New Roman" w:hAnsi="Times New Roman" w:cs="Times New Roman"/>
          <w:sz w:val="24"/>
          <w:szCs w:val="24"/>
        </w:rPr>
        <w:t>oma tegevuskoha</w:t>
      </w:r>
      <w:r w:rsidR="7BD44C12" w:rsidRPr="00E04EAF">
        <w:rPr>
          <w:rFonts w:ascii="Times New Roman" w:hAnsi="Times New Roman" w:cs="Times New Roman"/>
          <w:sz w:val="24"/>
          <w:szCs w:val="24"/>
        </w:rPr>
        <w:t xml:space="preserve"> kohaliku omavalitsuse üksust </w:t>
      </w:r>
      <w:r w:rsidR="3D1FE8F7" w:rsidRPr="00E04EAF">
        <w:rPr>
          <w:rFonts w:ascii="Times New Roman" w:hAnsi="Times New Roman" w:cs="Times New Roman"/>
          <w:sz w:val="24"/>
          <w:szCs w:val="24"/>
        </w:rPr>
        <w:t xml:space="preserve">viie </w:t>
      </w:r>
      <w:r w:rsidR="7BD44C12" w:rsidRPr="00E04EAF">
        <w:rPr>
          <w:rFonts w:ascii="Times New Roman" w:hAnsi="Times New Roman" w:cs="Times New Roman"/>
          <w:sz w:val="24"/>
          <w:szCs w:val="24"/>
        </w:rPr>
        <w:t xml:space="preserve">tööpäeva jooksul pärast aasta möödumist </w:t>
      </w:r>
      <w:r w:rsidR="5874DEE8" w:rsidRPr="00E04EAF">
        <w:rPr>
          <w:rFonts w:ascii="Times New Roman" w:hAnsi="Times New Roman" w:cs="Times New Roman"/>
          <w:sz w:val="24"/>
          <w:szCs w:val="24"/>
        </w:rPr>
        <w:t>tegevusloa</w:t>
      </w:r>
      <w:r w:rsidR="7BD44C12" w:rsidRPr="00E04EAF">
        <w:rPr>
          <w:rFonts w:ascii="Times New Roman" w:hAnsi="Times New Roman" w:cs="Times New Roman"/>
          <w:sz w:val="24"/>
          <w:szCs w:val="24"/>
        </w:rPr>
        <w:t xml:space="preserve"> </w:t>
      </w:r>
      <w:r w:rsidR="3D1FE8F7" w:rsidRPr="00E04EAF">
        <w:rPr>
          <w:rFonts w:ascii="Times New Roman" w:hAnsi="Times New Roman" w:cs="Times New Roman"/>
          <w:sz w:val="24"/>
          <w:szCs w:val="24"/>
        </w:rPr>
        <w:t>andmisest</w:t>
      </w:r>
      <w:r w:rsidR="7BD44C12" w:rsidRPr="00E04EAF">
        <w:rPr>
          <w:rFonts w:ascii="Times New Roman" w:hAnsi="Times New Roman" w:cs="Times New Roman"/>
          <w:sz w:val="24"/>
          <w:szCs w:val="24"/>
        </w:rPr>
        <w:t>.</w:t>
      </w:r>
    </w:p>
    <w:bookmarkEnd w:id="233"/>
    <w:bookmarkEnd w:id="234"/>
    <w:p w14:paraId="39FB8DDE" w14:textId="02ADC5C5" w:rsidR="009368B1" w:rsidRPr="00E04EAF" w:rsidRDefault="009368B1" w:rsidP="1A26A201">
      <w:pPr>
        <w:spacing w:after="0" w:line="240" w:lineRule="auto"/>
        <w:jc w:val="both"/>
        <w:rPr>
          <w:rFonts w:ascii="Times New Roman" w:hAnsi="Times New Roman" w:cs="Times New Roman"/>
          <w:sz w:val="24"/>
          <w:szCs w:val="24"/>
        </w:rPr>
      </w:pPr>
    </w:p>
    <w:p w14:paraId="4093AEC0" w14:textId="62A33B9A" w:rsidR="009368B1" w:rsidRPr="00E04EAF" w:rsidRDefault="50E09940"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(3) Haridus- ja Teadusministeerium </w:t>
      </w:r>
      <w:r w:rsidR="29FB24EB" w:rsidRPr="7BA5EFAE">
        <w:rPr>
          <w:rFonts w:ascii="Times New Roman" w:hAnsi="Times New Roman" w:cs="Times New Roman"/>
          <w:sz w:val="24"/>
          <w:szCs w:val="24"/>
        </w:rPr>
        <w:t xml:space="preserve">teeb </w:t>
      </w:r>
      <w:r w:rsidR="4F6AC390" w:rsidRPr="7BA5EFAE">
        <w:rPr>
          <w:rFonts w:ascii="Times New Roman" w:hAnsi="Times New Roman" w:cs="Times New Roman"/>
          <w:sz w:val="24"/>
          <w:szCs w:val="24"/>
        </w:rPr>
        <w:t>tegevusloa</w:t>
      </w:r>
      <w:r w:rsidRPr="7BA5EFAE">
        <w:rPr>
          <w:rFonts w:ascii="Times New Roman" w:hAnsi="Times New Roman" w:cs="Times New Roman"/>
          <w:sz w:val="24"/>
          <w:szCs w:val="24"/>
        </w:rPr>
        <w:t xml:space="preserve"> kehtetuks tunnistamise otsuse </w:t>
      </w:r>
      <w:r w:rsidR="6E0B0F42" w:rsidRPr="7BA5EFAE">
        <w:rPr>
          <w:rFonts w:ascii="Times New Roman" w:hAnsi="Times New Roman" w:cs="Times New Roman"/>
          <w:sz w:val="24"/>
          <w:szCs w:val="24"/>
        </w:rPr>
        <w:t>teatavaks</w:t>
      </w:r>
      <w:r w:rsidR="53F77BCB" w:rsidRPr="7BA5EFAE">
        <w:rPr>
          <w:rFonts w:ascii="Times New Roman" w:hAnsi="Times New Roman" w:cs="Times New Roman"/>
          <w:sz w:val="24"/>
          <w:szCs w:val="24"/>
        </w:rPr>
        <w:t xml:space="preserve"> </w:t>
      </w:r>
      <w:r w:rsidR="7A85B79F" w:rsidRPr="7BA5EFAE">
        <w:rPr>
          <w:rFonts w:ascii="Times New Roman" w:hAnsi="Times New Roman" w:cs="Times New Roman"/>
          <w:sz w:val="24"/>
          <w:szCs w:val="24"/>
        </w:rPr>
        <w:t>hariduse infosüsteemi</w:t>
      </w:r>
      <w:ins w:id="241" w:author="Mari Koik" w:date="2024-02-15T13:10:00Z">
        <w:r w:rsidR="00BF2607">
          <w:rPr>
            <w:rFonts w:ascii="Times New Roman" w:hAnsi="Times New Roman" w:cs="Times New Roman"/>
            <w:sz w:val="24"/>
            <w:szCs w:val="24"/>
          </w:rPr>
          <w:t>s</w:t>
        </w:r>
      </w:ins>
      <w:r w:rsidR="7A85B79F" w:rsidRPr="7BA5EFAE">
        <w:rPr>
          <w:rFonts w:ascii="Times New Roman" w:hAnsi="Times New Roman" w:cs="Times New Roman"/>
          <w:sz w:val="24"/>
          <w:szCs w:val="24"/>
        </w:rPr>
        <w:t xml:space="preserve"> </w:t>
      </w:r>
      <w:del w:id="242" w:author="Mari Koik" w:date="2024-02-15T13:09:00Z">
        <w:r w:rsidR="53F77BCB" w:rsidRPr="7BA5EFAE" w:rsidDel="00BF2607">
          <w:rPr>
            <w:rFonts w:ascii="Times New Roman" w:hAnsi="Times New Roman" w:cs="Times New Roman"/>
            <w:sz w:val="24"/>
            <w:szCs w:val="24"/>
          </w:rPr>
          <w:delText xml:space="preserve">esitatud </w:delText>
        </w:r>
      </w:del>
      <w:ins w:id="243" w:author="Mari Koik" w:date="2024-02-15T13:09:00Z">
        <w:r w:rsidR="00BF2607">
          <w:rPr>
            <w:rFonts w:ascii="Times New Roman" w:hAnsi="Times New Roman" w:cs="Times New Roman"/>
            <w:sz w:val="24"/>
            <w:szCs w:val="24"/>
          </w:rPr>
          <w:t>märgi</w:t>
        </w:r>
        <w:r w:rsidR="00BF2607" w:rsidRPr="7BA5EFAE">
          <w:rPr>
            <w:rFonts w:ascii="Times New Roman" w:hAnsi="Times New Roman" w:cs="Times New Roman"/>
            <w:sz w:val="24"/>
            <w:szCs w:val="24"/>
          </w:rPr>
          <w:t xml:space="preserve">tud </w:t>
        </w:r>
      </w:ins>
      <w:r w:rsidR="53F77BCB" w:rsidRPr="7BA5EFAE">
        <w:rPr>
          <w:rFonts w:ascii="Times New Roman" w:hAnsi="Times New Roman" w:cs="Times New Roman"/>
          <w:sz w:val="24"/>
          <w:szCs w:val="24"/>
        </w:rPr>
        <w:t>e-posti aadressi kaudu</w:t>
      </w:r>
      <w:r w:rsidRPr="7BA5EFAE">
        <w:rPr>
          <w:rFonts w:ascii="Times New Roman" w:hAnsi="Times New Roman" w:cs="Times New Roman"/>
          <w:sz w:val="24"/>
          <w:szCs w:val="24"/>
        </w:rPr>
        <w:t>.</w:t>
      </w:r>
    </w:p>
    <w:p w14:paraId="22DAE323" w14:textId="720D8F9E" w:rsidR="647718BA" w:rsidRPr="00E04EAF" w:rsidRDefault="647718BA" w:rsidP="00015857">
      <w:pPr>
        <w:spacing w:after="0" w:line="240" w:lineRule="auto"/>
        <w:jc w:val="both"/>
        <w:rPr>
          <w:rFonts w:ascii="Times New Roman" w:hAnsi="Times New Roman" w:cs="Times New Roman"/>
          <w:sz w:val="24"/>
          <w:szCs w:val="24"/>
        </w:rPr>
      </w:pPr>
    </w:p>
    <w:p w14:paraId="1EA682CB" w14:textId="6CFACAAD" w:rsidR="5E53C3D2" w:rsidRPr="00E04EAF" w:rsidRDefault="62746E92"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5</w:t>
      </w:r>
      <w:r w:rsidR="4E63882E" w:rsidRPr="00E04EAF">
        <w:rPr>
          <w:rFonts w:ascii="Times New Roman" w:hAnsi="Times New Roman" w:cs="Times New Roman"/>
          <w:b/>
          <w:bCs/>
          <w:sz w:val="24"/>
          <w:szCs w:val="24"/>
        </w:rPr>
        <w:t>. jagu</w:t>
      </w:r>
    </w:p>
    <w:p w14:paraId="40F01AF3" w14:textId="1E13493C" w:rsidR="00623DC0" w:rsidRPr="00E04EAF" w:rsidRDefault="2E2E7246" w:rsidP="000C5CA0">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Lasteaia juhtimine</w:t>
      </w:r>
    </w:p>
    <w:p w14:paraId="620033F7" w14:textId="1032DB18" w:rsidR="00623DC0" w:rsidRPr="00E04EAF" w:rsidRDefault="4E63882E" w:rsidP="000C5CA0">
      <w:pPr>
        <w:spacing w:before="240"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2</w:t>
      </w:r>
      <w:r w:rsidR="003F0B64">
        <w:rPr>
          <w:rFonts w:ascii="Times New Roman" w:hAnsi="Times New Roman" w:cs="Times New Roman"/>
          <w:b/>
          <w:bCs/>
          <w:sz w:val="24"/>
          <w:szCs w:val="24"/>
        </w:rPr>
        <w:t>5</w:t>
      </w:r>
      <w:r w:rsidRPr="00E04EAF">
        <w:rPr>
          <w:rFonts w:ascii="Times New Roman" w:hAnsi="Times New Roman" w:cs="Times New Roman"/>
          <w:b/>
          <w:bCs/>
          <w:sz w:val="24"/>
          <w:szCs w:val="24"/>
        </w:rPr>
        <w:t>. Lasteaia juhtimine</w:t>
      </w:r>
    </w:p>
    <w:p w14:paraId="50DCF9DE" w14:textId="486A937D" w:rsidR="006D37C6" w:rsidRPr="000771AD" w:rsidRDefault="006D37C6" w:rsidP="00015857">
      <w:pPr>
        <w:spacing w:after="0" w:line="240" w:lineRule="auto"/>
        <w:jc w:val="both"/>
        <w:rPr>
          <w:rFonts w:ascii="Times New Roman" w:hAnsi="Times New Roman" w:cs="Times New Roman"/>
          <w:sz w:val="24"/>
          <w:szCs w:val="24"/>
        </w:rPr>
      </w:pPr>
    </w:p>
    <w:p w14:paraId="67AF0B28" w14:textId="6A43A864" w:rsidR="005D1754" w:rsidRPr="00E04EAF" w:rsidRDefault="2A927415" w:rsidP="00015857">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(1) Lasteaia tegevust juhib direktor</w:t>
      </w:r>
      <w:ins w:id="244" w:author="Mari Koik" w:date="2024-02-13T12:20:00Z">
        <w:r w:rsidR="00767285">
          <w:rPr>
            <w:rFonts w:ascii="Times New Roman" w:hAnsi="Times New Roman" w:cs="Times New Roman"/>
            <w:sz w:val="24"/>
            <w:szCs w:val="24"/>
          </w:rPr>
          <w:t>. Direktori</w:t>
        </w:r>
      </w:ins>
      <w:del w:id="245" w:author="Mari Koik" w:date="2024-02-13T12:20:00Z">
        <w:r w:rsidRPr="7BA5EFAE" w:rsidDel="00767285">
          <w:rPr>
            <w:rFonts w:ascii="Times New Roman" w:hAnsi="Times New Roman" w:cs="Times New Roman"/>
            <w:sz w:val="24"/>
            <w:szCs w:val="24"/>
          </w:rPr>
          <w:delText>, kelle</w:delText>
        </w:r>
      </w:del>
      <w:r w:rsidRPr="7BA5EFAE">
        <w:rPr>
          <w:rFonts w:ascii="Times New Roman" w:hAnsi="Times New Roman" w:cs="Times New Roman"/>
          <w:sz w:val="24"/>
          <w:szCs w:val="24"/>
        </w:rPr>
        <w:t xml:space="preserve"> ülesanne on tagada käesolevas seaduses sätestatud õppe- ja kasvatustegevuse korraldusega seotud ülesannete </w:t>
      </w:r>
      <w:r w:rsidR="09249EF8" w:rsidRPr="7BA5EFAE">
        <w:rPr>
          <w:rFonts w:ascii="Times New Roman" w:hAnsi="Times New Roman" w:cs="Times New Roman"/>
          <w:sz w:val="24"/>
          <w:szCs w:val="24"/>
        </w:rPr>
        <w:t xml:space="preserve">ja </w:t>
      </w:r>
      <w:r w:rsidRPr="7BA5EFAE">
        <w:rPr>
          <w:rFonts w:ascii="Times New Roman" w:hAnsi="Times New Roman" w:cs="Times New Roman"/>
          <w:sz w:val="24"/>
          <w:szCs w:val="24"/>
        </w:rPr>
        <w:t xml:space="preserve">lasteaia õppekava täitmine ning töötajate ja ressursside otstarbekas ja tulemuslik juhtimine koostöös </w:t>
      </w:r>
      <w:r w:rsidR="1E69C610" w:rsidRPr="7BA5EFAE">
        <w:rPr>
          <w:rFonts w:ascii="Times New Roman" w:hAnsi="Times New Roman" w:cs="Times New Roman"/>
          <w:sz w:val="24"/>
          <w:szCs w:val="24"/>
        </w:rPr>
        <w:t xml:space="preserve">õppe- ja kasvatustegevusega seotud töötajate ja </w:t>
      </w:r>
      <w:r w:rsidRPr="7BA5EFAE">
        <w:rPr>
          <w:rFonts w:ascii="Times New Roman" w:hAnsi="Times New Roman" w:cs="Times New Roman"/>
          <w:sz w:val="24"/>
          <w:szCs w:val="24"/>
        </w:rPr>
        <w:t>hoolekoguga. Direktor annab kord aastas hoolekogule ülevaate lasteaia õppe- ja kasvatustegevusest.</w:t>
      </w:r>
    </w:p>
    <w:p w14:paraId="161F02D9" w14:textId="77777777" w:rsidR="005D1754" w:rsidRPr="00E04EAF" w:rsidRDefault="005D1754" w:rsidP="00015857">
      <w:pPr>
        <w:spacing w:after="0" w:line="240" w:lineRule="auto"/>
        <w:jc w:val="both"/>
        <w:rPr>
          <w:rFonts w:ascii="Times New Roman" w:hAnsi="Times New Roman" w:cs="Times New Roman"/>
          <w:sz w:val="24"/>
          <w:szCs w:val="24"/>
        </w:rPr>
      </w:pPr>
    </w:p>
    <w:p w14:paraId="44C58F96" w14:textId="4A04284A" w:rsidR="006D37C6"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Lasteaia</w:t>
      </w:r>
      <w:del w:id="246" w:author="Mari Koik" w:date="2024-02-13T12:20:00Z">
        <w:r w:rsidRPr="00E04EAF" w:rsidDel="00767285">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pidaja võib luua </w:t>
      </w:r>
      <w:commentRangeStart w:id="247"/>
      <w:r w:rsidRPr="00E04EAF">
        <w:rPr>
          <w:rFonts w:ascii="Times New Roman" w:hAnsi="Times New Roman" w:cs="Times New Roman"/>
          <w:sz w:val="24"/>
          <w:szCs w:val="24"/>
        </w:rPr>
        <w:t>õppealajuhataja</w:t>
      </w:r>
      <w:commentRangeEnd w:id="247"/>
      <w:r w:rsidR="00377A82">
        <w:rPr>
          <w:rStyle w:val="Kommentaariviide"/>
        </w:rPr>
        <w:commentReference w:id="247"/>
      </w:r>
      <w:r w:rsidRPr="00E04EAF">
        <w:rPr>
          <w:rFonts w:ascii="Times New Roman" w:hAnsi="Times New Roman" w:cs="Times New Roman"/>
          <w:sz w:val="24"/>
          <w:szCs w:val="24"/>
        </w:rPr>
        <w:t xml:space="preserve"> ametikoha</w:t>
      </w:r>
      <w:r w:rsidR="0033466D">
        <w:rPr>
          <w:rFonts w:ascii="Times New Roman" w:hAnsi="Times New Roman" w:cs="Times New Roman"/>
          <w:sz w:val="24"/>
          <w:szCs w:val="24"/>
        </w:rPr>
        <w:t xml:space="preserve"> </w:t>
      </w:r>
      <w:r w:rsidR="52CED069" w:rsidRPr="00E04EAF">
        <w:rPr>
          <w:rFonts w:ascii="Times New Roman" w:hAnsi="Times New Roman" w:cs="Times New Roman"/>
          <w:sz w:val="24"/>
          <w:szCs w:val="24"/>
        </w:rPr>
        <w:t xml:space="preserve">lasteaia õppekava rakendamise ning õpi- ja kasvukeskkonna </w:t>
      </w:r>
      <w:r w:rsidR="00853191">
        <w:rPr>
          <w:rFonts w:ascii="Times New Roman" w:hAnsi="Times New Roman" w:cs="Times New Roman"/>
          <w:sz w:val="24"/>
          <w:szCs w:val="24"/>
        </w:rPr>
        <w:t xml:space="preserve">nõuete </w:t>
      </w:r>
      <w:r w:rsidR="52CED069" w:rsidRPr="00E04EAF">
        <w:rPr>
          <w:rFonts w:ascii="Times New Roman" w:hAnsi="Times New Roman" w:cs="Times New Roman"/>
          <w:sz w:val="24"/>
          <w:szCs w:val="24"/>
        </w:rPr>
        <w:t>tagamise, sealhulgas</w:t>
      </w:r>
      <w:r w:rsidR="0033466D">
        <w:rPr>
          <w:rFonts w:ascii="Times New Roman" w:hAnsi="Times New Roman" w:cs="Times New Roman"/>
          <w:sz w:val="24"/>
          <w:szCs w:val="24"/>
        </w:rPr>
        <w:t xml:space="preserve"> </w:t>
      </w:r>
      <w:r w:rsidR="52CED069" w:rsidRPr="00E04EAF">
        <w:rPr>
          <w:rFonts w:ascii="Times New Roman" w:hAnsi="Times New Roman" w:cs="Times New Roman"/>
          <w:sz w:val="24"/>
          <w:szCs w:val="24"/>
        </w:rPr>
        <w:t>õpetajate ja abiõpetajate või</w:t>
      </w:r>
      <w:r w:rsidR="003B1759">
        <w:rPr>
          <w:rFonts w:ascii="Times New Roman" w:hAnsi="Times New Roman" w:cs="Times New Roman"/>
          <w:sz w:val="24"/>
          <w:szCs w:val="24"/>
        </w:rPr>
        <w:t xml:space="preserve"> </w:t>
      </w:r>
      <w:r w:rsidR="52CED069" w:rsidRPr="00E04EAF">
        <w:rPr>
          <w:rFonts w:ascii="Times New Roman" w:hAnsi="Times New Roman" w:cs="Times New Roman"/>
          <w:sz w:val="24"/>
          <w:szCs w:val="24"/>
        </w:rPr>
        <w:t xml:space="preserve">teiste töötajate professionaalsuse toetamise ja täienduskoolituse ning </w:t>
      </w:r>
      <w:r w:rsidR="003B1759" w:rsidRPr="00E04EAF">
        <w:rPr>
          <w:rFonts w:ascii="Times New Roman" w:hAnsi="Times New Roman" w:cs="Times New Roman"/>
          <w:sz w:val="24"/>
          <w:szCs w:val="24"/>
        </w:rPr>
        <w:t>vanematega</w:t>
      </w:r>
      <w:r w:rsidR="52CED069" w:rsidRPr="00E04EAF">
        <w:rPr>
          <w:rFonts w:ascii="Times New Roman" w:hAnsi="Times New Roman" w:cs="Times New Roman"/>
          <w:sz w:val="24"/>
          <w:szCs w:val="24"/>
        </w:rPr>
        <w:t xml:space="preserve"> koostöö korraldamisega seotud </w:t>
      </w:r>
      <w:r w:rsidRPr="00E04EAF">
        <w:rPr>
          <w:rFonts w:ascii="Times New Roman" w:hAnsi="Times New Roman" w:cs="Times New Roman"/>
          <w:sz w:val="24"/>
          <w:szCs w:val="24"/>
        </w:rPr>
        <w:t>ülesannete täitmiseks.</w:t>
      </w:r>
    </w:p>
    <w:p w14:paraId="01A1825F" w14:textId="77777777" w:rsidR="00B23EFB" w:rsidRPr="00E04EAF" w:rsidRDefault="00B23EFB" w:rsidP="00015857">
      <w:pPr>
        <w:spacing w:after="0" w:line="240" w:lineRule="auto"/>
        <w:jc w:val="both"/>
        <w:rPr>
          <w:rFonts w:ascii="Times New Roman" w:hAnsi="Times New Roman" w:cs="Times New Roman"/>
          <w:sz w:val="24"/>
          <w:szCs w:val="24"/>
        </w:rPr>
      </w:pPr>
    </w:p>
    <w:p w14:paraId="59E04E04" w14:textId="3CBF08A3" w:rsidR="006D37C6" w:rsidRPr="00E04EAF" w:rsidRDefault="6214A2E0"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0050566C">
        <w:rPr>
          <w:rFonts w:ascii="Times New Roman" w:hAnsi="Times New Roman" w:cs="Times New Roman"/>
          <w:sz w:val="24"/>
          <w:szCs w:val="24"/>
        </w:rPr>
        <w:t>3</w:t>
      </w:r>
      <w:r w:rsidR="2E9E4DB6" w:rsidRPr="00E04EAF">
        <w:rPr>
          <w:rFonts w:ascii="Times New Roman" w:hAnsi="Times New Roman" w:cs="Times New Roman"/>
          <w:sz w:val="24"/>
          <w:szCs w:val="24"/>
        </w:rPr>
        <w:t xml:space="preserve">) </w:t>
      </w:r>
      <w:r w:rsidR="0787B02F" w:rsidRPr="00E04EAF">
        <w:rPr>
          <w:rFonts w:ascii="Times New Roman" w:hAnsi="Times New Roman" w:cs="Times New Roman"/>
          <w:sz w:val="24"/>
          <w:szCs w:val="24"/>
        </w:rPr>
        <w:t>D</w:t>
      </w:r>
      <w:r w:rsidR="2E9E4DB6" w:rsidRPr="00E04EAF">
        <w:rPr>
          <w:rFonts w:ascii="Times New Roman" w:hAnsi="Times New Roman" w:cs="Times New Roman"/>
          <w:sz w:val="24"/>
          <w:szCs w:val="24"/>
        </w:rPr>
        <w:t>irektoril on</w:t>
      </w:r>
      <w:r w:rsidR="04577B3B" w:rsidRPr="00E04EAF">
        <w:rPr>
          <w:rFonts w:ascii="Times New Roman" w:hAnsi="Times New Roman" w:cs="Times New Roman"/>
          <w:sz w:val="24"/>
          <w:szCs w:val="24"/>
        </w:rPr>
        <w:t xml:space="preserve"> õigus sõlmida, muuta </w:t>
      </w:r>
      <w:r w:rsidR="6D2A5B0C" w:rsidRPr="00E04EAF">
        <w:rPr>
          <w:rFonts w:ascii="Times New Roman" w:hAnsi="Times New Roman" w:cs="Times New Roman"/>
          <w:sz w:val="24"/>
          <w:szCs w:val="24"/>
        </w:rPr>
        <w:t>ja</w:t>
      </w:r>
      <w:r w:rsidR="04577B3B" w:rsidRPr="00E04EAF">
        <w:rPr>
          <w:rFonts w:ascii="Times New Roman" w:hAnsi="Times New Roman" w:cs="Times New Roman"/>
          <w:sz w:val="24"/>
          <w:szCs w:val="24"/>
        </w:rPr>
        <w:t xml:space="preserve"> lõpetada töötajatega tööleping</w:t>
      </w:r>
      <w:r w:rsidR="66E13EB0" w:rsidRPr="00E04EAF">
        <w:rPr>
          <w:rFonts w:ascii="Times New Roman" w:hAnsi="Times New Roman" w:cs="Times New Roman"/>
          <w:sz w:val="24"/>
          <w:szCs w:val="24"/>
        </w:rPr>
        <w:t>uid</w:t>
      </w:r>
      <w:r w:rsidR="04577B3B" w:rsidRPr="00E04EAF">
        <w:rPr>
          <w:rFonts w:ascii="Times New Roman" w:hAnsi="Times New Roman" w:cs="Times New Roman"/>
          <w:sz w:val="24"/>
          <w:szCs w:val="24"/>
        </w:rPr>
        <w:t xml:space="preserve"> töölepingu seaduses sätestatud korras</w:t>
      </w:r>
      <w:r w:rsidR="20DDFE31" w:rsidRPr="00E04EAF">
        <w:rPr>
          <w:rFonts w:ascii="Times New Roman" w:hAnsi="Times New Roman" w:cs="Times New Roman"/>
          <w:sz w:val="24"/>
          <w:szCs w:val="24"/>
        </w:rPr>
        <w:t xml:space="preserve">, arvestades käesoleva seaduse </w:t>
      </w:r>
      <w:r w:rsidR="20DDFE31" w:rsidRPr="00227E9A">
        <w:rPr>
          <w:rFonts w:ascii="Times New Roman" w:hAnsi="Times New Roman" w:cs="Times New Roman"/>
          <w:sz w:val="24"/>
          <w:szCs w:val="24"/>
        </w:rPr>
        <w:t>§-</w:t>
      </w:r>
      <w:r w:rsidR="26EE59CF" w:rsidRPr="00227E9A">
        <w:rPr>
          <w:rFonts w:ascii="Times New Roman" w:hAnsi="Times New Roman" w:cs="Times New Roman"/>
          <w:sz w:val="24"/>
          <w:szCs w:val="24"/>
        </w:rPr>
        <w:t>des</w:t>
      </w:r>
      <w:r w:rsidR="0E63731B" w:rsidRPr="00227E9A">
        <w:rPr>
          <w:rFonts w:ascii="Times New Roman" w:hAnsi="Times New Roman" w:cs="Times New Roman"/>
          <w:sz w:val="24"/>
          <w:szCs w:val="24"/>
        </w:rPr>
        <w:t xml:space="preserve"> 27</w:t>
      </w:r>
      <w:r w:rsidR="5629509D" w:rsidRPr="00227E9A">
        <w:rPr>
          <w:rFonts w:ascii="Times New Roman" w:hAnsi="Times New Roman" w:cs="Times New Roman"/>
          <w:sz w:val="24"/>
          <w:szCs w:val="24"/>
        </w:rPr>
        <w:t xml:space="preserve"> ja </w:t>
      </w:r>
      <w:r w:rsidR="560950B0" w:rsidRPr="00227E9A">
        <w:rPr>
          <w:rFonts w:ascii="Times New Roman" w:hAnsi="Times New Roman" w:cs="Times New Roman"/>
          <w:sz w:val="24"/>
          <w:szCs w:val="24"/>
        </w:rPr>
        <w:t>3</w:t>
      </w:r>
      <w:r w:rsidR="00227E9A" w:rsidRPr="00227E9A">
        <w:rPr>
          <w:rFonts w:ascii="Times New Roman" w:hAnsi="Times New Roman" w:cs="Times New Roman"/>
          <w:sz w:val="24"/>
          <w:szCs w:val="24"/>
        </w:rPr>
        <w:t>7</w:t>
      </w:r>
      <w:r w:rsidR="20DDFE31" w:rsidRPr="00E04EAF">
        <w:rPr>
          <w:rFonts w:ascii="Times New Roman" w:hAnsi="Times New Roman" w:cs="Times New Roman"/>
          <w:sz w:val="24"/>
          <w:szCs w:val="24"/>
        </w:rPr>
        <w:t xml:space="preserve"> sätestatud erisusi</w:t>
      </w:r>
      <w:r w:rsidR="04577B3B" w:rsidRPr="00E04EAF">
        <w:rPr>
          <w:rFonts w:ascii="Times New Roman" w:hAnsi="Times New Roman" w:cs="Times New Roman"/>
          <w:sz w:val="24"/>
          <w:szCs w:val="24"/>
        </w:rPr>
        <w:t>.</w:t>
      </w:r>
    </w:p>
    <w:p w14:paraId="5C28B285" w14:textId="77777777" w:rsidR="00DA5A80" w:rsidRPr="00E04EAF" w:rsidRDefault="00DA5A80" w:rsidP="00015857">
      <w:pPr>
        <w:spacing w:after="0" w:line="240" w:lineRule="auto"/>
        <w:jc w:val="both"/>
        <w:rPr>
          <w:rFonts w:ascii="Times New Roman" w:hAnsi="Times New Roman" w:cs="Times New Roman"/>
          <w:sz w:val="24"/>
          <w:szCs w:val="24"/>
        </w:rPr>
      </w:pPr>
    </w:p>
    <w:p w14:paraId="4FAD9A1C" w14:textId="6EFBF1D6" w:rsidR="000D4B41" w:rsidRPr="00E04EAF" w:rsidRDefault="4E63882E"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0050566C">
        <w:rPr>
          <w:rFonts w:ascii="Times New Roman" w:hAnsi="Times New Roman" w:cs="Times New Roman"/>
          <w:sz w:val="24"/>
          <w:szCs w:val="24"/>
        </w:rPr>
        <w:t>4</w:t>
      </w:r>
      <w:r w:rsidRPr="00E04EAF">
        <w:rPr>
          <w:rFonts w:ascii="Times New Roman" w:hAnsi="Times New Roman" w:cs="Times New Roman"/>
          <w:sz w:val="24"/>
          <w:szCs w:val="24"/>
        </w:rPr>
        <w:t>) Munitsipaallasteaia direktori ametikoha</w:t>
      </w:r>
      <w:del w:id="248" w:author="Mari Koik" w:date="2024-02-13T12:27:00Z">
        <w:r w:rsidR="003B1759" w:rsidDel="007C5218">
          <w:rPr>
            <w:rFonts w:ascii="Times New Roman" w:hAnsi="Times New Roman" w:cs="Times New Roman"/>
            <w:sz w:val="24"/>
            <w:szCs w:val="24"/>
          </w:rPr>
          <w:delText>le</w:delText>
        </w:r>
      </w:del>
      <w:ins w:id="249" w:author="Mari Koik" w:date="2024-02-13T12:27:00Z">
        <w:r w:rsidR="007C5218">
          <w:rPr>
            <w:rFonts w:ascii="Times New Roman" w:hAnsi="Times New Roman" w:cs="Times New Roman"/>
            <w:sz w:val="24"/>
            <w:szCs w:val="24"/>
          </w:rPr>
          <w:t xml:space="preserve"> täitmiseks</w:t>
        </w:r>
      </w:ins>
      <w:r w:rsidRPr="00E04EAF">
        <w:rPr>
          <w:rFonts w:ascii="Times New Roman" w:hAnsi="Times New Roman" w:cs="Times New Roman"/>
          <w:sz w:val="24"/>
          <w:szCs w:val="24"/>
        </w:rPr>
        <w:t xml:space="preserve"> korraldatakse avalik konkurss. Konkursi kuulutab välja ja selle </w:t>
      </w:r>
      <w:del w:id="250" w:author="Mari Koik" w:date="2024-02-13T12:21:00Z">
        <w:r w:rsidRPr="00E04EAF" w:rsidDel="00767285">
          <w:rPr>
            <w:rFonts w:ascii="Times New Roman" w:hAnsi="Times New Roman" w:cs="Times New Roman"/>
            <w:sz w:val="24"/>
            <w:szCs w:val="24"/>
          </w:rPr>
          <w:delText xml:space="preserve">läbiviimise </w:delText>
        </w:r>
      </w:del>
      <w:r w:rsidRPr="00E04EAF">
        <w:rPr>
          <w:rFonts w:ascii="Times New Roman" w:hAnsi="Times New Roman" w:cs="Times New Roman"/>
          <w:sz w:val="24"/>
          <w:szCs w:val="24"/>
        </w:rPr>
        <w:t xml:space="preserve">korra kehtestab kohaliku omavalitsuse üksus. Konkursi </w:t>
      </w:r>
      <w:del w:id="251" w:author="Mari Koik" w:date="2024-02-13T12:21:00Z">
        <w:r w:rsidRPr="00E04EAF" w:rsidDel="00767285">
          <w:rPr>
            <w:rFonts w:ascii="Times New Roman" w:hAnsi="Times New Roman" w:cs="Times New Roman"/>
            <w:sz w:val="24"/>
            <w:szCs w:val="24"/>
          </w:rPr>
          <w:delText xml:space="preserve">läbiviimisesse </w:delText>
        </w:r>
      </w:del>
      <w:ins w:id="252" w:author="Mari Koik" w:date="2024-02-13T12:21:00Z">
        <w:r w:rsidR="00767285">
          <w:rPr>
            <w:rFonts w:ascii="Times New Roman" w:hAnsi="Times New Roman" w:cs="Times New Roman"/>
            <w:sz w:val="24"/>
            <w:szCs w:val="24"/>
          </w:rPr>
          <w:t>korralda</w:t>
        </w:r>
        <w:r w:rsidR="00767285" w:rsidRPr="00E04EAF">
          <w:rPr>
            <w:rFonts w:ascii="Times New Roman" w:hAnsi="Times New Roman" w:cs="Times New Roman"/>
            <w:sz w:val="24"/>
            <w:szCs w:val="24"/>
          </w:rPr>
          <w:t xml:space="preserve">misse </w:t>
        </w:r>
      </w:ins>
      <w:r w:rsidRPr="00E04EAF">
        <w:rPr>
          <w:rFonts w:ascii="Times New Roman" w:hAnsi="Times New Roman" w:cs="Times New Roman"/>
          <w:sz w:val="24"/>
          <w:szCs w:val="24"/>
        </w:rPr>
        <w:t>kaasatakse hoolekogu liikmed vastavalt käesoleva seaduse § 2</w:t>
      </w:r>
      <w:r w:rsidR="083CF52E" w:rsidRPr="00E04EAF">
        <w:rPr>
          <w:rFonts w:ascii="Times New Roman" w:hAnsi="Times New Roman" w:cs="Times New Roman"/>
          <w:sz w:val="24"/>
          <w:szCs w:val="24"/>
        </w:rPr>
        <w:t>6</w:t>
      </w:r>
      <w:r w:rsidRPr="00E04EAF">
        <w:rPr>
          <w:rFonts w:ascii="Times New Roman" w:hAnsi="Times New Roman" w:cs="Times New Roman"/>
          <w:sz w:val="24"/>
          <w:szCs w:val="24"/>
        </w:rPr>
        <w:t xml:space="preserve"> lõike 5 punktile </w:t>
      </w:r>
      <w:r w:rsidR="00AC2017">
        <w:rPr>
          <w:rFonts w:ascii="Times New Roman" w:hAnsi="Times New Roman" w:cs="Times New Roman"/>
          <w:sz w:val="24"/>
          <w:szCs w:val="24"/>
        </w:rPr>
        <w:t>6</w:t>
      </w:r>
      <w:r w:rsidRPr="00E04EAF">
        <w:rPr>
          <w:rFonts w:ascii="Times New Roman" w:hAnsi="Times New Roman" w:cs="Times New Roman"/>
          <w:sz w:val="24"/>
          <w:szCs w:val="24"/>
        </w:rPr>
        <w:t xml:space="preserve">. Töölepingu direktoriga sõlmib, </w:t>
      </w:r>
      <w:r w:rsidR="06CF3886" w:rsidRPr="00E04EAF">
        <w:rPr>
          <w:rFonts w:ascii="Times New Roman" w:hAnsi="Times New Roman" w:cs="Times New Roman"/>
          <w:sz w:val="24"/>
          <w:szCs w:val="24"/>
        </w:rPr>
        <w:t xml:space="preserve">seda </w:t>
      </w:r>
      <w:r w:rsidRPr="00E04EAF">
        <w:rPr>
          <w:rFonts w:ascii="Times New Roman" w:hAnsi="Times New Roman" w:cs="Times New Roman"/>
          <w:sz w:val="24"/>
          <w:szCs w:val="24"/>
        </w:rPr>
        <w:t xml:space="preserve">muudab ja </w:t>
      </w:r>
      <w:r w:rsidR="06CF3886" w:rsidRPr="00E04EAF">
        <w:rPr>
          <w:rFonts w:ascii="Times New Roman" w:hAnsi="Times New Roman" w:cs="Times New Roman"/>
          <w:sz w:val="24"/>
          <w:szCs w:val="24"/>
        </w:rPr>
        <w:t xml:space="preserve">selle </w:t>
      </w:r>
      <w:r w:rsidRPr="00E04EAF">
        <w:rPr>
          <w:rFonts w:ascii="Times New Roman" w:hAnsi="Times New Roman" w:cs="Times New Roman"/>
          <w:sz w:val="24"/>
          <w:szCs w:val="24"/>
        </w:rPr>
        <w:t>ütleb üles kohaliku omavalitsuse üksus.</w:t>
      </w:r>
    </w:p>
    <w:p w14:paraId="5F30CB0B" w14:textId="03295DA1" w:rsidR="58CB203C" w:rsidRPr="00E04EAF" w:rsidRDefault="58CB203C" w:rsidP="00015857">
      <w:pPr>
        <w:spacing w:after="0" w:line="240" w:lineRule="auto"/>
        <w:jc w:val="both"/>
        <w:rPr>
          <w:rFonts w:ascii="Times New Roman" w:hAnsi="Times New Roman" w:cs="Times New Roman"/>
          <w:sz w:val="24"/>
          <w:szCs w:val="24"/>
        </w:rPr>
      </w:pPr>
    </w:p>
    <w:p w14:paraId="1354D193" w14:textId="34431004" w:rsidR="58CB203C" w:rsidRPr="00E04EAF"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0050566C">
        <w:rPr>
          <w:rFonts w:ascii="Times New Roman" w:hAnsi="Times New Roman" w:cs="Times New Roman"/>
          <w:sz w:val="24"/>
          <w:szCs w:val="24"/>
        </w:rPr>
        <w:t>5</w:t>
      </w:r>
      <w:r w:rsidRPr="00E04EAF">
        <w:rPr>
          <w:rFonts w:ascii="Times New Roman" w:hAnsi="Times New Roman" w:cs="Times New Roman"/>
          <w:sz w:val="24"/>
          <w:szCs w:val="24"/>
        </w:rPr>
        <w:t>) Eralasteaia pidaja loob eralasteaias kollegiaalse juhtorgani, kellele kohaldatakse käesolevas seaduses hoolekogu kohta sätestatut.</w:t>
      </w:r>
    </w:p>
    <w:p w14:paraId="2A260493" w14:textId="3E53595E" w:rsidR="00623DC0" w:rsidRPr="00E04EAF" w:rsidRDefault="00623DC0" w:rsidP="00015857">
      <w:pPr>
        <w:spacing w:after="0" w:line="240" w:lineRule="auto"/>
        <w:jc w:val="both"/>
        <w:rPr>
          <w:rFonts w:ascii="Times New Roman" w:hAnsi="Times New Roman" w:cs="Times New Roman"/>
          <w:sz w:val="24"/>
          <w:szCs w:val="24"/>
        </w:rPr>
      </w:pPr>
    </w:p>
    <w:p w14:paraId="3151787B" w14:textId="06350433" w:rsidR="00623DC0" w:rsidRPr="00E04EAF" w:rsidRDefault="4E63882E" w:rsidP="00015857">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2</w:t>
      </w:r>
      <w:r w:rsidR="003F0B64">
        <w:rPr>
          <w:rFonts w:ascii="Times New Roman" w:hAnsi="Times New Roman" w:cs="Times New Roman"/>
          <w:b/>
          <w:bCs/>
          <w:sz w:val="24"/>
          <w:szCs w:val="24"/>
        </w:rPr>
        <w:t>6</w:t>
      </w:r>
      <w:r w:rsidRPr="00E04EAF">
        <w:rPr>
          <w:rFonts w:ascii="Times New Roman" w:hAnsi="Times New Roman" w:cs="Times New Roman"/>
          <w:b/>
          <w:bCs/>
          <w:sz w:val="24"/>
          <w:szCs w:val="24"/>
        </w:rPr>
        <w:t>. Hoolekogu</w:t>
      </w:r>
    </w:p>
    <w:p w14:paraId="1D87DA9B" w14:textId="77777777" w:rsidR="00623DC0" w:rsidRPr="000771AD" w:rsidRDefault="00623DC0" w:rsidP="00015857">
      <w:pPr>
        <w:spacing w:after="0" w:line="240" w:lineRule="auto"/>
        <w:jc w:val="both"/>
        <w:rPr>
          <w:rFonts w:ascii="Times New Roman" w:hAnsi="Times New Roman" w:cs="Times New Roman"/>
          <w:sz w:val="24"/>
          <w:szCs w:val="24"/>
        </w:rPr>
      </w:pPr>
    </w:p>
    <w:p w14:paraId="4E119DD0" w14:textId="284190D8" w:rsidR="00213160" w:rsidRPr="00E04EAF" w:rsidRDefault="2A927415"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w:t>
      </w:r>
      <w:r w:rsidRPr="004624BC">
        <w:rPr>
          <w:rFonts w:ascii="Times New Roman" w:hAnsi="Times New Roman" w:cs="Times New Roman"/>
          <w:sz w:val="24"/>
          <w:szCs w:val="24"/>
        </w:rPr>
        <w:t xml:space="preserve">Hoolekogu on </w:t>
      </w:r>
      <w:bookmarkStart w:id="253" w:name="_Hlk149150490"/>
      <w:r w:rsidRPr="004624BC">
        <w:rPr>
          <w:rFonts w:ascii="Times New Roman" w:hAnsi="Times New Roman" w:cs="Times New Roman"/>
          <w:sz w:val="24"/>
          <w:szCs w:val="24"/>
        </w:rPr>
        <w:t xml:space="preserve">alaliselt tegutsev organ, kelle ülesanne on </w:t>
      </w:r>
      <w:r w:rsidR="6A172169" w:rsidRPr="004624BC">
        <w:rPr>
          <w:rFonts w:ascii="Times New Roman" w:hAnsi="Times New Roman" w:cs="Times New Roman"/>
          <w:sz w:val="24"/>
          <w:szCs w:val="24"/>
        </w:rPr>
        <w:t>vanemate, lasteaia</w:t>
      </w:r>
      <w:del w:id="254" w:author="Mari Koik" w:date="2024-02-13T12:22:00Z">
        <w:r w:rsidR="6A172169" w:rsidRPr="004624BC" w:rsidDel="00767285">
          <w:rPr>
            <w:rFonts w:ascii="Times New Roman" w:hAnsi="Times New Roman" w:cs="Times New Roman"/>
            <w:sz w:val="24"/>
            <w:szCs w:val="24"/>
          </w:rPr>
          <w:delText xml:space="preserve"> </w:delText>
        </w:r>
      </w:del>
      <w:r w:rsidR="6A172169" w:rsidRPr="004624BC">
        <w:rPr>
          <w:rFonts w:ascii="Times New Roman" w:hAnsi="Times New Roman" w:cs="Times New Roman"/>
          <w:sz w:val="24"/>
          <w:szCs w:val="24"/>
        </w:rPr>
        <w:t xml:space="preserve">töötajate ja </w:t>
      </w:r>
      <w:r w:rsidR="716031CA">
        <w:rPr>
          <w:rFonts w:ascii="Times New Roman" w:hAnsi="Times New Roman" w:cs="Times New Roman"/>
          <w:sz w:val="24"/>
          <w:szCs w:val="24"/>
        </w:rPr>
        <w:t>lasteaia</w:t>
      </w:r>
      <w:del w:id="255" w:author="Mari Koik" w:date="2024-02-13T12:22:00Z">
        <w:r w:rsidR="716031CA" w:rsidDel="00767285">
          <w:rPr>
            <w:rFonts w:ascii="Times New Roman" w:hAnsi="Times New Roman" w:cs="Times New Roman"/>
            <w:sz w:val="24"/>
            <w:szCs w:val="24"/>
          </w:rPr>
          <w:delText xml:space="preserve"> </w:delText>
        </w:r>
      </w:del>
      <w:r w:rsidR="6A172169" w:rsidRPr="004624BC">
        <w:rPr>
          <w:rFonts w:ascii="Times New Roman" w:hAnsi="Times New Roman" w:cs="Times New Roman"/>
          <w:sz w:val="24"/>
          <w:szCs w:val="24"/>
        </w:rPr>
        <w:t xml:space="preserve">pidaja </w:t>
      </w:r>
      <w:r w:rsidR="097795F1" w:rsidRPr="004624BC">
        <w:rPr>
          <w:rFonts w:ascii="Times New Roman" w:hAnsi="Times New Roman" w:cs="Times New Roman"/>
          <w:sz w:val="24"/>
          <w:szCs w:val="24"/>
        </w:rPr>
        <w:t xml:space="preserve">koostöös </w:t>
      </w:r>
      <w:r w:rsidR="258C114C" w:rsidRPr="004624BC">
        <w:rPr>
          <w:rFonts w:ascii="Times New Roman" w:hAnsi="Times New Roman" w:cs="Times New Roman"/>
          <w:sz w:val="24"/>
          <w:szCs w:val="24"/>
        </w:rPr>
        <w:t>suunata, planeerida ja jälgida</w:t>
      </w:r>
      <w:r w:rsidR="6A172169" w:rsidRPr="004624BC">
        <w:rPr>
          <w:rFonts w:ascii="Times New Roman" w:hAnsi="Times New Roman" w:cs="Times New Roman"/>
          <w:sz w:val="24"/>
          <w:szCs w:val="24"/>
        </w:rPr>
        <w:t xml:space="preserve"> </w:t>
      </w:r>
      <w:r w:rsidRPr="004624BC">
        <w:rPr>
          <w:rFonts w:ascii="Times New Roman" w:hAnsi="Times New Roman" w:cs="Times New Roman"/>
          <w:sz w:val="24"/>
          <w:szCs w:val="24"/>
        </w:rPr>
        <w:t>õppe- ja kasvatustegevus</w:t>
      </w:r>
      <w:r w:rsidR="4B1DECDA" w:rsidRPr="004624BC">
        <w:rPr>
          <w:rFonts w:ascii="Times New Roman" w:hAnsi="Times New Roman" w:cs="Times New Roman"/>
          <w:sz w:val="24"/>
          <w:szCs w:val="24"/>
        </w:rPr>
        <w:t>t</w:t>
      </w:r>
      <w:r w:rsidR="6A172169" w:rsidRPr="00676C8B">
        <w:rPr>
          <w:rFonts w:ascii="Times New Roman" w:hAnsi="Times New Roman" w:cs="Times New Roman"/>
          <w:color w:val="202020"/>
          <w:sz w:val="24"/>
          <w:szCs w:val="24"/>
          <w:shd w:val="clear" w:color="auto" w:fill="FFFFFF"/>
        </w:rPr>
        <w:t xml:space="preserve"> ning </w:t>
      </w:r>
      <w:r w:rsidR="19F5B518" w:rsidRPr="00676C8B">
        <w:rPr>
          <w:rFonts w:ascii="Times New Roman" w:hAnsi="Times New Roman" w:cs="Times New Roman"/>
          <w:color w:val="202020"/>
          <w:sz w:val="24"/>
          <w:szCs w:val="24"/>
          <w:shd w:val="clear" w:color="auto" w:fill="FFFFFF"/>
        </w:rPr>
        <w:t xml:space="preserve">luua </w:t>
      </w:r>
      <w:del w:id="256" w:author="Mari Koik" w:date="2024-02-15T12:59:00Z">
        <w:r w:rsidR="6A172169" w:rsidRPr="00676C8B" w:rsidDel="00377A82">
          <w:rPr>
            <w:rFonts w:ascii="Times New Roman" w:hAnsi="Times New Roman" w:cs="Times New Roman"/>
            <w:color w:val="202020"/>
            <w:sz w:val="24"/>
            <w:szCs w:val="24"/>
            <w:shd w:val="clear" w:color="auto" w:fill="FFFFFF"/>
          </w:rPr>
          <w:delText>õppe- ja kasvatus</w:delText>
        </w:r>
        <w:r w:rsidR="6A172169" w:rsidDel="00377A82">
          <w:rPr>
            <w:rFonts w:ascii="Times New Roman" w:hAnsi="Times New Roman" w:cs="Times New Roman"/>
            <w:color w:val="202020"/>
            <w:sz w:val="24"/>
            <w:szCs w:val="24"/>
            <w:shd w:val="clear" w:color="auto" w:fill="FFFFFF"/>
          </w:rPr>
          <w:delText>tegevus</w:delText>
        </w:r>
      </w:del>
      <w:ins w:id="257" w:author="Mari Koik" w:date="2024-02-15T12:59:00Z">
        <w:r w:rsidR="00377A82">
          <w:rPr>
            <w:rFonts w:ascii="Times New Roman" w:hAnsi="Times New Roman" w:cs="Times New Roman"/>
            <w:color w:val="202020"/>
            <w:sz w:val="24"/>
            <w:szCs w:val="24"/>
            <w:shd w:val="clear" w:color="auto" w:fill="FFFFFF"/>
          </w:rPr>
          <w:t>sell</w:t>
        </w:r>
      </w:ins>
      <w:r w:rsidR="6A172169" w:rsidRPr="00676C8B">
        <w:rPr>
          <w:rFonts w:ascii="Times New Roman" w:hAnsi="Times New Roman" w:cs="Times New Roman"/>
          <w:color w:val="202020"/>
          <w:sz w:val="24"/>
          <w:szCs w:val="24"/>
          <w:shd w:val="clear" w:color="auto" w:fill="FFFFFF"/>
        </w:rPr>
        <w:t>eks parema</w:t>
      </w:r>
      <w:r w:rsidR="4A4898E0" w:rsidRPr="00676C8B">
        <w:rPr>
          <w:rFonts w:ascii="Times New Roman" w:hAnsi="Times New Roman" w:cs="Times New Roman"/>
          <w:color w:val="202020"/>
          <w:sz w:val="24"/>
          <w:szCs w:val="24"/>
          <w:shd w:val="clear" w:color="auto" w:fill="FFFFFF"/>
        </w:rPr>
        <w:t>id</w:t>
      </w:r>
      <w:r w:rsidR="6A172169" w:rsidRPr="00676C8B">
        <w:rPr>
          <w:rFonts w:ascii="Times New Roman" w:hAnsi="Times New Roman" w:cs="Times New Roman"/>
          <w:color w:val="202020"/>
          <w:sz w:val="24"/>
          <w:szCs w:val="24"/>
          <w:shd w:val="clear" w:color="auto" w:fill="FFFFFF"/>
        </w:rPr>
        <w:t xml:space="preserve"> tingimus</w:t>
      </w:r>
      <w:r w:rsidR="741825F2" w:rsidRPr="00676C8B">
        <w:rPr>
          <w:rFonts w:ascii="Times New Roman" w:hAnsi="Times New Roman" w:cs="Times New Roman"/>
          <w:color w:val="202020"/>
          <w:sz w:val="24"/>
          <w:szCs w:val="24"/>
          <w:shd w:val="clear" w:color="auto" w:fill="FFFFFF"/>
        </w:rPr>
        <w:t>i</w:t>
      </w:r>
      <w:r w:rsidR="6A172169" w:rsidRPr="00676C8B">
        <w:rPr>
          <w:rFonts w:ascii="Times New Roman" w:hAnsi="Times New Roman" w:cs="Times New Roman"/>
          <w:color w:val="202020"/>
          <w:sz w:val="24"/>
          <w:szCs w:val="24"/>
          <w:shd w:val="clear" w:color="auto" w:fill="FFFFFF"/>
        </w:rPr>
        <w:t>.</w:t>
      </w:r>
    </w:p>
    <w:bookmarkEnd w:id="253"/>
    <w:p w14:paraId="1D555894" w14:textId="77777777" w:rsidR="00347A8E" w:rsidRPr="00E04EAF" w:rsidRDefault="00347A8E" w:rsidP="00015857">
      <w:pPr>
        <w:spacing w:after="0" w:line="240" w:lineRule="auto"/>
        <w:jc w:val="both"/>
        <w:rPr>
          <w:rFonts w:ascii="Times New Roman" w:hAnsi="Times New Roman" w:cs="Times New Roman"/>
          <w:sz w:val="24"/>
          <w:szCs w:val="24"/>
        </w:rPr>
      </w:pPr>
    </w:p>
    <w:p w14:paraId="7FDA3091" w14:textId="5B7844E4" w:rsidR="00623DC0" w:rsidRPr="00E04EAF"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Hoolekogusse</w:t>
      </w:r>
      <w:r w:rsidR="00D40646">
        <w:rPr>
          <w:rFonts w:ascii="Times New Roman" w:hAnsi="Times New Roman" w:cs="Times New Roman"/>
          <w:sz w:val="24"/>
          <w:szCs w:val="24"/>
        </w:rPr>
        <w:t xml:space="preserve"> </w:t>
      </w:r>
      <w:r w:rsidRPr="00E04EAF">
        <w:rPr>
          <w:rFonts w:ascii="Times New Roman" w:hAnsi="Times New Roman" w:cs="Times New Roman"/>
          <w:sz w:val="24"/>
          <w:szCs w:val="24"/>
        </w:rPr>
        <w:t>kuuluvad vanemate esindajad, kes moodustavad hoolekogu koosseisu</w:t>
      </w:r>
      <w:r w:rsidR="26610DE1" w:rsidRPr="00E04EAF">
        <w:rPr>
          <w:rFonts w:ascii="Times New Roman" w:hAnsi="Times New Roman" w:cs="Times New Roman"/>
          <w:sz w:val="24"/>
          <w:szCs w:val="24"/>
        </w:rPr>
        <w:t xml:space="preserve"> enamuse</w:t>
      </w:r>
      <w:r w:rsidRPr="00E04EAF">
        <w:rPr>
          <w:rFonts w:ascii="Times New Roman" w:hAnsi="Times New Roman" w:cs="Times New Roman"/>
          <w:sz w:val="24"/>
          <w:szCs w:val="24"/>
        </w:rPr>
        <w:t>, õpetajate esindaja ja lasteaia</w:t>
      </w:r>
      <w:del w:id="258" w:author="Mari Koik" w:date="2024-02-14T13:09:00Z">
        <w:r w:rsidRPr="00E04EAF" w:rsidDel="007163DE">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pidaja esindaja. </w:t>
      </w:r>
      <w:r w:rsidR="009475AA">
        <w:rPr>
          <w:rFonts w:ascii="Times New Roman" w:hAnsi="Times New Roman" w:cs="Times New Roman"/>
          <w:sz w:val="24"/>
          <w:szCs w:val="24"/>
        </w:rPr>
        <w:t xml:space="preserve">Vanemate esindajad ei pea moodustama hoolekogu enamust, kui lasteaias on vähem kui </w:t>
      </w:r>
      <w:r w:rsidR="00166FCB">
        <w:rPr>
          <w:rFonts w:ascii="Times New Roman" w:hAnsi="Times New Roman" w:cs="Times New Roman"/>
          <w:sz w:val="24"/>
          <w:szCs w:val="24"/>
        </w:rPr>
        <w:t>kolm</w:t>
      </w:r>
      <w:r w:rsidR="009475AA">
        <w:rPr>
          <w:rFonts w:ascii="Times New Roman" w:hAnsi="Times New Roman" w:cs="Times New Roman"/>
          <w:sz w:val="24"/>
          <w:szCs w:val="24"/>
        </w:rPr>
        <w:t xml:space="preserve"> rühma.</w:t>
      </w:r>
    </w:p>
    <w:p w14:paraId="708616B8" w14:textId="77777777" w:rsidR="00623DC0" w:rsidRPr="00E04EAF" w:rsidRDefault="00623DC0" w:rsidP="00015857">
      <w:pPr>
        <w:spacing w:after="0" w:line="240" w:lineRule="auto"/>
        <w:jc w:val="both"/>
        <w:rPr>
          <w:rFonts w:ascii="Times New Roman" w:hAnsi="Times New Roman" w:cs="Times New Roman"/>
          <w:sz w:val="24"/>
          <w:szCs w:val="24"/>
        </w:rPr>
      </w:pPr>
    </w:p>
    <w:p w14:paraId="4FB83499" w14:textId="64927D8B" w:rsidR="1B23B45F" w:rsidRPr="00E04EAF" w:rsidRDefault="2A927415" w:rsidP="00015857">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(3) Hoolekogu moodustatakse ja selle töökord kehtestatakse lasteaia</w:t>
      </w:r>
      <w:del w:id="259" w:author="Mari Koik" w:date="2024-02-13T12:23:00Z">
        <w:r w:rsidRPr="7BA5EFAE" w:rsidDel="00767285">
          <w:rPr>
            <w:rFonts w:ascii="Times New Roman" w:hAnsi="Times New Roman" w:cs="Times New Roman"/>
            <w:sz w:val="24"/>
            <w:szCs w:val="24"/>
          </w:rPr>
          <w:delText xml:space="preserve"> </w:delText>
        </w:r>
      </w:del>
      <w:r w:rsidRPr="7BA5EFAE">
        <w:rPr>
          <w:rFonts w:ascii="Times New Roman" w:hAnsi="Times New Roman" w:cs="Times New Roman"/>
          <w:sz w:val="24"/>
          <w:szCs w:val="24"/>
        </w:rPr>
        <w:t xml:space="preserve">pidaja kehtestatud korras </w:t>
      </w:r>
      <w:r w:rsidR="762116CD" w:rsidRPr="7BA5EFAE">
        <w:rPr>
          <w:rFonts w:ascii="Times New Roman" w:hAnsi="Times New Roman" w:cs="Times New Roman"/>
          <w:sz w:val="24"/>
          <w:szCs w:val="24"/>
        </w:rPr>
        <w:t xml:space="preserve">ning </w:t>
      </w:r>
      <w:r w:rsidRPr="7BA5EFAE">
        <w:rPr>
          <w:rFonts w:ascii="Times New Roman" w:hAnsi="Times New Roman" w:cs="Times New Roman"/>
          <w:sz w:val="24"/>
          <w:szCs w:val="24"/>
        </w:rPr>
        <w:t>avalikustatakse lasteaia</w:t>
      </w:r>
      <w:del w:id="260" w:author="Mari Koik" w:date="2024-02-13T12:23:00Z">
        <w:r w:rsidRPr="7BA5EFAE" w:rsidDel="00767285">
          <w:rPr>
            <w:rFonts w:ascii="Times New Roman" w:hAnsi="Times New Roman" w:cs="Times New Roman"/>
            <w:sz w:val="24"/>
            <w:szCs w:val="24"/>
          </w:rPr>
          <w:delText xml:space="preserve"> </w:delText>
        </w:r>
      </w:del>
      <w:r w:rsidRPr="7BA5EFAE">
        <w:rPr>
          <w:rFonts w:ascii="Times New Roman" w:hAnsi="Times New Roman" w:cs="Times New Roman"/>
          <w:sz w:val="24"/>
          <w:szCs w:val="24"/>
        </w:rPr>
        <w:t>pidaja või lasteaia veebilehel.</w:t>
      </w:r>
    </w:p>
    <w:p w14:paraId="0D63079A" w14:textId="71BB8A8E" w:rsidR="1B23B45F" w:rsidRPr="00E04EAF" w:rsidRDefault="1B23B45F" w:rsidP="00015857">
      <w:pPr>
        <w:spacing w:after="0" w:line="240" w:lineRule="auto"/>
        <w:jc w:val="both"/>
        <w:rPr>
          <w:rFonts w:ascii="Times New Roman" w:hAnsi="Times New Roman" w:cs="Times New Roman"/>
          <w:sz w:val="24"/>
          <w:szCs w:val="24"/>
        </w:rPr>
      </w:pPr>
    </w:p>
    <w:p w14:paraId="3FBBCFC3" w14:textId="08A8AE24" w:rsidR="00623DC0"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(4) Ühe asutusena tegutseva lasteaia ja põhikooli hoolekogu õigused ja kohustused tulenevad käesolevast seadusest ning põhikooli- ja gümnaasiumiseadusest. Hoolekogu moodustatakse ja selle töökord kehtestatakse põhikooli- ja gümnaasiumiseaduse § 73 lõike 1 alusel kehtestatud korras.</w:t>
      </w:r>
    </w:p>
    <w:p w14:paraId="739054FE" w14:textId="28412212" w:rsidR="58CB203C" w:rsidRPr="00E04EAF" w:rsidRDefault="58CB203C" w:rsidP="00015857">
      <w:pPr>
        <w:spacing w:after="0" w:line="240" w:lineRule="auto"/>
        <w:jc w:val="both"/>
        <w:rPr>
          <w:rFonts w:ascii="Times New Roman" w:hAnsi="Times New Roman" w:cs="Times New Roman"/>
          <w:sz w:val="24"/>
          <w:szCs w:val="24"/>
        </w:rPr>
      </w:pPr>
    </w:p>
    <w:p w14:paraId="231E471B" w14:textId="58CB0C04" w:rsidR="00623DC0" w:rsidRPr="00E04EAF"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(5) Hoolekogu täidab järgmisi ülesandeid:</w:t>
      </w:r>
    </w:p>
    <w:p w14:paraId="366CC9CB" w14:textId="593FCA13" w:rsidR="00BE4B1A" w:rsidRPr="00E04EAF" w:rsidRDefault="34F27E7F"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avaldab arvamust lasteaia õppekava kohta;</w:t>
      </w:r>
    </w:p>
    <w:p w14:paraId="1A871A34" w14:textId="46C76A77" w:rsidR="00623DC0" w:rsidRPr="00E04EAF" w:rsidRDefault="00C226C9" w:rsidP="000158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34F27E7F" w:rsidRPr="00E04EAF">
        <w:rPr>
          <w:rFonts w:ascii="Times New Roman" w:hAnsi="Times New Roman" w:cs="Times New Roman"/>
          <w:sz w:val="24"/>
          <w:szCs w:val="24"/>
        </w:rPr>
        <w:t>) avaldab arvamust lasteaia kodukorra kohta;</w:t>
      </w:r>
    </w:p>
    <w:p w14:paraId="0A350473" w14:textId="6DF775F0" w:rsidR="008340E0" w:rsidRDefault="00C226C9" w:rsidP="000158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34F27E7F" w:rsidRPr="00E04EAF">
        <w:rPr>
          <w:rFonts w:ascii="Times New Roman" w:hAnsi="Times New Roman" w:cs="Times New Roman"/>
          <w:sz w:val="24"/>
          <w:szCs w:val="24"/>
        </w:rPr>
        <w:t>) avaldab arvamust õpetaja, tugispetsialisti</w:t>
      </w:r>
      <w:del w:id="261" w:author="Mari Koik" w:date="2024-02-15T12:59:00Z">
        <w:r w:rsidR="34F27E7F" w:rsidRPr="00E04EAF" w:rsidDel="00377A82">
          <w:rPr>
            <w:rFonts w:ascii="Times New Roman" w:hAnsi="Times New Roman" w:cs="Times New Roman"/>
            <w:sz w:val="24"/>
            <w:szCs w:val="24"/>
          </w:rPr>
          <w:delText>de</w:delText>
        </w:r>
      </w:del>
      <w:r w:rsidR="34F27E7F" w:rsidRPr="00E04EAF">
        <w:rPr>
          <w:rFonts w:ascii="Times New Roman" w:hAnsi="Times New Roman" w:cs="Times New Roman"/>
          <w:sz w:val="24"/>
          <w:szCs w:val="24"/>
        </w:rPr>
        <w:t xml:space="preserve"> ja õppealajuhataja ametikohtade täitmiseks korraldatava konkursi </w:t>
      </w:r>
      <w:del w:id="262" w:author="Mari Koik" w:date="2024-02-13T12:23:00Z">
        <w:r w:rsidR="34F27E7F" w:rsidRPr="00E04EAF" w:rsidDel="00767285">
          <w:rPr>
            <w:rFonts w:ascii="Times New Roman" w:hAnsi="Times New Roman" w:cs="Times New Roman"/>
            <w:sz w:val="24"/>
            <w:szCs w:val="24"/>
          </w:rPr>
          <w:delText xml:space="preserve">läbiviimise </w:delText>
        </w:r>
      </w:del>
      <w:r w:rsidR="34F27E7F" w:rsidRPr="00E04EAF">
        <w:rPr>
          <w:rFonts w:ascii="Times New Roman" w:hAnsi="Times New Roman" w:cs="Times New Roman"/>
          <w:sz w:val="24"/>
          <w:szCs w:val="24"/>
        </w:rPr>
        <w:t>korra kohta;</w:t>
      </w:r>
    </w:p>
    <w:p w14:paraId="3D0FDD19" w14:textId="184789A9" w:rsidR="002260DA" w:rsidRPr="00E04EAF" w:rsidRDefault="002260DA" w:rsidP="000158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avaldab arvamust lasteaia sisehindamise korra kohta;</w:t>
      </w:r>
    </w:p>
    <w:p w14:paraId="0C5E2294" w14:textId="676D5567" w:rsidR="008340E0" w:rsidRPr="00E04EAF" w:rsidRDefault="002260DA" w:rsidP="000158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34F27E7F" w:rsidRPr="00E04EAF">
        <w:rPr>
          <w:rFonts w:ascii="Times New Roman" w:hAnsi="Times New Roman" w:cs="Times New Roman"/>
          <w:sz w:val="24"/>
          <w:szCs w:val="24"/>
        </w:rPr>
        <w:t>) osaleb lasteaia arengukava koostamisel;</w:t>
      </w:r>
    </w:p>
    <w:p w14:paraId="28A9F1A1" w14:textId="755DB52B" w:rsidR="008340E0" w:rsidRPr="00E04EAF" w:rsidRDefault="00602AD0" w:rsidP="000158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5121EA82" w:rsidRPr="00E04EAF">
        <w:rPr>
          <w:rFonts w:ascii="Times New Roman" w:hAnsi="Times New Roman" w:cs="Times New Roman"/>
          <w:sz w:val="24"/>
          <w:szCs w:val="24"/>
        </w:rPr>
        <w:t>) munitsipaallasteaia puhul osaleb endi hulgast valitud liikme kaudu direktori ametikoha</w:t>
      </w:r>
      <w:del w:id="263" w:author="Mari Koik" w:date="2024-02-13T12:25:00Z">
        <w:r w:rsidR="003B1759" w:rsidDel="007C5218">
          <w:rPr>
            <w:rFonts w:ascii="Times New Roman" w:hAnsi="Times New Roman" w:cs="Times New Roman"/>
            <w:sz w:val="24"/>
            <w:szCs w:val="24"/>
          </w:rPr>
          <w:delText>le</w:delText>
        </w:r>
      </w:del>
      <w:r w:rsidR="5121EA82" w:rsidRPr="00E04EAF">
        <w:rPr>
          <w:rFonts w:ascii="Times New Roman" w:hAnsi="Times New Roman" w:cs="Times New Roman"/>
          <w:sz w:val="24"/>
          <w:szCs w:val="24"/>
        </w:rPr>
        <w:t xml:space="preserve"> </w:t>
      </w:r>
      <w:ins w:id="264" w:author="Mari Koik" w:date="2024-02-13T12:28:00Z">
        <w:r w:rsidR="007C5218">
          <w:rPr>
            <w:rFonts w:ascii="Times New Roman" w:hAnsi="Times New Roman" w:cs="Times New Roman"/>
            <w:sz w:val="24"/>
            <w:szCs w:val="24"/>
          </w:rPr>
          <w:t xml:space="preserve">täitmiseks </w:t>
        </w:r>
      </w:ins>
      <w:del w:id="265" w:author="Mari Koik" w:date="2024-02-13T12:25:00Z">
        <w:r w:rsidR="5121EA82" w:rsidRPr="00E04EAF" w:rsidDel="007C5218">
          <w:rPr>
            <w:rFonts w:ascii="Times New Roman" w:hAnsi="Times New Roman" w:cs="Times New Roman"/>
            <w:sz w:val="24"/>
            <w:szCs w:val="24"/>
          </w:rPr>
          <w:delText xml:space="preserve">korraldatud </w:delText>
        </w:r>
      </w:del>
      <w:r w:rsidR="5121EA82" w:rsidRPr="00E04EAF">
        <w:rPr>
          <w:rFonts w:ascii="Times New Roman" w:hAnsi="Times New Roman" w:cs="Times New Roman"/>
          <w:sz w:val="24"/>
          <w:szCs w:val="24"/>
        </w:rPr>
        <w:t xml:space="preserve">konkursi </w:t>
      </w:r>
      <w:del w:id="266" w:author="Mari Koik" w:date="2024-02-13T12:26:00Z">
        <w:r w:rsidR="5121EA82" w:rsidRPr="00E04EAF" w:rsidDel="007C5218">
          <w:rPr>
            <w:rFonts w:ascii="Times New Roman" w:hAnsi="Times New Roman" w:cs="Times New Roman"/>
            <w:sz w:val="24"/>
            <w:szCs w:val="24"/>
          </w:rPr>
          <w:delText>läbiviimises</w:delText>
        </w:r>
      </w:del>
      <w:ins w:id="267" w:author="Mari Koik" w:date="2024-02-13T12:26:00Z">
        <w:r w:rsidR="007C5218">
          <w:rPr>
            <w:rFonts w:ascii="Times New Roman" w:hAnsi="Times New Roman" w:cs="Times New Roman"/>
            <w:sz w:val="24"/>
            <w:szCs w:val="24"/>
          </w:rPr>
          <w:t>korralda</w:t>
        </w:r>
        <w:r w:rsidR="007C5218" w:rsidRPr="00E04EAF">
          <w:rPr>
            <w:rFonts w:ascii="Times New Roman" w:hAnsi="Times New Roman" w:cs="Times New Roman"/>
            <w:sz w:val="24"/>
            <w:szCs w:val="24"/>
          </w:rPr>
          <w:t>mises</w:t>
        </w:r>
      </w:ins>
      <w:r w:rsidR="5121EA82" w:rsidRPr="00E04EAF">
        <w:rPr>
          <w:rFonts w:ascii="Times New Roman" w:hAnsi="Times New Roman" w:cs="Times New Roman"/>
          <w:sz w:val="24"/>
          <w:szCs w:val="24"/>
        </w:rPr>
        <w:t>, kusjuures valitud liige ei või olla lasteaia</w:t>
      </w:r>
      <w:del w:id="268" w:author="Mari Koik" w:date="2024-02-13T12:26:00Z">
        <w:r w:rsidR="5121EA82" w:rsidRPr="00E04EAF" w:rsidDel="007C5218">
          <w:rPr>
            <w:rFonts w:ascii="Times New Roman" w:hAnsi="Times New Roman" w:cs="Times New Roman"/>
            <w:sz w:val="24"/>
            <w:szCs w:val="24"/>
          </w:rPr>
          <w:delText xml:space="preserve"> </w:delText>
        </w:r>
      </w:del>
      <w:r w:rsidR="5121EA82" w:rsidRPr="00E04EAF">
        <w:rPr>
          <w:rFonts w:ascii="Times New Roman" w:hAnsi="Times New Roman" w:cs="Times New Roman"/>
          <w:sz w:val="24"/>
          <w:szCs w:val="24"/>
        </w:rPr>
        <w:t>pidaja esindaja;</w:t>
      </w:r>
    </w:p>
    <w:p w14:paraId="67DA2ED0" w14:textId="60B88F6E" w:rsidR="003B54A3" w:rsidRPr="00E04EAF" w:rsidRDefault="00602AD0" w:rsidP="000158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34F27E7F" w:rsidRPr="00E04EAF">
        <w:rPr>
          <w:rFonts w:ascii="Times New Roman" w:hAnsi="Times New Roman" w:cs="Times New Roman"/>
          <w:sz w:val="24"/>
          <w:szCs w:val="24"/>
        </w:rPr>
        <w:t>) avaldab arvamust munitsipaallasteaia eelarveprojekti taotluse kohta;</w:t>
      </w:r>
    </w:p>
    <w:p w14:paraId="3DD90098" w14:textId="14B810A8" w:rsidR="003B54A3" w:rsidRPr="00E04EAF" w:rsidRDefault="00602AD0" w:rsidP="1A26A2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4E63882E" w:rsidRPr="00E04EAF">
        <w:rPr>
          <w:rFonts w:ascii="Times New Roman" w:hAnsi="Times New Roman" w:cs="Times New Roman"/>
          <w:sz w:val="24"/>
          <w:szCs w:val="24"/>
        </w:rPr>
        <w:t>) teeb ettepanekuid direktorile ja lasteaia</w:t>
      </w:r>
      <w:del w:id="269" w:author="Mari Koik" w:date="2024-02-13T12:29:00Z">
        <w:r w:rsidR="4E63882E" w:rsidRPr="00E04EAF" w:rsidDel="007C5218">
          <w:rPr>
            <w:rFonts w:ascii="Times New Roman" w:hAnsi="Times New Roman" w:cs="Times New Roman"/>
            <w:sz w:val="24"/>
            <w:szCs w:val="24"/>
          </w:rPr>
          <w:delText xml:space="preserve"> </w:delText>
        </w:r>
      </w:del>
      <w:r w:rsidR="4E63882E" w:rsidRPr="00E04EAF">
        <w:rPr>
          <w:rFonts w:ascii="Times New Roman" w:hAnsi="Times New Roman" w:cs="Times New Roman"/>
          <w:sz w:val="24"/>
          <w:szCs w:val="24"/>
        </w:rPr>
        <w:t>pidajale lastele soodsa õpi- ja kasvukeskkonna tagamiseks;</w:t>
      </w:r>
    </w:p>
    <w:p w14:paraId="2F8A220C" w14:textId="40C3B033" w:rsidR="008340E0" w:rsidRPr="00E04EAF" w:rsidRDefault="00602AD0" w:rsidP="1A26A2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4E63882E" w:rsidRPr="00E04EAF">
        <w:rPr>
          <w:rFonts w:ascii="Times New Roman" w:hAnsi="Times New Roman" w:cs="Times New Roman"/>
          <w:sz w:val="24"/>
          <w:szCs w:val="24"/>
        </w:rPr>
        <w:t>) munitsipaallasteaia puhul avaldab arvamust toidukulu</w:t>
      </w:r>
      <w:r w:rsidR="4E463D51" w:rsidRPr="00E04EAF">
        <w:rPr>
          <w:rFonts w:ascii="Times New Roman" w:hAnsi="Times New Roman" w:cs="Times New Roman"/>
          <w:sz w:val="24"/>
          <w:szCs w:val="24"/>
        </w:rPr>
        <w:t xml:space="preserve"> päevamaksumuse</w:t>
      </w:r>
      <w:r w:rsidR="4E63882E" w:rsidRPr="00E04EAF">
        <w:rPr>
          <w:rFonts w:ascii="Times New Roman" w:hAnsi="Times New Roman" w:cs="Times New Roman"/>
          <w:sz w:val="24"/>
          <w:szCs w:val="24"/>
        </w:rPr>
        <w:t xml:space="preserve"> kohta;</w:t>
      </w:r>
    </w:p>
    <w:p w14:paraId="5BCE386E" w14:textId="3F5C1DA6" w:rsidR="00623DC0"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w:t>
      </w:r>
      <w:r w:rsidR="00602AD0">
        <w:rPr>
          <w:rFonts w:ascii="Times New Roman" w:hAnsi="Times New Roman" w:cs="Times New Roman"/>
          <w:sz w:val="24"/>
          <w:szCs w:val="24"/>
        </w:rPr>
        <w:t>0</w:t>
      </w:r>
      <w:r w:rsidRPr="00E04EAF">
        <w:rPr>
          <w:rFonts w:ascii="Times New Roman" w:hAnsi="Times New Roman" w:cs="Times New Roman"/>
          <w:sz w:val="24"/>
          <w:szCs w:val="24"/>
        </w:rPr>
        <w:t xml:space="preserve">) </w:t>
      </w:r>
      <w:r w:rsidR="004D5BD7" w:rsidRPr="004D5BD7">
        <w:rPr>
          <w:rFonts w:ascii="Times New Roman" w:hAnsi="Times New Roman" w:cs="Times New Roman"/>
          <w:sz w:val="24"/>
          <w:szCs w:val="24"/>
        </w:rPr>
        <w:t>täidab teisi seadusega või seaduse alusel antud õigusaktidega talle pandud ülesandeid</w:t>
      </w:r>
      <w:r w:rsidR="004D5BD7">
        <w:rPr>
          <w:rFonts w:ascii="Times New Roman" w:hAnsi="Times New Roman" w:cs="Times New Roman"/>
          <w:sz w:val="24"/>
          <w:szCs w:val="24"/>
        </w:rPr>
        <w:t xml:space="preserve"> ning teeb lasteaiale või lasteaia</w:t>
      </w:r>
      <w:del w:id="270" w:author="Mari Koik" w:date="2024-02-13T12:29:00Z">
        <w:r w:rsidR="004D5BD7" w:rsidDel="007C5218">
          <w:rPr>
            <w:rFonts w:ascii="Times New Roman" w:hAnsi="Times New Roman" w:cs="Times New Roman"/>
            <w:sz w:val="24"/>
            <w:szCs w:val="24"/>
          </w:rPr>
          <w:delText xml:space="preserve"> </w:delText>
        </w:r>
      </w:del>
      <w:r w:rsidR="004D5BD7">
        <w:rPr>
          <w:rFonts w:ascii="Times New Roman" w:hAnsi="Times New Roman" w:cs="Times New Roman"/>
          <w:sz w:val="24"/>
          <w:szCs w:val="24"/>
        </w:rPr>
        <w:t>pidajale ettepanekuid lasteaiaga seotud küsimuste paremaks lahendamiseks</w:t>
      </w:r>
      <w:r w:rsidRPr="00E04EAF">
        <w:rPr>
          <w:rFonts w:ascii="Times New Roman" w:hAnsi="Times New Roman" w:cs="Times New Roman"/>
          <w:sz w:val="24"/>
          <w:szCs w:val="24"/>
        </w:rPr>
        <w:t>.</w:t>
      </w:r>
    </w:p>
    <w:p w14:paraId="1157BE4A" w14:textId="77777777" w:rsidR="00623DC0" w:rsidRPr="00E04EAF" w:rsidRDefault="00623DC0" w:rsidP="1A26A201">
      <w:pPr>
        <w:spacing w:after="0" w:line="240" w:lineRule="auto"/>
        <w:jc w:val="both"/>
        <w:rPr>
          <w:rFonts w:ascii="Times New Roman" w:hAnsi="Times New Roman" w:cs="Times New Roman"/>
          <w:sz w:val="24"/>
          <w:szCs w:val="24"/>
        </w:rPr>
      </w:pPr>
    </w:p>
    <w:p w14:paraId="1A32A31D" w14:textId="1CEEE752" w:rsidR="00623DC0" w:rsidRPr="00E04EAF" w:rsidRDefault="2CB3E1DF"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(6) Hoolekogul on õigus saada direktorilt ja lasteaia</w:t>
      </w:r>
      <w:del w:id="271" w:author="Mari Koik" w:date="2024-02-13T12:30:00Z">
        <w:r w:rsidRPr="00E04EAF" w:rsidDel="007C5218">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pidajalt oma ülesannete täitmiseks vajalikku teavet.</w:t>
      </w:r>
    </w:p>
    <w:p w14:paraId="343CBAEE" w14:textId="50BBF64D" w:rsidR="006C37DC" w:rsidRPr="00E04EAF" w:rsidRDefault="006C37DC" w:rsidP="1A26A201">
      <w:pPr>
        <w:spacing w:after="0" w:line="240" w:lineRule="auto"/>
        <w:jc w:val="both"/>
        <w:rPr>
          <w:rFonts w:ascii="Times New Roman" w:hAnsi="Times New Roman" w:cs="Times New Roman"/>
          <w:sz w:val="24"/>
          <w:szCs w:val="24"/>
        </w:rPr>
      </w:pPr>
    </w:p>
    <w:p w14:paraId="4DA63630" w14:textId="59CBA84C" w:rsidR="647718BA" w:rsidRPr="00E04EAF" w:rsidRDefault="2BFD4BE5" w:rsidP="7BA5EFAE">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(7) Hoolekogu töövorm on koosolek. Hoolekogu koosolekud protokollitakse. Protokollide säilitamise</w:t>
      </w:r>
      <w:r w:rsidR="0A749886" w:rsidRPr="7BA5EFAE">
        <w:rPr>
          <w:rFonts w:ascii="Times New Roman" w:hAnsi="Times New Roman" w:cs="Times New Roman"/>
          <w:sz w:val="24"/>
          <w:szCs w:val="24"/>
        </w:rPr>
        <w:t xml:space="preserve"> ja </w:t>
      </w:r>
      <w:r w:rsidRPr="7BA5EFAE">
        <w:rPr>
          <w:rFonts w:ascii="Times New Roman" w:hAnsi="Times New Roman" w:cs="Times New Roman"/>
          <w:sz w:val="24"/>
          <w:szCs w:val="24"/>
        </w:rPr>
        <w:t xml:space="preserve">avalikustamise tingimused </w:t>
      </w:r>
      <w:r w:rsidR="511864B7" w:rsidRPr="7BA5EFAE">
        <w:rPr>
          <w:rFonts w:ascii="Times New Roman" w:hAnsi="Times New Roman" w:cs="Times New Roman"/>
          <w:sz w:val="24"/>
          <w:szCs w:val="24"/>
        </w:rPr>
        <w:t xml:space="preserve">ja </w:t>
      </w:r>
      <w:r w:rsidRPr="7BA5EFAE">
        <w:rPr>
          <w:rFonts w:ascii="Times New Roman" w:hAnsi="Times New Roman" w:cs="Times New Roman"/>
          <w:sz w:val="24"/>
          <w:szCs w:val="24"/>
        </w:rPr>
        <w:t>kord kehtestatakse hoolekogu töökorras.</w:t>
      </w:r>
    </w:p>
    <w:p w14:paraId="35BDECFB" w14:textId="77777777" w:rsidR="000376C3" w:rsidRPr="00E04EAF" w:rsidRDefault="000376C3" w:rsidP="00015857">
      <w:pPr>
        <w:spacing w:after="0" w:line="240" w:lineRule="auto"/>
        <w:jc w:val="both"/>
        <w:rPr>
          <w:rFonts w:ascii="Times New Roman" w:hAnsi="Times New Roman" w:cs="Times New Roman"/>
          <w:sz w:val="24"/>
          <w:szCs w:val="24"/>
        </w:rPr>
      </w:pPr>
    </w:p>
    <w:p w14:paraId="4EA899BB" w14:textId="51A4DB90" w:rsidR="022D7FDF" w:rsidRPr="00E04EAF" w:rsidRDefault="009FBF59"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6</w:t>
      </w:r>
      <w:r w:rsidR="4E63882E" w:rsidRPr="00E04EAF">
        <w:rPr>
          <w:rFonts w:ascii="Times New Roman" w:hAnsi="Times New Roman" w:cs="Times New Roman"/>
          <w:b/>
          <w:bCs/>
          <w:sz w:val="24"/>
          <w:szCs w:val="24"/>
        </w:rPr>
        <w:t>. jagu</w:t>
      </w:r>
    </w:p>
    <w:p w14:paraId="410778A9" w14:textId="37B69B49" w:rsidR="022D7FDF" w:rsidRPr="00E04EAF" w:rsidRDefault="5D2D94D6" w:rsidP="00015857">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Töötajad</w:t>
      </w:r>
    </w:p>
    <w:p w14:paraId="561A0EBA" w14:textId="00703AE8" w:rsidR="0099648F" w:rsidRPr="00E04EAF" w:rsidRDefault="2CB3E1DF" w:rsidP="1A26A201">
      <w:pPr>
        <w:spacing w:before="240"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314A8704" w:rsidRPr="00E04EAF">
        <w:rPr>
          <w:rFonts w:ascii="Times New Roman" w:hAnsi="Times New Roman" w:cs="Times New Roman"/>
          <w:b/>
          <w:bCs/>
          <w:sz w:val="24"/>
          <w:szCs w:val="24"/>
        </w:rPr>
        <w:t>2</w:t>
      </w:r>
      <w:r w:rsidR="003F0B64">
        <w:rPr>
          <w:rFonts w:ascii="Times New Roman" w:hAnsi="Times New Roman" w:cs="Times New Roman"/>
          <w:b/>
          <w:bCs/>
          <w:sz w:val="24"/>
          <w:szCs w:val="24"/>
        </w:rPr>
        <w:t>7</w:t>
      </w:r>
      <w:r w:rsidRPr="00E04EAF">
        <w:rPr>
          <w:rFonts w:ascii="Times New Roman" w:hAnsi="Times New Roman" w:cs="Times New Roman"/>
          <w:b/>
          <w:bCs/>
          <w:sz w:val="24"/>
          <w:szCs w:val="24"/>
        </w:rPr>
        <w:t>. Lasteaia</w:t>
      </w:r>
      <w:del w:id="272" w:author="Mari Koik" w:date="2024-02-13T12:30:00Z">
        <w:r w:rsidRPr="00E04EAF" w:rsidDel="007C5218">
          <w:rPr>
            <w:rFonts w:ascii="Times New Roman" w:hAnsi="Times New Roman" w:cs="Times New Roman"/>
            <w:b/>
            <w:bCs/>
            <w:sz w:val="24"/>
            <w:szCs w:val="24"/>
          </w:rPr>
          <w:delText xml:space="preserve"> </w:delText>
        </w:r>
      </w:del>
      <w:r w:rsidRPr="00E04EAF">
        <w:rPr>
          <w:rFonts w:ascii="Times New Roman" w:hAnsi="Times New Roman" w:cs="Times New Roman"/>
          <w:b/>
          <w:bCs/>
          <w:sz w:val="24"/>
          <w:szCs w:val="24"/>
        </w:rPr>
        <w:t>töötajad</w:t>
      </w:r>
    </w:p>
    <w:p w14:paraId="40B3E703" w14:textId="77777777" w:rsidR="0099648F" w:rsidRPr="000771AD" w:rsidRDefault="0099648F" w:rsidP="1A26A201">
      <w:pPr>
        <w:spacing w:after="0" w:line="240" w:lineRule="auto"/>
        <w:jc w:val="both"/>
        <w:rPr>
          <w:rFonts w:ascii="Times New Roman" w:hAnsi="Times New Roman" w:cs="Times New Roman"/>
          <w:sz w:val="24"/>
          <w:szCs w:val="24"/>
        </w:rPr>
      </w:pPr>
    </w:p>
    <w:p w14:paraId="56D704A8" w14:textId="7137A616" w:rsidR="00D37222"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Õppe- ja kasvatustegevusega seotud töötajad on </w:t>
      </w:r>
      <w:r w:rsidR="2AC70A14" w:rsidRPr="00E04EAF">
        <w:rPr>
          <w:rFonts w:ascii="Times New Roman" w:hAnsi="Times New Roman" w:cs="Times New Roman"/>
          <w:sz w:val="24"/>
          <w:szCs w:val="24"/>
        </w:rPr>
        <w:t>rühmaõpetaja, muusika</w:t>
      </w:r>
      <w:r w:rsidRPr="00E04EAF">
        <w:rPr>
          <w:rFonts w:ascii="Times New Roman" w:hAnsi="Times New Roman" w:cs="Times New Roman"/>
          <w:sz w:val="24"/>
          <w:szCs w:val="24"/>
        </w:rPr>
        <w:t>õpetaja</w:t>
      </w:r>
      <w:del w:id="273" w:author="Mari Koik" w:date="2024-02-15T12:57:00Z">
        <w:r w:rsidRPr="00E04EAF" w:rsidDel="00377A82">
          <w:rPr>
            <w:rFonts w:ascii="Times New Roman" w:hAnsi="Times New Roman" w:cs="Times New Roman"/>
            <w:sz w:val="24"/>
            <w:szCs w:val="24"/>
          </w:rPr>
          <w:delText>,</w:delText>
        </w:r>
      </w:del>
      <w:ins w:id="274" w:author="Mari Koik" w:date="2024-02-15T12:57:00Z">
        <w:r w:rsidR="00377A82">
          <w:rPr>
            <w:rFonts w:ascii="Times New Roman" w:hAnsi="Times New Roman" w:cs="Times New Roman"/>
            <w:sz w:val="24"/>
            <w:szCs w:val="24"/>
          </w:rPr>
          <w:t xml:space="preserve"> ja</w:t>
        </w:r>
      </w:ins>
      <w:r w:rsidRPr="00E04EAF">
        <w:rPr>
          <w:rFonts w:ascii="Times New Roman" w:hAnsi="Times New Roman" w:cs="Times New Roman"/>
          <w:sz w:val="24"/>
          <w:szCs w:val="24"/>
        </w:rPr>
        <w:t xml:space="preserve"> </w:t>
      </w:r>
      <w:r w:rsidR="3666C3C6" w:rsidRPr="00E04EAF">
        <w:rPr>
          <w:rFonts w:ascii="Times New Roman" w:hAnsi="Times New Roman" w:cs="Times New Roman"/>
          <w:sz w:val="24"/>
          <w:szCs w:val="24"/>
        </w:rPr>
        <w:t>liikumisõpetaja</w:t>
      </w:r>
      <w:r w:rsidR="6944E798" w:rsidRPr="00E04EAF">
        <w:rPr>
          <w:rFonts w:ascii="Times New Roman" w:hAnsi="Times New Roman" w:cs="Times New Roman"/>
          <w:sz w:val="24"/>
          <w:szCs w:val="24"/>
        </w:rPr>
        <w:t xml:space="preserve"> (</w:t>
      </w:r>
      <w:del w:id="275" w:author="Mari Koik" w:date="2024-02-15T12:57:00Z">
        <w:r w:rsidR="23C45059" w:rsidRPr="00E04EAF" w:rsidDel="00377A82">
          <w:rPr>
            <w:rFonts w:ascii="Times New Roman" w:hAnsi="Times New Roman" w:cs="Times New Roman"/>
            <w:sz w:val="24"/>
            <w:szCs w:val="24"/>
          </w:rPr>
          <w:delText xml:space="preserve">käesolevas </w:delText>
        </w:r>
        <w:r w:rsidR="7C349E09" w:rsidRPr="00E04EAF" w:rsidDel="00377A82">
          <w:rPr>
            <w:rFonts w:ascii="Times New Roman" w:hAnsi="Times New Roman" w:cs="Times New Roman"/>
            <w:sz w:val="24"/>
            <w:szCs w:val="24"/>
          </w:rPr>
          <w:delText xml:space="preserve">seaduses </w:delText>
        </w:r>
      </w:del>
      <w:del w:id="276" w:author="Mari Koik" w:date="2024-02-13T12:30:00Z">
        <w:r w:rsidR="7C349E09" w:rsidRPr="00E04EAF" w:rsidDel="007C5218">
          <w:rPr>
            <w:rFonts w:ascii="Times New Roman" w:hAnsi="Times New Roman" w:cs="Times New Roman"/>
            <w:sz w:val="24"/>
            <w:szCs w:val="24"/>
          </w:rPr>
          <w:delText>nimetatud</w:delText>
        </w:r>
        <w:r w:rsidR="6944E798" w:rsidRPr="00E04EAF" w:rsidDel="007C5218">
          <w:rPr>
            <w:rFonts w:ascii="Times New Roman" w:hAnsi="Times New Roman" w:cs="Times New Roman"/>
            <w:sz w:val="24"/>
            <w:szCs w:val="24"/>
          </w:rPr>
          <w:delText xml:space="preserve"> </w:delText>
        </w:r>
      </w:del>
      <w:ins w:id="277" w:author="Mari Koik" w:date="2024-02-13T12:30:00Z">
        <w:r w:rsidR="007C5218">
          <w:rPr>
            <w:rFonts w:ascii="Times New Roman" w:hAnsi="Times New Roman" w:cs="Times New Roman"/>
            <w:sz w:val="24"/>
            <w:szCs w:val="24"/>
          </w:rPr>
          <w:t>edaspidi</w:t>
        </w:r>
        <w:r w:rsidR="007C5218" w:rsidRPr="00E04EAF">
          <w:rPr>
            <w:rFonts w:ascii="Times New Roman" w:hAnsi="Times New Roman" w:cs="Times New Roman"/>
            <w:sz w:val="24"/>
            <w:szCs w:val="24"/>
          </w:rPr>
          <w:t xml:space="preserve"> </w:t>
        </w:r>
      </w:ins>
      <w:r w:rsidR="165C1CB9" w:rsidRPr="00E04EAF">
        <w:rPr>
          <w:rFonts w:ascii="Times New Roman" w:hAnsi="Times New Roman" w:cs="Times New Roman"/>
          <w:sz w:val="24"/>
          <w:szCs w:val="24"/>
        </w:rPr>
        <w:t xml:space="preserve">koos </w:t>
      </w:r>
      <w:r w:rsidR="6944E798" w:rsidRPr="00E04EAF">
        <w:rPr>
          <w:rFonts w:ascii="Times New Roman" w:hAnsi="Times New Roman" w:cs="Times New Roman"/>
          <w:i/>
          <w:iCs/>
          <w:sz w:val="24"/>
          <w:szCs w:val="24"/>
        </w:rPr>
        <w:t>õpetaja</w:t>
      </w:r>
      <w:r w:rsidR="6944E798" w:rsidRPr="00E04EAF">
        <w:rPr>
          <w:rFonts w:ascii="Times New Roman" w:hAnsi="Times New Roman" w:cs="Times New Roman"/>
          <w:sz w:val="24"/>
          <w:szCs w:val="24"/>
        </w:rPr>
        <w:t>)</w:t>
      </w:r>
      <w:r w:rsidR="3666C3C6" w:rsidRPr="00E04EAF">
        <w:rPr>
          <w:rFonts w:ascii="Times New Roman" w:hAnsi="Times New Roman" w:cs="Times New Roman"/>
          <w:sz w:val="24"/>
          <w:szCs w:val="24"/>
        </w:rPr>
        <w:t xml:space="preserve">, </w:t>
      </w:r>
      <w:r w:rsidR="3DA311D9" w:rsidRPr="00E04EAF">
        <w:rPr>
          <w:rFonts w:ascii="Times New Roman" w:hAnsi="Times New Roman" w:cs="Times New Roman"/>
          <w:sz w:val="24"/>
          <w:szCs w:val="24"/>
        </w:rPr>
        <w:t xml:space="preserve">direktor, õppealajuhataja, </w:t>
      </w:r>
      <w:r w:rsidRPr="00E04EAF">
        <w:rPr>
          <w:rFonts w:ascii="Times New Roman" w:hAnsi="Times New Roman" w:cs="Times New Roman"/>
          <w:sz w:val="24"/>
          <w:szCs w:val="24"/>
        </w:rPr>
        <w:t>abiõpetaja ja tugispetsialist</w:t>
      </w:r>
      <w:del w:id="278" w:author="Mari Koik" w:date="2024-02-15T15:59:00Z">
        <w:r w:rsidRPr="00E04EAF" w:rsidDel="00501084">
          <w:rPr>
            <w:rFonts w:ascii="Times New Roman" w:hAnsi="Times New Roman" w:cs="Times New Roman"/>
            <w:sz w:val="24"/>
            <w:szCs w:val="24"/>
          </w:rPr>
          <w:delText>id</w:delText>
        </w:r>
      </w:del>
      <w:r w:rsidRPr="00E04EAF">
        <w:rPr>
          <w:rFonts w:ascii="Times New Roman" w:hAnsi="Times New Roman" w:cs="Times New Roman"/>
          <w:sz w:val="24"/>
          <w:szCs w:val="24"/>
        </w:rPr>
        <w:t>. Lasteaia</w:t>
      </w:r>
      <w:del w:id="279" w:author="Mari Koik" w:date="2024-02-13T12:30:00Z">
        <w:r w:rsidRPr="00E04EAF" w:rsidDel="007C5218">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 võib käesolevas seaduses sätestatud ülesannete täitmiseks</w:t>
      </w:r>
      <w:r w:rsidR="00880B7A" w:rsidRPr="00880B7A">
        <w:rPr>
          <w:rFonts w:ascii="Times New Roman" w:hAnsi="Times New Roman" w:cs="Times New Roman"/>
          <w:sz w:val="24"/>
          <w:szCs w:val="24"/>
        </w:rPr>
        <w:t xml:space="preserve"> </w:t>
      </w:r>
      <w:ins w:id="280" w:author="Mari Koik" w:date="2024-02-13T12:30:00Z">
        <w:r w:rsidR="007C5218" w:rsidRPr="00E04EAF">
          <w:rPr>
            <w:rFonts w:ascii="Times New Roman" w:hAnsi="Times New Roman" w:cs="Times New Roman"/>
            <w:sz w:val="24"/>
            <w:szCs w:val="24"/>
          </w:rPr>
          <w:t xml:space="preserve">luua </w:t>
        </w:r>
      </w:ins>
      <w:r w:rsidR="00880B7A" w:rsidRPr="00E04EAF">
        <w:rPr>
          <w:rFonts w:ascii="Times New Roman" w:hAnsi="Times New Roman" w:cs="Times New Roman"/>
          <w:sz w:val="24"/>
          <w:szCs w:val="24"/>
        </w:rPr>
        <w:t>täiendavaid ametikohti</w:t>
      </w:r>
      <w:del w:id="281" w:author="Mari Koik" w:date="2024-02-13T12:30:00Z">
        <w:r w:rsidR="00880B7A" w:rsidRPr="00880B7A" w:rsidDel="007C5218">
          <w:rPr>
            <w:rFonts w:ascii="Times New Roman" w:hAnsi="Times New Roman" w:cs="Times New Roman"/>
            <w:sz w:val="24"/>
            <w:szCs w:val="24"/>
          </w:rPr>
          <w:delText xml:space="preserve"> </w:delText>
        </w:r>
        <w:r w:rsidR="00880B7A" w:rsidRPr="00E04EAF" w:rsidDel="007C5218">
          <w:rPr>
            <w:rFonts w:ascii="Times New Roman" w:hAnsi="Times New Roman" w:cs="Times New Roman"/>
            <w:sz w:val="24"/>
            <w:szCs w:val="24"/>
          </w:rPr>
          <w:delText>luua</w:delText>
        </w:r>
      </w:del>
      <w:r w:rsidRPr="00E04EAF">
        <w:rPr>
          <w:rFonts w:ascii="Times New Roman" w:hAnsi="Times New Roman" w:cs="Times New Roman"/>
          <w:sz w:val="24"/>
          <w:szCs w:val="24"/>
        </w:rPr>
        <w:t>.</w:t>
      </w:r>
    </w:p>
    <w:p w14:paraId="05DA93DB" w14:textId="77777777" w:rsidR="0079273E" w:rsidRPr="00E04EAF" w:rsidRDefault="0079273E" w:rsidP="1A26A201">
      <w:pPr>
        <w:spacing w:after="0" w:line="240" w:lineRule="auto"/>
        <w:jc w:val="both"/>
        <w:rPr>
          <w:rFonts w:ascii="Times New Roman" w:hAnsi="Times New Roman" w:cs="Times New Roman"/>
          <w:sz w:val="24"/>
          <w:szCs w:val="24"/>
        </w:rPr>
      </w:pPr>
    </w:p>
    <w:p w14:paraId="6295E83F" w14:textId="31E8A570" w:rsidR="0079273E" w:rsidRPr="00E04EAF" w:rsidRDefault="5F1BDF4D"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Lasteaia</w:t>
      </w:r>
      <w:del w:id="282" w:author="Mari Koik" w:date="2024-02-13T12:31:00Z">
        <w:r w:rsidRPr="00E04EAF" w:rsidDel="007C5218">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 tagab, et lasteaia</w:t>
      </w:r>
      <w:del w:id="283" w:author="Mari Koik" w:date="2024-02-13T12:31:00Z">
        <w:r w:rsidRPr="00E04EAF" w:rsidDel="007C5218">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töötajate üldarv ja kvalifikatsiooninõuetele vastavate töötajate arv on nende läbiviidava õppe- ja kasvatustegevuse mahust lähtudes piisav alushariduse riiklikus õppekavas määratud õppe- ja kasvatustegevuse eesmärkide täitmiseks ning lapse </w:t>
      </w:r>
      <w:commentRangeStart w:id="284"/>
      <w:ins w:id="285" w:author="Mari Koik" w:date="2024-02-14T13:34:00Z">
        <w:r w:rsidR="00B20444" w:rsidRPr="00E04EAF">
          <w:rPr>
            <w:rFonts w:ascii="Times New Roman" w:hAnsi="Times New Roman" w:cs="Times New Roman"/>
            <w:sz w:val="24"/>
            <w:szCs w:val="24"/>
          </w:rPr>
          <w:t>eeldatavate</w:t>
        </w:r>
        <w:r w:rsidR="00B20444" w:rsidRPr="00E04EAF">
          <w:rPr>
            <w:rFonts w:ascii="Times New Roman" w:hAnsi="Times New Roman" w:cs="Times New Roman"/>
            <w:noProof/>
            <w:sz w:val="24"/>
            <w:szCs w:val="24"/>
          </w:rPr>
          <w:t xml:space="preserve"> </w:t>
        </w:r>
      </w:ins>
      <w:r w:rsidRPr="00E04EAF">
        <w:rPr>
          <w:rFonts w:ascii="Times New Roman" w:hAnsi="Times New Roman" w:cs="Times New Roman"/>
          <w:noProof/>
          <w:sz w:val="24"/>
          <w:szCs w:val="24"/>
        </w:rPr>
        <w:t>üldoskuste</w:t>
      </w:r>
      <w:r w:rsidR="001E4C2C" w:rsidRPr="00E04EAF">
        <w:rPr>
          <w:rFonts w:ascii="Times New Roman" w:hAnsi="Times New Roman" w:cs="Times New Roman"/>
          <w:sz w:val="24"/>
          <w:szCs w:val="24"/>
        </w:rPr>
        <w:t xml:space="preserve"> </w:t>
      </w:r>
      <w:r w:rsidRPr="00E04EAF">
        <w:rPr>
          <w:rFonts w:ascii="Times New Roman" w:hAnsi="Times New Roman" w:cs="Times New Roman"/>
          <w:sz w:val="24"/>
          <w:szCs w:val="24"/>
        </w:rPr>
        <w:t xml:space="preserve">ja </w:t>
      </w:r>
      <w:del w:id="286" w:author="Mari Koik" w:date="2024-02-14T13:34:00Z">
        <w:r w:rsidRPr="00E04EAF" w:rsidDel="00B20444">
          <w:rPr>
            <w:rFonts w:ascii="Times New Roman" w:hAnsi="Times New Roman" w:cs="Times New Roman"/>
            <w:sz w:val="24"/>
            <w:szCs w:val="24"/>
          </w:rPr>
          <w:delText xml:space="preserve">eeldatavate </w:delText>
        </w:r>
      </w:del>
      <w:r w:rsidRPr="00E04EAF">
        <w:rPr>
          <w:rFonts w:ascii="Times New Roman" w:hAnsi="Times New Roman" w:cs="Times New Roman"/>
          <w:sz w:val="24"/>
          <w:szCs w:val="24"/>
        </w:rPr>
        <w:t xml:space="preserve">arengutulemuste </w:t>
      </w:r>
      <w:commentRangeEnd w:id="284"/>
      <w:r w:rsidR="00B20444">
        <w:rPr>
          <w:rStyle w:val="Kommentaariviide"/>
        </w:rPr>
        <w:commentReference w:id="284"/>
      </w:r>
      <w:r w:rsidRPr="00E04EAF">
        <w:rPr>
          <w:rFonts w:ascii="Times New Roman" w:hAnsi="Times New Roman" w:cs="Times New Roman"/>
          <w:sz w:val="24"/>
          <w:szCs w:val="24"/>
        </w:rPr>
        <w:t>saavutamiseks.</w:t>
      </w:r>
    </w:p>
    <w:p w14:paraId="1DBB921C" w14:textId="21D4BCC1" w:rsidR="00409A0E" w:rsidRPr="00E04EAF" w:rsidRDefault="00409A0E" w:rsidP="1A26A201">
      <w:pPr>
        <w:spacing w:after="0" w:line="240" w:lineRule="auto"/>
        <w:jc w:val="both"/>
        <w:rPr>
          <w:rFonts w:ascii="Times New Roman" w:hAnsi="Times New Roman" w:cs="Times New Roman"/>
          <w:sz w:val="24"/>
          <w:szCs w:val="24"/>
        </w:rPr>
      </w:pPr>
    </w:p>
    <w:p w14:paraId="31363CD4" w14:textId="356D6A70" w:rsidR="00215705" w:rsidRPr="00E04EAF" w:rsidRDefault="4E63882E"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7CF35A3A" w:rsidRPr="00E04EAF">
        <w:rPr>
          <w:rFonts w:ascii="Times New Roman" w:hAnsi="Times New Roman" w:cs="Times New Roman"/>
          <w:sz w:val="24"/>
          <w:szCs w:val="24"/>
        </w:rPr>
        <w:t>3</w:t>
      </w:r>
      <w:r w:rsidRPr="00E04EAF">
        <w:rPr>
          <w:rFonts w:ascii="Times New Roman" w:hAnsi="Times New Roman" w:cs="Times New Roman"/>
          <w:sz w:val="24"/>
          <w:szCs w:val="24"/>
        </w:rPr>
        <w:t xml:space="preserve">) </w:t>
      </w:r>
      <w:r w:rsidR="00880B7A">
        <w:rPr>
          <w:rFonts w:ascii="Times New Roman" w:hAnsi="Times New Roman" w:cs="Times New Roman"/>
          <w:sz w:val="24"/>
          <w:szCs w:val="24"/>
        </w:rPr>
        <w:t>D</w:t>
      </w:r>
      <w:r w:rsidR="00880B7A" w:rsidRPr="00E04EAF">
        <w:rPr>
          <w:rFonts w:ascii="Times New Roman" w:hAnsi="Times New Roman" w:cs="Times New Roman"/>
          <w:sz w:val="24"/>
          <w:szCs w:val="24"/>
        </w:rPr>
        <w:t xml:space="preserve">irektor korraldab </w:t>
      </w:r>
      <w:r w:rsidR="00CF0CE3">
        <w:rPr>
          <w:rFonts w:ascii="Times New Roman" w:hAnsi="Times New Roman" w:cs="Times New Roman"/>
          <w:sz w:val="24"/>
          <w:szCs w:val="24"/>
        </w:rPr>
        <w:t>õpetaja, tugispetsialisti</w:t>
      </w:r>
      <w:del w:id="287" w:author="Mari Koik" w:date="2024-02-15T15:59:00Z">
        <w:r w:rsidR="00CF0CE3" w:rsidDel="00501084">
          <w:rPr>
            <w:rFonts w:ascii="Times New Roman" w:hAnsi="Times New Roman" w:cs="Times New Roman"/>
            <w:sz w:val="24"/>
            <w:szCs w:val="24"/>
          </w:rPr>
          <w:delText>de</w:delText>
        </w:r>
      </w:del>
      <w:r w:rsidR="00CF0CE3">
        <w:rPr>
          <w:rFonts w:ascii="Times New Roman" w:hAnsi="Times New Roman" w:cs="Times New Roman"/>
          <w:sz w:val="24"/>
          <w:szCs w:val="24"/>
        </w:rPr>
        <w:t xml:space="preserve"> ja </w:t>
      </w:r>
      <w:r w:rsidR="00880B7A">
        <w:rPr>
          <w:rFonts w:ascii="Times New Roman" w:hAnsi="Times New Roman" w:cs="Times New Roman"/>
          <w:sz w:val="24"/>
          <w:szCs w:val="24"/>
        </w:rPr>
        <w:t>õ</w:t>
      </w:r>
      <w:r w:rsidR="7CF35A3A" w:rsidRPr="00E04EAF">
        <w:rPr>
          <w:rFonts w:ascii="Times New Roman" w:hAnsi="Times New Roman" w:cs="Times New Roman"/>
          <w:sz w:val="24"/>
          <w:szCs w:val="24"/>
        </w:rPr>
        <w:t>ppealajuhataja</w:t>
      </w:r>
      <w:r w:rsidR="00C840C2">
        <w:rPr>
          <w:rFonts w:ascii="Times New Roman" w:hAnsi="Times New Roman" w:cs="Times New Roman"/>
          <w:sz w:val="24"/>
          <w:szCs w:val="24"/>
        </w:rPr>
        <w:t xml:space="preserve"> </w:t>
      </w:r>
      <w:r w:rsidRPr="00E04EAF">
        <w:rPr>
          <w:rFonts w:ascii="Times New Roman" w:hAnsi="Times New Roman" w:cs="Times New Roman"/>
          <w:sz w:val="24"/>
          <w:szCs w:val="24"/>
        </w:rPr>
        <w:t>ametikohtade</w:t>
      </w:r>
      <w:del w:id="288" w:author="Mari Koik" w:date="2024-02-13T12:26:00Z">
        <w:r w:rsidR="00FB46CD" w:rsidDel="007C5218">
          <w:rPr>
            <w:rFonts w:ascii="Times New Roman" w:hAnsi="Times New Roman" w:cs="Times New Roman"/>
            <w:sz w:val="24"/>
            <w:szCs w:val="24"/>
          </w:rPr>
          <w:delText>le</w:delText>
        </w:r>
      </w:del>
      <w:ins w:id="289" w:author="Mari Koik" w:date="2024-02-13T12:26:00Z">
        <w:r w:rsidR="007C5218">
          <w:rPr>
            <w:rFonts w:ascii="Times New Roman" w:hAnsi="Times New Roman" w:cs="Times New Roman"/>
            <w:sz w:val="24"/>
            <w:szCs w:val="24"/>
          </w:rPr>
          <w:t xml:space="preserve"> täitmiseks</w:t>
        </w:r>
      </w:ins>
      <w:r w:rsidR="00880B7A" w:rsidRPr="00880B7A">
        <w:rPr>
          <w:rFonts w:ascii="Times New Roman" w:hAnsi="Times New Roman" w:cs="Times New Roman"/>
          <w:sz w:val="24"/>
          <w:szCs w:val="24"/>
        </w:rPr>
        <w:t xml:space="preserve"> </w:t>
      </w:r>
      <w:r w:rsidR="00880B7A" w:rsidRPr="00E04EAF">
        <w:rPr>
          <w:rFonts w:ascii="Times New Roman" w:hAnsi="Times New Roman" w:cs="Times New Roman"/>
          <w:sz w:val="24"/>
          <w:szCs w:val="24"/>
        </w:rPr>
        <w:t>avaliku konkursi</w:t>
      </w:r>
      <w:r w:rsidRPr="00E04EAF">
        <w:rPr>
          <w:rFonts w:ascii="Times New Roman" w:hAnsi="Times New Roman" w:cs="Times New Roman"/>
          <w:sz w:val="24"/>
          <w:szCs w:val="24"/>
        </w:rPr>
        <w:t xml:space="preserve">. Konkursi korra ja tingimused koostab ja kinnitab direktor, </w:t>
      </w:r>
      <w:r w:rsidR="07441547" w:rsidRPr="00E04EAF">
        <w:rPr>
          <w:rFonts w:ascii="Times New Roman" w:hAnsi="Times New Roman" w:cs="Times New Roman"/>
          <w:sz w:val="24"/>
          <w:szCs w:val="24"/>
        </w:rPr>
        <w:t>olles kuulanud</w:t>
      </w:r>
      <w:r w:rsidRPr="00E04EAF">
        <w:rPr>
          <w:rFonts w:ascii="Times New Roman" w:hAnsi="Times New Roman" w:cs="Times New Roman"/>
          <w:sz w:val="24"/>
          <w:szCs w:val="24"/>
        </w:rPr>
        <w:t xml:space="preserve"> ära hoolekogu arvamuse.</w:t>
      </w:r>
    </w:p>
    <w:p w14:paraId="55917953" w14:textId="77777777" w:rsidR="000B5792" w:rsidRPr="00E04EAF" w:rsidRDefault="000B5792" w:rsidP="1A26A201">
      <w:pPr>
        <w:spacing w:after="0" w:line="240" w:lineRule="auto"/>
        <w:jc w:val="both"/>
        <w:rPr>
          <w:rFonts w:ascii="Times New Roman" w:hAnsi="Times New Roman" w:cs="Times New Roman"/>
          <w:sz w:val="24"/>
          <w:szCs w:val="24"/>
        </w:rPr>
      </w:pPr>
    </w:p>
    <w:p w14:paraId="4CCC8CEF" w14:textId="64EF813E" w:rsidR="000B5792" w:rsidRPr="00E04EAF" w:rsidRDefault="07B3927B"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7CF35A3A" w:rsidRPr="00E04EAF">
        <w:rPr>
          <w:rFonts w:ascii="Times New Roman" w:hAnsi="Times New Roman" w:cs="Times New Roman"/>
          <w:sz w:val="24"/>
          <w:szCs w:val="24"/>
        </w:rPr>
        <w:t>4</w:t>
      </w:r>
      <w:r w:rsidRPr="00E04EAF">
        <w:rPr>
          <w:rFonts w:ascii="Times New Roman" w:hAnsi="Times New Roman" w:cs="Times New Roman"/>
          <w:sz w:val="24"/>
          <w:szCs w:val="24"/>
        </w:rPr>
        <w:t xml:space="preserve">) </w:t>
      </w:r>
      <w:bookmarkStart w:id="290" w:name="_Hlk149151556"/>
      <w:r w:rsidRPr="00E04EAF">
        <w:rPr>
          <w:rFonts w:ascii="Times New Roman" w:hAnsi="Times New Roman" w:cs="Times New Roman"/>
          <w:sz w:val="24"/>
          <w:szCs w:val="24"/>
        </w:rPr>
        <w:t>Kui õpetaja ametikoha</w:t>
      </w:r>
      <w:del w:id="291" w:author="Mari Koik" w:date="2024-02-13T12:31:00Z">
        <w:r w:rsidR="00880B7A" w:rsidDel="007C5218">
          <w:rPr>
            <w:rFonts w:ascii="Times New Roman" w:hAnsi="Times New Roman" w:cs="Times New Roman"/>
            <w:sz w:val="24"/>
            <w:szCs w:val="24"/>
          </w:rPr>
          <w:delText>le</w:delText>
        </w:r>
      </w:del>
      <w:ins w:id="292" w:author="Mari Koik" w:date="2024-02-13T12:31:00Z">
        <w:r w:rsidR="007C5218">
          <w:rPr>
            <w:rFonts w:ascii="Times New Roman" w:hAnsi="Times New Roman" w:cs="Times New Roman"/>
            <w:sz w:val="24"/>
            <w:szCs w:val="24"/>
          </w:rPr>
          <w:t xml:space="preserve"> täitmiseks</w:t>
        </w:r>
      </w:ins>
      <w:r w:rsidRPr="00E04EAF">
        <w:rPr>
          <w:rFonts w:ascii="Times New Roman" w:hAnsi="Times New Roman" w:cs="Times New Roman"/>
          <w:sz w:val="24"/>
          <w:szCs w:val="24"/>
        </w:rPr>
        <w:t xml:space="preserve"> korraldatud konkursil ei leita kvalifikatsiooninõuetele vastavat õpetajat, võib direktor sõlmida tähtajalise töölepingu kuni ü</w:t>
      </w:r>
      <w:r w:rsidR="004A6303">
        <w:rPr>
          <w:rFonts w:ascii="Times New Roman" w:hAnsi="Times New Roman" w:cs="Times New Roman"/>
          <w:sz w:val="24"/>
          <w:szCs w:val="24"/>
        </w:rPr>
        <w:t>heks aastaks</w:t>
      </w:r>
      <w:r w:rsidRPr="00E04EAF">
        <w:rPr>
          <w:rFonts w:ascii="Times New Roman" w:hAnsi="Times New Roman" w:cs="Times New Roman"/>
          <w:sz w:val="24"/>
          <w:szCs w:val="24"/>
        </w:rPr>
        <w:t xml:space="preserve"> isikuga</w:t>
      </w:r>
      <w:bookmarkEnd w:id="290"/>
      <w:r w:rsidRPr="00E04EAF">
        <w:rPr>
          <w:rFonts w:ascii="Times New Roman" w:hAnsi="Times New Roman" w:cs="Times New Roman"/>
          <w:sz w:val="24"/>
          <w:szCs w:val="24"/>
        </w:rPr>
        <w:t>, kellel on vähemalt keskharidus</w:t>
      </w:r>
      <w:r w:rsidR="004A6303">
        <w:rPr>
          <w:rFonts w:ascii="Times New Roman" w:hAnsi="Times New Roman" w:cs="Times New Roman"/>
          <w:sz w:val="24"/>
          <w:szCs w:val="24"/>
        </w:rPr>
        <w:t>,</w:t>
      </w:r>
      <w:r w:rsidRPr="00E04EAF">
        <w:rPr>
          <w:rFonts w:ascii="Times New Roman" w:hAnsi="Times New Roman" w:cs="Times New Roman"/>
          <w:sz w:val="24"/>
          <w:szCs w:val="24"/>
        </w:rPr>
        <w:t xml:space="preserve"> kelle kvalifikatsioon ja pedagoogiline kompetentsus on piisavad</w:t>
      </w:r>
      <w:r w:rsidR="004A6303">
        <w:rPr>
          <w:rFonts w:ascii="Times New Roman" w:hAnsi="Times New Roman" w:cs="Times New Roman"/>
          <w:sz w:val="24"/>
          <w:szCs w:val="24"/>
        </w:rPr>
        <w:t>,</w:t>
      </w:r>
      <w:r w:rsidRPr="00E04EAF">
        <w:rPr>
          <w:rFonts w:ascii="Times New Roman" w:hAnsi="Times New Roman" w:cs="Times New Roman"/>
          <w:sz w:val="24"/>
          <w:szCs w:val="24"/>
        </w:rPr>
        <w:t xml:space="preserve"> et tagada </w:t>
      </w:r>
      <w:r w:rsidR="574CEF07" w:rsidRPr="00E04EAF">
        <w:rPr>
          <w:rFonts w:ascii="Times New Roman" w:hAnsi="Times New Roman" w:cs="Times New Roman"/>
          <w:sz w:val="24"/>
          <w:szCs w:val="24"/>
        </w:rPr>
        <w:t xml:space="preserve">lasteaia </w:t>
      </w:r>
      <w:r w:rsidRPr="00E04EAF">
        <w:rPr>
          <w:rFonts w:ascii="Times New Roman" w:hAnsi="Times New Roman" w:cs="Times New Roman"/>
          <w:sz w:val="24"/>
          <w:szCs w:val="24"/>
        </w:rPr>
        <w:t xml:space="preserve">õppekavas määratud õppe- ja kasvatustegevuse eesmärkide täitmine ning lapse </w:t>
      </w:r>
      <w:commentRangeStart w:id="293"/>
      <w:ins w:id="294" w:author="Mari Koik" w:date="2024-02-14T13:34:00Z">
        <w:r w:rsidR="00B20444" w:rsidRPr="00E04EAF">
          <w:rPr>
            <w:rFonts w:ascii="Times New Roman" w:hAnsi="Times New Roman" w:cs="Times New Roman"/>
            <w:sz w:val="24"/>
            <w:szCs w:val="24"/>
          </w:rPr>
          <w:t xml:space="preserve">eeldatavate </w:t>
        </w:r>
      </w:ins>
      <w:r w:rsidRPr="00E04EAF">
        <w:rPr>
          <w:rFonts w:ascii="Times New Roman" w:hAnsi="Times New Roman" w:cs="Times New Roman"/>
          <w:sz w:val="24"/>
          <w:szCs w:val="24"/>
        </w:rPr>
        <w:t>üldoskuste ja arengu</w:t>
      </w:r>
      <w:del w:id="295" w:author="Mari Koik" w:date="2024-02-14T13:34:00Z">
        <w:r w:rsidRPr="00E04EAF" w:rsidDel="00B20444">
          <w:rPr>
            <w:rFonts w:ascii="Times New Roman" w:hAnsi="Times New Roman" w:cs="Times New Roman"/>
            <w:sz w:val="24"/>
            <w:szCs w:val="24"/>
          </w:rPr>
          <w:delText xml:space="preserve"> eeldatavate </w:delText>
        </w:r>
      </w:del>
      <w:r w:rsidRPr="00E04EAF">
        <w:rPr>
          <w:rFonts w:ascii="Times New Roman" w:hAnsi="Times New Roman" w:cs="Times New Roman"/>
          <w:sz w:val="24"/>
          <w:szCs w:val="24"/>
        </w:rPr>
        <w:t xml:space="preserve">tulemuste </w:t>
      </w:r>
      <w:commentRangeEnd w:id="293"/>
      <w:r w:rsidR="00B20444">
        <w:rPr>
          <w:rStyle w:val="Kommentaariviide"/>
        </w:rPr>
        <w:commentReference w:id="293"/>
      </w:r>
      <w:r w:rsidRPr="00E04EAF">
        <w:rPr>
          <w:rFonts w:ascii="Times New Roman" w:hAnsi="Times New Roman" w:cs="Times New Roman"/>
          <w:sz w:val="24"/>
          <w:szCs w:val="24"/>
        </w:rPr>
        <w:t>saavutamine, ja kelle eesti keele oskus vastab keeleseaduses ja selle alusel kehtestatud nõuetele.</w:t>
      </w:r>
    </w:p>
    <w:p w14:paraId="2A9E1265" w14:textId="77777777" w:rsidR="000B5792" w:rsidRPr="00E04EAF" w:rsidRDefault="000B5792" w:rsidP="1A26A201">
      <w:pPr>
        <w:spacing w:after="0" w:line="240" w:lineRule="auto"/>
        <w:jc w:val="both"/>
        <w:rPr>
          <w:rFonts w:ascii="Times New Roman" w:hAnsi="Times New Roman" w:cs="Times New Roman"/>
          <w:sz w:val="24"/>
          <w:szCs w:val="24"/>
        </w:rPr>
      </w:pPr>
    </w:p>
    <w:p w14:paraId="2233163D" w14:textId="0022CFCB" w:rsidR="00145E24" w:rsidRPr="00145E24" w:rsidRDefault="73B8A3F4" w:rsidP="001C4722">
      <w:pPr>
        <w:spacing w:line="240" w:lineRule="auto"/>
        <w:jc w:val="both"/>
        <w:rPr>
          <w:rFonts w:ascii="Times New Roman" w:hAnsi="Times New Roman" w:cs="Times New Roman"/>
          <w:sz w:val="24"/>
          <w:szCs w:val="24"/>
        </w:rPr>
      </w:pPr>
      <w:r w:rsidRPr="7BA5EFAE">
        <w:rPr>
          <w:rFonts w:ascii="Times New Roman" w:hAnsi="Times New Roman" w:cs="Times New Roman"/>
          <w:sz w:val="24"/>
          <w:szCs w:val="24"/>
        </w:rPr>
        <w:t>(</w:t>
      </w:r>
      <w:r w:rsidR="40226521" w:rsidRPr="7BA5EFAE">
        <w:rPr>
          <w:rFonts w:ascii="Times New Roman" w:hAnsi="Times New Roman" w:cs="Times New Roman"/>
          <w:sz w:val="24"/>
          <w:szCs w:val="24"/>
        </w:rPr>
        <w:t>5</w:t>
      </w:r>
      <w:r w:rsidRPr="7BA5EFAE">
        <w:rPr>
          <w:rFonts w:ascii="Times New Roman" w:hAnsi="Times New Roman" w:cs="Times New Roman"/>
          <w:sz w:val="24"/>
          <w:szCs w:val="24"/>
        </w:rPr>
        <w:t xml:space="preserve">) </w:t>
      </w:r>
      <w:bookmarkStart w:id="296" w:name="_Hlk149151619"/>
      <w:bookmarkStart w:id="297" w:name="_Hlk149151799"/>
      <w:r w:rsidR="06950F14" w:rsidRPr="7BA5EFAE">
        <w:rPr>
          <w:rFonts w:ascii="Times New Roman" w:hAnsi="Times New Roman" w:cs="Times New Roman"/>
          <w:sz w:val="24"/>
          <w:szCs w:val="24"/>
        </w:rPr>
        <w:t>Kui abiõpetaja ametikohale ei leita kvalifikatsiooninõuetele vastavat abiõpetajat, võib direktor sõlmida tähtajalise töölepingu kuni üheks aastaks isikuga</w:t>
      </w:r>
      <w:bookmarkEnd w:id="296"/>
      <w:r w:rsidR="06950F14" w:rsidRPr="7BA5EFAE">
        <w:rPr>
          <w:rFonts w:ascii="Times New Roman" w:hAnsi="Times New Roman" w:cs="Times New Roman"/>
          <w:sz w:val="24"/>
          <w:szCs w:val="24"/>
        </w:rPr>
        <w:t xml:space="preserve">, kellel on vähemalt keskharidus ja </w:t>
      </w:r>
      <w:r w:rsidR="0915F661" w:rsidRPr="7BA5EFAE">
        <w:rPr>
          <w:rFonts w:ascii="Times New Roman" w:hAnsi="Times New Roman" w:cs="Times New Roman"/>
          <w:sz w:val="24"/>
          <w:szCs w:val="24"/>
        </w:rPr>
        <w:t>sobivad</w:t>
      </w:r>
      <w:r w:rsidR="06950F14" w:rsidRPr="7BA5EFAE">
        <w:rPr>
          <w:rFonts w:ascii="Times New Roman" w:hAnsi="Times New Roman" w:cs="Times New Roman"/>
          <w:sz w:val="24"/>
          <w:szCs w:val="24"/>
        </w:rPr>
        <w:t xml:space="preserve"> isikuomadused, et toetada alushariduse riiklikus õppekavas määratud õppe- ja kasvatustegevuse eesmärkide </w:t>
      </w:r>
      <w:r w:rsidR="0352C363" w:rsidRPr="7BA5EFAE">
        <w:rPr>
          <w:rFonts w:ascii="Times New Roman" w:hAnsi="Times New Roman" w:cs="Times New Roman"/>
          <w:sz w:val="24"/>
          <w:szCs w:val="24"/>
        </w:rPr>
        <w:t xml:space="preserve">täitmist </w:t>
      </w:r>
      <w:r w:rsidR="06950F14" w:rsidRPr="7BA5EFAE">
        <w:rPr>
          <w:rFonts w:ascii="Times New Roman" w:hAnsi="Times New Roman" w:cs="Times New Roman"/>
          <w:sz w:val="24"/>
          <w:szCs w:val="24"/>
        </w:rPr>
        <w:t xml:space="preserve">ning lapse </w:t>
      </w:r>
      <w:commentRangeStart w:id="298"/>
      <w:ins w:id="299" w:author="Mari Koik" w:date="2024-02-14T13:35:00Z">
        <w:r w:rsidR="00B20444" w:rsidRPr="7BA5EFAE">
          <w:rPr>
            <w:rFonts w:ascii="Times New Roman" w:hAnsi="Times New Roman" w:cs="Times New Roman"/>
            <w:sz w:val="24"/>
            <w:szCs w:val="24"/>
          </w:rPr>
          <w:t xml:space="preserve">eeldatavate </w:t>
        </w:r>
      </w:ins>
      <w:r w:rsidR="0352C363" w:rsidRPr="7BA5EFAE">
        <w:rPr>
          <w:rFonts w:ascii="Times New Roman" w:hAnsi="Times New Roman" w:cs="Times New Roman"/>
          <w:sz w:val="24"/>
          <w:szCs w:val="24"/>
        </w:rPr>
        <w:t>üldoskuste</w:t>
      </w:r>
      <w:r w:rsidR="06950F14" w:rsidRPr="7BA5EFAE">
        <w:rPr>
          <w:rFonts w:ascii="Times New Roman" w:hAnsi="Times New Roman" w:cs="Times New Roman"/>
          <w:sz w:val="24"/>
          <w:szCs w:val="24"/>
        </w:rPr>
        <w:t xml:space="preserve"> ja </w:t>
      </w:r>
      <w:del w:id="300" w:author="Mari Koik" w:date="2024-02-14T13:35:00Z">
        <w:r w:rsidR="06950F14" w:rsidRPr="7BA5EFAE" w:rsidDel="00B20444">
          <w:rPr>
            <w:rFonts w:ascii="Times New Roman" w:hAnsi="Times New Roman" w:cs="Times New Roman"/>
            <w:sz w:val="24"/>
            <w:szCs w:val="24"/>
          </w:rPr>
          <w:delText xml:space="preserve">eeldatavate </w:delText>
        </w:r>
      </w:del>
      <w:r w:rsidR="06950F14" w:rsidRPr="7BA5EFAE">
        <w:rPr>
          <w:rFonts w:ascii="Times New Roman" w:hAnsi="Times New Roman" w:cs="Times New Roman"/>
          <w:sz w:val="24"/>
          <w:szCs w:val="24"/>
        </w:rPr>
        <w:t xml:space="preserve">arengutulemuste </w:t>
      </w:r>
      <w:commentRangeEnd w:id="298"/>
      <w:r w:rsidR="00B20444">
        <w:rPr>
          <w:rStyle w:val="Kommentaariviide"/>
        </w:rPr>
        <w:commentReference w:id="298"/>
      </w:r>
      <w:r w:rsidR="06950F14" w:rsidRPr="7BA5EFAE">
        <w:rPr>
          <w:rFonts w:ascii="Times New Roman" w:hAnsi="Times New Roman" w:cs="Times New Roman"/>
          <w:sz w:val="24"/>
          <w:szCs w:val="24"/>
        </w:rPr>
        <w:t>saavutamist</w:t>
      </w:r>
      <w:r w:rsidR="1936D512" w:rsidRPr="7BA5EFAE">
        <w:rPr>
          <w:rFonts w:ascii="Times New Roman" w:hAnsi="Times New Roman" w:cs="Times New Roman"/>
          <w:sz w:val="24"/>
          <w:szCs w:val="24"/>
        </w:rPr>
        <w:t>,</w:t>
      </w:r>
      <w:r w:rsidR="2DCFB88D" w:rsidRPr="7BA5EFAE">
        <w:rPr>
          <w:rFonts w:ascii="Times New Roman" w:hAnsi="Times New Roman" w:cs="Times New Roman"/>
          <w:sz w:val="24"/>
          <w:szCs w:val="24"/>
        </w:rPr>
        <w:t xml:space="preserve"> </w:t>
      </w:r>
      <w:r w:rsidR="5ADD6E4F" w:rsidRPr="7BA5EFAE">
        <w:rPr>
          <w:rFonts w:ascii="Times New Roman" w:hAnsi="Times New Roman" w:cs="Times New Roman"/>
          <w:sz w:val="24"/>
          <w:szCs w:val="24"/>
        </w:rPr>
        <w:t>ja</w:t>
      </w:r>
      <w:r w:rsidR="06950F14" w:rsidRPr="7BA5EFAE">
        <w:rPr>
          <w:rFonts w:ascii="Times New Roman" w:hAnsi="Times New Roman" w:cs="Times New Roman"/>
          <w:sz w:val="24"/>
          <w:szCs w:val="24"/>
        </w:rPr>
        <w:t xml:space="preserve"> kelle eesti keele oskus vastab keeleseaduses ja selle alusel kehtestatud nõuetele</w:t>
      </w:r>
      <w:r w:rsidR="3E36EEA3" w:rsidRPr="7BA5EFAE">
        <w:rPr>
          <w:rFonts w:ascii="Times New Roman" w:hAnsi="Times New Roman" w:cs="Times New Roman"/>
          <w:sz w:val="24"/>
          <w:szCs w:val="24"/>
        </w:rPr>
        <w:t>.</w:t>
      </w:r>
    </w:p>
    <w:bookmarkEnd w:id="297"/>
    <w:p w14:paraId="0BA547BC" w14:textId="4E15F309" w:rsidR="00DD11F6" w:rsidRPr="00E04EAF" w:rsidRDefault="00145E24"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Pr>
          <w:rFonts w:ascii="Times New Roman" w:hAnsi="Times New Roman" w:cs="Times New Roman"/>
          <w:sz w:val="24"/>
          <w:szCs w:val="24"/>
        </w:rPr>
        <w:t>6</w:t>
      </w:r>
      <w:r w:rsidRPr="00E04EAF">
        <w:rPr>
          <w:rFonts w:ascii="Times New Roman" w:hAnsi="Times New Roman" w:cs="Times New Roman"/>
          <w:sz w:val="24"/>
          <w:szCs w:val="24"/>
        </w:rPr>
        <w:t>)</w:t>
      </w:r>
      <w:r>
        <w:rPr>
          <w:rFonts w:ascii="Times New Roman" w:hAnsi="Times New Roman" w:cs="Times New Roman"/>
          <w:sz w:val="24"/>
          <w:szCs w:val="24"/>
        </w:rPr>
        <w:t xml:space="preserve"> </w:t>
      </w:r>
      <w:r w:rsidR="7CF35A3A" w:rsidRPr="00E04EAF">
        <w:rPr>
          <w:rFonts w:ascii="Times New Roman" w:hAnsi="Times New Roman" w:cs="Times New Roman"/>
          <w:sz w:val="24"/>
          <w:szCs w:val="24"/>
        </w:rPr>
        <w:t>Käesoleva paragrahvi lõi</w:t>
      </w:r>
      <w:r w:rsidR="0050566C">
        <w:rPr>
          <w:rFonts w:ascii="Times New Roman" w:hAnsi="Times New Roman" w:cs="Times New Roman"/>
          <w:sz w:val="24"/>
          <w:szCs w:val="24"/>
        </w:rPr>
        <w:t>kes</w:t>
      </w:r>
      <w:r w:rsidR="7CF35A3A" w:rsidRPr="00E04EAF">
        <w:rPr>
          <w:rFonts w:ascii="Times New Roman" w:hAnsi="Times New Roman" w:cs="Times New Roman"/>
          <w:sz w:val="24"/>
          <w:szCs w:val="24"/>
        </w:rPr>
        <w:t xml:space="preserve"> 4 sätestatud juhul korraldab direktor ühe aasta jooksul uue avaliku konkursi.</w:t>
      </w:r>
    </w:p>
    <w:p w14:paraId="5839A7A9" w14:textId="0A4DF62C" w:rsidR="00DD11F6" w:rsidRPr="00E04EAF" w:rsidRDefault="00DD11F6" w:rsidP="1A26A201">
      <w:pPr>
        <w:spacing w:after="0" w:line="240" w:lineRule="auto"/>
        <w:jc w:val="both"/>
        <w:rPr>
          <w:rFonts w:ascii="Times New Roman" w:hAnsi="Times New Roman" w:cs="Times New Roman"/>
          <w:sz w:val="24"/>
          <w:szCs w:val="24"/>
        </w:rPr>
      </w:pPr>
    </w:p>
    <w:p w14:paraId="15057B5F" w14:textId="7796485C" w:rsidR="00DD11F6" w:rsidRPr="00E04EAF" w:rsidRDefault="7CF35A3A"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145E24">
        <w:rPr>
          <w:rFonts w:ascii="Times New Roman" w:eastAsia="Times New Roman" w:hAnsi="Times New Roman" w:cs="Times New Roman"/>
          <w:sz w:val="24"/>
          <w:szCs w:val="24"/>
        </w:rPr>
        <w:t>7</w:t>
      </w:r>
      <w:r w:rsidRPr="00E04EAF">
        <w:rPr>
          <w:rFonts w:ascii="Times New Roman" w:eastAsia="Times New Roman" w:hAnsi="Times New Roman" w:cs="Times New Roman"/>
          <w:sz w:val="24"/>
          <w:szCs w:val="24"/>
        </w:rPr>
        <w:t>) Lasteaia tugispetsialisti</w:t>
      </w:r>
      <w:del w:id="301" w:author="Mari Koik" w:date="2024-02-13T13:55:00Z">
        <w:r w:rsidR="3220FA20" w:rsidRPr="00E04EAF" w:rsidDel="00E55605">
          <w:rPr>
            <w:rFonts w:ascii="Times New Roman" w:eastAsia="Times New Roman" w:hAnsi="Times New Roman" w:cs="Times New Roman"/>
            <w:sz w:val="24"/>
            <w:szCs w:val="24"/>
          </w:rPr>
          <w:delText>de</w:delText>
        </w:r>
      </w:del>
      <w:r w:rsidRPr="00E04EAF">
        <w:rPr>
          <w:rFonts w:ascii="Times New Roman" w:eastAsia="Times New Roman" w:hAnsi="Times New Roman" w:cs="Times New Roman"/>
          <w:sz w:val="24"/>
          <w:szCs w:val="24"/>
        </w:rPr>
        <w:t>l on õigus taotleda tugispetsialisti lähtetoetust põhikooli- ja gümnaasiumiseaduse §-s 77</w:t>
      </w:r>
      <w:r w:rsidRPr="00E04EAF">
        <w:rPr>
          <w:rFonts w:ascii="Times New Roman" w:eastAsia="Times New Roman" w:hAnsi="Times New Roman" w:cs="Times New Roman"/>
          <w:sz w:val="24"/>
          <w:szCs w:val="24"/>
          <w:vertAlign w:val="superscript"/>
        </w:rPr>
        <w:t xml:space="preserve">1 </w:t>
      </w:r>
      <w:r w:rsidRPr="00E04EAF">
        <w:rPr>
          <w:rFonts w:ascii="Times New Roman" w:eastAsia="Times New Roman" w:hAnsi="Times New Roman" w:cs="Times New Roman"/>
          <w:sz w:val="24"/>
          <w:szCs w:val="24"/>
        </w:rPr>
        <w:t>sätestatud tingimustel ja korras.</w:t>
      </w:r>
    </w:p>
    <w:p w14:paraId="730D4FBF" w14:textId="1EF3CAFF" w:rsidR="1339D5FA" w:rsidRPr="00E04EAF" w:rsidRDefault="1339D5FA" w:rsidP="00015857">
      <w:pPr>
        <w:spacing w:after="0" w:line="240" w:lineRule="auto"/>
        <w:jc w:val="both"/>
        <w:rPr>
          <w:rFonts w:ascii="Times New Roman" w:hAnsi="Times New Roman" w:cs="Times New Roman"/>
          <w:sz w:val="24"/>
          <w:szCs w:val="24"/>
        </w:rPr>
      </w:pPr>
    </w:p>
    <w:p w14:paraId="00B2DAD9" w14:textId="59834879" w:rsidR="00D65C07" w:rsidRDefault="50E09940" w:rsidP="00D65C07">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w:t>
      </w:r>
      <w:r w:rsidR="06950F14" w:rsidRPr="7BA5EFAE">
        <w:rPr>
          <w:rFonts w:ascii="Times New Roman" w:hAnsi="Times New Roman" w:cs="Times New Roman"/>
          <w:sz w:val="24"/>
          <w:szCs w:val="24"/>
        </w:rPr>
        <w:t>8</w:t>
      </w:r>
      <w:r w:rsidRPr="7BA5EFAE">
        <w:rPr>
          <w:rFonts w:ascii="Times New Roman" w:hAnsi="Times New Roman" w:cs="Times New Roman"/>
          <w:sz w:val="24"/>
          <w:szCs w:val="24"/>
        </w:rPr>
        <w:t xml:space="preserve">) </w:t>
      </w:r>
      <w:r w:rsidR="00D65C07">
        <w:rPr>
          <w:rFonts w:ascii="Times New Roman" w:hAnsi="Times New Roman" w:cs="Times New Roman"/>
          <w:sz w:val="24"/>
          <w:szCs w:val="24"/>
        </w:rPr>
        <w:t>L</w:t>
      </w:r>
      <w:r w:rsidR="00D65C07" w:rsidRPr="00562EBB">
        <w:rPr>
          <w:rFonts w:ascii="Times New Roman" w:hAnsi="Times New Roman" w:cs="Times New Roman"/>
          <w:sz w:val="24"/>
          <w:szCs w:val="24"/>
        </w:rPr>
        <w:t>asteaed või lasteaia</w:t>
      </w:r>
      <w:del w:id="302" w:author="Mari Koik" w:date="2024-02-13T13:56:00Z">
        <w:r w:rsidR="00D65C07" w:rsidRPr="00562EBB" w:rsidDel="00E55605">
          <w:rPr>
            <w:rFonts w:ascii="Times New Roman" w:hAnsi="Times New Roman" w:cs="Times New Roman"/>
            <w:sz w:val="24"/>
            <w:szCs w:val="24"/>
          </w:rPr>
          <w:delText xml:space="preserve"> </w:delText>
        </w:r>
      </w:del>
      <w:r w:rsidR="00D65C07" w:rsidRPr="00562EBB">
        <w:rPr>
          <w:rFonts w:ascii="Times New Roman" w:hAnsi="Times New Roman" w:cs="Times New Roman"/>
          <w:sz w:val="24"/>
          <w:szCs w:val="24"/>
        </w:rPr>
        <w:t xml:space="preserve">pidaja kannab hariduse infosüsteemi andmed käesoleva paragrahvi lõike 1 </w:t>
      </w:r>
      <w:r w:rsidR="00DC33F6">
        <w:rPr>
          <w:rFonts w:ascii="Times New Roman" w:hAnsi="Times New Roman" w:cs="Times New Roman"/>
          <w:sz w:val="24"/>
          <w:szCs w:val="24"/>
        </w:rPr>
        <w:t xml:space="preserve">esimeses lauses </w:t>
      </w:r>
      <w:r w:rsidR="00D65C07" w:rsidRPr="00562EBB">
        <w:rPr>
          <w:rFonts w:ascii="Times New Roman" w:hAnsi="Times New Roman" w:cs="Times New Roman"/>
          <w:sz w:val="24"/>
          <w:szCs w:val="24"/>
        </w:rPr>
        <w:t>sätestatud lasteaia</w:t>
      </w:r>
      <w:del w:id="303" w:author="Mari Koik" w:date="2024-02-13T13:56:00Z">
        <w:r w:rsidR="00D65C07" w:rsidRPr="00562EBB" w:rsidDel="00E55605">
          <w:rPr>
            <w:rFonts w:ascii="Times New Roman" w:hAnsi="Times New Roman" w:cs="Times New Roman"/>
            <w:sz w:val="24"/>
            <w:szCs w:val="24"/>
          </w:rPr>
          <w:delText xml:space="preserve"> </w:delText>
        </w:r>
      </w:del>
      <w:r w:rsidR="00D65C07" w:rsidRPr="00562EBB">
        <w:rPr>
          <w:rFonts w:ascii="Times New Roman" w:hAnsi="Times New Roman" w:cs="Times New Roman"/>
          <w:sz w:val="24"/>
          <w:szCs w:val="24"/>
        </w:rPr>
        <w:t>töötajate ja töösuhete, sealhulgas töötajate omandatud kvalifikatsiooni kohta.</w:t>
      </w:r>
      <w:r w:rsidR="00D65C07">
        <w:rPr>
          <w:rFonts w:ascii="Times New Roman" w:hAnsi="Times New Roman" w:cs="Times New Roman"/>
          <w:sz w:val="24"/>
          <w:szCs w:val="24"/>
        </w:rPr>
        <w:t xml:space="preserve"> </w:t>
      </w:r>
    </w:p>
    <w:p w14:paraId="1B810B98" w14:textId="68826523" w:rsidR="00546F42" w:rsidRDefault="00546F42" w:rsidP="00015857">
      <w:pPr>
        <w:spacing w:after="0" w:line="240" w:lineRule="auto"/>
        <w:jc w:val="both"/>
        <w:rPr>
          <w:rFonts w:ascii="Times New Roman" w:hAnsi="Times New Roman" w:cs="Times New Roman"/>
          <w:sz w:val="24"/>
          <w:szCs w:val="24"/>
        </w:rPr>
      </w:pPr>
    </w:p>
    <w:p w14:paraId="42A958F1" w14:textId="4F947118" w:rsidR="0099648F" w:rsidRPr="00E04EAF" w:rsidRDefault="4E63882E" w:rsidP="00015857">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w:t>
      </w:r>
      <w:r w:rsidR="6173B589" w:rsidRPr="00E04EAF">
        <w:rPr>
          <w:rFonts w:ascii="Times New Roman" w:hAnsi="Times New Roman" w:cs="Times New Roman"/>
          <w:b/>
          <w:bCs/>
          <w:sz w:val="24"/>
          <w:szCs w:val="24"/>
        </w:rPr>
        <w:t xml:space="preserve"> </w:t>
      </w:r>
      <w:r w:rsidR="5490F1CB" w:rsidRPr="00E04EAF">
        <w:rPr>
          <w:rFonts w:ascii="Times New Roman" w:hAnsi="Times New Roman" w:cs="Times New Roman"/>
          <w:b/>
          <w:bCs/>
          <w:sz w:val="24"/>
          <w:szCs w:val="24"/>
        </w:rPr>
        <w:t>2</w:t>
      </w:r>
      <w:r w:rsidR="003F0B64">
        <w:rPr>
          <w:rFonts w:ascii="Times New Roman" w:hAnsi="Times New Roman" w:cs="Times New Roman"/>
          <w:b/>
          <w:bCs/>
          <w:sz w:val="24"/>
          <w:szCs w:val="24"/>
        </w:rPr>
        <w:t>8</w:t>
      </w:r>
      <w:r w:rsidRPr="00E04EAF">
        <w:rPr>
          <w:rFonts w:ascii="Times New Roman" w:hAnsi="Times New Roman" w:cs="Times New Roman"/>
          <w:b/>
          <w:bCs/>
          <w:sz w:val="24"/>
          <w:szCs w:val="24"/>
        </w:rPr>
        <w:t>. Õpetaja ja abiõpetaja</w:t>
      </w:r>
    </w:p>
    <w:p w14:paraId="1ED9FCA6" w14:textId="77777777" w:rsidR="007C0F32" w:rsidRPr="00E04EAF" w:rsidRDefault="007C0F32" w:rsidP="00015857">
      <w:pPr>
        <w:spacing w:after="0" w:line="240" w:lineRule="auto"/>
        <w:jc w:val="both"/>
        <w:rPr>
          <w:rFonts w:ascii="Times New Roman" w:hAnsi="Times New Roman" w:cs="Times New Roman"/>
          <w:b/>
          <w:bCs/>
          <w:sz w:val="24"/>
          <w:szCs w:val="24"/>
        </w:rPr>
      </w:pPr>
    </w:p>
    <w:p w14:paraId="4C8C27D8" w14:textId="2E59C080" w:rsidR="63C3148E" w:rsidRPr="00E04EAF" w:rsidRDefault="5121EA82"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Õppe</w:t>
      </w:r>
      <w:r w:rsidR="00A262A8" w:rsidRPr="00E04EAF">
        <w:rPr>
          <w:rFonts w:ascii="Times New Roman" w:hAnsi="Times New Roman" w:cs="Times New Roman"/>
          <w:sz w:val="24"/>
          <w:szCs w:val="24"/>
        </w:rPr>
        <w:t>- ja kasvatustegevust</w:t>
      </w:r>
      <w:r w:rsidRPr="00E04EAF">
        <w:rPr>
          <w:rFonts w:ascii="Times New Roman" w:hAnsi="Times New Roman" w:cs="Times New Roman"/>
          <w:sz w:val="24"/>
          <w:szCs w:val="24"/>
        </w:rPr>
        <w:t xml:space="preserve"> viivad lasteaias läbi õpetajad ja abiõpetajad, kelle põhiülesanne on toetada iga lapse arengut ja alushariduse omandamist. Õpetajal on õppe- ja kasvatustegevuses juhtiv ja abiõpetajal õpetajat abistav roll.</w:t>
      </w:r>
    </w:p>
    <w:p w14:paraId="7F21959D" w14:textId="2E991440" w:rsidR="73DAF69D" w:rsidRPr="00E04EAF" w:rsidRDefault="73DAF69D" w:rsidP="00015857">
      <w:pPr>
        <w:spacing w:after="0" w:line="240" w:lineRule="auto"/>
        <w:jc w:val="both"/>
        <w:rPr>
          <w:rFonts w:ascii="Times New Roman" w:hAnsi="Times New Roman" w:cs="Times New Roman"/>
          <w:sz w:val="24"/>
          <w:szCs w:val="24"/>
        </w:rPr>
      </w:pPr>
    </w:p>
    <w:p w14:paraId="37B59940" w14:textId="4733F6C4" w:rsidR="7A06D820" w:rsidRPr="00E04EAF" w:rsidRDefault="4E63882E" w:rsidP="00015857">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Õpetaja ja abiõpetaja arendavad järjepidevalt oma kutseoskusi. Lasteaia</w:t>
      </w:r>
      <w:del w:id="304" w:author="Mari Koik" w:date="2024-02-13T14:12:00Z">
        <w:r w:rsidRPr="00E04EAF" w:rsidDel="00083613">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pidaja loob võimalused õpetajate ja abiõpetajate kutseoskuste arendamiseks </w:t>
      </w:r>
      <w:r w:rsidR="56C90D7A" w:rsidRPr="00E04EAF">
        <w:rPr>
          <w:rFonts w:ascii="Times New Roman" w:hAnsi="Times New Roman" w:cs="Times New Roman"/>
          <w:sz w:val="24"/>
          <w:szCs w:val="24"/>
        </w:rPr>
        <w:t xml:space="preserve">ja </w:t>
      </w:r>
      <w:r w:rsidRPr="00E04EAF">
        <w:rPr>
          <w:rFonts w:ascii="Times New Roman" w:hAnsi="Times New Roman" w:cs="Times New Roman"/>
          <w:sz w:val="24"/>
          <w:szCs w:val="24"/>
        </w:rPr>
        <w:t xml:space="preserve">eripedagoogiliste </w:t>
      </w:r>
      <w:r w:rsidRPr="00B20444">
        <w:rPr>
          <w:rFonts w:ascii="Times New Roman" w:hAnsi="Times New Roman" w:cs="Times New Roman"/>
          <w:sz w:val="24"/>
          <w:szCs w:val="24"/>
        </w:rPr>
        <w:lastRenderedPageBreak/>
        <w:t>kompetentside</w:t>
      </w:r>
      <w:r w:rsidRPr="00E04EAF">
        <w:rPr>
          <w:rFonts w:ascii="Times New Roman" w:hAnsi="Times New Roman" w:cs="Times New Roman"/>
          <w:sz w:val="24"/>
          <w:szCs w:val="24"/>
        </w:rPr>
        <w:t xml:space="preserve"> omandamiseks</w:t>
      </w:r>
      <w:r w:rsidR="00A262A8" w:rsidRPr="00E04EAF">
        <w:rPr>
          <w:rFonts w:ascii="Times New Roman" w:hAnsi="Times New Roman" w:cs="Times New Roman"/>
          <w:sz w:val="24"/>
          <w:szCs w:val="24"/>
        </w:rPr>
        <w:t xml:space="preserve"> </w:t>
      </w:r>
      <w:r w:rsidRPr="00E04EAF">
        <w:rPr>
          <w:rFonts w:ascii="Times New Roman" w:hAnsi="Times New Roman" w:cs="Times New Roman"/>
          <w:sz w:val="24"/>
          <w:szCs w:val="24"/>
        </w:rPr>
        <w:t xml:space="preserve">käesoleva paragrahvi lõikes 1 ja käesoleva seaduse § </w:t>
      </w:r>
      <w:r w:rsidR="3EE99B43" w:rsidRPr="00E04EAF">
        <w:rPr>
          <w:rFonts w:ascii="Times New Roman" w:hAnsi="Times New Roman" w:cs="Times New Roman"/>
          <w:sz w:val="24"/>
          <w:szCs w:val="24"/>
        </w:rPr>
        <w:t>1</w:t>
      </w:r>
      <w:r w:rsidR="00D40646">
        <w:rPr>
          <w:rFonts w:ascii="Times New Roman" w:hAnsi="Times New Roman" w:cs="Times New Roman"/>
          <w:sz w:val="24"/>
          <w:szCs w:val="24"/>
        </w:rPr>
        <w:t>2</w:t>
      </w:r>
      <w:r w:rsidRPr="00E04EAF">
        <w:rPr>
          <w:rFonts w:ascii="Times New Roman" w:hAnsi="Times New Roman" w:cs="Times New Roman"/>
          <w:sz w:val="24"/>
          <w:szCs w:val="24"/>
        </w:rPr>
        <w:t xml:space="preserve"> lõikes 1 sätestatud eesmärkide </w:t>
      </w:r>
      <w:r w:rsidR="56C90D7A" w:rsidRPr="00E04EAF">
        <w:rPr>
          <w:rFonts w:ascii="Times New Roman" w:hAnsi="Times New Roman" w:cs="Times New Roman"/>
          <w:sz w:val="24"/>
          <w:szCs w:val="24"/>
        </w:rPr>
        <w:t>täitmiseks</w:t>
      </w:r>
      <w:r w:rsidRPr="00E04EAF">
        <w:rPr>
          <w:rFonts w:ascii="Times New Roman" w:hAnsi="Times New Roman" w:cs="Times New Roman"/>
          <w:sz w:val="24"/>
          <w:szCs w:val="24"/>
        </w:rPr>
        <w:t>.</w:t>
      </w:r>
    </w:p>
    <w:p w14:paraId="5B3A829B" w14:textId="77777777" w:rsidR="0009020C" w:rsidRPr="00E04EAF" w:rsidRDefault="0009020C" w:rsidP="00015857">
      <w:pPr>
        <w:spacing w:after="0" w:line="240" w:lineRule="auto"/>
        <w:jc w:val="both"/>
        <w:rPr>
          <w:rFonts w:ascii="Times New Roman" w:hAnsi="Times New Roman" w:cs="Times New Roman"/>
          <w:sz w:val="24"/>
          <w:szCs w:val="24"/>
        </w:rPr>
      </w:pPr>
    </w:p>
    <w:p w14:paraId="1AEA0384" w14:textId="4571268F" w:rsidR="0009020C" w:rsidRPr="00E04EAF" w:rsidRDefault="3FA13C89"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25CAFB62" w:rsidRPr="00E04EAF">
        <w:rPr>
          <w:rFonts w:ascii="Times New Roman" w:hAnsi="Times New Roman" w:cs="Times New Roman"/>
          <w:b/>
          <w:bCs/>
          <w:sz w:val="24"/>
          <w:szCs w:val="24"/>
        </w:rPr>
        <w:t>2</w:t>
      </w:r>
      <w:r w:rsidR="003F0B64">
        <w:rPr>
          <w:rFonts w:ascii="Times New Roman" w:hAnsi="Times New Roman" w:cs="Times New Roman"/>
          <w:b/>
          <w:bCs/>
          <w:sz w:val="24"/>
          <w:szCs w:val="24"/>
        </w:rPr>
        <w:t>9</w:t>
      </w:r>
      <w:r w:rsidRPr="00E04EAF">
        <w:rPr>
          <w:rFonts w:ascii="Times New Roman" w:hAnsi="Times New Roman" w:cs="Times New Roman"/>
          <w:b/>
          <w:bCs/>
          <w:sz w:val="24"/>
          <w:szCs w:val="24"/>
        </w:rPr>
        <w:t>. Kvalifikatsiooninõuded</w:t>
      </w:r>
    </w:p>
    <w:p w14:paraId="2CF0A00A" w14:textId="77777777" w:rsidR="0009020C" w:rsidRPr="00E04EAF" w:rsidRDefault="0009020C" w:rsidP="1A26A201">
      <w:pPr>
        <w:spacing w:after="0" w:line="240" w:lineRule="auto"/>
        <w:jc w:val="both"/>
        <w:rPr>
          <w:rFonts w:ascii="Times New Roman" w:hAnsi="Times New Roman" w:cs="Times New Roman"/>
          <w:sz w:val="24"/>
          <w:szCs w:val="24"/>
        </w:rPr>
      </w:pPr>
    </w:p>
    <w:p w14:paraId="4F89FA2A" w14:textId="2C208589" w:rsidR="0009020C" w:rsidRPr="00B05455" w:rsidRDefault="4E463D51" w:rsidP="1A26A201">
      <w:pPr>
        <w:spacing w:after="0" w:line="240" w:lineRule="auto"/>
        <w:jc w:val="both"/>
        <w:rPr>
          <w:rFonts w:ascii="Times New Roman" w:hAnsi="Times New Roman" w:cs="Times New Roman"/>
          <w:sz w:val="24"/>
          <w:szCs w:val="24"/>
        </w:rPr>
      </w:pPr>
      <w:r w:rsidRPr="00B05455">
        <w:rPr>
          <w:rFonts w:ascii="Times New Roman" w:hAnsi="Times New Roman" w:cs="Times New Roman"/>
          <w:sz w:val="24"/>
          <w:szCs w:val="24"/>
        </w:rPr>
        <w:t xml:space="preserve">(1) </w:t>
      </w:r>
      <w:r w:rsidR="5C097950" w:rsidRPr="00B05455">
        <w:rPr>
          <w:rFonts w:ascii="Times New Roman" w:hAnsi="Times New Roman" w:cs="Times New Roman"/>
          <w:sz w:val="24"/>
          <w:szCs w:val="24"/>
        </w:rPr>
        <w:t>Lasteaia</w:t>
      </w:r>
      <w:del w:id="305" w:author="Mari Koik" w:date="2024-02-15T17:44:00Z">
        <w:r w:rsidR="5C097950" w:rsidRPr="00B05455" w:rsidDel="00CE0CC9">
          <w:rPr>
            <w:rFonts w:ascii="Times New Roman" w:hAnsi="Times New Roman" w:cs="Times New Roman"/>
            <w:sz w:val="24"/>
            <w:szCs w:val="24"/>
          </w:rPr>
          <w:delText xml:space="preserve"> </w:delText>
        </w:r>
      </w:del>
      <w:r w:rsidR="5C097950" w:rsidRPr="00B05455">
        <w:rPr>
          <w:rFonts w:ascii="Times New Roman" w:hAnsi="Times New Roman" w:cs="Times New Roman"/>
          <w:sz w:val="24"/>
          <w:szCs w:val="24"/>
        </w:rPr>
        <w:t>d</w:t>
      </w:r>
      <w:r w:rsidRPr="00B05455">
        <w:rPr>
          <w:rFonts w:ascii="Times New Roman" w:hAnsi="Times New Roman" w:cs="Times New Roman"/>
          <w:sz w:val="24"/>
          <w:szCs w:val="24"/>
        </w:rPr>
        <w:t>irektori kvalifikatsiooninõuded on</w:t>
      </w:r>
      <w:r w:rsidR="00A262A8" w:rsidRPr="00B05455">
        <w:rPr>
          <w:rFonts w:ascii="Times New Roman" w:hAnsi="Times New Roman" w:cs="Times New Roman"/>
          <w:sz w:val="24"/>
          <w:szCs w:val="24"/>
        </w:rPr>
        <w:t xml:space="preserve"> </w:t>
      </w:r>
      <w:r w:rsidRPr="00B05455">
        <w:rPr>
          <w:rFonts w:ascii="Times New Roman" w:hAnsi="Times New Roman" w:cs="Times New Roman"/>
          <w:sz w:val="24"/>
          <w:szCs w:val="24"/>
        </w:rPr>
        <w:t>magistrikraad või sellele vastav kvalifikatsioon, pedagoogilised ja juhtimiskompetentsid</w:t>
      </w:r>
      <w:r w:rsidR="00A262A8" w:rsidRPr="00B05455">
        <w:rPr>
          <w:rFonts w:ascii="Times New Roman" w:hAnsi="Times New Roman" w:cs="Times New Roman"/>
          <w:sz w:val="24"/>
          <w:szCs w:val="24"/>
        </w:rPr>
        <w:t xml:space="preserve"> </w:t>
      </w:r>
      <w:r w:rsidRPr="00B05455">
        <w:rPr>
          <w:rFonts w:ascii="Times New Roman" w:hAnsi="Times New Roman" w:cs="Times New Roman"/>
          <w:sz w:val="24"/>
          <w:szCs w:val="24"/>
        </w:rPr>
        <w:t>ning eesti keele oskus vastavalt keeleseaduses ja selle alusel kehtestatud nõuetele.</w:t>
      </w:r>
    </w:p>
    <w:p w14:paraId="2CB0E964" w14:textId="7545BC0E" w:rsidR="00B51968" w:rsidRPr="00B05455" w:rsidRDefault="00B51968" w:rsidP="1A26A201">
      <w:pPr>
        <w:spacing w:after="0" w:line="240" w:lineRule="auto"/>
        <w:jc w:val="both"/>
        <w:rPr>
          <w:rFonts w:ascii="Times New Roman" w:hAnsi="Times New Roman" w:cs="Times New Roman"/>
          <w:sz w:val="24"/>
          <w:szCs w:val="24"/>
        </w:rPr>
      </w:pPr>
    </w:p>
    <w:p w14:paraId="0F4C5E66" w14:textId="018ECFE6" w:rsidR="00B51968" w:rsidRPr="00B05455" w:rsidRDefault="00B51968" w:rsidP="1A26A201">
      <w:pPr>
        <w:spacing w:after="0" w:line="240" w:lineRule="auto"/>
        <w:jc w:val="both"/>
        <w:rPr>
          <w:rFonts w:ascii="Times New Roman" w:hAnsi="Times New Roman" w:cs="Times New Roman"/>
          <w:sz w:val="24"/>
          <w:szCs w:val="24"/>
        </w:rPr>
      </w:pPr>
      <w:r w:rsidRPr="00B05455">
        <w:rPr>
          <w:rFonts w:ascii="Times New Roman" w:hAnsi="Times New Roman" w:cs="Times New Roman"/>
          <w:sz w:val="24"/>
          <w:szCs w:val="24"/>
        </w:rPr>
        <w:t xml:space="preserve">(2) </w:t>
      </w:r>
      <w:bookmarkStart w:id="306" w:name="_Hlk152754137"/>
      <w:r w:rsidRPr="00B05455">
        <w:rPr>
          <w:rFonts w:ascii="Times New Roman" w:hAnsi="Times New Roman" w:cs="Times New Roman"/>
          <w:sz w:val="24"/>
          <w:szCs w:val="24"/>
        </w:rPr>
        <w:t xml:space="preserve">Lasteaia õppealajuhataja kvalifikatsiooninõuded on </w:t>
      </w:r>
      <w:bookmarkStart w:id="307" w:name="_Hlk152754237"/>
      <w:r w:rsidRPr="00B05455">
        <w:rPr>
          <w:rFonts w:ascii="Times New Roman" w:hAnsi="Times New Roman" w:cs="Times New Roman"/>
          <w:sz w:val="24"/>
          <w:szCs w:val="24"/>
        </w:rPr>
        <w:t>kõrgharidus, pedagoogilised ja juhtimiskompetentsid ning eesti keele oskus vastavalt keeleseaduses ja selle alusel kehtestatud nõuetele.</w:t>
      </w:r>
      <w:bookmarkEnd w:id="306"/>
    </w:p>
    <w:bookmarkEnd w:id="307"/>
    <w:p w14:paraId="22332BAF" w14:textId="77777777" w:rsidR="0009020C" w:rsidRPr="00B05455" w:rsidRDefault="0009020C" w:rsidP="1A26A201">
      <w:pPr>
        <w:spacing w:after="0" w:line="240" w:lineRule="auto"/>
        <w:jc w:val="both"/>
        <w:rPr>
          <w:rFonts w:ascii="Times New Roman" w:hAnsi="Times New Roman" w:cs="Times New Roman"/>
          <w:sz w:val="24"/>
          <w:szCs w:val="24"/>
        </w:rPr>
      </w:pPr>
    </w:p>
    <w:p w14:paraId="201F998A" w14:textId="341581F9" w:rsidR="0009020C" w:rsidRPr="00B05455" w:rsidRDefault="3FA13C89" w:rsidP="1A26A201">
      <w:pPr>
        <w:spacing w:after="0" w:line="240" w:lineRule="auto"/>
        <w:jc w:val="both"/>
        <w:rPr>
          <w:rFonts w:ascii="Times New Roman" w:hAnsi="Times New Roman" w:cs="Times New Roman"/>
          <w:sz w:val="24"/>
          <w:szCs w:val="24"/>
        </w:rPr>
      </w:pPr>
      <w:r w:rsidRPr="00B05455">
        <w:rPr>
          <w:rFonts w:ascii="Times New Roman" w:hAnsi="Times New Roman" w:cs="Times New Roman"/>
          <w:sz w:val="24"/>
          <w:szCs w:val="24"/>
        </w:rPr>
        <w:t>(</w:t>
      </w:r>
      <w:r w:rsidR="51AC2300" w:rsidRPr="00B05455">
        <w:rPr>
          <w:rFonts w:ascii="Times New Roman" w:hAnsi="Times New Roman" w:cs="Times New Roman"/>
          <w:sz w:val="24"/>
          <w:szCs w:val="24"/>
        </w:rPr>
        <w:t>3</w:t>
      </w:r>
      <w:r w:rsidRPr="00B05455">
        <w:rPr>
          <w:rFonts w:ascii="Times New Roman" w:hAnsi="Times New Roman" w:cs="Times New Roman"/>
          <w:sz w:val="24"/>
          <w:szCs w:val="24"/>
        </w:rPr>
        <w:t xml:space="preserve">) </w:t>
      </w:r>
      <w:r w:rsidR="5C097950" w:rsidRPr="00B05455">
        <w:rPr>
          <w:rFonts w:ascii="Times New Roman" w:hAnsi="Times New Roman" w:cs="Times New Roman"/>
          <w:sz w:val="24"/>
          <w:szCs w:val="24"/>
        </w:rPr>
        <w:t>Lasteaia</w:t>
      </w:r>
      <w:del w:id="308" w:author="Mari Koik" w:date="2024-02-15T17:44:00Z">
        <w:r w:rsidR="5C097950" w:rsidRPr="00B05455" w:rsidDel="00CE0CC9">
          <w:rPr>
            <w:rFonts w:ascii="Times New Roman" w:hAnsi="Times New Roman" w:cs="Times New Roman"/>
            <w:sz w:val="24"/>
            <w:szCs w:val="24"/>
          </w:rPr>
          <w:delText xml:space="preserve"> </w:delText>
        </w:r>
      </w:del>
      <w:r w:rsidR="5C097950" w:rsidRPr="00B05455">
        <w:rPr>
          <w:rFonts w:ascii="Times New Roman" w:hAnsi="Times New Roman" w:cs="Times New Roman"/>
          <w:sz w:val="24"/>
          <w:szCs w:val="24"/>
        </w:rPr>
        <w:t>õ</w:t>
      </w:r>
      <w:r w:rsidRPr="00B05455">
        <w:rPr>
          <w:rFonts w:ascii="Times New Roman" w:hAnsi="Times New Roman" w:cs="Times New Roman"/>
          <w:sz w:val="24"/>
          <w:szCs w:val="24"/>
        </w:rPr>
        <w:t xml:space="preserve">petaja kvalifikatsiooninõuded on </w:t>
      </w:r>
      <w:r w:rsidR="00FB71A6" w:rsidRPr="00B05455">
        <w:rPr>
          <w:rFonts w:ascii="Times New Roman" w:hAnsi="Times New Roman" w:cs="Times New Roman"/>
          <w:sz w:val="24"/>
          <w:szCs w:val="24"/>
        </w:rPr>
        <w:t xml:space="preserve">kõrgharidus ja </w:t>
      </w:r>
      <w:commentRangeStart w:id="309"/>
      <w:r w:rsidRPr="00B05455">
        <w:rPr>
          <w:rFonts w:ascii="Times New Roman" w:hAnsi="Times New Roman" w:cs="Times New Roman"/>
          <w:sz w:val="24"/>
          <w:szCs w:val="24"/>
        </w:rPr>
        <w:t>õpetaja</w:t>
      </w:r>
      <w:del w:id="310" w:author="Mari Koik" w:date="2024-02-13T15:28:00Z">
        <w:r w:rsidRPr="00B05455" w:rsidDel="00903163">
          <w:rPr>
            <w:rFonts w:ascii="Times New Roman" w:hAnsi="Times New Roman" w:cs="Times New Roman"/>
            <w:sz w:val="24"/>
            <w:szCs w:val="24"/>
          </w:rPr>
          <w:delText xml:space="preserve"> </w:delText>
        </w:r>
      </w:del>
      <w:r w:rsidRPr="00B05455">
        <w:rPr>
          <w:rFonts w:ascii="Times New Roman" w:hAnsi="Times New Roman" w:cs="Times New Roman"/>
          <w:sz w:val="24"/>
          <w:szCs w:val="24"/>
        </w:rPr>
        <w:t xml:space="preserve">kutse </w:t>
      </w:r>
      <w:commentRangeEnd w:id="309"/>
      <w:r w:rsidR="00903163">
        <w:rPr>
          <w:rStyle w:val="Kommentaariviide"/>
        </w:rPr>
        <w:commentReference w:id="309"/>
      </w:r>
      <w:r w:rsidRPr="00B05455">
        <w:rPr>
          <w:rFonts w:ascii="Times New Roman" w:hAnsi="Times New Roman" w:cs="Times New Roman"/>
          <w:sz w:val="24"/>
          <w:szCs w:val="24"/>
        </w:rPr>
        <w:t>ning eesti keele oskus vastavalt keeleseaduses ja selle alusel kehtestatud nõuetele või kõrgha</w:t>
      </w:r>
      <w:r w:rsidR="003E25E3" w:rsidRPr="00B05455">
        <w:rPr>
          <w:rFonts w:ascii="Times New Roman" w:hAnsi="Times New Roman" w:cs="Times New Roman"/>
          <w:sz w:val="24"/>
          <w:szCs w:val="24"/>
        </w:rPr>
        <w:t>ridus</w:t>
      </w:r>
      <w:r w:rsidRPr="00B05455">
        <w:rPr>
          <w:rFonts w:ascii="Times New Roman" w:hAnsi="Times New Roman" w:cs="Times New Roman"/>
          <w:sz w:val="24"/>
          <w:szCs w:val="24"/>
        </w:rPr>
        <w:t>, pedagoogilised kompetentsid ning eesti keele oskus vastavalt keeleseaduses ja selle alusel kehtestatud nõuetele.</w:t>
      </w:r>
    </w:p>
    <w:p w14:paraId="7752091D" w14:textId="77777777" w:rsidR="0009020C" w:rsidRPr="00B05455" w:rsidRDefault="0009020C" w:rsidP="1A26A201">
      <w:pPr>
        <w:spacing w:after="0" w:line="240" w:lineRule="auto"/>
        <w:jc w:val="both"/>
        <w:rPr>
          <w:rFonts w:ascii="Times New Roman" w:hAnsi="Times New Roman" w:cs="Times New Roman"/>
          <w:sz w:val="24"/>
          <w:szCs w:val="24"/>
        </w:rPr>
      </w:pPr>
    </w:p>
    <w:p w14:paraId="7894846C" w14:textId="05C3D4C7" w:rsidR="0009020C" w:rsidRPr="00692A8A" w:rsidRDefault="0CE92046" w:rsidP="7BA5EFAE">
      <w:pPr>
        <w:spacing w:after="0" w:line="240" w:lineRule="auto"/>
        <w:jc w:val="both"/>
        <w:rPr>
          <w:rFonts w:ascii="Times New Roman" w:eastAsia="Times New Roman" w:hAnsi="Times New Roman" w:cs="Times New Roman"/>
          <w:sz w:val="24"/>
          <w:szCs w:val="24"/>
        </w:rPr>
      </w:pPr>
      <w:r w:rsidRPr="7BA5EFAE">
        <w:rPr>
          <w:rFonts w:ascii="Times New Roman" w:hAnsi="Times New Roman" w:cs="Times New Roman"/>
          <w:sz w:val="24"/>
          <w:szCs w:val="24"/>
        </w:rPr>
        <w:t>(</w:t>
      </w:r>
      <w:r w:rsidR="705C5DC0" w:rsidRPr="7BA5EFAE">
        <w:rPr>
          <w:rFonts w:ascii="Times New Roman" w:hAnsi="Times New Roman" w:cs="Times New Roman"/>
          <w:sz w:val="24"/>
          <w:szCs w:val="24"/>
        </w:rPr>
        <w:t>4</w:t>
      </w:r>
      <w:r w:rsidRPr="7BA5EFAE">
        <w:rPr>
          <w:rFonts w:ascii="Times New Roman" w:hAnsi="Times New Roman" w:cs="Times New Roman"/>
          <w:sz w:val="24"/>
          <w:szCs w:val="24"/>
        </w:rPr>
        <w:t xml:space="preserve">) </w:t>
      </w:r>
      <w:r w:rsidR="7FFCC367" w:rsidRPr="00692A8A">
        <w:rPr>
          <w:rFonts w:ascii="Times New Roman" w:eastAsia="Times New Roman" w:hAnsi="Times New Roman" w:cs="Times New Roman"/>
          <w:color w:val="333333"/>
          <w:sz w:val="24"/>
          <w:szCs w:val="24"/>
        </w:rPr>
        <w:t xml:space="preserve">Rühmas, kus on erituge või tõhustatud tuge saav laps, </w:t>
      </w:r>
      <w:del w:id="311" w:author="Mari Koik" w:date="2024-02-13T15:30:00Z">
        <w:r w:rsidR="7FFCC367" w:rsidRPr="00692A8A" w:rsidDel="00903163">
          <w:rPr>
            <w:rFonts w:ascii="Times New Roman" w:eastAsia="Times New Roman" w:hAnsi="Times New Roman" w:cs="Times New Roman"/>
            <w:color w:val="333333"/>
            <w:sz w:val="24"/>
            <w:szCs w:val="24"/>
          </w:rPr>
          <w:delText xml:space="preserve">on </w:delText>
        </w:r>
      </w:del>
      <w:ins w:id="312" w:author="Mari Koik" w:date="2024-02-13T15:30:00Z">
        <w:r w:rsidR="00903163">
          <w:rPr>
            <w:rFonts w:ascii="Times New Roman" w:eastAsia="Times New Roman" w:hAnsi="Times New Roman" w:cs="Times New Roman"/>
            <w:color w:val="333333"/>
            <w:sz w:val="24"/>
            <w:szCs w:val="24"/>
          </w:rPr>
          <w:t xml:space="preserve">peavad </w:t>
        </w:r>
      </w:ins>
      <w:r w:rsidR="7FFCC367" w:rsidRPr="00692A8A">
        <w:rPr>
          <w:rFonts w:ascii="Times New Roman" w:eastAsia="Times New Roman" w:hAnsi="Times New Roman" w:cs="Times New Roman"/>
          <w:color w:val="333333"/>
          <w:sz w:val="24"/>
          <w:szCs w:val="24"/>
        </w:rPr>
        <w:t>õpetajal lisaks käesoleva paragrahvi lõikes 3 nimetatud kvalifikatsiooninõuete</w:t>
      </w:r>
      <w:ins w:id="313" w:author="Mari Koik" w:date="2024-02-13T15:30:00Z">
        <w:r w:rsidR="00903163">
          <w:rPr>
            <w:rFonts w:ascii="Times New Roman" w:eastAsia="Times New Roman" w:hAnsi="Times New Roman" w:cs="Times New Roman"/>
            <w:color w:val="333333"/>
            <w:sz w:val="24"/>
            <w:szCs w:val="24"/>
          </w:rPr>
          <w:t xml:space="preserve"> täitmise</w:t>
        </w:r>
      </w:ins>
      <w:r w:rsidR="7FFCC367" w:rsidRPr="00692A8A">
        <w:rPr>
          <w:rFonts w:ascii="Times New Roman" w:eastAsia="Times New Roman" w:hAnsi="Times New Roman" w:cs="Times New Roman"/>
          <w:color w:val="333333"/>
          <w:sz w:val="24"/>
          <w:szCs w:val="24"/>
        </w:rPr>
        <w:t xml:space="preserve">le </w:t>
      </w:r>
      <w:del w:id="314" w:author="Mari Koik" w:date="2024-02-13T15:32:00Z">
        <w:r w:rsidR="7FFCC367" w:rsidRPr="00692A8A" w:rsidDel="00903163">
          <w:rPr>
            <w:rFonts w:ascii="Times New Roman" w:eastAsia="Times New Roman" w:hAnsi="Times New Roman" w:cs="Times New Roman"/>
            <w:color w:val="333333"/>
            <w:sz w:val="24"/>
            <w:szCs w:val="24"/>
          </w:rPr>
          <w:delText xml:space="preserve">nõutavad </w:delText>
        </w:r>
      </w:del>
      <w:ins w:id="315" w:author="Mari Koik" w:date="2024-02-13T15:32:00Z">
        <w:r w:rsidR="00903163">
          <w:rPr>
            <w:rFonts w:ascii="Times New Roman" w:eastAsia="Times New Roman" w:hAnsi="Times New Roman" w:cs="Times New Roman"/>
            <w:color w:val="333333"/>
            <w:sz w:val="24"/>
            <w:szCs w:val="24"/>
          </w:rPr>
          <w:t>olema</w:t>
        </w:r>
        <w:r w:rsidR="00903163" w:rsidRPr="00692A8A">
          <w:rPr>
            <w:rFonts w:ascii="Times New Roman" w:eastAsia="Times New Roman" w:hAnsi="Times New Roman" w:cs="Times New Roman"/>
            <w:color w:val="333333"/>
            <w:sz w:val="24"/>
            <w:szCs w:val="24"/>
          </w:rPr>
          <w:t xml:space="preserve"> </w:t>
        </w:r>
      </w:ins>
      <w:r w:rsidR="7FFCC367" w:rsidRPr="00692A8A">
        <w:rPr>
          <w:rFonts w:ascii="Times New Roman" w:eastAsia="Times New Roman" w:hAnsi="Times New Roman" w:cs="Times New Roman"/>
          <w:color w:val="333333"/>
          <w:sz w:val="24"/>
          <w:szCs w:val="24"/>
        </w:rPr>
        <w:t>eripedagoogilised kompetentsid</w:t>
      </w:r>
      <w:r w:rsidRPr="00692A8A">
        <w:rPr>
          <w:rFonts w:ascii="Times New Roman" w:eastAsia="Times New Roman" w:hAnsi="Times New Roman" w:cs="Times New Roman"/>
          <w:sz w:val="24"/>
          <w:szCs w:val="24"/>
        </w:rPr>
        <w:t>.</w:t>
      </w:r>
    </w:p>
    <w:p w14:paraId="76153434" w14:textId="6F207123" w:rsidR="0063694C" w:rsidRPr="00B05455" w:rsidRDefault="0063694C" w:rsidP="1A26A201">
      <w:pPr>
        <w:spacing w:after="0" w:line="240" w:lineRule="auto"/>
        <w:jc w:val="both"/>
        <w:rPr>
          <w:rFonts w:ascii="Times New Roman" w:hAnsi="Times New Roman" w:cs="Times New Roman"/>
          <w:sz w:val="24"/>
          <w:szCs w:val="24"/>
        </w:rPr>
      </w:pPr>
    </w:p>
    <w:p w14:paraId="32E690BD" w14:textId="6AD088BE" w:rsidR="0063694C" w:rsidRPr="00B05455" w:rsidRDefault="51AC2300" w:rsidP="1A26A201">
      <w:pPr>
        <w:spacing w:after="0" w:line="240" w:lineRule="auto"/>
        <w:jc w:val="both"/>
        <w:rPr>
          <w:rFonts w:ascii="Times New Roman" w:hAnsi="Times New Roman" w:cs="Times New Roman"/>
          <w:sz w:val="24"/>
          <w:szCs w:val="24"/>
        </w:rPr>
      </w:pPr>
      <w:r w:rsidRPr="00B05455">
        <w:rPr>
          <w:rFonts w:ascii="Times New Roman" w:hAnsi="Times New Roman" w:cs="Times New Roman"/>
          <w:sz w:val="24"/>
          <w:szCs w:val="24"/>
        </w:rPr>
        <w:t>(</w:t>
      </w:r>
      <w:r w:rsidR="272A57E4" w:rsidRPr="00B05455">
        <w:rPr>
          <w:rFonts w:ascii="Times New Roman" w:hAnsi="Times New Roman" w:cs="Times New Roman"/>
          <w:sz w:val="24"/>
          <w:szCs w:val="24"/>
        </w:rPr>
        <w:t>5</w:t>
      </w:r>
      <w:r w:rsidRPr="00B05455">
        <w:rPr>
          <w:rFonts w:ascii="Times New Roman" w:hAnsi="Times New Roman" w:cs="Times New Roman"/>
          <w:sz w:val="24"/>
          <w:szCs w:val="24"/>
        </w:rPr>
        <w:t xml:space="preserve">) </w:t>
      </w:r>
      <w:r w:rsidR="5C097950" w:rsidRPr="00B05455">
        <w:rPr>
          <w:rFonts w:ascii="Times New Roman" w:hAnsi="Times New Roman" w:cs="Times New Roman"/>
          <w:sz w:val="24"/>
          <w:szCs w:val="24"/>
        </w:rPr>
        <w:t>Lasteaia a</w:t>
      </w:r>
      <w:r w:rsidRPr="00B05455">
        <w:rPr>
          <w:rFonts w:ascii="Times New Roman" w:hAnsi="Times New Roman" w:cs="Times New Roman"/>
          <w:sz w:val="24"/>
          <w:szCs w:val="24"/>
        </w:rPr>
        <w:t xml:space="preserve">biõpetaja kvalifikatsiooninõuded </w:t>
      </w:r>
      <w:r w:rsidR="36B8FDA2" w:rsidRPr="00B05455">
        <w:rPr>
          <w:rFonts w:ascii="Times New Roman" w:hAnsi="Times New Roman" w:cs="Times New Roman"/>
          <w:sz w:val="24"/>
          <w:szCs w:val="24"/>
        </w:rPr>
        <w:t xml:space="preserve">on vähemalt keskharidus ja </w:t>
      </w:r>
      <w:commentRangeStart w:id="316"/>
      <w:r w:rsidR="36B8FDA2" w:rsidRPr="00B05455">
        <w:rPr>
          <w:rFonts w:ascii="Times New Roman" w:hAnsi="Times New Roman" w:cs="Times New Roman"/>
          <w:sz w:val="24"/>
          <w:szCs w:val="24"/>
        </w:rPr>
        <w:t>lapsehoidja</w:t>
      </w:r>
      <w:del w:id="317" w:author="Mari Koik" w:date="2024-02-13T15:33:00Z">
        <w:r w:rsidR="36B8FDA2" w:rsidRPr="00B05455" w:rsidDel="00903163">
          <w:rPr>
            <w:rFonts w:ascii="Times New Roman" w:hAnsi="Times New Roman" w:cs="Times New Roman"/>
            <w:sz w:val="24"/>
            <w:szCs w:val="24"/>
          </w:rPr>
          <w:delText xml:space="preserve"> </w:delText>
        </w:r>
      </w:del>
      <w:r w:rsidR="36B8FDA2" w:rsidRPr="00B05455">
        <w:rPr>
          <w:rFonts w:ascii="Times New Roman" w:hAnsi="Times New Roman" w:cs="Times New Roman"/>
          <w:sz w:val="24"/>
          <w:szCs w:val="24"/>
        </w:rPr>
        <w:t xml:space="preserve">kutse </w:t>
      </w:r>
      <w:commentRangeEnd w:id="316"/>
      <w:r w:rsidR="00903163">
        <w:rPr>
          <w:rStyle w:val="Kommentaariviide"/>
        </w:rPr>
        <w:commentReference w:id="316"/>
      </w:r>
      <w:r w:rsidR="36B8FDA2" w:rsidRPr="00B05455">
        <w:rPr>
          <w:rFonts w:ascii="Times New Roman" w:hAnsi="Times New Roman" w:cs="Times New Roman"/>
          <w:sz w:val="24"/>
          <w:szCs w:val="24"/>
        </w:rPr>
        <w:t>ning eesti keele oskus vastavalt keeleseaduses ja selle alusel kehtestatud nõuetele või vähemalt keskharidus ja pedagoogilised kompetentsid ning eesti keele oskus vastavalt keeleseaduses ja selle alusel kehtestatud nõuetele</w:t>
      </w:r>
      <w:r w:rsidR="62D2BF2E" w:rsidRPr="00B05455">
        <w:rPr>
          <w:rFonts w:ascii="Times New Roman" w:hAnsi="Times New Roman" w:cs="Times New Roman"/>
          <w:sz w:val="24"/>
          <w:szCs w:val="24"/>
        </w:rPr>
        <w:t>.</w:t>
      </w:r>
    </w:p>
    <w:p w14:paraId="45F7FD67" w14:textId="2A2E3C93" w:rsidR="0009020C" w:rsidRPr="00B05455" w:rsidRDefault="0009020C" w:rsidP="1A26A201">
      <w:pPr>
        <w:spacing w:after="0" w:line="240" w:lineRule="auto"/>
        <w:jc w:val="both"/>
        <w:rPr>
          <w:rFonts w:ascii="Times New Roman" w:hAnsi="Times New Roman" w:cs="Times New Roman"/>
          <w:sz w:val="24"/>
          <w:szCs w:val="24"/>
        </w:rPr>
      </w:pPr>
    </w:p>
    <w:p w14:paraId="442F0C58" w14:textId="0B95BD17" w:rsidR="0009020C" w:rsidRPr="00B05455" w:rsidRDefault="450B7EF2"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w:t>
      </w:r>
      <w:r w:rsidR="7E233DEC" w:rsidRPr="7BA5EFAE">
        <w:rPr>
          <w:rFonts w:ascii="Times New Roman" w:hAnsi="Times New Roman" w:cs="Times New Roman"/>
          <w:sz w:val="24"/>
          <w:szCs w:val="24"/>
        </w:rPr>
        <w:t>6</w:t>
      </w:r>
      <w:r w:rsidRPr="7BA5EFAE">
        <w:rPr>
          <w:rFonts w:ascii="Times New Roman" w:hAnsi="Times New Roman" w:cs="Times New Roman"/>
          <w:sz w:val="24"/>
          <w:szCs w:val="24"/>
        </w:rPr>
        <w:t>) Käesoleva paragrahvi lõigetes 3</w:t>
      </w:r>
      <w:r w:rsidR="59FD061C" w:rsidRPr="7BA5EFAE">
        <w:rPr>
          <w:rFonts w:ascii="Times New Roman" w:hAnsi="Times New Roman" w:cs="Times New Roman"/>
          <w:sz w:val="24"/>
          <w:szCs w:val="24"/>
        </w:rPr>
        <w:t xml:space="preserve"> ja</w:t>
      </w:r>
      <w:r w:rsidRPr="7BA5EFAE">
        <w:rPr>
          <w:rFonts w:ascii="Times New Roman" w:hAnsi="Times New Roman" w:cs="Times New Roman"/>
          <w:sz w:val="24"/>
          <w:szCs w:val="24"/>
        </w:rPr>
        <w:t xml:space="preserve"> 4 nimetatud õpetaja pedagoogilised kompetentsid </w:t>
      </w:r>
      <w:del w:id="318" w:author="Mari Koik" w:date="2024-02-13T15:34:00Z">
        <w:r w:rsidRPr="7BA5EFAE" w:rsidDel="00903163">
          <w:rPr>
            <w:rFonts w:ascii="Times New Roman" w:hAnsi="Times New Roman" w:cs="Times New Roman"/>
            <w:sz w:val="24"/>
            <w:szCs w:val="24"/>
          </w:rPr>
          <w:delText>kirjelda</w:delText>
        </w:r>
        <w:r w:rsidR="4CB06C2E" w:rsidRPr="7BA5EFAE" w:rsidDel="00903163">
          <w:rPr>
            <w:rFonts w:ascii="Times New Roman" w:hAnsi="Times New Roman" w:cs="Times New Roman"/>
            <w:sz w:val="24"/>
            <w:szCs w:val="24"/>
          </w:rPr>
          <w:delText>takse</w:delText>
        </w:r>
        <w:r w:rsidRPr="7BA5EFAE" w:rsidDel="00903163">
          <w:rPr>
            <w:rFonts w:ascii="Times New Roman" w:hAnsi="Times New Roman" w:cs="Times New Roman"/>
            <w:sz w:val="24"/>
            <w:szCs w:val="24"/>
          </w:rPr>
          <w:delText xml:space="preserve"> </w:delText>
        </w:r>
      </w:del>
      <w:ins w:id="319" w:author="Mari Koik" w:date="2024-02-13T15:34:00Z">
        <w:r w:rsidR="00903163">
          <w:rPr>
            <w:rFonts w:ascii="Times New Roman" w:hAnsi="Times New Roman" w:cs="Times New Roman"/>
            <w:sz w:val="24"/>
            <w:szCs w:val="24"/>
          </w:rPr>
          <w:t>on kirjeldatud</w:t>
        </w:r>
        <w:r w:rsidR="00903163" w:rsidRPr="7BA5EFAE">
          <w:rPr>
            <w:rFonts w:ascii="Times New Roman" w:hAnsi="Times New Roman" w:cs="Times New Roman"/>
            <w:sz w:val="24"/>
            <w:szCs w:val="24"/>
          </w:rPr>
          <w:t xml:space="preserve"> </w:t>
        </w:r>
      </w:ins>
      <w:r w:rsidRPr="7BA5EFAE">
        <w:rPr>
          <w:rFonts w:ascii="Times New Roman" w:hAnsi="Times New Roman" w:cs="Times New Roman"/>
          <w:sz w:val="24"/>
          <w:szCs w:val="24"/>
        </w:rPr>
        <w:t>õpetaja kutsestandardis</w:t>
      </w:r>
      <w:del w:id="320" w:author="Helen Uustalu" w:date="2024-02-12T15:40:00Z">
        <w:r w:rsidR="102EB33A" w:rsidRPr="7BA5EFAE" w:rsidDel="00EE1BC6">
          <w:rPr>
            <w:rFonts w:ascii="Times New Roman" w:hAnsi="Times New Roman" w:cs="Times New Roman"/>
            <w:sz w:val="24"/>
            <w:szCs w:val="24"/>
          </w:rPr>
          <w:delText>,</w:delText>
        </w:r>
      </w:del>
      <w:ins w:id="321" w:author="Helen Uustalu" w:date="2024-02-12T15:40:00Z">
        <w:r w:rsidR="00EE1BC6">
          <w:rPr>
            <w:rFonts w:ascii="Times New Roman" w:hAnsi="Times New Roman" w:cs="Times New Roman"/>
            <w:sz w:val="24"/>
            <w:szCs w:val="24"/>
          </w:rPr>
          <w:t xml:space="preserve"> ning</w:t>
        </w:r>
      </w:ins>
      <w:del w:id="322" w:author="Helen Uustalu" w:date="2024-02-12T15:40:00Z">
        <w:r w:rsidR="102EB33A" w:rsidRPr="7BA5EFAE" w:rsidDel="00EE1BC6">
          <w:rPr>
            <w:rFonts w:ascii="Times New Roman" w:hAnsi="Times New Roman" w:cs="Times New Roman"/>
            <w:sz w:val="24"/>
            <w:szCs w:val="24"/>
          </w:rPr>
          <w:delText xml:space="preserve"> käesoleva paragrahvi</w:delText>
        </w:r>
      </w:del>
      <w:r w:rsidR="102EB33A" w:rsidRPr="7BA5EFAE">
        <w:rPr>
          <w:rFonts w:ascii="Times New Roman" w:hAnsi="Times New Roman" w:cs="Times New Roman"/>
          <w:sz w:val="24"/>
          <w:szCs w:val="24"/>
        </w:rPr>
        <w:t xml:space="preserve"> lõikes 5 nimetatud abiõpetaja pedagoogilised kompetentsid </w:t>
      </w:r>
      <w:ins w:id="323" w:author="Mari Koik" w:date="2024-02-13T15:34:00Z">
        <w:r w:rsidR="00903163">
          <w:rPr>
            <w:rFonts w:ascii="Times New Roman" w:hAnsi="Times New Roman" w:cs="Times New Roman"/>
            <w:sz w:val="24"/>
            <w:szCs w:val="24"/>
          </w:rPr>
          <w:t xml:space="preserve">on </w:t>
        </w:r>
      </w:ins>
      <w:ins w:id="324" w:author="Mari Koik" w:date="2024-02-13T15:35:00Z">
        <w:r w:rsidR="00903163">
          <w:rPr>
            <w:rFonts w:ascii="Times New Roman" w:hAnsi="Times New Roman" w:cs="Times New Roman"/>
            <w:sz w:val="24"/>
            <w:szCs w:val="24"/>
          </w:rPr>
          <w:t>k</w:t>
        </w:r>
      </w:ins>
      <w:ins w:id="325" w:author="Mari Koik" w:date="2024-02-13T15:34:00Z">
        <w:r w:rsidR="00903163">
          <w:rPr>
            <w:rFonts w:ascii="Times New Roman" w:hAnsi="Times New Roman" w:cs="Times New Roman"/>
            <w:sz w:val="24"/>
            <w:szCs w:val="24"/>
          </w:rPr>
          <w:t xml:space="preserve">irjeldatud </w:t>
        </w:r>
      </w:ins>
      <w:del w:id="326" w:author="Mari Koik" w:date="2024-02-13T15:34:00Z">
        <w:r w:rsidR="102EB33A" w:rsidRPr="7BA5EFAE" w:rsidDel="00903163">
          <w:rPr>
            <w:rFonts w:ascii="Times New Roman" w:hAnsi="Times New Roman" w:cs="Times New Roman"/>
            <w:sz w:val="24"/>
            <w:szCs w:val="24"/>
          </w:rPr>
          <w:delText>kirjeldat</w:delText>
        </w:r>
        <w:r w:rsidR="4CB06C2E" w:rsidRPr="7BA5EFAE" w:rsidDel="00903163">
          <w:rPr>
            <w:rFonts w:ascii="Times New Roman" w:hAnsi="Times New Roman" w:cs="Times New Roman"/>
            <w:sz w:val="24"/>
            <w:szCs w:val="24"/>
          </w:rPr>
          <w:delText>akse</w:delText>
        </w:r>
        <w:r w:rsidR="102EB33A" w:rsidRPr="7BA5EFAE" w:rsidDel="00903163">
          <w:rPr>
            <w:rFonts w:ascii="Times New Roman" w:hAnsi="Times New Roman" w:cs="Times New Roman"/>
            <w:sz w:val="24"/>
            <w:szCs w:val="24"/>
          </w:rPr>
          <w:delText xml:space="preserve"> </w:delText>
        </w:r>
      </w:del>
      <w:r w:rsidR="102EB33A" w:rsidRPr="7BA5EFAE">
        <w:rPr>
          <w:rFonts w:ascii="Times New Roman" w:hAnsi="Times New Roman" w:cs="Times New Roman"/>
          <w:sz w:val="24"/>
          <w:szCs w:val="24"/>
        </w:rPr>
        <w:t>lapsehoidja kutsestandardis.</w:t>
      </w:r>
    </w:p>
    <w:p w14:paraId="196D9E18" w14:textId="234F0F90" w:rsidR="0009020C" w:rsidRPr="00B05455" w:rsidRDefault="0009020C" w:rsidP="1A26A201">
      <w:pPr>
        <w:spacing w:after="0" w:line="240" w:lineRule="auto"/>
        <w:jc w:val="both"/>
        <w:rPr>
          <w:rFonts w:ascii="Times New Roman" w:hAnsi="Times New Roman" w:cs="Times New Roman"/>
          <w:sz w:val="24"/>
          <w:szCs w:val="24"/>
        </w:rPr>
      </w:pPr>
    </w:p>
    <w:p w14:paraId="430F3519" w14:textId="51673243" w:rsidR="000B5792" w:rsidRPr="00B05455" w:rsidRDefault="07B3927B" w:rsidP="1A26A201">
      <w:pPr>
        <w:spacing w:after="0" w:line="240" w:lineRule="auto"/>
        <w:jc w:val="both"/>
        <w:rPr>
          <w:rFonts w:ascii="Times New Roman" w:eastAsia="Times New Roman" w:hAnsi="Times New Roman" w:cs="Times New Roman"/>
          <w:sz w:val="24"/>
          <w:szCs w:val="24"/>
        </w:rPr>
      </w:pPr>
      <w:r w:rsidRPr="00B05455">
        <w:rPr>
          <w:rFonts w:ascii="Times New Roman" w:hAnsi="Times New Roman" w:cs="Times New Roman"/>
          <w:sz w:val="24"/>
          <w:szCs w:val="24"/>
        </w:rPr>
        <w:t xml:space="preserve">(7) </w:t>
      </w:r>
      <w:r w:rsidRPr="00B05455">
        <w:rPr>
          <w:rFonts w:ascii="Times New Roman" w:eastAsia="Times New Roman" w:hAnsi="Times New Roman" w:cs="Times New Roman"/>
          <w:sz w:val="24"/>
          <w:szCs w:val="24"/>
        </w:rPr>
        <w:t>Tugispetsialisti</w:t>
      </w:r>
      <w:del w:id="327" w:author="Mari Koik" w:date="2024-02-15T16:00:00Z">
        <w:r w:rsidRPr="00B05455" w:rsidDel="00501084">
          <w:rPr>
            <w:rFonts w:ascii="Times New Roman" w:eastAsia="Times New Roman" w:hAnsi="Times New Roman" w:cs="Times New Roman"/>
            <w:sz w:val="24"/>
            <w:szCs w:val="24"/>
          </w:rPr>
          <w:delText>de</w:delText>
        </w:r>
      </w:del>
      <w:r w:rsidRPr="00B05455">
        <w:rPr>
          <w:rFonts w:ascii="Times New Roman" w:eastAsia="Times New Roman" w:hAnsi="Times New Roman" w:cs="Times New Roman"/>
          <w:sz w:val="24"/>
          <w:szCs w:val="24"/>
        </w:rPr>
        <w:t>le kohaldatakse põhikooli- ja gümnaasiumiseaduse § 74</w:t>
      </w:r>
      <w:r w:rsidRPr="00B05455">
        <w:rPr>
          <w:rFonts w:ascii="Times New Roman" w:eastAsia="Times New Roman" w:hAnsi="Times New Roman" w:cs="Times New Roman"/>
          <w:sz w:val="24"/>
          <w:szCs w:val="24"/>
          <w:vertAlign w:val="superscript"/>
        </w:rPr>
        <w:t>1</w:t>
      </w:r>
      <w:r w:rsidRPr="00B05455">
        <w:rPr>
          <w:rFonts w:ascii="Times New Roman" w:eastAsia="Times New Roman" w:hAnsi="Times New Roman" w:cs="Times New Roman"/>
          <w:sz w:val="24"/>
          <w:szCs w:val="24"/>
        </w:rPr>
        <w:t xml:space="preserve"> lõigetes 7</w:t>
      </w:r>
      <w:r w:rsidR="007D0437">
        <w:rPr>
          <w:rFonts w:ascii="Times New Roman" w:eastAsia="Times New Roman" w:hAnsi="Times New Roman" w:cs="Times New Roman"/>
          <w:sz w:val="24"/>
          <w:szCs w:val="24"/>
        </w:rPr>
        <w:t>–</w:t>
      </w:r>
      <w:r w:rsidRPr="00B05455">
        <w:rPr>
          <w:rFonts w:ascii="Times New Roman" w:eastAsia="Times New Roman" w:hAnsi="Times New Roman" w:cs="Times New Roman"/>
          <w:sz w:val="24"/>
          <w:szCs w:val="24"/>
        </w:rPr>
        <w:t>10 sätestatud kvalifikatsiooninõudeid.</w:t>
      </w:r>
    </w:p>
    <w:p w14:paraId="40E944F4" w14:textId="77777777" w:rsidR="0009020C" w:rsidRPr="00B05455" w:rsidRDefault="0009020C" w:rsidP="1A26A201">
      <w:pPr>
        <w:spacing w:after="0" w:line="240" w:lineRule="auto"/>
        <w:jc w:val="both"/>
        <w:rPr>
          <w:rFonts w:ascii="Times New Roman" w:hAnsi="Times New Roman" w:cs="Times New Roman"/>
          <w:sz w:val="24"/>
          <w:szCs w:val="24"/>
        </w:rPr>
      </w:pPr>
    </w:p>
    <w:p w14:paraId="3E2BA462" w14:textId="25F0F06E" w:rsidR="0009020C" w:rsidRPr="00B05455" w:rsidRDefault="3FA13C89" w:rsidP="1A26A201">
      <w:pPr>
        <w:spacing w:after="0" w:line="240" w:lineRule="auto"/>
        <w:jc w:val="both"/>
        <w:rPr>
          <w:rFonts w:ascii="Times New Roman" w:hAnsi="Times New Roman" w:cs="Times New Roman"/>
          <w:sz w:val="24"/>
          <w:szCs w:val="24"/>
        </w:rPr>
      </w:pPr>
      <w:r w:rsidRPr="00B05455">
        <w:rPr>
          <w:rFonts w:ascii="Times New Roman" w:hAnsi="Times New Roman" w:cs="Times New Roman"/>
          <w:sz w:val="24"/>
          <w:szCs w:val="24"/>
        </w:rPr>
        <w:t>(</w:t>
      </w:r>
      <w:r w:rsidR="5F1BDF4D" w:rsidRPr="00B05455">
        <w:rPr>
          <w:rFonts w:ascii="Times New Roman" w:hAnsi="Times New Roman" w:cs="Times New Roman"/>
          <w:sz w:val="24"/>
          <w:szCs w:val="24"/>
        </w:rPr>
        <w:t>8</w:t>
      </w:r>
      <w:r w:rsidRPr="00B05455">
        <w:rPr>
          <w:rFonts w:ascii="Times New Roman" w:hAnsi="Times New Roman" w:cs="Times New Roman"/>
          <w:sz w:val="24"/>
          <w:szCs w:val="24"/>
        </w:rPr>
        <w:t>) Käesolevas paragrahvis nimetatud kompetentside olemasolu hindab tööandja.</w:t>
      </w:r>
    </w:p>
    <w:p w14:paraId="68D31734" w14:textId="331B14EE" w:rsidR="003E1B27" w:rsidRPr="00B05455" w:rsidRDefault="003E1B27" w:rsidP="1A26A201">
      <w:pPr>
        <w:spacing w:after="0" w:line="240" w:lineRule="auto"/>
        <w:jc w:val="both"/>
        <w:rPr>
          <w:rFonts w:ascii="Times New Roman" w:hAnsi="Times New Roman" w:cs="Times New Roman"/>
          <w:sz w:val="24"/>
          <w:szCs w:val="24"/>
        </w:rPr>
      </w:pPr>
    </w:p>
    <w:p w14:paraId="13B40D78" w14:textId="44A72B90" w:rsidR="003E1B27" w:rsidRPr="00E04EAF" w:rsidRDefault="6DFB5E81" w:rsidP="1A26A201">
      <w:pPr>
        <w:spacing w:after="0" w:line="240" w:lineRule="auto"/>
        <w:jc w:val="both"/>
        <w:rPr>
          <w:rFonts w:ascii="Times New Roman" w:hAnsi="Times New Roman" w:cs="Times New Roman"/>
          <w:sz w:val="24"/>
          <w:szCs w:val="24"/>
        </w:rPr>
      </w:pPr>
      <w:r w:rsidRPr="00B05455">
        <w:rPr>
          <w:rFonts w:ascii="Times New Roman" w:hAnsi="Times New Roman" w:cs="Times New Roman"/>
          <w:sz w:val="24"/>
          <w:szCs w:val="24"/>
        </w:rPr>
        <w:t>(9)</w:t>
      </w:r>
      <w:r w:rsidR="2F874933" w:rsidRPr="00B05455">
        <w:rPr>
          <w:rFonts w:ascii="Times New Roman" w:hAnsi="Times New Roman" w:cs="Times New Roman"/>
          <w:sz w:val="24"/>
          <w:szCs w:val="24"/>
        </w:rPr>
        <w:t xml:space="preserve"> Välisriigis </w:t>
      </w:r>
      <w:ins w:id="328" w:author="Mari Koik" w:date="2024-02-13T15:36:00Z">
        <w:r w:rsidR="00903163" w:rsidRPr="00B05455">
          <w:rPr>
            <w:rFonts w:ascii="Times New Roman" w:hAnsi="Times New Roman" w:cs="Times New Roman"/>
            <w:sz w:val="24"/>
            <w:szCs w:val="24"/>
          </w:rPr>
          <w:t>omanda</w:t>
        </w:r>
        <w:r w:rsidR="00903163">
          <w:rPr>
            <w:rFonts w:ascii="Times New Roman" w:hAnsi="Times New Roman" w:cs="Times New Roman"/>
            <w:sz w:val="24"/>
            <w:szCs w:val="24"/>
          </w:rPr>
          <w:t>t</w:t>
        </w:r>
        <w:r w:rsidR="00903163" w:rsidRPr="00B05455">
          <w:rPr>
            <w:rFonts w:ascii="Times New Roman" w:hAnsi="Times New Roman" w:cs="Times New Roman"/>
            <w:sz w:val="24"/>
            <w:szCs w:val="24"/>
          </w:rPr>
          <w:t xml:space="preserve">ud </w:t>
        </w:r>
      </w:ins>
      <w:r w:rsidR="2F874933" w:rsidRPr="00B05455">
        <w:rPr>
          <w:rFonts w:ascii="Times New Roman" w:hAnsi="Times New Roman" w:cs="Times New Roman"/>
          <w:sz w:val="24"/>
          <w:szCs w:val="24"/>
        </w:rPr>
        <w:t xml:space="preserve">õpetaja, abiõpetaja või tugispetsialisti kutsekvalifikatsiooni </w:t>
      </w:r>
      <w:del w:id="329" w:author="Mari Koik" w:date="2024-02-13T15:36:00Z">
        <w:r w:rsidR="2F874933" w:rsidRPr="00B05455" w:rsidDel="00903163">
          <w:rPr>
            <w:rFonts w:ascii="Times New Roman" w:hAnsi="Times New Roman" w:cs="Times New Roman"/>
            <w:sz w:val="24"/>
            <w:szCs w:val="24"/>
          </w:rPr>
          <w:delText xml:space="preserve">omandanud isiku kutsekvalifikatsiooni </w:delText>
        </w:r>
      </w:del>
      <w:r w:rsidR="2F874933" w:rsidRPr="00B05455">
        <w:rPr>
          <w:rFonts w:ascii="Times New Roman" w:hAnsi="Times New Roman" w:cs="Times New Roman"/>
          <w:sz w:val="24"/>
          <w:szCs w:val="24"/>
        </w:rPr>
        <w:t xml:space="preserve">tunnustamisel lähtutakse välisriigi kutsekvalifikatsiooni tunnustamise seadusega kehtestatud tingimustest ja korrast. </w:t>
      </w:r>
      <w:del w:id="330" w:author="Mari Koik" w:date="2024-02-13T15:36:00Z">
        <w:r w:rsidRPr="00B05455" w:rsidDel="001C3445">
          <w:rPr>
            <w:rFonts w:ascii="Times New Roman" w:hAnsi="Times New Roman" w:cs="Times New Roman"/>
            <w:sz w:val="24"/>
            <w:szCs w:val="24"/>
          </w:rPr>
          <w:delText>Välisriigi kutsekvalifikatsiooni tunnustamise</w:delText>
        </w:r>
      </w:del>
      <w:ins w:id="331" w:author="Mari Koik" w:date="2024-02-14T13:41:00Z">
        <w:r w:rsidR="00FC7DA9">
          <w:rPr>
            <w:rFonts w:ascii="Times New Roman" w:hAnsi="Times New Roman" w:cs="Times New Roman"/>
            <w:sz w:val="24"/>
            <w:szCs w:val="24"/>
          </w:rPr>
          <w:t>Sama</w:t>
        </w:r>
      </w:ins>
      <w:r w:rsidRPr="00B05455">
        <w:rPr>
          <w:rFonts w:ascii="Times New Roman" w:hAnsi="Times New Roman" w:cs="Times New Roman"/>
          <w:sz w:val="24"/>
          <w:szCs w:val="24"/>
        </w:rPr>
        <w:t xml:space="preserve"> seaduse § 7 lõikes 2 sätestatud pädev asutus on Haridus- ja Teadusministeerium.</w:t>
      </w:r>
    </w:p>
    <w:p w14:paraId="16B134BF" w14:textId="6AFC4133" w:rsidR="003E1B27" w:rsidRPr="00E04EAF" w:rsidRDefault="003E1B27" w:rsidP="1A26A201">
      <w:pPr>
        <w:spacing w:after="0" w:line="240" w:lineRule="auto"/>
        <w:jc w:val="both"/>
        <w:rPr>
          <w:rFonts w:ascii="Times New Roman" w:hAnsi="Times New Roman" w:cs="Times New Roman"/>
          <w:sz w:val="24"/>
          <w:szCs w:val="24"/>
        </w:rPr>
      </w:pPr>
    </w:p>
    <w:p w14:paraId="2D61F11A" w14:textId="61B99E72" w:rsidR="003E1B27" w:rsidRPr="00E04EAF" w:rsidRDefault="4754942D" w:rsidP="1A26A201">
      <w:pPr>
        <w:spacing w:after="0" w:line="240" w:lineRule="auto"/>
        <w:jc w:val="center"/>
        <w:rPr>
          <w:rFonts w:ascii="Times New Roman" w:hAnsi="Times New Roman" w:cs="Times New Roman"/>
          <w:b/>
          <w:bCs/>
          <w:sz w:val="24"/>
          <w:szCs w:val="24"/>
        </w:rPr>
      </w:pPr>
      <w:r w:rsidRPr="00E04EAF">
        <w:rPr>
          <w:rFonts w:ascii="Times New Roman" w:hAnsi="Times New Roman" w:cs="Times New Roman"/>
          <w:b/>
          <w:bCs/>
          <w:sz w:val="24"/>
          <w:szCs w:val="24"/>
        </w:rPr>
        <w:t>3</w:t>
      </w:r>
      <w:r w:rsidR="41C21EE3" w:rsidRPr="00E04EAF">
        <w:rPr>
          <w:rFonts w:ascii="Times New Roman" w:hAnsi="Times New Roman" w:cs="Times New Roman"/>
          <w:b/>
          <w:bCs/>
          <w:sz w:val="24"/>
          <w:szCs w:val="24"/>
        </w:rPr>
        <w:t>. peatükk</w:t>
      </w:r>
    </w:p>
    <w:p w14:paraId="7C36D090" w14:textId="383C096F" w:rsidR="00B02CC1" w:rsidDel="00092B63" w:rsidRDefault="41C21EE3" w:rsidP="007D0437">
      <w:pPr>
        <w:spacing w:after="0" w:line="240" w:lineRule="auto"/>
        <w:jc w:val="center"/>
        <w:rPr>
          <w:del w:id="332" w:author="Helen Uustalu" w:date="2024-02-09T16:17:00Z"/>
          <w:rFonts w:ascii="Times New Roman" w:hAnsi="Times New Roman" w:cs="Times New Roman"/>
          <w:b/>
          <w:bCs/>
          <w:sz w:val="24"/>
          <w:szCs w:val="24"/>
        </w:rPr>
      </w:pPr>
      <w:r w:rsidRPr="00E04EAF">
        <w:rPr>
          <w:rFonts w:ascii="Times New Roman" w:hAnsi="Times New Roman" w:cs="Times New Roman"/>
          <w:b/>
          <w:bCs/>
          <w:sz w:val="24"/>
          <w:szCs w:val="24"/>
        </w:rPr>
        <w:t>Õigused ja kohustused</w:t>
      </w:r>
    </w:p>
    <w:p w14:paraId="6E96895F" w14:textId="2EE559EC" w:rsidR="003E1B27" w:rsidRPr="00E04EAF" w:rsidRDefault="00092B63" w:rsidP="7BA5EFAE">
      <w:pPr>
        <w:spacing w:after="0" w:line="240" w:lineRule="auto"/>
        <w:jc w:val="center"/>
        <w:rPr>
          <w:rFonts w:ascii="Times New Roman" w:hAnsi="Times New Roman" w:cs="Times New Roman"/>
          <w:b/>
          <w:bCs/>
          <w:sz w:val="24"/>
          <w:szCs w:val="24"/>
        </w:rPr>
      </w:pPr>
      <w:ins w:id="333" w:author="Helen Uustalu" w:date="2024-02-09T16:17:00Z">
        <w:r>
          <w:rPr>
            <w:rFonts w:ascii="Times New Roman" w:hAnsi="Times New Roman" w:cs="Times New Roman"/>
            <w:b/>
            <w:bCs/>
            <w:sz w:val="24"/>
            <w:szCs w:val="24"/>
          </w:rPr>
          <w:t xml:space="preserve"> </w:t>
        </w:r>
      </w:ins>
      <w:r w:rsidR="4E92DA37" w:rsidRPr="7BA5EFAE">
        <w:rPr>
          <w:rFonts w:ascii="Times New Roman" w:hAnsi="Times New Roman" w:cs="Times New Roman"/>
          <w:b/>
          <w:bCs/>
          <w:sz w:val="24"/>
          <w:szCs w:val="24"/>
        </w:rPr>
        <w:t xml:space="preserve">lastehoius </w:t>
      </w:r>
      <w:r w:rsidR="0460B657" w:rsidRPr="7BA5EFAE">
        <w:rPr>
          <w:rFonts w:ascii="Times New Roman" w:hAnsi="Times New Roman" w:cs="Times New Roman"/>
          <w:b/>
          <w:bCs/>
          <w:sz w:val="24"/>
          <w:szCs w:val="24"/>
        </w:rPr>
        <w:t xml:space="preserve">ja </w:t>
      </w:r>
      <w:r w:rsidR="4E92DA37" w:rsidRPr="7BA5EFAE">
        <w:rPr>
          <w:rFonts w:ascii="Times New Roman" w:hAnsi="Times New Roman" w:cs="Times New Roman"/>
          <w:b/>
          <w:bCs/>
          <w:sz w:val="24"/>
          <w:szCs w:val="24"/>
        </w:rPr>
        <w:t>lasteaias</w:t>
      </w:r>
    </w:p>
    <w:p w14:paraId="057F9755" w14:textId="61D8A042" w:rsidR="003E1B27" w:rsidRPr="00E04EAF" w:rsidRDefault="41C21EE3" w:rsidP="1A26A201">
      <w:pPr>
        <w:spacing w:before="240"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3F0B64">
        <w:rPr>
          <w:rFonts w:ascii="Times New Roman" w:hAnsi="Times New Roman" w:cs="Times New Roman"/>
          <w:b/>
          <w:bCs/>
          <w:sz w:val="24"/>
          <w:szCs w:val="24"/>
        </w:rPr>
        <w:t>30</w:t>
      </w:r>
      <w:r w:rsidR="29FAFF94" w:rsidRPr="00E04EAF">
        <w:rPr>
          <w:rFonts w:ascii="Times New Roman" w:hAnsi="Times New Roman" w:cs="Times New Roman"/>
          <w:b/>
          <w:bCs/>
          <w:sz w:val="24"/>
          <w:szCs w:val="24"/>
        </w:rPr>
        <w:t xml:space="preserve">. </w:t>
      </w:r>
      <w:r w:rsidRPr="00E04EAF">
        <w:rPr>
          <w:rFonts w:ascii="Times New Roman" w:hAnsi="Times New Roman" w:cs="Times New Roman"/>
          <w:b/>
          <w:bCs/>
          <w:sz w:val="24"/>
          <w:szCs w:val="24"/>
        </w:rPr>
        <w:t>Lapse õigused</w:t>
      </w:r>
    </w:p>
    <w:p w14:paraId="5965BB59" w14:textId="77777777" w:rsidR="003E1B27" w:rsidRPr="000771AD" w:rsidRDefault="003E1B27" w:rsidP="1A26A201">
      <w:pPr>
        <w:spacing w:after="0" w:line="240" w:lineRule="auto"/>
        <w:jc w:val="both"/>
        <w:rPr>
          <w:rFonts w:ascii="Times New Roman" w:hAnsi="Times New Roman" w:cs="Times New Roman"/>
          <w:sz w:val="24"/>
          <w:szCs w:val="24"/>
        </w:rPr>
      </w:pPr>
    </w:p>
    <w:p w14:paraId="53B55F91" w14:textId="4CE332EC" w:rsidR="003E1B27" w:rsidRPr="00E04EAF" w:rsidRDefault="41C21EE3" w:rsidP="1A26A201">
      <w:pPr>
        <w:spacing w:after="0" w:line="240" w:lineRule="auto"/>
        <w:jc w:val="both"/>
        <w:rPr>
          <w:rFonts w:ascii="Times New Roman" w:hAnsi="Times New Roman" w:cs="Times New Roman"/>
          <w:sz w:val="24"/>
          <w:szCs w:val="24"/>
        </w:rPr>
      </w:pPr>
      <w:bookmarkStart w:id="334" w:name="_Hlk149152247"/>
      <w:r w:rsidRPr="00E04EAF">
        <w:rPr>
          <w:rFonts w:ascii="Times New Roman" w:hAnsi="Times New Roman" w:cs="Times New Roman"/>
          <w:sz w:val="24"/>
          <w:szCs w:val="24"/>
        </w:rPr>
        <w:t>Lapsel on õigus tema heaolu ja arengu</w:t>
      </w:r>
      <w:r w:rsidR="003E25E3">
        <w:rPr>
          <w:rFonts w:ascii="Times New Roman" w:hAnsi="Times New Roman" w:cs="Times New Roman"/>
          <w:sz w:val="24"/>
          <w:szCs w:val="24"/>
        </w:rPr>
        <w:t>t</w:t>
      </w:r>
      <w:r w:rsidRPr="00E04EAF">
        <w:rPr>
          <w:rFonts w:ascii="Times New Roman" w:hAnsi="Times New Roman" w:cs="Times New Roman"/>
          <w:sz w:val="24"/>
          <w:szCs w:val="24"/>
        </w:rPr>
        <w:t xml:space="preserve"> toeta</w:t>
      </w:r>
      <w:r w:rsidR="003E25E3">
        <w:rPr>
          <w:rFonts w:ascii="Times New Roman" w:hAnsi="Times New Roman" w:cs="Times New Roman"/>
          <w:sz w:val="24"/>
          <w:szCs w:val="24"/>
        </w:rPr>
        <w:t>vale</w:t>
      </w:r>
      <w:r w:rsidRPr="00E04EAF">
        <w:rPr>
          <w:rFonts w:ascii="Times New Roman" w:hAnsi="Times New Roman" w:cs="Times New Roman"/>
          <w:sz w:val="24"/>
          <w:szCs w:val="24"/>
        </w:rPr>
        <w:t xml:space="preserve"> ning soodustavale õpi- ja kasvukeskkonnale. Lapsel on õigus väljendada oma arvamust ning sellega peab vastavalt lapse vanusele ja </w:t>
      </w:r>
      <w:r w:rsidR="003E25E3" w:rsidRPr="00E04EAF">
        <w:rPr>
          <w:rFonts w:ascii="Times New Roman" w:hAnsi="Times New Roman" w:cs="Times New Roman"/>
          <w:sz w:val="24"/>
          <w:szCs w:val="24"/>
        </w:rPr>
        <w:t>arengule</w:t>
      </w:r>
      <w:r w:rsidR="003E25E3">
        <w:rPr>
          <w:rFonts w:ascii="Times New Roman" w:hAnsi="Times New Roman" w:cs="Times New Roman"/>
          <w:sz w:val="24"/>
          <w:szCs w:val="24"/>
        </w:rPr>
        <w:t xml:space="preserve"> </w:t>
      </w:r>
      <w:r w:rsidRPr="00E04EAF">
        <w:rPr>
          <w:rFonts w:ascii="Times New Roman" w:hAnsi="Times New Roman" w:cs="Times New Roman"/>
          <w:sz w:val="24"/>
          <w:szCs w:val="24"/>
        </w:rPr>
        <w:t>arvestama.</w:t>
      </w:r>
    </w:p>
    <w:bookmarkEnd w:id="334"/>
    <w:p w14:paraId="1AD4149F" w14:textId="77777777" w:rsidR="003E1B27" w:rsidRPr="00E04EAF" w:rsidRDefault="003E1B27" w:rsidP="1A26A201">
      <w:pPr>
        <w:spacing w:after="0" w:line="240" w:lineRule="auto"/>
        <w:jc w:val="both"/>
        <w:rPr>
          <w:rFonts w:ascii="Times New Roman" w:hAnsi="Times New Roman" w:cs="Times New Roman"/>
          <w:sz w:val="24"/>
          <w:szCs w:val="24"/>
        </w:rPr>
      </w:pPr>
    </w:p>
    <w:p w14:paraId="0831E27A" w14:textId="635228DD" w:rsidR="003E1B27" w:rsidRPr="00E04EAF" w:rsidRDefault="41C21EE3"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3F0B64">
        <w:rPr>
          <w:rFonts w:ascii="Times New Roman" w:hAnsi="Times New Roman" w:cs="Times New Roman"/>
          <w:b/>
          <w:bCs/>
          <w:sz w:val="24"/>
          <w:szCs w:val="24"/>
        </w:rPr>
        <w:t>31</w:t>
      </w:r>
      <w:r w:rsidRPr="00E04EAF">
        <w:rPr>
          <w:rFonts w:ascii="Times New Roman" w:hAnsi="Times New Roman" w:cs="Times New Roman"/>
          <w:b/>
          <w:bCs/>
          <w:sz w:val="24"/>
          <w:szCs w:val="24"/>
        </w:rPr>
        <w:t>. Vanema õigused ja kohustused</w:t>
      </w:r>
    </w:p>
    <w:p w14:paraId="3CE7A9B9" w14:textId="77777777" w:rsidR="003E1B27" w:rsidRPr="00E04EAF" w:rsidRDefault="003E1B27" w:rsidP="1A26A201">
      <w:pPr>
        <w:spacing w:after="0" w:line="240" w:lineRule="auto"/>
        <w:jc w:val="both"/>
        <w:rPr>
          <w:rFonts w:ascii="Times New Roman" w:hAnsi="Times New Roman" w:cs="Times New Roman"/>
          <w:sz w:val="24"/>
          <w:szCs w:val="24"/>
        </w:rPr>
      </w:pPr>
    </w:p>
    <w:p w14:paraId="455D917D" w14:textId="58753F47"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Vanemal on õigus:</w:t>
      </w:r>
    </w:p>
    <w:p w14:paraId="79A4BB6F" w14:textId="7A53AB42"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saada käesolevas seaduses sätestatud korras lastehoiult ja lasteaialt tuge lapse arengu</w:t>
      </w:r>
      <w:r w:rsidR="003E25E3" w:rsidRPr="00E04EAF">
        <w:rPr>
          <w:rFonts w:ascii="Times New Roman" w:hAnsi="Times New Roman" w:cs="Times New Roman"/>
          <w:sz w:val="24"/>
          <w:szCs w:val="24"/>
        </w:rPr>
        <w:t xml:space="preserve"> </w:t>
      </w:r>
      <w:r w:rsidRPr="00E04EAF">
        <w:rPr>
          <w:rFonts w:ascii="Times New Roman" w:hAnsi="Times New Roman" w:cs="Times New Roman"/>
          <w:sz w:val="24"/>
          <w:szCs w:val="24"/>
        </w:rPr>
        <w:t>ning tema alushariduse omandamise toetamisel;</w:t>
      </w:r>
    </w:p>
    <w:p w14:paraId="2007B2AE" w14:textId="067C6E28" w:rsidR="003E1B27" w:rsidRPr="00E04EAF" w:rsidRDefault="4E92DA37" w:rsidP="1A26A201">
      <w:pPr>
        <w:spacing w:after="0" w:line="240" w:lineRule="auto"/>
        <w:jc w:val="both"/>
        <w:rPr>
          <w:rFonts w:ascii="Times New Roman" w:hAnsi="Times New Roman" w:cs="Times New Roman"/>
          <w:sz w:val="24"/>
          <w:szCs w:val="24"/>
        </w:rPr>
      </w:pPr>
      <w:r w:rsidRPr="7BA5EFAE">
        <w:rPr>
          <w:rFonts w:ascii="Times New Roman" w:hAnsi="Times New Roman" w:cs="Times New Roman"/>
          <w:sz w:val="24"/>
          <w:szCs w:val="24"/>
        </w:rPr>
        <w:t xml:space="preserve">2) saada lastehoiult </w:t>
      </w:r>
      <w:r w:rsidR="62313575" w:rsidRPr="7BA5EFAE">
        <w:rPr>
          <w:rFonts w:ascii="Times New Roman" w:hAnsi="Times New Roman" w:cs="Times New Roman"/>
          <w:sz w:val="24"/>
          <w:szCs w:val="24"/>
        </w:rPr>
        <w:t xml:space="preserve">ja </w:t>
      </w:r>
      <w:r w:rsidRPr="7BA5EFAE">
        <w:rPr>
          <w:rFonts w:ascii="Times New Roman" w:hAnsi="Times New Roman" w:cs="Times New Roman"/>
          <w:sz w:val="24"/>
          <w:szCs w:val="24"/>
        </w:rPr>
        <w:t>lasteaialt teavet õppe- ja kasvatustegevuse korralduse kohta;</w:t>
      </w:r>
    </w:p>
    <w:p w14:paraId="7D950FC8" w14:textId="0252C893"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3) osaleda käesolevas seaduses sätestatud korras lasteaia hoolekogu töös;</w:t>
      </w:r>
    </w:p>
    <w:p w14:paraId="69F9553B" w14:textId="4485679E"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4) teha lastehoiule ja lasteaiale ettepanekuid õppe- ja kasvatustegevuse korraldamiseks.</w:t>
      </w:r>
    </w:p>
    <w:p w14:paraId="028F7AB0" w14:textId="77777777" w:rsidR="003E1B27" w:rsidRPr="00E04EAF" w:rsidRDefault="003E1B27" w:rsidP="1A26A201">
      <w:pPr>
        <w:spacing w:after="0" w:line="240" w:lineRule="auto"/>
        <w:jc w:val="both"/>
        <w:rPr>
          <w:rFonts w:ascii="Times New Roman" w:hAnsi="Times New Roman" w:cs="Times New Roman"/>
          <w:sz w:val="24"/>
          <w:szCs w:val="24"/>
        </w:rPr>
      </w:pPr>
    </w:p>
    <w:p w14:paraId="036F1169" w14:textId="77081F24"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Vanemal on kohustus:</w:t>
      </w:r>
    </w:p>
    <w:p w14:paraId="350EF52B" w14:textId="49831E66"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esitada lastehoiule ja lasteaiale oma kontaktandmed ning tea</w:t>
      </w:r>
      <w:del w:id="335" w:author="Mari Koik" w:date="2024-02-13T15:37:00Z">
        <w:r w:rsidRPr="00E04EAF" w:rsidDel="001C3445">
          <w:rPr>
            <w:rFonts w:ascii="Times New Roman" w:hAnsi="Times New Roman" w:cs="Times New Roman"/>
            <w:sz w:val="24"/>
            <w:szCs w:val="24"/>
          </w:rPr>
          <w:delText>vi</w:delText>
        </w:r>
      </w:del>
      <w:r w:rsidRPr="00E04EAF">
        <w:rPr>
          <w:rFonts w:ascii="Times New Roman" w:hAnsi="Times New Roman" w:cs="Times New Roman"/>
          <w:sz w:val="24"/>
          <w:szCs w:val="24"/>
        </w:rPr>
        <w:t xml:space="preserve">tada nende </w:t>
      </w:r>
      <w:del w:id="336" w:author="Mari Koik" w:date="2024-02-13T15:38:00Z">
        <w:r w:rsidRPr="00E04EAF" w:rsidDel="001C3445">
          <w:rPr>
            <w:rFonts w:ascii="Times New Roman" w:hAnsi="Times New Roman" w:cs="Times New Roman"/>
            <w:sz w:val="24"/>
            <w:szCs w:val="24"/>
          </w:rPr>
          <w:delText>muutustest</w:delText>
        </w:r>
      </w:del>
      <w:ins w:id="337" w:author="Mari Koik" w:date="2024-02-13T15:38:00Z">
        <w:r w:rsidR="001C3445" w:rsidRPr="00E04EAF">
          <w:rPr>
            <w:rFonts w:ascii="Times New Roman" w:hAnsi="Times New Roman" w:cs="Times New Roman"/>
            <w:sz w:val="24"/>
            <w:szCs w:val="24"/>
          </w:rPr>
          <w:t>muutu</w:t>
        </w:r>
        <w:r w:rsidR="001C3445">
          <w:rPr>
            <w:rFonts w:ascii="Times New Roman" w:hAnsi="Times New Roman" w:cs="Times New Roman"/>
            <w:sz w:val="24"/>
            <w:szCs w:val="24"/>
          </w:rPr>
          <w:t>mis</w:t>
        </w:r>
        <w:r w:rsidR="001C3445" w:rsidRPr="00E04EAF">
          <w:rPr>
            <w:rFonts w:ascii="Times New Roman" w:hAnsi="Times New Roman" w:cs="Times New Roman"/>
            <w:sz w:val="24"/>
            <w:szCs w:val="24"/>
          </w:rPr>
          <w:t>est</w:t>
        </w:r>
      </w:ins>
      <w:r w:rsidRPr="00E04EAF">
        <w:rPr>
          <w:rFonts w:ascii="Times New Roman" w:hAnsi="Times New Roman" w:cs="Times New Roman"/>
          <w:sz w:val="24"/>
          <w:szCs w:val="24"/>
        </w:rPr>
        <w:t>;</w:t>
      </w:r>
    </w:p>
    <w:p w14:paraId="68634903" w14:textId="6F338658"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2) teha lastehoiuga ja lasteaiaga koostööd lapse arengu toetamiseks </w:t>
      </w:r>
      <w:r w:rsidR="00C043CC">
        <w:rPr>
          <w:rFonts w:ascii="Times New Roman" w:hAnsi="Times New Roman" w:cs="Times New Roman"/>
          <w:sz w:val="24"/>
          <w:szCs w:val="24"/>
        </w:rPr>
        <w:t>ning</w:t>
      </w:r>
      <w:r w:rsidRPr="00E04EAF">
        <w:rPr>
          <w:rFonts w:ascii="Times New Roman" w:hAnsi="Times New Roman" w:cs="Times New Roman"/>
          <w:sz w:val="24"/>
          <w:szCs w:val="24"/>
        </w:rPr>
        <w:t xml:space="preserve"> lapsele </w:t>
      </w:r>
      <w:r w:rsidR="006136CC">
        <w:rPr>
          <w:rFonts w:ascii="Times New Roman" w:hAnsi="Times New Roman" w:cs="Times New Roman"/>
          <w:sz w:val="24"/>
          <w:szCs w:val="24"/>
        </w:rPr>
        <w:t>tugiteenuste</w:t>
      </w:r>
      <w:r w:rsidRPr="00E04EAF">
        <w:rPr>
          <w:rFonts w:ascii="Times New Roman" w:hAnsi="Times New Roman" w:cs="Times New Roman"/>
          <w:sz w:val="24"/>
          <w:szCs w:val="24"/>
        </w:rPr>
        <w:t xml:space="preserve"> võimaldamiseks;</w:t>
      </w:r>
    </w:p>
    <w:p w14:paraId="706FC3BC" w14:textId="48240AF4"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3) pöörduda lastehoiu ja lasteaia ettepanekul </w:t>
      </w:r>
      <w:r w:rsidRPr="00951F70">
        <w:rPr>
          <w:rFonts w:ascii="Times New Roman" w:hAnsi="Times New Roman"/>
          <w:sz w:val="24"/>
        </w:rPr>
        <w:t>koolivälise</w:t>
      </w:r>
      <w:r w:rsidRPr="00E04EAF">
        <w:rPr>
          <w:rFonts w:ascii="Times New Roman" w:hAnsi="Times New Roman" w:cs="Times New Roman"/>
          <w:sz w:val="24"/>
          <w:szCs w:val="24"/>
        </w:rPr>
        <w:t xml:space="preserve"> nõustamismeeskonna poole;</w:t>
      </w:r>
    </w:p>
    <w:p w14:paraId="73F54689" w14:textId="68441E84"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4) tagada lapse arenguks ja alushariduse omandamiseks soodsad tingimused ja katta sellega kaasnev</w:t>
      </w:r>
      <w:del w:id="338" w:author="Mari Koik" w:date="2024-02-13T15:38:00Z">
        <w:r w:rsidRPr="00E04EAF" w:rsidDel="001C3445">
          <w:rPr>
            <w:rFonts w:ascii="Times New Roman" w:hAnsi="Times New Roman" w:cs="Times New Roman"/>
            <w:sz w:val="24"/>
            <w:szCs w:val="24"/>
          </w:rPr>
          <w:delText>at</w:delText>
        </w:r>
      </w:del>
      <w:r w:rsidRPr="00E04EAF">
        <w:rPr>
          <w:rFonts w:ascii="Times New Roman" w:hAnsi="Times New Roman" w:cs="Times New Roman"/>
          <w:sz w:val="24"/>
          <w:szCs w:val="24"/>
        </w:rPr>
        <w:t xml:space="preserve"> kulu, arvestades käesolevas seaduses sätestatud erisusi;</w:t>
      </w:r>
    </w:p>
    <w:p w14:paraId="19D639FC" w14:textId="4D0F159B"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5) teavitada kirjalikult lastehoiu</w:t>
      </w:r>
      <w:del w:id="339" w:author="Mari Koik" w:date="2024-02-14T13:08:00Z">
        <w:r w:rsidRPr="00E04EAF" w:rsidDel="007163DE">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pidajat</w:t>
      </w:r>
      <w:r w:rsidR="7EBC61A8" w:rsidRPr="00E04EAF">
        <w:rPr>
          <w:rFonts w:ascii="Times New Roman" w:hAnsi="Times New Roman" w:cs="Times New Roman"/>
          <w:sz w:val="24"/>
          <w:szCs w:val="24"/>
        </w:rPr>
        <w:t xml:space="preserve"> või lastehoidu</w:t>
      </w:r>
      <w:r w:rsidRPr="00E04EAF">
        <w:rPr>
          <w:rFonts w:ascii="Times New Roman" w:hAnsi="Times New Roman" w:cs="Times New Roman"/>
          <w:sz w:val="24"/>
          <w:szCs w:val="24"/>
        </w:rPr>
        <w:t xml:space="preserve"> </w:t>
      </w:r>
      <w:r w:rsidR="2232CBC5" w:rsidRPr="00E04EAF">
        <w:rPr>
          <w:rFonts w:ascii="Times New Roman" w:hAnsi="Times New Roman" w:cs="Times New Roman"/>
          <w:sz w:val="24"/>
          <w:szCs w:val="24"/>
        </w:rPr>
        <w:t xml:space="preserve">ja </w:t>
      </w:r>
      <w:r w:rsidRPr="00E04EAF">
        <w:rPr>
          <w:rFonts w:ascii="Times New Roman" w:hAnsi="Times New Roman" w:cs="Times New Roman"/>
          <w:sz w:val="24"/>
          <w:szCs w:val="24"/>
        </w:rPr>
        <w:t>lasteaia direktorit lapse terviseseisundist tulenevatest eritingimustest, mille alusel kohandatakse võimalus</w:t>
      </w:r>
      <w:r w:rsidR="003E25E3">
        <w:rPr>
          <w:rFonts w:ascii="Times New Roman" w:hAnsi="Times New Roman" w:cs="Times New Roman"/>
          <w:sz w:val="24"/>
          <w:szCs w:val="24"/>
        </w:rPr>
        <w:t>te piires lapse</w:t>
      </w:r>
      <w:r w:rsidRPr="00E04EAF">
        <w:rPr>
          <w:rFonts w:ascii="Times New Roman" w:hAnsi="Times New Roman" w:cs="Times New Roman"/>
          <w:sz w:val="24"/>
          <w:szCs w:val="24"/>
        </w:rPr>
        <w:t xml:space="preserve"> päevakava, õpi- ja kasvukeskkonda ning õppe- ja kasvatustegevust;</w:t>
      </w:r>
    </w:p>
    <w:p w14:paraId="05E0D8DB" w14:textId="2152B740"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6) </w:t>
      </w:r>
      <w:r w:rsidR="003E25E3" w:rsidRPr="00E04EAF">
        <w:rPr>
          <w:rFonts w:ascii="Times New Roman" w:hAnsi="Times New Roman" w:cs="Times New Roman"/>
          <w:sz w:val="24"/>
          <w:szCs w:val="24"/>
        </w:rPr>
        <w:t>te</w:t>
      </w:r>
      <w:r w:rsidR="003E25E3">
        <w:rPr>
          <w:rFonts w:ascii="Times New Roman" w:hAnsi="Times New Roman" w:cs="Times New Roman"/>
          <w:sz w:val="24"/>
          <w:szCs w:val="24"/>
        </w:rPr>
        <w:t>ha</w:t>
      </w:r>
      <w:r w:rsidR="003E25E3" w:rsidRPr="00E04EAF">
        <w:rPr>
          <w:rFonts w:ascii="Times New Roman" w:hAnsi="Times New Roman" w:cs="Times New Roman"/>
          <w:sz w:val="24"/>
          <w:szCs w:val="24"/>
        </w:rPr>
        <w:t xml:space="preserve"> </w:t>
      </w:r>
      <w:r w:rsidRPr="00E04EAF">
        <w:rPr>
          <w:rFonts w:ascii="Times New Roman" w:hAnsi="Times New Roman" w:cs="Times New Roman"/>
          <w:sz w:val="24"/>
          <w:szCs w:val="24"/>
        </w:rPr>
        <w:t>koostööd lastehoiuga või lasteaiaga käesolevas seaduses ja selle alusel kehtestatud õigusaktides sätestatud tingimustel ja korras.</w:t>
      </w:r>
    </w:p>
    <w:p w14:paraId="3502561C" w14:textId="77777777" w:rsidR="003E1B27" w:rsidRPr="00E04EAF" w:rsidRDefault="003E1B27" w:rsidP="1A26A201">
      <w:pPr>
        <w:spacing w:after="0" w:line="240" w:lineRule="auto"/>
        <w:jc w:val="both"/>
        <w:rPr>
          <w:rFonts w:ascii="Times New Roman" w:hAnsi="Times New Roman" w:cs="Times New Roman"/>
          <w:sz w:val="24"/>
          <w:szCs w:val="24"/>
        </w:rPr>
      </w:pPr>
    </w:p>
    <w:p w14:paraId="2A618C69" w14:textId="4DDF60C6" w:rsidR="003E1B27" w:rsidRPr="00E04EAF" w:rsidRDefault="41C21EE3"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7E467F7D" w:rsidRPr="00E04EAF">
        <w:rPr>
          <w:rFonts w:ascii="Times New Roman" w:hAnsi="Times New Roman" w:cs="Times New Roman"/>
          <w:b/>
          <w:bCs/>
          <w:sz w:val="24"/>
          <w:szCs w:val="24"/>
        </w:rPr>
        <w:t>3</w:t>
      </w:r>
      <w:r w:rsidR="003F0B64">
        <w:rPr>
          <w:rFonts w:ascii="Times New Roman" w:hAnsi="Times New Roman" w:cs="Times New Roman"/>
          <w:b/>
          <w:bCs/>
          <w:sz w:val="24"/>
          <w:szCs w:val="24"/>
        </w:rPr>
        <w:t>2</w:t>
      </w:r>
      <w:r w:rsidRPr="00E04EAF">
        <w:rPr>
          <w:rFonts w:ascii="Times New Roman" w:hAnsi="Times New Roman" w:cs="Times New Roman"/>
          <w:b/>
          <w:bCs/>
          <w:sz w:val="24"/>
          <w:szCs w:val="24"/>
        </w:rPr>
        <w:t>. Lastehoiu, lasteaia ja nende pidaja õigused ning kohustused</w:t>
      </w:r>
    </w:p>
    <w:p w14:paraId="37BB89F5" w14:textId="72709AD2" w:rsidR="003E1B27" w:rsidRPr="00E04EAF" w:rsidRDefault="003E1B27" w:rsidP="1A26A201">
      <w:pPr>
        <w:spacing w:after="0" w:line="240" w:lineRule="auto"/>
        <w:jc w:val="both"/>
        <w:rPr>
          <w:rFonts w:ascii="Times New Roman" w:hAnsi="Times New Roman" w:cs="Times New Roman"/>
          <w:sz w:val="24"/>
          <w:szCs w:val="24"/>
        </w:rPr>
      </w:pPr>
    </w:p>
    <w:p w14:paraId="1EFB6DEE" w14:textId="0E79D8A2"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Lastehoiul, lasteaial ja nende pidajal on õigus:</w:t>
      </w:r>
    </w:p>
    <w:p w14:paraId="59A86EA8" w14:textId="25B8022C" w:rsidR="003E1B27" w:rsidRPr="00E04EAF" w:rsidRDefault="00BB7959" w:rsidP="1A26A2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41C21EE3" w:rsidRPr="00E04EAF">
        <w:rPr>
          <w:rFonts w:ascii="Times New Roman" w:hAnsi="Times New Roman" w:cs="Times New Roman"/>
          <w:sz w:val="24"/>
          <w:szCs w:val="24"/>
        </w:rPr>
        <w:t>) korraldada lastehoiu ja lasteaia vahelist koostööd ning koostööd kogukonna, põhikooli ja muude asutustega;</w:t>
      </w:r>
    </w:p>
    <w:p w14:paraId="3F6CD157" w14:textId="4D268DA5" w:rsidR="003E1B27" w:rsidRPr="00E04EAF" w:rsidRDefault="00BB7959" w:rsidP="1A26A2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41C21EE3" w:rsidRPr="00E04EAF">
        <w:rPr>
          <w:rFonts w:ascii="Times New Roman" w:hAnsi="Times New Roman" w:cs="Times New Roman"/>
          <w:sz w:val="24"/>
          <w:szCs w:val="24"/>
        </w:rPr>
        <w:t xml:space="preserve">) pöörduda vanema poole tema käesolevas seaduses sätestatud kohustuste täitmise tagamiseks ja rakendada teisi </w:t>
      </w:r>
      <w:del w:id="340" w:author="Mari Koik" w:date="2024-02-15T17:44:00Z">
        <w:r w:rsidR="41C21EE3" w:rsidRPr="00E04EAF" w:rsidDel="00CE0CC9">
          <w:rPr>
            <w:rFonts w:ascii="Times New Roman" w:hAnsi="Times New Roman" w:cs="Times New Roman"/>
            <w:sz w:val="24"/>
            <w:szCs w:val="24"/>
          </w:rPr>
          <w:delText xml:space="preserve">laste </w:delText>
        </w:r>
      </w:del>
      <w:ins w:id="341" w:author="Mari Koik" w:date="2024-02-15T17:44:00Z">
        <w:r w:rsidR="00CE0CC9" w:rsidRPr="00E04EAF">
          <w:rPr>
            <w:rFonts w:ascii="Times New Roman" w:hAnsi="Times New Roman" w:cs="Times New Roman"/>
            <w:sz w:val="24"/>
            <w:szCs w:val="24"/>
          </w:rPr>
          <w:t>la</w:t>
        </w:r>
        <w:r w:rsidR="00CE0CC9">
          <w:rPr>
            <w:rFonts w:ascii="Times New Roman" w:hAnsi="Times New Roman" w:cs="Times New Roman"/>
            <w:sz w:val="24"/>
            <w:szCs w:val="24"/>
          </w:rPr>
          <w:t>ps</w:t>
        </w:r>
        <w:r w:rsidR="00CE0CC9" w:rsidRPr="00E04EAF">
          <w:rPr>
            <w:rFonts w:ascii="Times New Roman" w:hAnsi="Times New Roman" w:cs="Times New Roman"/>
            <w:sz w:val="24"/>
            <w:szCs w:val="24"/>
          </w:rPr>
          <w:t xml:space="preserve">e </w:t>
        </w:r>
      </w:ins>
      <w:r w:rsidR="41C21EE3" w:rsidRPr="00E04EAF">
        <w:rPr>
          <w:rFonts w:ascii="Times New Roman" w:hAnsi="Times New Roman" w:cs="Times New Roman"/>
          <w:sz w:val="24"/>
          <w:szCs w:val="24"/>
        </w:rPr>
        <w:t>õiguste kaitsega seotud meetmeid.</w:t>
      </w:r>
    </w:p>
    <w:p w14:paraId="7DAF1B4A" w14:textId="64F07162" w:rsidR="003E1B27" w:rsidRPr="00E04EAF" w:rsidRDefault="003E1B27" w:rsidP="1A26A201">
      <w:pPr>
        <w:spacing w:after="0" w:line="240" w:lineRule="auto"/>
        <w:jc w:val="both"/>
        <w:rPr>
          <w:rFonts w:ascii="Times New Roman" w:hAnsi="Times New Roman" w:cs="Times New Roman"/>
          <w:sz w:val="24"/>
          <w:szCs w:val="24"/>
        </w:rPr>
      </w:pPr>
    </w:p>
    <w:p w14:paraId="3D0F7A14" w14:textId="258C71E1"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Lastehoiu</w:t>
      </w:r>
      <w:del w:id="342" w:author="Mari Koik" w:date="2024-02-13T15:39:00Z">
        <w:r w:rsidRPr="00E04EAF" w:rsidDel="001C3445">
          <w:rPr>
            <w:rFonts w:ascii="Times New Roman" w:hAnsi="Times New Roman" w:cs="Times New Roman"/>
            <w:sz w:val="24"/>
            <w:szCs w:val="24"/>
          </w:rPr>
          <w:delText xml:space="preserve"> </w:delText>
        </w:r>
      </w:del>
      <w:r w:rsidRPr="00E04EAF">
        <w:rPr>
          <w:rFonts w:ascii="Times New Roman" w:hAnsi="Times New Roman" w:cs="Times New Roman"/>
          <w:sz w:val="24"/>
          <w:szCs w:val="24"/>
        </w:rPr>
        <w:t>pidajal ja lasteaia</w:t>
      </w:r>
      <w:del w:id="343" w:author="Mari Koik" w:date="2024-02-13T15:39:00Z">
        <w:r w:rsidRPr="00E04EAF" w:rsidDel="001C3445">
          <w:rPr>
            <w:rFonts w:ascii="Times New Roman" w:hAnsi="Times New Roman" w:cs="Times New Roman"/>
            <w:sz w:val="24"/>
            <w:szCs w:val="24"/>
          </w:rPr>
          <w:delText xml:space="preserve"> </w:delText>
        </w:r>
      </w:del>
      <w:r w:rsidRPr="00E04EAF">
        <w:rPr>
          <w:rFonts w:ascii="Times New Roman" w:hAnsi="Times New Roman" w:cs="Times New Roman"/>
          <w:sz w:val="24"/>
          <w:szCs w:val="24"/>
        </w:rPr>
        <w:t xml:space="preserve">pidajal on kohustus tagada </w:t>
      </w:r>
      <w:del w:id="344" w:author="Mari Koik" w:date="2024-02-13T15:39:00Z">
        <w:r w:rsidRPr="00E04EAF" w:rsidDel="001C3445">
          <w:rPr>
            <w:rFonts w:ascii="Times New Roman" w:hAnsi="Times New Roman" w:cs="Times New Roman"/>
            <w:sz w:val="24"/>
            <w:szCs w:val="24"/>
          </w:rPr>
          <w:delText xml:space="preserve">lastele </w:delText>
        </w:r>
      </w:del>
      <w:ins w:id="345" w:author="Mari Koik" w:date="2024-02-13T15:39:00Z">
        <w:r w:rsidR="001C3445" w:rsidRPr="00E04EAF">
          <w:rPr>
            <w:rFonts w:ascii="Times New Roman" w:hAnsi="Times New Roman" w:cs="Times New Roman"/>
            <w:sz w:val="24"/>
            <w:szCs w:val="24"/>
          </w:rPr>
          <w:t>la</w:t>
        </w:r>
        <w:r w:rsidR="001C3445">
          <w:rPr>
            <w:rFonts w:ascii="Times New Roman" w:hAnsi="Times New Roman" w:cs="Times New Roman"/>
            <w:sz w:val="24"/>
            <w:szCs w:val="24"/>
          </w:rPr>
          <w:t>ps</w:t>
        </w:r>
        <w:r w:rsidR="001C3445" w:rsidRPr="00E04EAF">
          <w:rPr>
            <w:rFonts w:ascii="Times New Roman" w:hAnsi="Times New Roman" w:cs="Times New Roman"/>
            <w:sz w:val="24"/>
            <w:szCs w:val="24"/>
          </w:rPr>
          <w:t xml:space="preserve">ele </w:t>
        </w:r>
      </w:ins>
      <w:r w:rsidRPr="00E04EAF">
        <w:rPr>
          <w:rFonts w:ascii="Times New Roman" w:hAnsi="Times New Roman" w:cs="Times New Roman"/>
          <w:sz w:val="24"/>
          <w:szCs w:val="24"/>
        </w:rPr>
        <w:t>kvaliteet</w:t>
      </w:r>
      <w:r w:rsidR="00C32D50">
        <w:rPr>
          <w:rFonts w:ascii="Times New Roman" w:hAnsi="Times New Roman" w:cs="Times New Roman"/>
          <w:sz w:val="24"/>
          <w:szCs w:val="24"/>
        </w:rPr>
        <w:t>n</w:t>
      </w:r>
      <w:r w:rsidRPr="00E04EAF">
        <w:rPr>
          <w:rFonts w:ascii="Times New Roman" w:hAnsi="Times New Roman" w:cs="Times New Roman"/>
          <w:sz w:val="24"/>
          <w:szCs w:val="24"/>
        </w:rPr>
        <w:t xml:space="preserve">e alusharidus </w:t>
      </w:r>
      <w:r w:rsidR="5D452E69" w:rsidRPr="00E04EAF">
        <w:rPr>
          <w:rFonts w:ascii="Times New Roman" w:hAnsi="Times New Roman" w:cs="Times New Roman"/>
          <w:sz w:val="24"/>
          <w:szCs w:val="24"/>
        </w:rPr>
        <w:t xml:space="preserve">ning </w:t>
      </w:r>
      <w:r w:rsidR="326E1EA8" w:rsidRPr="00E04EAF">
        <w:rPr>
          <w:rFonts w:ascii="Times New Roman" w:hAnsi="Times New Roman" w:cs="Times New Roman"/>
          <w:sz w:val="24"/>
          <w:szCs w:val="24"/>
        </w:rPr>
        <w:t>turvaline õpi- ja kasvukeskkond.</w:t>
      </w:r>
    </w:p>
    <w:p w14:paraId="58DDF363" w14:textId="773AA99F" w:rsidR="003E1B27" w:rsidRPr="00E04EAF" w:rsidRDefault="003E1B27" w:rsidP="1A26A201">
      <w:pPr>
        <w:spacing w:after="0" w:line="240" w:lineRule="auto"/>
        <w:jc w:val="both"/>
        <w:rPr>
          <w:rFonts w:ascii="Times New Roman" w:hAnsi="Times New Roman" w:cs="Times New Roman"/>
          <w:sz w:val="24"/>
          <w:szCs w:val="24"/>
        </w:rPr>
      </w:pPr>
    </w:p>
    <w:p w14:paraId="0FE4475A" w14:textId="0F784910"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(3) Lastehoiul ja lasteaial on kohustus:</w:t>
      </w:r>
    </w:p>
    <w:p w14:paraId="2E8D3D7E" w14:textId="53696562"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1) teavitada vanema</w:t>
      </w:r>
      <w:ins w:id="346" w:author="Mari Koik" w:date="2024-02-15T17:45:00Z">
        <w:r w:rsidR="00CE0CC9">
          <w:rPr>
            <w:rFonts w:ascii="Times New Roman" w:hAnsi="Times New Roman" w:cs="Times New Roman"/>
            <w:sz w:val="24"/>
            <w:szCs w:val="24"/>
          </w:rPr>
          <w:t>t</w:t>
        </w:r>
      </w:ins>
      <w:del w:id="347" w:author="Mari Koik" w:date="2024-02-15T17:45:00Z">
        <w:r w:rsidRPr="00E04EAF" w:rsidDel="00CE0CC9">
          <w:rPr>
            <w:rFonts w:ascii="Times New Roman" w:hAnsi="Times New Roman" w:cs="Times New Roman"/>
            <w:sz w:val="24"/>
            <w:szCs w:val="24"/>
          </w:rPr>
          <w:delText>id</w:delText>
        </w:r>
      </w:del>
      <w:r w:rsidRPr="00E04EAF">
        <w:rPr>
          <w:rFonts w:ascii="Times New Roman" w:hAnsi="Times New Roman" w:cs="Times New Roman"/>
          <w:sz w:val="24"/>
          <w:szCs w:val="24"/>
        </w:rPr>
        <w:t xml:space="preserve"> õppe- ja kasvatustegevuse korraldusest;</w:t>
      </w:r>
    </w:p>
    <w:p w14:paraId="6B539456" w14:textId="0887D735"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2) jälgida regulaarselt</w:t>
      </w:r>
      <w:r w:rsidR="00FB46CD">
        <w:rPr>
          <w:rFonts w:ascii="Times New Roman" w:hAnsi="Times New Roman" w:cs="Times New Roman"/>
          <w:sz w:val="24"/>
          <w:szCs w:val="24"/>
        </w:rPr>
        <w:t xml:space="preserve"> </w:t>
      </w:r>
      <w:r w:rsidRPr="00E04EAF">
        <w:rPr>
          <w:rFonts w:ascii="Times New Roman" w:hAnsi="Times New Roman" w:cs="Times New Roman"/>
          <w:sz w:val="24"/>
          <w:szCs w:val="24"/>
        </w:rPr>
        <w:t>lapse terviklikku arengut ning anda vanema</w:t>
      </w:r>
      <w:del w:id="348" w:author="Mari Koik" w:date="2024-02-15T17:45:00Z">
        <w:r w:rsidRPr="00E04EAF" w:rsidDel="00CE0CC9">
          <w:rPr>
            <w:rFonts w:ascii="Times New Roman" w:hAnsi="Times New Roman" w:cs="Times New Roman"/>
            <w:sz w:val="24"/>
            <w:szCs w:val="24"/>
          </w:rPr>
          <w:delText>te</w:delText>
        </w:r>
      </w:del>
      <w:r w:rsidRPr="00E04EAF">
        <w:rPr>
          <w:rFonts w:ascii="Times New Roman" w:hAnsi="Times New Roman" w:cs="Times New Roman"/>
          <w:sz w:val="24"/>
          <w:szCs w:val="24"/>
        </w:rPr>
        <w:t>le sellekohast tagasisidet;</w:t>
      </w:r>
    </w:p>
    <w:p w14:paraId="531DBB01" w14:textId="01880EDD" w:rsidR="003E1B27" w:rsidRPr="00E04EAF"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3) pakkuda lapsele käesolevas seaduses sätestatud korras tuge ning anda vajaduse korral </w:t>
      </w:r>
      <w:commentRangeStart w:id="349"/>
      <w:r w:rsidRPr="00E04EAF">
        <w:rPr>
          <w:rFonts w:ascii="Times New Roman" w:hAnsi="Times New Roman" w:cs="Times New Roman"/>
          <w:sz w:val="24"/>
          <w:szCs w:val="24"/>
        </w:rPr>
        <w:t>esmast abi</w:t>
      </w:r>
      <w:commentRangeEnd w:id="349"/>
      <w:r w:rsidR="00CE0CC9">
        <w:rPr>
          <w:rStyle w:val="Kommentaariviide"/>
        </w:rPr>
        <w:commentReference w:id="349"/>
      </w:r>
      <w:r w:rsidRPr="00E04EAF">
        <w:rPr>
          <w:rFonts w:ascii="Times New Roman" w:hAnsi="Times New Roman" w:cs="Times New Roman"/>
          <w:sz w:val="24"/>
          <w:szCs w:val="24"/>
        </w:rPr>
        <w:t>;</w:t>
      </w:r>
    </w:p>
    <w:p w14:paraId="2C91B1CA" w14:textId="7BFA83D1" w:rsidR="003E1B27" w:rsidRDefault="41C21EE3"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4) nõustada vanema</w:t>
      </w:r>
      <w:ins w:id="350" w:author="Mari Koik" w:date="2024-02-15T17:45:00Z">
        <w:r w:rsidR="00CE0CC9">
          <w:rPr>
            <w:rFonts w:ascii="Times New Roman" w:hAnsi="Times New Roman" w:cs="Times New Roman"/>
            <w:sz w:val="24"/>
            <w:szCs w:val="24"/>
          </w:rPr>
          <w:t>t</w:t>
        </w:r>
      </w:ins>
      <w:del w:id="351" w:author="Mari Koik" w:date="2024-02-15T17:45:00Z">
        <w:r w:rsidRPr="00E04EAF" w:rsidDel="00CE0CC9">
          <w:rPr>
            <w:rFonts w:ascii="Times New Roman" w:hAnsi="Times New Roman" w:cs="Times New Roman"/>
            <w:sz w:val="24"/>
            <w:szCs w:val="24"/>
          </w:rPr>
          <w:delText>id</w:delText>
        </w:r>
      </w:del>
      <w:r w:rsidRPr="00E04EAF">
        <w:rPr>
          <w:rFonts w:ascii="Times New Roman" w:hAnsi="Times New Roman" w:cs="Times New Roman"/>
          <w:sz w:val="24"/>
          <w:szCs w:val="24"/>
        </w:rPr>
        <w:t xml:space="preserve"> lapse arengu ja alushariduse küsimustes.</w:t>
      </w:r>
    </w:p>
    <w:p w14:paraId="077E9366" w14:textId="77777777" w:rsidR="00E96E8B" w:rsidRPr="00E04EAF" w:rsidRDefault="00E96E8B" w:rsidP="1A26A201">
      <w:pPr>
        <w:spacing w:after="0" w:line="240" w:lineRule="auto"/>
        <w:jc w:val="both"/>
        <w:rPr>
          <w:rFonts w:ascii="Times New Roman" w:hAnsi="Times New Roman" w:cs="Times New Roman"/>
          <w:sz w:val="24"/>
          <w:szCs w:val="24"/>
        </w:rPr>
      </w:pPr>
    </w:p>
    <w:p w14:paraId="50B29185" w14:textId="2F2FFF58" w:rsidR="27F61FCE" w:rsidRPr="00E04EAF" w:rsidRDefault="4E954EA2" w:rsidP="00015857">
      <w:pPr>
        <w:pStyle w:val="Vahedeta"/>
        <w:jc w:val="center"/>
        <w:rPr>
          <w:rFonts w:ascii="Times New Roman" w:hAnsi="Times New Roman" w:cs="Times New Roman"/>
          <w:b/>
          <w:bCs/>
          <w:sz w:val="24"/>
          <w:szCs w:val="24"/>
        </w:rPr>
      </w:pPr>
      <w:r w:rsidRPr="00E04EAF">
        <w:rPr>
          <w:rFonts w:ascii="Times New Roman" w:hAnsi="Times New Roman" w:cs="Times New Roman"/>
          <w:b/>
          <w:bCs/>
          <w:sz w:val="24"/>
          <w:szCs w:val="24"/>
        </w:rPr>
        <w:t>4</w:t>
      </w:r>
      <w:r w:rsidR="4FD6D17A" w:rsidRPr="00E04EAF">
        <w:rPr>
          <w:rFonts w:ascii="Times New Roman" w:hAnsi="Times New Roman" w:cs="Times New Roman"/>
          <w:b/>
          <w:bCs/>
          <w:sz w:val="24"/>
          <w:szCs w:val="24"/>
        </w:rPr>
        <w:t>. peatükk</w:t>
      </w:r>
    </w:p>
    <w:p w14:paraId="29112048" w14:textId="77777777" w:rsidR="000C73ED" w:rsidRPr="00E04EAF" w:rsidRDefault="4FD6D17A" w:rsidP="1A26A201">
      <w:pPr>
        <w:pStyle w:val="Vahedeta"/>
        <w:jc w:val="center"/>
        <w:rPr>
          <w:rFonts w:ascii="Times New Roman" w:hAnsi="Times New Roman" w:cs="Times New Roman"/>
          <w:b/>
          <w:bCs/>
          <w:sz w:val="24"/>
          <w:szCs w:val="24"/>
        </w:rPr>
      </w:pPr>
      <w:r w:rsidRPr="004B523F">
        <w:rPr>
          <w:rFonts w:ascii="Times New Roman" w:hAnsi="Times New Roman" w:cs="Times New Roman"/>
          <w:b/>
          <w:bCs/>
          <w:sz w:val="24"/>
          <w:szCs w:val="24"/>
        </w:rPr>
        <w:t>Lapsehoid</w:t>
      </w:r>
    </w:p>
    <w:p w14:paraId="3FCF787F" w14:textId="75F95B1E" w:rsidR="27F61FCE" w:rsidRPr="00E04EAF" w:rsidRDefault="4E63882E" w:rsidP="000771AD">
      <w:pPr>
        <w:spacing w:after="0" w:line="240" w:lineRule="auto"/>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572A7F24" w:rsidRPr="00E04EAF">
        <w:rPr>
          <w:rFonts w:ascii="Times New Roman" w:eastAsia="Times New Roman" w:hAnsi="Times New Roman" w:cs="Times New Roman"/>
          <w:b/>
          <w:bCs/>
          <w:sz w:val="24"/>
          <w:szCs w:val="24"/>
        </w:rPr>
        <w:t>3</w:t>
      </w:r>
      <w:r w:rsidR="003F0B64">
        <w:rPr>
          <w:rFonts w:ascii="Times New Roman" w:eastAsia="Times New Roman" w:hAnsi="Times New Roman" w:cs="Times New Roman"/>
          <w:b/>
          <w:bCs/>
          <w:sz w:val="24"/>
          <w:szCs w:val="24"/>
        </w:rPr>
        <w:t>3</w:t>
      </w:r>
      <w:r w:rsidRPr="00E04EAF">
        <w:rPr>
          <w:rFonts w:ascii="Times New Roman" w:eastAsia="Times New Roman" w:hAnsi="Times New Roman" w:cs="Times New Roman"/>
          <w:b/>
          <w:bCs/>
          <w:sz w:val="24"/>
          <w:szCs w:val="24"/>
        </w:rPr>
        <w:t>.</w:t>
      </w:r>
      <w:r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b/>
          <w:bCs/>
          <w:sz w:val="24"/>
          <w:szCs w:val="24"/>
        </w:rPr>
        <w:t>Lapsehoiu korraldamine</w:t>
      </w:r>
    </w:p>
    <w:p w14:paraId="49F9DB25" w14:textId="77777777" w:rsidR="000771AD" w:rsidRDefault="000771AD" w:rsidP="000771AD">
      <w:pPr>
        <w:spacing w:after="0" w:line="240" w:lineRule="auto"/>
        <w:jc w:val="both"/>
        <w:rPr>
          <w:rFonts w:ascii="Times New Roman" w:eastAsia="Times New Roman" w:hAnsi="Times New Roman" w:cs="Times New Roman"/>
          <w:sz w:val="24"/>
          <w:szCs w:val="24"/>
        </w:rPr>
      </w:pPr>
    </w:p>
    <w:p w14:paraId="2C83AE0E" w14:textId="7AB9EE5A" w:rsidR="00905731" w:rsidRDefault="5F9DB64B" w:rsidP="000771A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Lapsehoidu võib korraldada munitsipaal- või eralastehoius. Munitsipaallastehoiu pidaja on kohaliku omavalitsuse üksus. Eralastehoiu pidaja on eraõiguslik juriidiline isik või füüsilisest isikust ettevõtja.</w:t>
      </w:r>
    </w:p>
    <w:p w14:paraId="17DB9EBE" w14:textId="77777777" w:rsidR="00905731" w:rsidRDefault="00905731" w:rsidP="00905731">
      <w:pPr>
        <w:spacing w:after="0" w:line="240" w:lineRule="auto"/>
        <w:jc w:val="both"/>
        <w:rPr>
          <w:rFonts w:ascii="Times New Roman" w:eastAsia="Times New Roman" w:hAnsi="Times New Roman" w:cs="Times New Roman"/>
          <w:sz w:val="24"/>
          <w:szCs w:val="24"/>
        </w:rPr>
      </w:pPr>
    </w:p>
    <w:p w14:paraId="6C5B08B5" w14:textId="72110FDA" w:rsidR="006B6261" w:rsidRDefault="5F9DB64B" w:rsidP="0090573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lastRenderedPageBreak/>
        <w:t>(2) Lastehoid asutatakse lastehoiu</w:t>
      </w:r>
      <w:del w:id="352" w:author="Mari Koik" w:date="2024-02-13T15:42:00Z">
        <w:r w:rsidRPr="00E04EAF" w:rsidDel="001C3445">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otsusega. Eralapsehoiu korraldamise õigus antakse käesolevas seaduses sätestatud korras tegevusloaga. Lastehoid võib tegutseda ühe asutusena mitmes tegevuskohas, sellisel juhul peab tema tegevus vastama käesolevas seaduses sätestatud nõuetele kõikides tegevuskohtades.</w:t>
      </w:r>
    </w:p>
    <w:p w14:paraId="08E7ED92" w14:textId="77777777" w:rsidR="008E2947" w:rsidRDefault="008E2947" w:rsidP="00905731">
      <w:pPr>
        <w:spacing w:after="0" w:line="240" w:lineRule="auto"/>
        <w:jc w:val="both"/>
        <w:rPr>
          <w:rFonts w:ascii="Times New Roman" w:eastAsia="Times New Roman" w:hAnsi="Times New Roman" w:cs="Times New Roman"/>
          <w:sz w:val="24"/>
          <w:szCs w:val="24"/>
        </w:rPr>
      </w:pPr>
    </w:p>
    <w:p w14:paraId="43351F8A" w14:textId="748FC2A3" w:rsidR="008E2947" w:rsidRPr="00E04EAF" w:rsidRDefault="2EEA4322"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40CF5823" w:rsidRPr="7BA5EFAE">
        <w:rPr>
          <w:rFonts w:ascii="Times New Roman" w:eastAsia="Times New Roman" w:hAnsi="Times New Roman" w:cs="Times New Roman"/>
          <w:sz w:val="24"/>
          <w:szCs w:val="24"/>
        </w:rPr>
        <w:t>3</w:t>
      </w:r>
      <w:r w:rsidRPr="7BA5EFAE">
        <w:rPr>
          <w:rFonts w:ascii="Times New Roman" w:eastAsia="Times New Roman" w:hAnsi="Times New Roman" w:cs="Times New Roman"/>
          <w:sz w:val="24"/>
          <w:szCs w:val="24"/>
        </w:rPr>
        <w:t>) Lastehoid kutsub vanemate</w:t>
      </w:r>
      <w:r w:rsidR="0932D683" w:rsidRPr="7BA5EFAE">
        <w:rPr>
          <w:rFonts w:ascii="Times New Roman" w:eastAsia="Times New Roman" w:hAnsi="Times New Roman" w:cs="Times New Roman"/>
          <w:sz w:val="24"/>
          <w:szCs w:val="24"/>
        </w:rPr>
        <w:t>ga tehtava</w:t>
      </w:r>
      <w:r w:rsidRPr="7BA5EFAE">
        <w:rPr>
          <w:rFonts w:ascii="Times New Roman" w:eastAsia="Times New Roman" w:hAnsi="Times New Roman" w:cs="Times New Roman"/>
          <w:sz w:val="24"/>
          <w:szCs w:val="24"/>
        </w:rPr>
        <w:t xml:space="preserve"> koostöö </w:t>
      </w:r>
      <w:r w:rsidR="19CA8465" w:rsidRPr="7BA5EFAE">
        <w:rPr>
          <w:rFonts w:ascii="Times New Roman" w:eastAsia="Times New Roman" w:hAnsi="Times New Roman" w:cs="Times New Roman"/>
          <w:sz w:val="24"/>
          <w:szCs w:val="24"/>
        </w:rPr>
        <w:t>edendamiseks</w:t>
      </w:r>
      <w:r w:rsidRPr="7BA5EFAE">
        <w:rPr>
          <w:rFonts w:ascii="Times New Roman" w:eastAsia="Times New Roman" w:hAnsi="Times New Roman" w:cs="Times New Roman"/>
          <w:sz w:val="24"/>
          <w:szCs w:val="24"/>
        </w:rPr>
        <w:t xml:space="preserve"> </w:t>
      </w:r>
      <w:r w:rsidR="3F9BFF2D" w:rsidRPr="7BA5EFAE">
        <w:rPr>
          <w:rFonts w:ascii="Times New Roman" w:eastAsia="Times New Roman" w:hAnsi="Times New Roman" w:cs="Times New Roman"/>
          <w:sz w:val="24"/>
          <w:szCs w:val="24"/>
        </w:rPr>
        <w:t xml:space="preserve">vähemalt kaks korda aastas </w:t>
      </w:r>
      <w:r w:rsidRPr="7BA5EFAE">
        <w:rPr>
          <w:rFonts w:ascii="Times New Roman" w:eastAsia="Times New Roman" w:hAnsi="Times New Roman" w:cs="Times New Roman"/>
          <w:sz w:val="24"/>
          <w:szCs w:val="24"/>
        </w:rPr>
        <w:t>kokku vanemate koosoleku.</w:t>
      </w:r>
    </w:p>
    <w:p w14:paraId="360366F5" w14:textId="77777777" w:rsidR="008E2947" w:rsidRDefault="008E2947" w:rsidP="00905731">
      <w:pPr>
        <w:spacing w:after="0" w:line="240" w:lineRule="auto"/>
        <w:jc w:val="both"/>
        <w:rPr>
          <w:rFonts w:ascii="Times New Roman" w:eastAsia="Times New Roman" w:hAnsi="Times New Roman" w:cs="Times New Roman"/>
          <w:sz w:val="24"/>
          <w:szCs w:val="24"/>
        </w:rPr>
      </w:pPr>
    </w:p>
    <w:p w14:paraId="3057BD28" w14:textId="30ACDA5E" w:rsidR="008E2947" w:rsidRPr="00676C8B" w:rsidRDefault="008E2947" w:rsidP="00905731">
      <w:pPr>
        <w:spacing w:after="0" w:line="240" w:lineRule="auto"/>
        <w:jc w:val="both"/>
        <w:rPr>
          <w:rFonts w:ascii="Times New Roman" w:eastAsia="Times New Roman" w:hAnsi="Times New Roman" w:cs="Times New Roman"/>
          <w:b/>
          <w:bCs/>
          <w:sz w:val="24"/>
          <w:szCs w:val="24"/>
        </w:rPr>
      </w:pPr>
      <w:r w:rsidRPr="00676C8B">
        <w:rPr>
          <w:rFonts w:ascii="Times New Roman" w:eastAsia="Times New Roman" w:hAnsi="Times New Roman" w:cs="Times New Roman"/>
          <w:b/>
          <w:bCs/>
          <w:sz w:val="24"/>
          <w:szCs w:val="24"/>
        </w:rPr>
        <w:t xml:space="preserve">§ </w:t>
      </w:r>
      <w:r w:rsidR="003F0B64">
        <w:rPr>
          <w:rFonts w:ascii="Times New Roman" w:eastAsia="Times New Roman" w:hAnsi="Times New Roman" w:cs="Times New Roman"/>
          <w:b/>
          <w:bCs/>
          <w:sz w:val="24"/>
          <w:szCs w:val="24"/>
        </w:rPr>
        <w:t>34</w:t>
      </w:r>
      <w:r w:rsidRPr="00676C8B">
        <w:rPr>
          <w:rFonts w:ascii="Times New Roman" w:eastAsia="Times New Roman" w:hAnsi="Times New Roman" w:cs="Times New Roman"/>
          <w:b/>
          <w:bCs/>
          <w:sz w:val="24"/>
          <w:szCs w:val="24"/>
        </w:rPr>
        <w:t>. Rühma töökorraldus</w:t>
      </w:r>
    </w:p>
    <w:p w14:paraId="54A02C52" w14:textId="77777777" w:rsidR="00905731" w:rsidRDefault="00905731" w:rsidP="00905731">
      <w:pPr>
        <w:spacing w:after="0" w:line="240" w:lineRule="auto"/>
        <w:jc w:val="both"/>
        <w:rPr>
          <w:rFonts w:ascii="Times New Roman" w:eastAsia="Times New Roman" w:hAnsi="Times New Roman" w:cs="Times New Roman"/>
          <w:sz w:val="24"/>
          <w:szCs w:val="24"/>
        </w:rPr>
      </w:pPr>
    </w:p>
    <w:p w14:paraId="04E54314" w14:textId="41EEB0C4" w:rsidR="00EF3796" w:rsidRPr="00E04EAF" w:rsidRDefault="23805592"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586757CE" w:rsidRPr="7BA5EFAE">
        <w:rPr>
          <w:rFonts w:ascii="Times New Roman" w:eastAsia="Times New Roman" w:hAnsi="Times New Roman" w:cs="Times New Roman"/>
          <w:sz w:val="24"/>
          <w:szCs w:val="24"/>
        </w:rPr>
        <w:t>1</w:t>
      </w:r>
      <w:r w:rsidRPr="7BA5EFAE">
        <w:rPr>
          <w:rFonts w:ascii="Times New Roman" w:eastAsia="Times New Roman" w:hAnsi="Times New Roman" w:cs="Times New Roman"/>
          <w:sz w:val="24"/>
          <w:szCs w:val="24"/>
        </w:rPr>
        <w:t>) Lastehoiu</w:t>
      </w:r>
      <w:r w:rsidR="135A306A" w:rsidRPr="7BA5EFAE">
        <w:rPr>
          <w:rFonts w:ascii="Times New Roman" w:eastAsia="Times New Roman" w:hAnsi="Times New Roman" w:cs="Times New Roman"/>
          <w:sz w:val="24"/>
          <w:szCs w:val="24"/>
        </w:rPr>
        <w:t xml:space="preserve">rühma </w:t>
      </w:r>
      <w:r w:rsidRPr="7BA5EFAE">
        <w:rPr>
          <w:rFonts w:ascii="Times New Roman" w:eastAsia="Times New Roman" w:hAnsi="Times New Roman" w:cs="Times New Roman"/>
          <w:sz w:val="24"/>
          <w:szCs w:val="24"/>
        </w:rPr>
        <w:t xml:space="preserve">tööaja jooksul on tagatud </w:t>
      </w:r>
      <w:r w:rsidRPr="00FC7DA9">
        <w:rPr>
          <w:rFonts w:ascii="Times New Roman" w:eastAsia="Times New Roman" w:hAnsi="Times New Roman" w:cs="Times New Roman"/>
          <w:sz w:val="24"/>
          <w:szCs w:val="24"/>
        </w:rPr>
        <w:t>lapsehoidja</w:t>
      </w:r>
      <w:r w:rsidR="6D317CF7" w:rsidRPr="7BA5EFAE">
        <w:rPr>
          <w:rFonts w:ascii="Times New Roman" w:eastAsia="Times New Roman" w:hAnsi="Times New Roman" w:cs="Times New Roman"/>
          <w:sz w:val="24"/>
          <w:szCs w:val="24"/>
        </w:rPr>
        <w:t xml:space="preserve"> </w:t>
      </w:r>
      <w:r w:rsidR="236615D7" w:rsidRPr="7BA5EFAE">
        <w:rPr>
          <w:rFonts w:ascii="Times New Roman" w:eastAsia="Times New Roman" w:hAnsi="Times New Roman" w:cs="Times New Roman"/>
          <w:sz w:val="24"/>
          <w:szCs w:val="24"/>
        </w:rPr>
        <w:t xml:space="preserve">iga </w:t>
      </w:r>
      <w:r w:rsidRPr="7BA5EFAE">
        <w:rPr>
          <w:rFonts w:ascii="Times New Roman" w:eastAsia="Times New Roman" w:hAnsi="Times New Roman" w:cs="Times New Roman"/>
          <w:sz w:val="24"/>
          <w:szCs w:val="24"/>
        </w:rPr>
        <w:t>viie lapse kohta</w:t>
      </w:r>
      <w:r w:rsidR="4C18002D" w:rsidRPr="7BA5EFAE">
        <w:rPr>
          <w:rFonts w:ascii="Times New Roman" w:eastAsia="Times New Roman" w:hAnsi="Times New Roman" w:cs="Times New Roman"/>
          <w:sz w:val="24"/>
          <w:szCs w:val="24"/>
        </w:rPr>
        <w:t xml:space="preserve"> </w:t>
      </w:r>
      <w:r w:rsidR="4AE1856A" w:rsidRPr="7BA5EFAE">
        <w:rPr>
          <w:rFonts w:ascii="Times New Roman" w:eastAsia="Times New Roman" w:hAnsi="Times New Roman" w:cs="Times New Roman"/>
          <w:sz w:val="24"/>
          <w:szCs w:val="24"/>
        </w:rPr>
        <w:t xml:space="preserve">kuni kolmeaastaste laste </w:t>
      </w:r>
      <w:r w:rsidR="54D43A30" w:rsidRPr="7BA5EFAE">
        <w:rPr>
          <w:rFonts w:ascii="Times New Roman" w:eastAsia="Times New Roman" w:hAnsi="Times New Roman" w:cs="Times New Roman"/>
          <w:sz w:val="24"/>
          <w:szCs w:val="24"/>
        </w:rPr>
        <w:t xml:space="preserve">puhul </w:t>
      </w:r>
      <w:r w:rsidR="4AE1856A" w:rsidRPr="7BA5EFAE">
        <w:rPr>
          <w:rFonts w:ascii="Times New Roman" w:eastAsia="Times New Roman" w:hAnsi="Times New Roman" w:cs="Times New Roman"/>
          <w:sz w:val="24"/>
          <w:szCs w:val="24"/>
        </w:rPr>
        <w:t xml:space="preserve">ja </w:t>
      </w:r>
      <w:r w:rsidR="4CB5FF12" w:rsidRPr="7BA5EFAE">
        <w:rPr>
          <w:rFonts w:ascii="Times New Roman" w:eastAsia="Times New Roman" w:hAnsi="Times New Roman" w:cs="Times New Roman"/>
          <w:sz w:val="24"/>
          <w:szCs w:val="24"/>
        </w:rPr>
        <w:t xml:space="preserve">iga </w:t>
      </w:r>
      <w:r w:rsidR="4FB505C5" w:rsidRPr="7BA5EFAE">
        <w:rPr>
          <w:rFonts w:ascii="Times New Roman" w:eastAsia="Times New Roman" w:hAnsi="Times New Roman" w:cs="Times New Roman"/>
          <w:sz w:val="24"/>
          <w:szCs w:val="24"/>
        </w:rPr>
        <w:t xml:space="preserve">kümne </w:t>
      </w:r>
      <w:r w:rsidR="4AE1856A" w:rsidRPr="7BA5EFAE">
        <w:rPr>
          <w:rFonts w:ascii="Times New Roman" w:eastAsia="Times New Roman" w:hAnsi="Times New Roman" w:cs="Times New Roman"/>
          <w:sz w:val="24"/>
          <w:szCs w:val="24"/>
        </w:rPr>
        <w:t xml:space="preserve">lapse kohta üle kolmeaastaste laste </w:t>
      </w:r>
      <w:r w:rsidR="4AEDB054" w:rsidRPr="7BA5EFAE">
        <w:rPr>
          <w:rFonts w:ascii="Times New Roman" w:eastAsia="Times New Roman" w:hAnsi="Times New Roman" w:cs="Times New Roman"/>
          <w:sz w:val="24"/>
          <w:szCs w:val="24"/>
        </w:rPr>
        <w:t>puhul</w:t>
      </w:r>
      <w:r w:rsidR="1952BC00" w:rsidRPr="7BA5EFAE">
        <w:rPr>
          <w:rFonts w:ascii="Times New Roman" w:eastAsia="Times New Roman" w:hAnsi="Times New Roman" w:cs="Times New Roman"/>
          <w:sz w:val="24"/>
          <w:szCs w:val="24"/>
        </w:rPr>
        <w:t>.</w:t>
      </w:r>
      <w:r w:rsidR="4AE1856A" w:rsidRPr="7BA5EFAE">
        <w:rPr>
          <w:rFonts w:ascii="Times New Roman" w:eastAsia="Times New Roman" w:hAnsi="Times New Roman" w:cs="Times New Roman"/>
          <w:sz w:val="24"/>
          <w:szCs w:val="24"/>
        </w:rPr>
        <w:t xml:space="preserve"> </w:t>
      </w:r>
      <w:r w:rsidR="191B3830" w:rsidRPr="7BA5EFAE">
        <w:rPr>
          <w:rFonts w:ascii="Times New Roman" w:eastAsia="Times New Roman" w:hAnsi="Times New Roman" w:cs="Times New Roman"/>
          <w:sz w:val="24"/>
          <w:szCs w:val="24"/>
        </w:rPr>
        <w:t>L</w:t>
      </w:r>
      <w:r w:rsidR="64771184" w:rsidRPr="7BA5EFAE">
        <w:rPr>
          <w:rFonts w:ascii="Times New Roman" w:eastAsia="Times New Roman" w:hAnsi="Times New Roman" w:cs="Times New Roman"/>
          <w:sz w:val="24"/>
          <w:szCs w:val="24"/>
        </w:rPr>
        <w:t>astehoiu</w:t>
      </w:r>
      <w:r w:rsidRPr="7BA5EFAE">
        <w:rPr>
          <w:rFonts w:ascii="Times New Roman" w:eastAsia="Times New Roman" w:hAnsi="Times New Roman" w:cs="Times New Roman"/>
          <w:sz w:val="24"/>
          <w:szCs w:val="24"/>
        </w:rPr>
        <w:t>rühmas</w:t>
      </w:r>
      <w:r w:rsidR="607D563E" w:rsidRPr="7BA5EFAE">
        <w:rPr>
          <w:rFonts w:ascii="Times New Roman" w:eastAsia="Times New Roman" w:hAnsi="Times New Roman" w:cs="Times New Roman"/>
          <w:sz w:val="24"/>
          <w:szCs w:val="24"/>
        </w:rPr>
        <w:t xml:space="preserve"> võib</w:t>
      </w:r>
      <w:r w:rsidRPr="7BA5EFAE">
        <w:rPr>
          <w:rFonts w:ascii="Times New Roman" w:eastAsia="Times New Roman" w:hAnsi="Times New Roman" w:cs="Times New Roman"/>
          <w:sz w:val="24"/>
          <w:szCs w:val="24"/>
        </w:rPr>
        <w:t xml:space="preserve"> olla kuni 1</w:t>
      </w:r>
      <w:r w:rsidR="2EB9E7D0" w:rsidRPr="7BA5EFAE">
        <w:rPr>
          <w:rFonts w:ascii="Times New Roman" w:eastAsia="Times New Roman" w:hAnsi="Times New Roman" w:cs="Times New Roman"/>
          <w:sz w:val="24"/>
          <w:szCs w:val="24"/>
        </w:rPr>
        <w:t>5</w:t>
      </w:r>
      <w:r w:rsidRPr="7BA5EFAE">
        <w:rPr>
          <w:rFonts w:ascii="Times New Roman" w:eastAsia="Times New Roman" w:hAnsi="Times New Roman" w:cs="Times New Roman"/>
          <w:sz w:val="24"/>
          <w:szCs w:val="24"/>
        </w:rPr>
        <w:t xml:space="preserve"> </w:t>
      </w:r>
      <w:r w:rsidR="4A4BD578" w:rsidRPr="7BA5EFAE">
        <w:rPr>
          <w:rFonts w:ascii="Times New Roman" w:eastAsia="Times New Roman" w:hAnsi="Times New Roman" w:cs="Times New Roman"/>
          <w:sz w:val="24"/>
          <w:szCs w:val="24"/>
        </w:rPr>
        <w:t>last</w:t>
      </w:r>
      <w:r w:rsidRPr="7BA5EFAE">
        <w:rPr>
          <w:rFonts w:ascii="Times New Roman" w:eastAsia="Times New Roman" w:hAnsi="Times New Roman" w:cs="Times New Roman"/>
          <w:sz w:val="24"/>
          <w:szCs w:val="24"/>
        </w:rPr>
        <w:t>.</w:t>
      </w:r>
    </w:p>
    <w:p w14:paraId="3E772CCC" w14:textId="0E53B175" w:rsidR="00EF3796" w:rsidRPr="00E04EAF" w:rsidRDefault="00EF3796" w:rsidP="00905731">
      <w:pPr>
        <w:spacing w:after="0" w:line="240" w:lineRule="auto"/>
        <w:jc w:val="both"/>
        <w:rPr>
          <w:rFonts w:ascii="Times New Roman" w:eastAsia="Times New Roman" w:hAnsi="Times New Roman" w:cs="Times New Roman"/>
          <w:sz w:val="24"/>
          <w:szCs w:val="24"/>
        </w:rPr>
      </w:pPr>
    </w:p>
    <w:p w14:paraId="69E54CDC" w14:textId="52769B32" w:rsidR="00EF3796" w:rsidRDefault="23805592"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586757CE" w:rsidRPr="7BA5EFAE">
        <w:rPr>
          <w:rFonts w:ascii="Times New Roman" w:eastAsia="Times New Roman" w:hAnsi="Times New Roman" w:cs="Times New Roman"/>
          <w:sz w:val="24"/>
          <w:szCs w:val="24"/>
        </w:rPr>
        <w:t>2</w:t>
      </w:r>
      <w:r w:rsidRPr="7BA5EFAE">
        <w:rPr>
          <w:rFonts w:ascii="Times New Roman" w:eastAsia="Times New Roman" w:hAnsi="Times New Roman" w:cs="Times New Roman"/>
          <w:sz w:val="24"/>
          <w:szCs w:val="24"/>
        </w:rPr>
        <w:t>) Kui lastehoiu</w:t>
      </w:r>
      <w:r w:rsidR="2F0CA700" w:rsidRPr="7BA5EFAE">
        <w:rPr>
          <w:rFonts w:ascii="Times New Roman" w:eastAsia="Times New Roman" w:hAnsi="Times New Roman" w:cs="Times New Roman"/>
          <w:sz w:val="24"/>
          <w:szCs w:val="24"/>
        </w:rPr>
        <w:t>rühmas</w:t>
      </w:r>
      <w:r w:rsidRPr="7BA5EFAE">
        <w:rPr>
          <w:rFonts w:ascii="Times New Roman" w:eastAsia="Times New Roman" w:hAnsi="Times New Roman" w:cs="Times New Roman"/>
          <w:sz w:val="24"/>
          <w:szCs w:val="24"/>
        </w:rPr>
        <w:t xml:space="preserve"> töötab vähemalt üks täistööajaga õpetaja, </w:t>
      </w:r>
      <w:commentRangeStart w:id="353"/>
      <w:del w:id="354" w:author="Mari Koik" w:date="2024-02-15T17:46:00Z">
        <w:r w:rsidR="77FDD8E0" w:rsidRPr="7BA5EFAE" w:rsidDel="00CE0CC9">
          <w:rPr>
            <w:rFonts w:ascii="Times New Roman" w:eastAsia="Times New Roman" w:hAnsi="Times New Roman" w:cs="Times New Roman"/>
            <w:sz w:val="24"/>
            <w:szCs w:val="24"/>
          </w:rPr>
          <w:delText>on</w:delText>
        </w:r>
        <w:r w:rsidRPr="7BA5EFAE" w:rsidDel="00CE0CC9">
          <w:rPr>
            <w:rFonts w:ascii="Times New Roman" w:eastAsia="Times New Roman" w:hAnsi="Times New Roman" w:cs="Times New Roman"/>
            <w:sz w:val="24"/>
            <w:szCs w:val="24"/>
          </w:rPr>
          <w:delText xml:space="preserve"> </w:delText>
        </w:r>
      </w:del>
      <w:ins w:id="355" w:author="Mari Koik" w:date="2024-02-15T17:46:00Z">
        <w:r w:rsidR="00CE0CC9">
          <w:rPr>
            <w:rFonts w:ascii="Times New Roman" w:eastAsia="Times New Roman" w:hAnsi="Times New Roman" w:cs="Times New Roman"/>
            <w:sz w:val="24"/>
            <w:szCs w:val="24"/>
          </w:rPr>
          <w:t>peab</w:t>
        </w:r>
        <w:r w:rsidR="00CE0CC9"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 xml:space="preserve">kogu </w:t>
      </w:r>
      <w:r w:rsidR="30779269" w:rsidRPr="7BA5EFAE">
        <w:rPr>
          <w:rFonts w:ascii="Times New Roman" w:eastAsia="Times New Roman" w:hAnsi="Times New Roman" w:cs="Times New Roman"/>
          <w:sz w:val="24"/>
          <w:szCs w:val="24"/>
        </w:rPr>
        <w:t xml:space="preserve">rühma </w:t>
      </w:r>
      <w:r w:rsidRPr="7BA5EFAE">
        <w:rPr>
          <w:rFonts w:ascii="Times New Roman" w:eastAsia="Times New Roman" w:hAnsi="Times New Roman" w:cs="Times New Roman"/>
          <w:sz w:val="24"/>
          <w:szCs w:val="24"/>
        </w:rPr>
        <w:t xml:space="preserve">tööaja jooksul </w:t>
      </w:r>
      <w:ins w:id="356" w:author="Mari Koik" w:date="2024-02-15T17:46:00Z">
        <w:r w:rsidR="00CE0CC9">
          <w:rPr>
            <w:rFonts w:ascii="Times New Roman" w:eastAsia="Times New Roman" w:hAnsi="Times New Roman" w:cs="Times New Roman"/>
            <w:sz w:val="24"/>
            <w:szCs w:val="24"/>
          </w:rPr>
          <w:t xml:space="preserve">olema </w:t>
        </w:r>
      </w:ins>
      <w:r w:rsidRPr="7BA5EFAE">
        <w:rPr>
          <w:rFonts w:ascii="Times New Roman" w:eastAsia="Times New Roman" w:hAnsi="Times New Roman" w:cs="Times New Roman"/>
          <w:sz w:val="24"/>
          <w:szCs w:val="24"/>
        </w:rPr>
        <w:t xml:space="preserve">tagatud </w:t>
      </w:r>
      <w:commentRangeEnd w:id="353"/>
      <w:r w:rsidR="00CE0CC9">
        <w:rPr>
          <w:rStyle w:val="Kommentaariviide"/>
        </w:rPr>
        <w:commentReference w:id="353"/>
      </w:r>
      <w:r w:rsidRPr="7BA5EFAE">
        <w:rPr>
          <w:rFonts w:ascii="Times New Roman" w:eastAsia="Times New Roman" w:hAnsi="Times New Roman" w:cs="Times New Roman"/>
          <w:sz w:val="24"/>
          <w:szCs w:val="24"/>
        </w:rPr>
        <w:t>õpetaja</w:t>
      </w:r>
      <w:r w:rsidR="0467F889" w:rsidRPr="7BA5EFAE">
        <w:rPr>
          <w:rFonts w:ascii="Times New Roman" w:eastAsia="Times New Roman" w:hAnsi="Times New Roman" w:cs="Times New Roman"/>
          <w:sz w:val="24"/>
          <w:szCs w:val="24"/>
        </w:rPr>
        <w:t>, abiõpetaja</w:t>
      </w:r>
      <w:r w:rsidRPr="7BA5EFAE">
        <w:rPr>
          <w:rFonts w:ascii="Times New Roman" w:eastAsia="Times New Roman" w:hAnsi="Times New Roman" w:cs="Times New Roman"/>
          <w:sz w:val="24"/>
          <w:szCs w:val="24"/>
        </w:rPr>
        <w:t xml:space="preserve"> või lapsehoidja </w:t>
      </w:r>
      <w:r w:rsidR="6389F0BA" w:rsidRPr="7BA5EFAE">
        <w:rPr>
          <w:rFonts w:ascii="Times New Roman" w:eastAsia="Times New Roman" w:hAnsi="Times New Roman" w:cs="Times New Roman"/>
          <w:sz w:val="24"/>
          <w:szCs w:val="24"/>
        </w:rPr>
        <w:t xml:space="preserve">iga </w:t>
      </w:r>
      <w:r w:rsidR="718F8AE9" w:rsidRPr="7BA5EFAE">
        <w:rPr>
          <w:rFonts w:ascii="Times New Roman" w:eastAsia="Times New Roman" w:hAnsi="Times New Roman" w:cs="Times New Roman"/>
          <w:sz w:val="24"/>
          <w:szCs w:val="24"/>
        </w:rPr>
        <w:t xml:space="preserve">kaheksa </w:t>
      </w:r>
      <w:r w:rsidR="6389F0BA" w:rsidRPr="7BA5EFAE">
        <w:rPr>
          <w:rFonts w:ascii="Times New Roman" w:eastAsia="Times New Roman" w:hAnsi="Times New Roman" w:cs="Times New Roman"/>
          <w:sz w:val="24"/>
          <w:szCs w:val="24"/>
        </w:rPr>
        <w:t xml:space="preserve">lapse kohta </w:t>
      </w:r>
      <w:r w:rsidR="1FDC6AA8" w:rsidRPr="7BA5EFAE">
        <w:rPr>
          <w:rFonts w:ascii="Times New Roman" w:eastAsia="Times New Roman" w:hAnsi="Times New Roman" w:cs="Times New Roman"/>
          <w:sz w:val="24"/>
          <w:szCs w:val="24"/>
        </w:rPr>
        <w:t xml:space="preserve">kuni </w:t>
      </w:r>
      <w:r w:rsidRPr="7BA5EFAE">
        <w:rPr>
          <w:rFonts w:ascii="Times New Roman" w:eastAsia="Times New Roman" w:hAnsi="Times New Roman" w:cs="Times New Roman"/>
          <w:sz w:val="24"/>
          <w:szCs w:val="24"/>
        </w:rPr>
        <w:t>kolmeaastas</w:t>
      </w:r>
      <w:r w:rsidR="7EF20D0B" w:rsidRPr="7BA5EFAE">
        <w:rPr>
          <w:rFonts w:ascii="Times New Roman" w:eastAsia="Times New Roman" w:hAnsi="Times New Roman" w:cs="Times New Roman"/>
          <w:sz w:val="24"/>
          <w:szCs w:val="24"/>
        </w:rPr>
        <w:t>t</w:t>
      </w:r>
      <w:r w:rsidRPr="7BA5EFAE">
        <w:rPr>
          <w:rFonts w:ascii="Times New Roman" w:eastAsia="Times New Roman" w:hAnsi="Times New Roman" w:cs="Times New Roman"/>
          <w:sz w:val="24"/>
          <w:szCs w:val="24"/>
        </w:rPr>
        <w:t>e la</w:t>
      </w:r>
      <w:r w:rsidR="26E4C0EB" w:rsidRPr="7BA5EFAE">
        <w:rPr>
          <w:rFonts w:ascii="Times New Roman" w:eastAsia="Times New Roman" w:hAnsi="Times New Roman" w:cs="Times New Roman"/>
          <w:sz w:val="24"/>
          <w:szCs w:val="24"/>
        </w:rPr>
        <w:t>st</w:t>
      </w:r>
      <w:r w:rsidRPr="7BA5EFAE">
        <w:rPr>
          <w:rFonts w:ascii="Times New Roman" w:eastAsia="Times New Roman" w:hAnsi="Times New Roman" w:cs="Times New Roman"/>
          <w:sz w:val="24"/>
          <w:szCs w:val="24"/>
        </w:rPr>
        <w:t xml:space="preserve">e </w:t>
      </w:r>
      <w:r w:rsidR="6D006069" w:rsidRPr="7BA5EFAE">
        <w:rPr>
          <w:rFonts w:ascii="Times New Roman" w:eastAsia="Times New Roman" w:hAnsi="Times New Roman" w:cs="Times New Roman"/>
          <w:sz w:val="24"/>
          <w:szCs w:val="24"/>
        </w:rPr>
        <w:t>puhul</w:t>
      </w:r>
      <w:r w:rsidR="6A4C91EF" w:rsidRPr="7BA5EFAE">
        <w:rPr>
          <w:rFonts w:ascii="Times New Roman" w:eastAsia="Times New Roman" w:hAnsi="Times New Roman" w:cs="Times New Roman"/>
          <w:sz w:val="24"/>
          <w:szCs w:val="24"/>
        </w:rPr>
        <w:t xml:space="preserve"> </w:t>
      </w:r>
      <w:r w:rsidR="246C6A3E" w:rsidRPr="7BA5EFAE">
        <w:rPr>
          <w:rFonts w:ascii="Times New Roman" w:eastAsia="Times New Roman" w:hAnsi="Times New Roman" w:cs="Times New Roman"/>
          <w:sz w:val="24"/>
          <w:szCs w:val="24"/>
        </w:rPr>
        <w:t>ja</w:t>
      </w:r>
      <w:r w:rsidR="51AA97CC" w:rsidRPr="7BA5EFAE">
        <w:rPr>
          <w:rFonts w:ascii="Times New Roman" w:eastAsia="Times New Roman" w:hAnsi="Times New Roman" w:cs="Times New Roman"/>
          <w:sz w:val="24"/>
          <w:szCs w:val="24"/>
        </w:rPr>
        <w:t xml:space="preserve"> iga </w:t>
      </w:r>
      <w:r w:rsidR="457B0AE2" w:rsidRPr="7BA5EFAE">
        <w:rPr>
          <w:rFonts w:ascii="Times New Roman" w:eastAsia="Times New Roman" w:hAnsi="Times New Roman" w:cs="Times New Roman"/>
          <w:sz w:val="24"/>
          <w:szCs w:val="24"/>
        </w:rPr>
        <w:t xml:space="preserve">kümne </w:t>
      </w:r>
      <w:r w:rsidR="51AA97CC" w:rsidRPr="7BA5EFAE">
        <w:rPr>
          <w:rFonts w:ascii="Times New Roman" w:eastAsia="Times New Roman" w:hAnsi="Times New Roman" w:cs="Times New Roman"/>
          <w:sz w:val="24"/>
          <w:szCs w:val="24"/>
        </w:rPr>
        <w:t xml:space="preserve">lapse kohta </w:t>
      </w:r>
      <w:r w:rsidR="02022CEC" w:rsidRPr="7BA5EFAE">
        <w:rPr>
          <w:rFonts w:ascii="Times New Roman" w:eastAsia="Times New Roman" w:hAnsi="Times New Roman" w:cs="Times New Roman"/>
          <w:sz w:val="24"/>
          <w:szCs w:val="24"/>
        </w:rPr>
        <w:t>üle</w:t>
      </w:r>
      <w:r w:rsidR="3481C877" w:rsidRPr="7BA5EFAE">
        <w:rPr>
          <w:rFonts w:ascii="Times New Roman" w:eastAsia="Times New Roman" w:hAnsi="Times New Roman" w:cs="Times New Roman"/>
          <w:sz w:val="24"/>
          <w:szCs w:val="24"/>
        </w:rPr>
        <w:t xml:space="preserve"> </w:t>
      </w:r>
      <w:r w:rsidR="2853794C" w:rsidRPr="7BA5EFAE">
        <w:rPr>
          <w:rFonts w:ascii="Times New Roman" w:eastAsia="Times New Roman" w:hAnsi="Times New Roman" w:cs="Times New Roman"/>
          <w:sz w:val="24"/>
          <w:szCs w:val="24"/>
        </w:rPr>
        <w:t>kol</w:t>
      </w:r>
      <w:r w:rsidRPr="7BA5EFAE">
        <w:rPr>
          <w:rFonts w:ascii="Times New Roman" w:eastAsia="Times New Roman" w:hAnsi="Times New Roman" w:cs="Times New Roman"/>
          <w:sz w:val="24"/>
          <w:szCs w:val="24"/>
        </w:rPr>
        <w:t>me</w:t>
      </w:r>
      <w:r w:rsidR="14BBB9BE" w:rsidRPr="7BA5EFAE">
        <w:rPr>
          <w:rFonts w:ascii="Times New Roman" w:eastAsia="Times New Roman" w:hAnsi="Times New Roman" w:cs="Times New Roman"/>
          <w:sz w:val="24"/>
          <w:szCs w:val="24"/>
        </w:rPr>
        <w:t>aastas</w:t>
      </w:r>
      <w:r w:rsidR="7D6F19A3" w:rsidRPr="7BA5EFAE">
        <w:rPr>
          <w:rFonts w:ascii="Times New Roman" w:eastAsia="Times New Roman" w:hAnsi="Times New Roman" w:cs="Times New Roman"/>
          <w:sz w:val="24"/>
          <w:szCs w:val="24"/>
        </w:rPr>
        <w:t>te</w:t>
      </w:r>
      <w:r w:rsidRPr="7BA5EFAE">
        <w:rPr>
          <w:rFonts w:ascii="Times New Roman" w:eastAsia="Times New Roman" w:hAnsi="Times New Roman" w:cs="Times New Roman"/>
          <w:sz w:val="24"/>
          <w:szCs w:val="24"/>
        </w:rPr>
        <w:t xml:space="preserve"> las</w:t>
      </w:r>
      <w:r w:rsidR="47D5B770" w:rsidRPr="7BA5EFAE">
        <w:rPr>
          <w:rFonts w:ascii="Times New Roman" w:eastAsia="Times New Roman" w:hAnsi="Times New Roman" w:cs="Times New Roman"/>
          <w:sz w:val="24"/>
          <w:szCs w:val="24"/>
        </w:rPr>
        <w:t>t</w:t>
      </w:r>
      <w:r w:rsidRPr="7BA5EFAE">
        <w:rPr>
          <w:rFonts w:ascii="Times New Roman" w:eastAsia="Times New Roman" w:hAnsi="Times New Roman" w:cs="Times New Roman"/>
          <w:sz w:val="24"/>
          <w:szCs w:val="24"/>
        </w:rPr>
        <w:t>e</w:t>
      </w:r>
      <w:r w:rsidR="33E4C33A" w:rsidRPr="7BA5EFAE">
        <w:rPr>
          <w:rFonts w:ascii="Times New Roman" w:eastAsia="Times New Roman" w:hAnsi="Times New Roman" w:cs="Times New Roman"/>
          <w:sz w:val="24"/>
          <w:szCs w:val="24"/>
        </w:rPr>
        <w:t xml:space="preserve"> </w:t>
      </w:r>
      <w:ins w:id="357" w:author="Helen Uustalu" w:date="2024-02-09T11:58:00Z">
        <w:r w:rsidR="00E30646">
          <w:rPr>
            <w:rFonts w:ascii="Times New Roman" w:eastAsia="Times New Roman" w:hAnsi="Times New Roman" w:cs="Times New Roman"/>
            <w:sz w:val="24"/>
            <w:szCs w:val="24"/>
          </w:rPr>
          <w:t>puhul</w:t>
        </w:r>
      </w:ins>
      <w:ins w:id="358" w:author="Helen Uustalu" w:date="2024-02-12T15:41:00Z">
        <w:r w:rsidR="00A72F46">
          <w:rPr>
            <w:rFonts w:ascii="Times New Roman" w:eastAsia="Times New Roman" w:hAnsi="Times New Roman" w:cs="Times New Roman"/>
            <w:sz w:val="24"/>
            <w:szCs w:val="24"/>
          </w:rPr>
          <w:t>. Sellisel juhul võib</w:t>
        </w:r>
      </w:ins>
      <w:ins w:id="359" w:author="Mari Koik" w:date="2024-02-13T15:46:00Z">
        <w:r w:rsidR="001C3445">
          <w:rPr>
            <w:rFonts w:ascii="Times New Roman" w:eastAsia="Times New Roman" w:hAnsi="Times New Roman" w:cs="Times New Roman"/>
            <w:sz w:val="24"/>
            <w:szCs w:val="24"/>
          </w:rPr>
          <w:t xml:space="preserve"> </w:t>
        </w:r>
      </w:ins>
      <w:del w:id="360" w:author="Helen Uustalu" w:date="2024-02-12T15:41:00Z">
        <w:r w:rsidR="7A29F987" w:rsidRPr="7BA5EFAE" w:rsidDel="00A72F46">
          <w:rPr>
            <w:rFonts w:ascii="Times New Roman" w:eastAsia="Times New Roman" w:hAnsi="Times New Roman" w:cs="Times New Roman"/>
            <w:sz w:val="24"/>
            <w:szCs w:val="24"/>
          </w:rPr>
          <w:delText xml:space="preserve">ning </w:delText>
        </w:r>
      </w:del>
      <w:r w:rsidR="294F03BC" w:rsidRPr="7BA5EFAE">
        <w:rPr>
          <w:rFonts w:ascii="Times New Roman" w:eastAsia="Times New Roman" w:hAnsi="Times New Roman" w:cs="Times New Roman"/>
          <w:sz w:val="24"/>
          <w:szCs w:val="24"/>
        </w:rPr>
        <w:t>lastehoi</w:t>
      </w:r>
      <w:r w:rsidR="0D47070A" w:rsidRPr="7BA5EFAE">
        <w:rPr>
          <w:rFonts w:ascii="Times New Roman" w:eastAsia="Times New Roman" w:hAnsi="Times New Roman" w:cs="Times New Roman"/>
          <w:sz w:val="24"/>
          <w:szCs w:val="24"/>
        </w:rPr>
        <w:t>u</w:t>
      </w:r>
      <w:del w:id="361" w:author="Helen Uustalu" w:date="2024-02-12T15:41:00Z">
        <w:r w:rsidRPr="7BA5EFAE" w:rsidDel="00A72F46">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 xml:space="preserve">rühmas </w:t>
      </w:r>
      <w:del w:id="362" w:author="Helen Uustalu" w:date="2024-02-12T15:41:00Z">
        <w:r w:rsidR="7CFB6668" w:rsidRPr="7BA5EFAE" w:rsidDel="00A72F46">
          <w:rPr>
            <w:rFonts w:ascii="Times New Roman" w:eastAsia="Times New Roman" w:hAnsi="Times New Roman" w:cs="Times New Roman"/>
            <w:sz w:val="24"/>
            <w:szCs w:val="24"/>
          </w:rPr>
          <w:delText xml:space="preserve">võib </w:delText>
        </w:r>
      </w:del>
      <w:r w:rsidRPr="7BA5EFAE">
        <w:rPr>
          <w:rFonts w:ascii="Times New Roman" w:eastAsia="Times New Roman" w:hAnsi="Times New Roman" w:cs="Times New Roman"/>
          <w:sz w:val="24"/>
          <w:szCs w:val="24"/>
        </w:rPr>
        <w:t>olla kuni 1</w:t>
      </w:r>
      <w:r w:rsidR="454102E5" w:rsidRPr="7BA5EFAE">
        <w:rPr>
          <w:rFonts w:ascii="Times New Roman" w:eastAsia="Times New Roman" w:hAnsi="Times New Roman" w:cs="Times New Roman"/>
          <w:sz w:val="24"/>
          <w:szCs w:val="24"/>
        </w:rPr>
        <w:t xml:space="preserve">6 </w:t>
      </w:r>
      <w:r w:rsidRPr="7BA5EFAE">
        <w:rPr>
          <w:rFonts w:ascii="Times New Roman" w:eastAsia="Times New Roman" w:hAnsi="Times New Roman" w:cs="Times New Roman"/>
          <w:sz w:val="24"/>
          <w:szCs w:val="24"/>
        </w:rPr>
        <w:t>last</w:t>
      </w:r>
      <w:r w:rsidR="35401E37" w:rsidRPr="7BA5EFAE">
        <w:rPr>
          <w:rFonts w:ascii="Times New Roman" w:eastAsia="Times New Roman" w:hAnsi="Times New Roman" w:cs="Times New Roman"/>
          <w:sz w:val="24"/>
          <w:szCs w:val="24"/>
        </w:rPr>
        <w:t>.</w:t>
      </w:r>
    </w:p>
    <w:p w14:paraId="6A31693A" w14:textId="77777777" w:rsidR="008E2947" w:rsidRDefault="008E2947" w:rsidP="00905731">
      <w:pPr>
        <w:spacing w:after="0" w:line="240" w:lineRule="auto"/>
        <w:jc w:val="both"/>
        <w:rPr>
          <w:rFonts w:ascii="Times New Roman" w:eastAsia="Times New Roman" w:hAnsi="Times New Roman" w:cs="Times New Roman"/>
          <w:sz w:val="24"/>
          <w:szCs w:val="24"/>
        </w:rPr>
      </w:pPr>
    </w:p>
    <w:p w14:paraId="772910DE" w14:textId="549A49F7" w:rsidR="008E2947" w:rsidRPr="00676C8B" w:rsidRDefault="008E2947" w:rsidP="00905731">
      <w:pPr>
        <w:spacing w:after="0" w:line="240" w:lineRule="auto"/>
        <w:jc w:val="both"/>
        <w:rPr>
          <w:rFonts w:ascii="Times New Roman" w:eastAsia="Times New Roman" w:hAnsi="Times New Roman" w:cs="Times New Roman"/>
          <w:b/>
          <w:bCs/>
          <w:sz w:val="24"/>
          <w:szCs w:val="24"/>
        </w:rPr>
      </w:pPr>
      <w:r w:rsidRPr="00676C8B">
        <w:rPr>
          <w:rFonts w:ascii="Times New Roman" w:eastAsia="Times New Roman" w:hAnsi="Times New Roman" w:cs="Times New Roman"/>
          <w:b/>
          <w:bCs/>
          <w:sz w:val="24"/>
          <w:szCs w:val="24"/>
        </w:rPr>
        <w:t xml:space="preserve">§ </w:t>
      </w:r>
      <w:r w:rsidR="003F0B64">
        <w:rPr>
          <w:rFonts w:ascii="Times New Roman" w:eastAsia="Times New Roman" w:hAnsi="Times New Roman" w:cs="Times New Roman"/>
          <w:b/>
          <w:bCs/>
          <w:sz w:val="24"/>
          <w:szCs w:val="24"/>
        </w:rPr>
        <w:t>35</w:t>
      </w:r>
      <w:r w:rsidRPr="00676C8B">
        <w:rPr>
          <w:rFonts w:ascii="Times New Roman" w:eastAsia="Times New Roman" w:hAnsi="Times New Roman" w:cs="Times New Roman"/>
          <w:b/>
          <w:bCs/>
          <w:sz w:val="24"/>
          <w:szCs w:val="24"/>
        </w:rPr>
        <w:t>. Lastehoiu kasvatus</w:t>
      </w:r>
      <w:r>
        <w:rPr>
          <w:rFonts w:ascii="Times New Roman" w:eastAsia="Times New Roman" w:hAnsi="Times New Roman" w:cs="Times New Roman"/>
          <w:b/>
          <w:bCs/>
          <w:sz w:val="24"/>
          <w:szCs w:val="24"/>
        </w:rPr>
        <w:t xml:space="preserve">tegevuse </w:t>
      </w:r>
      <w:r w:rsidRPr="00676C8B">
        <w:rPr>
          <w:rFonts w:ascii="Times New Roman" w:eastAsia="Times New Roman" w:hAnsi="Times New Roman" w:cs="Times New Roman"/>
          <w:b/>
          <w:bCs/>
          <w:sz w:val="24"/>
          <w:szCs w:val="24"/>
        </w:rPr>
        <w:t>keel</w:t>
      </w:r>
    </w:p>
    <w:p w14:paraId="0487ED77" w14:textId="0DE55636" w:rsidR="1A26A201" w:rsidRPr="00E04EAF" w:rsidRDefault="1A26A201" w:rsidP="00905731">
      <w:pPr>
        <w:spacing w:after="0" w:line="240" w:lineRule="auto"/>
        <w:jc w:val="both"/>
        <w:rPr>
          <w:rFonts w:ascii="Times New Roman" w:eastAsia="Times New Roman" w:hAnsi="Times New Roman" w:cs="Times New Roman"/>
          <w:sz w:val="24"/>
          <w:szCs w:val="24"/>
        </w:rPr>
      </w:pPr>
    </w:p>
    <w:p w14:paraId="7060426D" w14:textId="4A2ADC8D" w:rsidR="008E2947" w:rsidRDefault="3DAA3737" w:rsidP="0090573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8E2947">
        <w:rPr>
          <w:rFonts w:ascii="Times New Roman" w:eastAsia="Times New Roman" w:hAnsi="Times New Roman" w:cs="Times New Roman"/>
          <w:sz w:val="24"/>
          <w:szCs w:val="24"/>
        </w:rPr>
        <w:t>1</w:t>
      </w:r>
      <w:r w:rsidRPr="00E04EAF">
        <w:rPr>
          <w:rFonts w:ascii="Times New Roman" w:eastAsia="Times New Roman" w:hAnsi="Times New Roman" w:cs="Times New Roman"/>
          <w:sz w:val="24"/>
          <w:szCs w:val="24"/>
        </w:rPr>
        <w:t>) Lastehoiu</w:t>
      </w:r>
      <w:r w:rsidR="26B6E98D" w:rsidRPr="00E04EAF">
        <w:rPr>
          <w:rFonts w:ascii="Times New Roman" w:eastAsia="Times New Roman" w:hAnsi="Times New Roman" w:cs="Times New Roman"/>
          <w:sz w:val="24"/>
          <w:szCs w:val="24"/>
        </w:rPr>
        <w:t xml:space="preserve"> kasvatustegevus</w:t>
      </w:r>
      <w:r w:rsidR="34E96F7D" w:rsidRPr="00E04EAF">
        <w:rPr>
          <w:rFonts w:ascii="Times New Roman" w:eastAsia="Times New Roman" w:hAnsi="Times New Roman" w:cs="Times New Roman"/>
          <w:sz w:val="24"/>
          <w:szCs w:val="24"/>
        </w:rPr>
        <w:t xml:space="preserve"> </w:t>
      </w:r>
      <w:r w:rsidR="004A6303" w:rsidRPr="00E04EAF">
        <w:rPr>
          <w:rFonts w:ascii="Times New Roman" w:eastAsia="Times New Roman" w:hAnsi="Times New Roman" w:cs="Times New Roman"/>
          <w:sz w:val="24"/>
          <w:szCs w:val="24"/>
        </w:rPr>
        <w:t xml:space="preserve">toimub </w:t>
      </w:r>
      <w:r w:rsidR="2E9E9D8D" w:rsidRPr="00E04EAF">
        <w:rPr>
          <w:rFonts w:ascii="Times New Roman" w:eastAsia="Times New Roman" w:hAnsi="Times New Roman" w:cs="Times New Roman"/>
          <w:sz w:val="24"/>
          <w:szCs w:val="24"/>
        </w:rPr>
        <w:t>eesti keel</w:t>
      </w:r>
      <w:r w:rsidR="4DEDB0AA" w:rsidRPr="00E04EAF">
        <w:rPr>
          <w:rFonts w:ascii="Times New Roman" w:eastAsia="Times New Roman" w:hAnsi="Times New Roman" w:cs="Times New Roman"/>
          <w:sz w:val="24"/>
          <w:szCs w:val="24"/>
        </w:rPr>
        <w:t>es</w:t>
      </w:r>
      <w:r w:rsidR="2E9E9D8D" w:rsidRPr="00E04EAF">
        <w:rPr>
          <w:rFonts w:ascii="Times New Roman" w:eastAsia="Times New Roman" w:hAnsi="Times New Roman" w:cs="Times New Roman"/>
          <w:sz w:val="24"/>
          <w:szCs w:val="24"/>
        </w:rPr>
        <w:t>.</w:t>
      </w:r>
    </w:p>
    <w:p w14:paraId="157D554C" w14:textId="77777777" w:rsidR="008E2947" w:rsidRDefault="008E2947" w:rsidP="00905731">
      <w:pPr>
        <w:spacing w:after="0" w:line="240" w:lineRule="auto"/>
        <w:jc w:val="both"/>
        <w:rPr>
          <w:rFonts w:ascii="Times New Roman" w:eastAsia="Times New Roman" w:hAnsi="Times New Roman" w:cs="Times New Roman"/>
          <w:sz w:val="24"/>
          <w:szCs w:val="24"/>
        </w:rPr>
      </w:pPr>
    </w:p>
    <w:p w14:paraId="50C95508" w14:textId="0A16905F" w:rsidR="008E2947" w:rsidRDefault="008E2947" w:rsidP="0090573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4425BD1F" w:rsidRPr="00E04EAF">
        <w:rPr>
          <w:rFonts w:ascii="Times New Roman" w:eastAsia="Times New Roman" w:hAnsi="Times New Roman" w:cs="Times New Roman"/>
          <w:sz w:val="24"/>
          <w:szCs w:val="24"/>
        </w:rPr>
        <w:t>Kurdi või kuulmislangusega lapse</w:t>
      </w:r>
      <w:r w:rsidR="1D327341" w:rsidRPr="00E04EAF">
        <w:rPr>
          <w:rFonts w:ascii="Times New Roman" w:eastAsia="Times New Roman" w:hAnsi="Times New Roman" w:cs="Times New Roman"/>
          <w:sz w:val="24"/>
          <w:szCs w:val="24"/>
        </w:rPr>
        <w:t xml:space="preserve"> </w:t>
      </w:r>
      <w:r w:rsidR="12FDD303" w:rsidRPr="00E04EAF">
        <w:rPr>
          <w:rFonts w:ascii="Times New Roman" w:eastAsia="Times New Roman" w:hAnsi="Times New Roman" w:cs="Times New Roman"/>
          <w:sz w:val="24"/>
          <w:szCs w:val="24"/>
        </w:rPr>
        <w:t xml:space="preserve">kasvatuskeele </w:t>
      </w:r>
      <w:r w:rsidR="00C108D1">
        <w:rPr>
          <w:rFonts w:ascii="Times New Roman" w:eastAsia="Times New Roman" w:hAnsi="Times New Roman" w:cs="Times New Roman"/>
          <w:sz w:val="24"/>
          <w:szCs w:val="24"/>
        </w:rPr>
        <w:t>puhul</w:t>
      </w:r>
      <w:r w:rsidR="1D327341" w:rsidRPr="00E04EAF">
        <w:rPr>
          <w:rFonts w:ascii="Times New Roman" w:eastAsia="Times New Roman" w:hAnsi="Times New Roman" w:cs="Times New Roman"/>
          <w:sz w:val="24"/>
          <w:szCs w:val="24"/>
        </w:rPr>
        <w:t xml:space="preserve"> kohaldatakse käesoleva seaduse § </w:t>
      </w:r>
      <w:r w:rsidR="000E7268">
        <w:rPr>
          <w:rFonts w:ascii="Times New Roman" w:eastAsia="Times New Roman" w:hAnsi="Times New Roman" w:cs="Times New Roman"/>
          <w:sz w:val="24"/>
          <w:szCs w:val="24"/>
        </w:rPr>
        <w:t>8</w:t>
      </w:r>
      <w:r w:rsidR="1D327341" w:rsidRPr="00E04EAF">
        <w:rPr>
          <w:rFonts w:ascii="Times New Roman" w:eastAsia="Times New Roman" w:hAnsi="Times New Roman" w:cs="Times New Roman"/>
          <w:sz w:val="24"/>
          <w:szCs w:val="24"/>
        </w:rPr>
        <w:t xml:space="preserve"> lõi</w:t>
      </w:r>
      <w:r w:rsidR="790F6761" w:rsidRPr="00E04EAF">
        <w:rPr>
          <w:rFonts w:ascii="Times New Roman" w:eastAsia="Times New Roman" w:hAnsi="Times New Roman" w:cs="Times New Roman"/>
          <w:sz w:val="24"/>
          <w:szCs w:val="24"/>
        </w:rPr>
        <w:t xml:space="preserve">kes </w:t>
      </w:r>
      <w:r w:rsidR="1D327341" w:rsidRPr="00E04EAF">
        <w:rPr>
          <w:rFonts w:ascii="Times New Roman" w:eastAsia="Times New Roman" w:hAnsi="Times New Roman" w:cs="Times New Roman"/>
          <w:sz w:val="24"/>
          <w:szCs w:val="24"/>
        </w:rPr>
        <w:t>2 sätestatut.</w:t>
      </w:r>
    </w:p>
    <w:p w14:paraId="37D044D2" w14:textId="77777777" w:rsidR="008E2947" w:rsidRDefault="008E2947" w:rsidP="00905731">
      <w:pPr>
        <w:spacing w:after="0" w:line="240" w:lineRule="auto"/>
        <w:jc w:val="both"/>
        <w:rPr>
          <w:rFonts w:ascii="Times New Roman" w:eastAsia="Times New Roman" w:hAnsi="Times New Roman" w:cs="Times New Roman"/>
          <w:sz w:val="24"/>
          <w:szCs w:val="24"/>
        </w:rPr>
      </w:pPr>
    </w:p>
    <w:p w14:paraId="237EDB36" w14:textId="1EAD411D" w:rsidR="008E2947" w:rsidRDefault="2EEA4322"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(3) </w:t>
      </w:r>
      <w:r w:rsidR="22240580" w:rsidRPr="7BA5EFAE">
        <w:rPr>
          <w:rFonts w:ascii="Times New Roman" w:eastAsia="Times New Roman" w:hAnsi="Times New Roman" w:cs="Times New Roman"/>
          <w:sz w:val="24"/>
          <w:szCs w:val="24"/>
        </w:rPr>
        <w:t>Lapse</w:t>
      </w:r>
      <w:r w:rsidR="1FE9A4D2" w:rsidRPr="7BA5EFAE">
        <w:rPr>
          <w:rFonts w:ascii="Times New Roman" w:eastAsia="Times New Roman" w:hAnsi="Times New Roman" w:cs="Times New Roman"/>
          <w:sz w:val="24"/>
          <w:szCs w:val="24"/>
        </w:rPr>
        <w:t xml:space="preserve"> </w:t>
      </w:r>
      <w:r w:rsidR="31741BFE" w:rsidRPr="7BA5EFAE">
        <w:rPr>
          <w:rFonts w:ascii="Times New Roman" w:eastAsia="Times New Roman" w:hAnsi="Times New Roman" w:cs="Times New Roman"/>
          <w:sz w:val="24"/>
          <w:szCs w:val="24"/>
        </w:rPr>
        <w:t>puhul</w:t>
      </w:r>
      <w:r w:rsidR="22240580" w:rsidRPr="7BA5EFAE">
        <w:rPr>
          <w:rFonts w:ascii="Times New Roman" w:eastAsia="Times New Roman" w:hAnsi="Times New Roman" w:cs="Times New Roman"/>
          <w:sz w:val="24"/>
          <w:szCs w:val="24"/>
        </w:rPr>
        <w:t xml:space="preserve">, kellel on diagnoositud mõni igal </w:t>
      </w:r>
      <w:r w:rsidR="605201E4" w:rsidRPr="7BA5EFAE">
        <w:rPr>
          <w:rFonts w:ascii="Times New Roman" w:eastAsia="Times New Roman" w:hAnsi="Times New Roman" w:cs="Times New Roman"/>
          <w:sz w:val="24"/>
          <w:szCs w:val="24"/>
        </w:rPr>
        <w:t>ööpäeval või ööpäev läbi</w:t>
      </w:r>
      <w:r w:rsidR="5A78EEB2" w:rsidRPr="7BA5EFAE">
        <w:rPr>
          <w:rFonts w:ascii="Times New Roman" w:eastAsia="Times New Roman" w:hAnsi="Times New Roman" w:cs="Times New Roman"/>
          <w:sz w:val="24"/>
          <w:szCs w:val="24"/>
        </w:rPr>
        <w:t xml:space="preserve"> </w:t>
      </w:r>
      <w:r w:rsidR="22240580" w:rsidRPr="7BA5EFAE">
        <w:rPr>
          <w:rFonts w:ascii="Times New Roman" w:eastAsia="Times New Roman" w:hAnsi="Times New Roman" w:cs="Times New Roman"/>
          <w:sz w:val="24"/>
          <w:szCs w:val="24"/>
        </w:rPr>
        <w:t xml:space="preserve">kõrvalabi vajadust põhjustav terviseseisund </w:t>
      </w:r>
      <w:r w:rsidR="4F7EAEEC" w:rsidRPr="7BA5EFAE">
        <w:rPr>
          <w:rFonts w:ascii="Times New Roman" w:eastAsia="Times New Roman" w:hAnsi="Times New Roman" w:cs="Times New Roman"/>
          <w:sz w:val="24"/>
          <w:szCs w:val="24"/>
        </w:rPr>
        <w:t xml:space="preserve">ja </w:t>
      </w:r>
      <w:r w:rsidR="22240580" w:rsidRPr="7BA5EFAE">
        <w:rPr>
          <w:rFonts w:ascii="Times New Roman" w:eastAsia="Times New Roman" w:hAnsi="Times New Roman" w:cs="Times New Roman"/>
          <w:sz w:val="24"/>
          <w:szCs w:val="24"/>
        </w:rPr>
        <w:t>tuvastatud puude raskusaste</w:t>
      </w:r>
      <w:r w:rsidR="1FE9A4D2" w:rsidRPr="7BA5EFAE">
        <w:rPr>
          <w:rFonts w:ascii="Times New Roman" w:eastAsia="Times New Roman" w:hAnsi="Times New Roman" w:cs="Times New Roman"/>
          <w:sz w:val="24"/>
          <w:szCs w:val="24"/>
        </w:rPr>
        <w:t xml:space="preserve">, võib vanema kirjalikul nõusolekul eesti keele </w:t>
      </w:r>
      <w:r w:rsidR="108F582D" w:rsidRPr="7BA5EFAE">
        <w:rPr>
          <w:rFonts w:ascii="Times New Roman" w:eastAsia="Times New Roman" w:hAnsi="Times New Roman" w:cs="Times New Roman"/>
          <w:sz w:val="24"/>
          <w:szCs w:val="24"/>
        </w:rPr>
        <w:t xml:space="preserve">kõrval </w:t>
      </w:r>
      <w:r w:rsidR="1FE9A4D2" w:rsidRPr="7BA5EFAE">
        <w:rPr>
          <w:rFonts w:ascii="Times New Roman" w:eastAsia="Times New Roman" w:hAnsi="Times New Roman" w:cs="Times New Roman"/>
          <w:sz w:val="24"/>
          <w:szCs w:val="24"/>
        </w:rPr>
        <w:t>või asemel kasutada eesti keelest erinevat keelt</w:t>
      </w:r>
      <w:r w:rsidR="22240580" w:rsidRPr="7BA5EFAE">
        <w:rPr>
          <w:rFonts w:ascii="Times New Roman" w:eastAsia="Times New Roman" w:hAnsi="Times New Roman" w:cs="Times New Roman"/>
          <w:sz w:val="24"/>
          <w:szCs w:val="24"/>
        </w:rPr>
        <w:t>.</w:t>
      </w:r>
    </w:p>
    <w:p w14:paraId="1E746CD2" w14:textId="77777777" w:rsidR="008E2947" w:rsidRDefault="008E2947" w:rsidP="00905731">
      <w:pPr>
        <w:spacing w:after="0" w:line="240" w:lineRule="auto"/>
        <w:jc w:val="both"/>
        <w:rPr>
          <w:rFonts w:ascii="Times New Roman" w:eastAsia="Times New Roman" w:hAnsi="Times New Roman" w:cs="Times New Roman"/>
          <w:sz w:val="24"/>
          <w:szCs w:val="24"/>
        </w:rPr>
      </w:pPr>
    </w:p>
    <w:p w14:paraId="20351E09" w14:textId="5DD24D80" w:rsidR="008E2947" w:rsidRPr="00676C8B" w:rsidRDefault="008E2947" w:rsidP="00905731">
      <w:pPr>
        <w:spacing w:after="0" w:line="240" w:lineRule="auto"/>
        <w:jc w:val="both"/>
        <w:rPr>
          <w:rFonts w:ascii="Times New Roman" w:eastAsia="Times New Roman" w:hAnsi="Times New Roman" w:cs="Times New Roman"/>
          <w:b/>
          <w:bCs/>
          <w:sz w:val="24"/>
          <w:szCs w:val="24"/>
        </w:rPr>
      </w:pPr>
      <w:r w:rsidRPr="00676C8B">
        <w:rPr>
          <w:rFonts w:ascii="Times New Roman" w:eastAsia="Times New Roman" w:hAnsi="Times New Roman" w:cs="Times New Roman"/>
          <w:b/>
          <w:bCs/>
          <w:sz w:val="24"/>
          <w:szCs w:val="24"/>
        </w:rPr>
        <w:t xml:space="preserve">§ </w:t>
      </w:r>
      <w:r w:rsidR="003F0B64">
        <w:rPr>
          <w:rFonts w:ascii="Times New Roman" w:eastAsia="Times New Roman" w:hAnsi="Times New Roman" w:cs="Times New Roman"/>
          <w:b/>
          <w:bCs/>
          <w:sz w:val="24"/>
          <w:szCs w:val="24"/>
        </w:rPr>
        <w:t>36</w:t>
      </w:r>
      <w:r w:rsidRPr="00676C8B">
        <w:rPr>
          <w:rFonts w:ascii="Times New Roman" w:eastAsia="Times New Roman" w:hAnsi="Times New Roman" w:cs="Times New Roman"/>
          <w:b/>
          <w:bCs/>
          <w:sz w:val="24"/>
          <w:szCs w:val="24"/>
        </w:rPr>
        <w:t>. Lastehoiu õppekava</w:t>
      </w:r>
    </w:p>
    <w:p w14:paraId="0F95CBDB" w14:textId="77777777" w:rsidR="008E2947" w:rsidRDefault="008E2947" w:rsidP="00905731">
      <w:pPr>
        <w:spacing w:after="0" w:line="240" w:lineRule="auto"/>
        <w:jc w:val="both"/>
        <w:rPr>
          <w:rFonts w:ascii="Times New Roman" w:eastAsia="Times New Roman" w:hAnsi="Times New Roman" w:cs="Times New Roman"/>
          <w:sz w:val="24"/>
          <w:szCs w:val="24"/>
        </w:rPr>
      </w:pPr>
    </w:p>
    <w:p w14:paraId="5FBEB8D0" w14:textId="01C5553B" w:rsidR="27F61FCE" w:rsidRDefault="4E63882E" w:rsidP="0090573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3F0B64">
        <w:rPr>
          <w:rFonts w:ascii="Times New Roman" w:eastAsia="Times New Roman" w:hAnsi="Times New Roman" w:cs="Times New Roman"/>
          <w:sz w:val="24"/>
          <w:szCs w:val="24"/>
        </w:rPr>
        <w:t>1</w:t>
      </w:r>
      <w:r w:rsidRPr="00E04EAF">
        <w:rPr>
          <w:rFonts w:ascii="Times New Roman" w:eastAsia="Times New Roman" w:hAnsi="Times New Roman" w:cs="Times New Roman"/>
          <w:sz w:val="24"/>
          <w:szCs w:val="24"/>
        </w:rPr>
        <w:t>) Lapse üldoskuste arengu toetamiseks</w:t>
      </w:r>
      <w:r w:rsidR="00030BD1" w:rsidRPr="00E04EAF">
        <w:rPr>
          <w:rFonts w:ascii="Times New Roman" w:eastAsia="Times New Roman" w:hAnsi="Times New Roman" w:cs="Times New Roman"/>
          <w:sz w:val="24"/>
          <w:szCs w:val="24"/>
        </w:rPr>
        <w:t xml:space="preserve"> koostab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 xml:space="preserve">d alushariduse riikliku õppekava alusel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u</w:t>
      </w:r>
      <w:r w:rsidR="00030BD1" w:rsidRPr="00E04EAF">
        <w:rPr>
          <w:rFonts w:ascii="Times New Roman" w:eastAsia="Times New Roman" w:hAnsi="Times New Roman" w:cs="Times New Roman"/>
          <w:sz w:val="24"/>
          <w:szCs w:val="24"/>
        </w:rPr>
        <w:t xml:space="preserve"> </w:t>
      </w:r>
      <w:r w:rsidR="0069121A" w:rsidRPr="00E04EAF">
        <w:rPr>
          <w:rFonts w:ascii="Times New Roman" w:eastAsia="Times New Roman" w:hAnsi="Times New Roman" w:cs="Times New Roman"/>
          <w:sz w:val="24"/>
          <w:szCs w:val="24"/>
        </w:rPr>
        <w:t>õppekava</w:t>
      </w:r>
      <w:r w:rsidRPr="00E04EAF">
        <w:rPr>
          <w:rFonts w:ascii="Times New Roman" w:eastAsia="Times New Roman" w:hAnsi="Times New Roman" w:cs="Times New Roman"/>
          <w:sz w:val="24"/>
          <w:szCs w:val="24"/>
        </w:rPr>
        <w:t xml:space="preserve">.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 xml:space="preserve">u </w:t>
      </w:r>
      <w:r w:rsidR="0069121A" w:rsidRPr="00E04EAF">
        <w:rPr>
          <w:rFonts w:ascii="Times New Roman" w:eastAsia="Times New Roman" w:hAnsi="Times New Roman" w:cs="Times New Roman"/>
          <w:sz w:val="24"/>
          <w:szCs w:val="24"/>
        </w:rPr>
        <w:t xml:space="preserve">õppekava </w:t>
      </w:r>
      <w:r w:rsidRPr="00E04EAF">
        <w:rPr>
          <w:rFonts w:ascii="Times New Roman" w:eastAsia="Times New Roman" w:hAnsi="Times New Roman" w:cs="Times New Roman"/>
          <w:sz w:val="24"/>
          <w:szCs w:val="24"/>
        </w:rPr>
        <w:t xml:space="preserve">kinnitab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u</w:t>
      </w:r>
      <w:del w:id="363" w:author="Mari Koik" w:date="2024-02-14T13:07:00Z">
        <w:r w:rsidRPr="00E04EAF" w:rsidDel="007163DE">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 xml:space="preserve">d lähtub </w:t>
      </w:r>
      <w:r w:rsidR="008E2947">
        <w:rPr>
          <w:rFonts w:ascii="Times New Roman" w:eastAsia="Times New Roman" w:hAnsi="Times New Roman" w:cs="Times New Roman"/>
          <w:sz w:val="24"/>
          <w:szCs w:val="24"/>
        </w:rPr>
        <w:t>kasvatus</w:t>
      </w:r>
      <w:r w:rsidRPr="00E04EAF">
        <w:rPr>
          <w:rFonts w:ascii="Times New Roman" w:eastAsia="Times New Roman" w:hAnsi="Times New Roman" w:cs="Times New Roman"/>
          <w:sz w:val="24"/>
          <w:szCs w:val="24"/>
        </w:rPr>
        <w:t xml:space="preserve">tegevuse korraldamisel ja läbiviimisel </w:t>
      </w:r>
      <w:r w:rsidR="0069121A" w:rsidRPr="00E04EAF">
        <w:rPr>
          <w:rFonts w:ascii="Times New Roman" w:eastAsia="Times New Roman" w:hAnsi="Times New Roman" w:cs="Times New Roman"/>
          <w:sz w:val="24"/>
          <w:szCs w:val="24"/>
        </w:rPr>
        <w:t>õppekavast</w:t>
      </w:r>
      <w:r w:rsidRPr="00E04EAF">
        <w:rPr>
          <w:rFonts w:ascii="Times New Roman" w:eastAsia="Times New Roman" w:hAnsi="Times New Roman" w:cs="Times New Roman"/>
          <w:sz w:val="24"/>
          <w:szCs w:val="24"/>
        </w:rPr>
        <w:t>.</w:t>
      </w:r>
      <w:r w:rsidR="00C33352">
        <w:rPr>
          <w:rFonts w:ascii="Times New Roman" w:eastAsia="Times New Roman" w:hAnsi="Times New Roman" w:cs="Times New Roman"/>
          <w:sz w:val="24"/>
          <w:szCs w:val="24"/>
        </w:rPr>
        <w:t xml:space="preserve"> Lastehoiu õppekava avalikustatakse lastehoiu või lastehoiu</w:t>
      </w:r>
      <w:del w:id="364" w:author="Mari Koik" w:date="2024-02-13T15:47:00Z">
        <w:r w:rsidR="00C33352" w:rsidDel="00A55198">
          <w:rPr>
            <w:rFonts w:ascii="Times New Roman" w:eastAsia="Times New Roman" w:hAnsi="Times New Roman" w:cs="Times New Roman"/>
            <w:sz w:val="24"/>
            <w:szCs w:val="24"/>
          </w:rPr>
          <w:delText xml:space="preserve"> </w:delText>
        </w:r>
      </w:del>
      <w:r w:rsidR="00C33352">
        <w:rPr>
          <w:rFonts w:ascii="Times New Roman" w:eastAsia="Times New Roman" w:hAnsi="Times New Roman" w:cs="Times New Roman"/>
          <w:sz w:val="24"/>
          <w:szCs w:val="24"/>
        </w:rPr>
        <w:t>pidaja veebilehel.</w:t>
      </w:r>
    </w:p>
    <w:p w14:paraId="1471175A" w14:textId="77777777" w:rsidR="00AE47FB" w:rsidRPr="00E04EAF" w:rsidRDefault="00AE47FB" w:rsidP="00905731">
      <w:pPr>
        <w:spacing w:after="0" w:line="240" w:lineRule="auto"/>
        <w:jc w:val="both"/>
        <w:rPr>
          <w:rFonts w:ascii="Times New Roman" w:eastAsia="Times New Roman" w:hAnsi="Times New Roman" w:cs="Times New Roman"/>
          <w:sz w:val="24"/>
          <w:szCs w:val="24"/>
        </w:rPr>
      </w:pPr>
    </w:p>
    <w:p w14:paraId="2DE70803" w14:textId="11B8D78A" w:rsidR="3291B427"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3F0B64">
        <w:rPr>
          <w:rFonts w:ascii="Times New Roman" w:eastAsia="Times New Roman" w:hAnsi="Times New Roman" w:cs="Times New Roman"/>
          <w:sz w:val="24"/>
          <w:szCs w:val="24"/>
        </w:rPr>
        <w:t>2</w:t>
      </w:r>
      <w:r w:rsidRPr="00E04EAF">
        <w:rPr>
          <w:rFonts w:ascii="Times New Roman" w:eastAsia="Times New Roman" w:hAnsi="Times New Roman" w:cs="Times New Roman"/>
          <w:sz w:val="24"/>
          <w:szCs w:val="24"/>
        </w:rPr>
        <w:t xml:space="preserve">)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 xml:space="preserve">u </w:t>
      </w:r>
      <w:r w:rsidR="0069121A" w:rsidRPr="00E04EAF">
        <w:rPr>
          <w:rFonts w:ascii="Times New Roman" w:eastAsia="Times New Roman" w:hAnsi="Times New Roman" w:cs="Times New Roman"/>
          <w:sz w:val="24"/>
          <w:szCs w:val="24"/>
        </w:rPr>
        <w:t xml:space="preserve">õppekavas </w:t>
      </w:r>
      <w:r w:rsidRPr="00E04EAF">
        <w:rPr>
          <w:rFonts w:ascii="Times New Roman" w:eastAsia="Times New Roman" w:hAnsi="Times New Roman" w:cs="Times New Roman"/>
          <w:sz w:val="24"/>
          <w:szCs w:val="24"/>
        </w:rPr>
        <w:t>esitatakse:</w:t>
      </w:r>
    </w:p>
    <w:p w14:paraId="74FFFFAC" w14:textId="6B69EDE1" w:rsidR="04C04DAF" w:rsidRPr="00E04EAF" w:rsidRDefault="50E09940" w:rsidP="1A26A201">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sz w:val="24"/>
          <w:szCs w:val="24"/>
        </w:rPr>
        <w:t xml:space="preserve">1) </w:t>
      </w:r>
      <w:r w:rsidR="06E7A8FC" w:rsidRPr="7BA5EFAE">
        <w:rPr>
          <w:rFonts w:ascii="Times New Roman" w:eastAsia="Times New Roman" w:hAnsi="Times New Roman" w:cs="Times New Roman"/>
          <w:sz w:val="24"/>
          <w:szCs w:val="24"/>
        </w:rPr>
        <w:t>lastehoi</w:t>
      </w:r>
      <w:r w:rsidRPr="7BA5EFAE">
        <w:rPr>
          <w:rFonts w:ascii="Times New Roman" w:eastAsia="Times New Roman" w:hAnsi="Times New Roman" w:cs="Times New Roman"/>
          <w:sz w:val="24"/>
          <w:szCs w:val="24"/>
        </w:rPr>
        <w:t xml:space="preserve">u eripära ja </w:t>
      </w:r>
      <w:r w:rsidR="2B827CB1" w:rsidRPr="7BA5EFAE">
        <w:rPr>
          <w:rFonts w:ascii="Times New Roman" w:eastAsia="Times New Roman" w:hAnsi="Times New Roman" w:cs="Times New Roman"/>
          <w:sz w:val="24"/>
          <w:szCs w:val="24"/>
        </w:rPr>
        <w:t xml:space="preserve">kasvatustegevuse </w:t>
      </w:r>
      <w:r w:rsidRPr="7BA5EFAE">
        <w:rPr>
          <w:rFonts w:ascii="Times New Roman" w:eastAsia="Times New Roman" w:hAnsi="Times New Roman" w:cs="Times New Roman"/>
          <w:sz w:val="24"/>
          <w:szCs w:val="24"/>
        </w:rPr>
        <w:t>eesmärgid;</w:t>
      </w:r>
    </w:p>
    <w:p w14:paraId="7648887D" w14:textId="224919CC" w:rsidR="5F2356D1"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lapse üldoskuste toetamise põhimõtted ja korraldus</w:t>
      </w:r>
      <w:r w:rsidR="4DA5BBD2" w:rsidRPr="00E04EAF">
        <w:rPr>
          <w:rFonts w:ascii="Times New Roman" w:eastAsia="Times New Roman" w:hAnsi="Times New Roman" w:cs="Times New Roman"/>
          <w:sz w:val="24"/>
          <w:szCs w:val="24"/>
        </w:rPr>
        <w:t xml:space="preserve">, </w:t>
      </w:r>
      <w:r w:rsidR="004B4323">
        <w:rPr>
          <w:rFonts w:ascii="Times New Roman" w:eastAsia="Times New Roman" w:hAnsi="Times New Roman" w:cs="Times New Roman"/>
          <w:sz w:val="24"/>
          <w:szCs w:val="24"/>
        </w:rPr>
        <w:t>sealhulgas</w:t>
      </w:r>
      <w:r w:rsidR="004B4323" w:rsidRPr="00E04EAF">
        <w:rPr>
          <w:rFonts w:ascii="Times New Roman" w:eastAsia="Times New Roman" w:hAnsi="Times New Roman" w:cs="Times New Roman"/>
          <w:sz w:val="24"/>
          <w:szCs w:val="24"/>
        </w:rPr>
        <w:t xml:space="preserve"> </w:t>
      </w:r>
      <w:r w:rsidR="4DA5BBD2" w:rsidRPr="00E04EAF">
        <w:rPr>
          <w:rFonts w:ascii="Times New Roman" w:eastAsia="Times New Roman" w:hAnsi="Times New Roman" w:cs="Times New Roman"/>
          <w:sz w:val="24"/>
          <w:szCs w:val="24"/>
        </w:rPr>
        <w:t>kasvatustegevus</w:t>
      </w:r>
      <w:r w:rsidR="7D69B386" w:rsidRPr="00E04EAF">
        <w:rPr>
          <w:rFonts w:ascii="Times New Roman" w:eastAsia="Times New Roman" w:hAnsi="Times New Roman" w:cs="Times New Roman"/>
          <w:sz w:val="24"/>
          <w:szCs w:val="24"/>
        </w:rPr>
        <w:t>e põhimõtted ja korraldus</w:t>
      </w:r>
      <w:r w:rsidRPr="00E04EAF">
        <w:rPr>
          <w:rFonts w:ascii="Times New Roman" w:eastAsia="Times New Roman" w:hAnsi="Times New Roman" w:cs="Times New Roman"/>
          <w:sz w:val="24"/>
          <w:szCs w:val="24"/>
        </w:rPr>
        <w:t>;</w:t>
      </w:r>
    </w:p>
    <w:p w14:paraId="78171498" w14:textId="369662AA" w:rsidR="00442922" w:rsidRPr="00E04EAF" w:rsidRDefault="6A7023F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 lapse arengu hindamise põhimõtted ja korraldus;</w:t>
      </w:r>
    </w:p>
    <w:p w14:paraId="0AEA207A" w14:textId="36584471" w:rsidR="00AF7769" w:rsidRPr="00E04EAF" w:rsidRDefault="6A7023F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w:t>
      </w:r>
      <w:r w:rsidR="0A863C6E" w:rsidRPr="00E04EAF">
        <w:rPr>
          <w:rFonts w:ascii="Times New Roman" w:eastAsia="Times New Roman" w:hAnsi="Times New Roman" w:cs="Times New Roman"/>
          <w:sz w:val="24"/>
          <w:szCs w:val="24"/>
        </w:rPr>
        <w:t xml:space="preserve">) vanematega </w:t>
      </w:r>
      <w:ins w:id="365" w:author="Mari Koik" w:date="2024-02-13T15:47:00Z">
        <w:r w:rsidR="00A55198">
          <w:rPr>
            <w:rFonts w:ascii="Times New Roman" w:eastAsia="Times New Roman" w:hAnsi="Times New Roman" w:cs="Times New Roman"/>
            <w:sz w:val="24"/>
            <w:szCs w:val="24"/>
          </w:rPr>
          <w:t xml:space="preserve">tehtava </w:t>
        </w:r>
      </w:ins>
      <w:r w:rsidR="0A863C6E" w:rsidRPr="00E04EAF">
        <w:rPr>
          <w:rFonts w:ascii="Times New Roman" w:eastAsia="Times New Roman" w:hAnsi="Times New Roman" w:cs="Times New Roman"/>
          <w:sz w:val="24"/>
          <w:szCs w:val="24"/>
        </w:rPr>
        <w:t>koostöö põhimõtted ja korraldus;</w:t>
      </w:r>
    </w:p>
    <w:p w14:paraId="4E8AB70F" w14:textId="081A64ED" w:rsidR="0790B093" w:rsidRPr="00E04EAF" w:rsidRDefault="6A7023F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5</w:t>
      </w:r>
      <w:r w:rsidR="4E63882E" w:rsidRPr="00E04EAF">
        <w:rPr>
          <w:rFonts w:ascii="Times New Roman" w:eastAsia="Times New Roman" w:hAnsi="Times New Roman" w:cs="Times New Roman"/>
          <w:sz w:val="24"/>
          <w:szCs w:val="24"/>
        </w:rPr>
        <w:t xml:space="preserve">) </w:t>
      </w:r>
      <w:r w:rsidR="0069121A" w:rsidRPr="00E04EAF">
        <w:rPr>
          <w:rFonts w:ascii="Times New Roman" w:eastAsia="Times New Roman" w:hAnsi="Times New Roman" w:cs="Times New Roman"/>
          <w:sz w:val="24"/>
          <w:szCs w:val="24"/>
        </w:rPr>
        <w:t xml:space="preserve">õppekava </w:t>
      </w:r>
      <w:r w:rsidR="4E63882E" w:rsidRPr="00E04EAF">
        <w:rPr>
          <w:rFonts w:ascii="Times New Roman" w:eastAsia="Times New Roman" w:hAnsi="Times New Roman" w:cs="Times New Roman"/>
          <w:sz w:val="24"/>
          <w:szCs w:val="24"/>
        </w:rPr>
        <w:t>uuendamise ja täiendamise kord.</w:t>
      </w:r>
    </w:p>
    <w:p w14:paraId="6605852D" w14:textId="464EAC70" w:rsidR="00BE79FF" w:rsidRPr="00E04EAF" w:rsidRDefault="49EE2186" w:rsidP="1A26A201">
      <w:pPr>
        <w:spacing w:before="240" w:after="0" w:line="240" w:lineRule="auto"/>
        <w:jc w:val="both"/>
        <w:rPr>
          <w:rFonts w:ascii="Times New Roman" w:hAnsi="Times New Roman" w:cs="Times New Roman"/>
          <w:b/>
          <w:bCs/>
          <w:sz w:val="24"/>
          <w:szCs w:val="24"/>
        </w:rPr>
      </w:pPr>
      <w:bookmarkStart w:id="366" w:name="_Hlk144829916"/>
      <w:r w:rsidRPr="00E04EAF">
        <w:rPr>
          <w:rFonts w:ascii="Times New Roman" w:hAnsi="Times New Roman" w:cs="Times New Roman"/>
          <w:b/>
          <w:bCs/>
          <w:sz w:val="24"/>
          <w:szCs w:val="24"/>
        </w:rPr>
        <w:t>§ 3</w:t>
      </w:r>
      <w:r w:rsidR="009C687E">
        <w:rPr>
          <w:rFonts w:ascii="Times New Roman" w:hAnsi="Times New Roman" w:cs="Times New Roman"/>
          <w:b/>
          <w:bCs/>
          <w:sz w:val="24"/>
          <w:szCs w:val="24"/>
        </w:rPr>
        <w:t>7</w:t>
      </w:r>
      <w:r w:rsidRPr="00E04EAF">
        <w:rPr>
          <w:rFonts w:ascii="Times New Roman" w:hAnsi="Times New Roman" w:cs="Times New Roman"/>
          <w:b/>
          <w:bCs/>
          <w:sz w:val="24"/>
          <w:szCs w:val="24"/>
        </w:rPr>
        <w:t xml:space="preserve">. </w:t>
      </w:r>
      <w:r w:rsidR="32CFA865" w:rsidRPr="00E04EAF">
        <w:rPr>
          <w:rFonts w:ascii="Times New Roman" w:hAnsi="Times New Roman" w:cs="Times New Roman"/>
          <w:b/>
          <w:bCs/>
          <w:sz w:val="24"/>
          <w:szCs w:val="24"/>
        </w:rPr>
        <w:t xml:space="preserve">Kasvatustegevusega seotud </w:t>
      </w:r>
      <w:r w:rsidRPr="00E04EAF">
        <w:rPr>
          <w:rFonts w:ascii="Times New Roman" w:hAnsi="Times New Roman" w:cs="Times New Roman"/>
          <w:b/>
          <w:bCs/>
          <w:sz w:val="24"/>
          <w:szCs w:val="24"/>
        </w:rPr>
        <w:t>töötajad</w:t>
      </w:r>
      <w:r w:rsidR="72910EE5" w:rsidRPr="00E04EAF">
        <w:rPr>
          <w:rFonts w:ascii="Times New Roman" w:hAnsi="Times New Roman" w:cs="Times New Roman"/>
          <w:b/>
          <w:bCs/>
          <w:sz w:val="24"/>
          <w:szCs w:val="24"/>
        </w:rPr>
        <w:t xml:space="preserve"> lastehoius</w:t>
      </w:r>
    </w:p>
    <w:p w14:paraId="7CD30FD9" w14:textId="77777777" w:rsidR="00BE79FF" w:rsidRPr="000771AD" w:rsidRDefault="00BE79FF" w:rsidP="1A26A201">
      <w:pPr>
        <w:spacing w:after="0" w:line="240" w:lineRule="auto"/>
        <w:jc w:val="both"/>
        <w:rPr>
          <w:rFonts w:ascii="Times New Roman" w:hAnsi="Times New Roman" w:cs="Times New Roman"/>
          <w:sz w:val="24"/>
          <w:szCs w:val="24"/>
        </w:rPr>
      </w:pPr>
    </w:p>
    <w:p w14:paraId="1C97437F" w14:textId="632ECEC8" w:rsidR="49EE2186" w:rsidRDefault="49EE2186"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w:t>
      </w:r>
      <w:r w:rsidR="72F79568" w:rsidRPr="00E04EAF">
        <w:rPr>
          <w:rFonts w:ascii="Times New Roman" w:hAnsi="Times New Roman" w:cs="Times New Roman"/>
          <w:sz w:val="24"/>
          <w:szCs w:val="24"/>
        </w:rPr>
        <w:t xml:space="preserve">Kasvatustegevusega seotud töötajad on </w:t>
      </w:r>
      <w:r w:rsidRPr="00E04EAF">
        <w:rPr>
          <w:rFonts w:ascii="Times New Roman" w:hAnsi="Times New Roman" w:cs="Times New Roman"/>
          <w:sz w:val="24"/>
          <w:szCs w:val="24"/>
        </w:rPr>
        <w:t>lapsehoidja</w:t>
      </w:r>
      <w:r w:rsidR="2F5B08EE" w:rsidRPr="00E04EAF">
        <w:rPr>
          <w:rFonts w:ascii="Times New Roman" w:hAnsi="Times New Roman" w:cs="Times New Roman"/>
          <w:sz w:val="24"/>
          <w:szCs w:val="24"/>
        </w:rPr>
        <w:t xml:space="preserve">, </w:t>
      </w:r>
      <w:r w:rsidR="0A9030F5" w:rsidRPr="00E04EAF">
        <w:rPr>
          <w:rFonts w:ascii="Times New Roman" w:hAnsi="Times New Roman" w:cs="Times New Roman"/>
          <w:sz w:val="24"/>
          <w:szCs w:val="24"/>
        </w:rPr>
        <w:t>õpetaja</w:t>
      </w:r>
      <w:r w:rsidR="03D69EB6" w:rsidRPr="00E04EAF">
        <w:rPr>
          <w:rFonts w:ascii="Times New Roman" w:hAnsi="Times New Roman" w:cs="Times New Roman"/>
          <w:sz w:val="24"/>
          <w:szCs w:val="24"/>
        </w:rPr>
        <w:t>,</w:t>
      </w:r>
      <w:r w:rsidR="3344DE96" w:rsidRPr="00E04EAF">
        <w:rPr>
          <w:rFonts w:ascii="Times New Roman" w:hAnsi="Times New Roman" w:cs="Times New Roman"/>
          <w:sz w:val="24"/>
          <w:szCs w:val="24"/>
        </w:rPr>
        <w:t xml:space="preserve"> abiõpetaja</w:t>
      </w:r>
      <w:r w:rsidR="796212A3" w:rsidRPr="00E04EAF">
        <w:rPr>
          <w:rFonts w:ascii="Times New Roman" w:hAnsi="Times New Roman" w:cs="Times New Roman"/>
          <w:sz w:val="24"/>
          <w:szCs w:val="24"/>
        </w:rPr>
        <w:t xml:space="preserve"> </w:t>
      </w:r>
      <w:r w:rsidR="469EE2A0" w:rsidRPr="00E04EAF">
        <w:rPr>
          <w:rFonts w:ascii="Times New Roman" w:hAnsi="Times New Roman" w:cs="Times New Roman"/>
          <w:sz w:val="24"/>
          <w:szCs w:val="24"/>
        </w:rPr>
        <w:t xml:space="preserve">ja </w:t>
      </w:r>
      <w:r w:rsidR="796212A3" w:rsidRPr="00E04EAF">
        <w:rPr>
          <w:rFonts w:ascii="Times New Roman" w:hAnsi="Times New Roman" w:cs="Times New Roman"/>
          <w:sz w:val="24"/>
          <w:szCs w:val="24"/>
        </w:rPr>
        <w:t>tugispetsialist</w:t>
      </w:r>
      <w:del w:id="367" w:author="Mari Koik" w:date="2024-02-15T16:00:00Z">
        <w:r w:rsidR="7500A73C" w:rsidRPr="00E04EAF" w:rsidDel="00501084">
          <w:rPr>
            <w:rFonts w:ascii="Times New Roman" w:hAnsi="Times New Roman" w:cs="Times New Roman"/>
            <w:sz w:val="24"/>
            <w:szCs w:val="24"/>
          </w:rPr>
          <w:delText>id</w:delText>
        </w:r>
      </w:del>
      <w:r w:rsidR="4F0BDD13" w:rsidRPr="00E04EAF">
        <w:rPr>
          <w:rFonts w:ascii="Times New Roman" w:hAnsi="Times New Roman" w:cs="Times New Roman"/>
          <w:sz w:val="24"/>
          <w:szCs w:val="24"/>
        </w:rPr>
        <w:t>.</w:t>
      </w:r>
    </w:p>
    <w:p w14:paraId="728F46F3" w14:textId="77777777" w:rsidR="00FB217D" w:rsidRDefault="00FB217D" w:rsidP="1A26A201">
      <w:pPr>
        <w:spacing w:after="0" w:line="240" w:lineRule="auto"/>
        <w:jc w:val="both"/>
        <w:rPr>
          <w:rFonts w:ascii="Times New Roman" w:hAnsi="Times New Roman" w:cs="Times New Roman"/>
          <w:sz w:val="24"/>
          <w:szCs w:val="24"/>
        </w:rPr>
      </w:pPr>
    </w:p>
    <w:p w14:paraId="478B20A2" w14:textId="692D93E6" w:rsidR="00FB217D" w:rsidRDefault="00FB217D" w:rsidP="00FB217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E04E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w:t>
      </w:r>
      <w:r w:rsidRPr="00E04EAF">
        <w:rPr>
          <w:rFonts w:ascii="Times New Roman" w:eastAsia="Times New Roman" w:hAnsi="Times New Roman" w:cs="Times New Roman"/>
          <w:sz w:val="24"/>
          <w:szCs w:val="24"/>
        </w:rPr>
        <w:t>astehoiu</w:t>
      </w:r>
      <w:del w:id="368" w:author="Mari Koik" w:date="2024-02-14T13:07:00Z">
        <w:r w:rsidRPr="00E04EAF" w:rsidDel="007163DE">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korraldab õpetaja</w:t>
      </w:r>
      <w:r>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ja tugispetsialisti</w:t>
      </w:r>
      <w:del w:id="369" w:author="Mari Koik" w:date="2024-02-15T16:00:00Z">
        <w:r w:rsidRPr="00E04EAF" w:rsidDel="00501084">
          <w:rPr>
            <w:rFonts w:ascii="Times New Roman" w:eastAsia="Times New Roman" w:hAnsi="Times New Roman" w:cs="Times New Roman"/>
            <w:sz w:val="24"/>
            <w:szCs w:val="24"/>
          </w:rPr>
          <w:delText>de</w:delText>
        </w:r>
      </w:del>
      <w:r w:rsidRPr="00E04EAF">
        <w:rPr>
          <w:rFonts w:ascii="Times New Roman" w:eastAsia="Times New Roman" w:hAnsi="Times New Roman" w:cs="Times New Roman"/>
          <w:sz w:val="24"/>
          <w:szCs w:val="24"/>
        </w:rPr>
        <w:t xml:space="preserve"> ametikohtade</w:t>
      </w:r>
      <w:del w:id="370" w:author="Mari Koik" w:date="2024-02-13T12:26:00Z">
        <w:r w:rsidDel="007C5218">
          <w:rPr>
            <w:rFonts w:ascii="Times New Roman" w:eastAsia="Times New Roman" w:hAnsi="Times New Roman" w:cs="Times New Roman"/>
            <w:sz w:val="24"/>
            <w:szCs w:val="24"/>
          </w:rPr>
          <w:delText>le</w:delText>
        </w:r>
      </w:del>
      <w:ins w:id="371" w:author="Mari Koik" w:date="2024-02-13T12:26:00Z">
        <w:r w:rsidR="007C5218">
          <w:rPr>
            <w:rFonts w:ascii="Times New Roman" w:eastAsia="Times New Roman" w:hAnsi="Times New Roman" w:cs="Times New Roman"/>
            <w:sz w:val="24"/>
            <w:szCs w:val="24"/>
          </w:rPr>
          <w:t xml:space="preserve"> täitmiseks</w:t>
        </w:r>
      </w:ins>
      <w:r w:rsidRPr="00E04EAF">
        <w:rPr>
          <w:rFonts w:ascii="Times New Roman" w:eastAsia="Times New Roman" w:hAnsi="Times New Roman" w:cs="Times New Roman"/>
          <w:sz w:val="24"/>
          <w:szCs w:val="24"/>
        </w:rPr>
        <w:t xml:space="preserve"> avaliku konkursi. Konkursi </w:t>
      </w:r>
      <w:del w:id="372" w:author="Mari Koik" w:date="2024-02-13T12:26:00Z">
        <w:r w:rsidRPr="00E04EAF" w:rsidDel="007C5218">
          <w:rPr>
            <w:rFonts w:ascii="Times New Roman" w:eastAsia="Times New Roman" w:hAnsi="Times New Roman" w:cs="Times New Roman"/>
            <w:sz w:val="24"/>
            <w:szCs w:val="24"/>
          </w:rPr>
          <w:delText xml:space="preserve">läbiviimise </w:delText>
        </w:r>
      </w:del>
      <w:r w:rsidRPr="00E04EAF">
        <w:rPr>
          <w:rFonts w:ascii="Times New Roman" w:eastAsia="Times New Roman" w:hAnsi="Times New Roman" w:cs="Times New Roman"/>
          <w:sz w:val="24"/>
          <w:szCs w:val="24"/>
        </w:rPr>
        <w:t xml:space="preserve">korra ja tingimused koostab ja kinnitab </w:t>
      </w:r>
      <w:r w:rsidR="004B4323">
        <w:rPr>
          <w:rFonts w:ascii="Times New Roman" w:eastAsia="Times New Roman" w:hAnsi="Times New Roman" w:cs="Times New Roman"/>
          <w:sz w:val="24"/>
          <w:szCs w:val="24"/>
        </w:rPr>
        <w:t>lastehoiu</w:t>
      </w:r>
      <w:del w:id="373" w:author="Mari Koik" w:date="2024-02-14T13:07:00Z">
        <w:r w:rsidR="004B4323" w:rsidDel="007163DE">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w:t>
      </w:r>
    </w:p>
    <w:p w14:paraId="72312B42" w14:textId="77777777" w:rsidR="00EE43A7" w:rsidRDefault="00EE43A7" w:rsidP="1A26A201">
      <w:pPr>
        <w:spacing w:after="0" w:line="240" w:lineRule="auto"/>
        <w:jc w:val="both"/>
        <w:rPr>
          <w:rFonts w:ascii="Times New Roman" w:hAnsi="Times New Roman" w:cs="Times New Roman"/>
          <w:sz w:val="24"/>
          <w:szCs w:val="24"/>
        </w:rPr>
      </w:pPr>
    </w:p>
    <w:p w14:paraId="69377CCF" w14:textId="1F6899A4" w:rsidR="00EE43A7" w:rsidRDefault="27EFC565" w:rsidP="00EE43A7">
      <w:pPr>
        <w:spacing w:after="0" w:line="240" w:lineRule="auto"/>
        <w:jc w:val="both"/>
        <w:rPr>
          <w:rFonts w:ascii="Times New Roman" w:eastAsia="Times New Roman" w:hAnsi="Times New Roman" w:cs="Times New Roman"/>
          <w:sz w:val="24"/>
          <w:szCs w:val="24"/>
        </w:rPr>
      </w:pPr>
      <w:r>
        <w:rPr>
          <w:rStyle w:val="normaltextrun"/>
          <w:rFonts w:ascii="Times New Roman" w:hAnsi="Times New Roman" w:cs="Times New Roman"/>
          <w:color w:val="000000"/>
          <w:sz w:val="24"/>
          <w:szCs w:val="24"/>
          <w:shd w:val="clear" w:color="auto" w:fill="FFFFFF"/>
        </w:rPr>
        <w:lastRenderedPageBreak/>
        <w:t>(</w:t>
      </w:r>
      <w:r>
        <w:rPr>
          <w:rFonts w:ascii="Times New Roman" w:eastAsia="Times New Roman" w:hAnsi="Times New Roman" w:cs="Times New Roman"/>
          <w:sz w:val="24"/>
          <w:szCs w:val="24"/>
        </w:rPr>
        <w:t>3</w:t>
      </w:r>
      <w:r w:rsidR="43A0EBEB" w:rsidRPr="00E04EAF">
        <w:rPr>
          <w:rFonts w:ascii="Times New Roman" w:eastAsia="Times New Roman" w:hAnsi="Times New Roman" w:cs="Times New Roman"/>
          <w:sz w:val="24"/>
          <w:szCs w:val="24"/>
        </w:rPr>
        <w:t>) Kui õpetaja ametikoha</w:t>
      </w:r>
      <w:del w:id="374" w:author="Mari Koik" w:date="2024-02-13T12:27:00Z">
        <w:r w:rsidR="43A0EBEB" w:rsidDel="007C5218">
          <w:rPr>
            <w:rFonts w:ascii="Times New Roman" w:eastAsia="Times New Roman" w:hAnsi="Times New Roman" w:cs="Times New Roman"/>
            <w:sz w:val="24"/>
            <w:szCs w:val="24"/>
          </w:rPr>
          <w:delText>le</w:delText>
        </w:r>
      </w:del>
      <w:ins w:id="375" w:author="Mari Koik" w:date="2024-02-13T12:27:00Z">
        <w:r w:rsidR="007C5218">
          <w:rPr>
            <w:rFonts w:ascii="Times New Roman" w:eastAsia="Times New Roman" w:hAnsi="Times New Roman" w:cs="Times New Roman"/>
            <w:sz w:val="24"/>
            <w:szCs w:val="24"/>
          </w:rPr>
          <w:t xml:space="preserve"> täitmiseks</w:t>
        </w:r>
      </w:ins>
      <w:r w:rsidR="43A0EBEB" w:rsidRPr="00E04EAF">
        <w:rPr>
          <w:rFonts w:ascii="Times New Roman" w:eastAsia="Times New Roman" w:hAnsi="Times New Roman" w:cs="Times New Roman"/>
          <w:sz w:val="24"/>
          <w:szCs w:val="24"/>
        </w:rPr>
        <w:t xml:space="preserve"> korraldatud konkursil ei leita kvalifikatsiooninõuetele vastavat õpetajat, võib </w:t>
      </w:r>
      <w:r w:rsidR="43A0EBEB">
        <w:rPr>
          <w:rFonts w:ascii="Times New Roman" w:eastAsia="Times New Roman" w:hAnsi="Times New Roman" w:cs="Times New Roman"/>
          <w:sz w:val="24"/>
          <w:szCs w:val="24"/>
        </w:rPr>
        <w:t>lastehoiu</w:t>
      </w:r>
      <w:del w:id="376" w:author="Mari Koik" w:date="2024-02-14T13:07:00Z">
        <w:r w:rsidR="43A0EBEB" w:rsidDel="007163DE">
          <w:rPr>
            <w:rFonts w:ascii="Times New Roman" w:eastAsia="Times New Roman" w:hAnsi="Times New Roman" w:cs="Times New Roman"/>
            <w:sz w:val="24"/>
            <w:szCs w:val="24"/>
          </w:rPr>
          <w:delText xml:space="preserve"> </w:delText>
        </w:r>
      </w:del>
      <w:r w:rsidR="43A0EBEB" w:rsidRPr="00E04EAF">
        <w:rPr>
          <w:rFonts w:ascii="Times New Roman" w:eastAsia="Times New Roman" w:hAnsi="Times New Roman" w:cs="Times New Roman"/>
          <w:sz w:val="24"/>
          <w:szCs w:val="24"/>
        </w:rPr>
        <w:t xml:space="preserve">pidaja sõlmida tähtajalise töölepingu kuni </w:t>
      </w:r>
      <w:r w:rsidR="43A0EBEB">
        <w:rPr>
          <w:rFonts w:ascii="Times New Roman" w:eastAsia="Times New Roman" w:hAnsi="Times New Roman" w:cs="Times New Roman"/>
          <w:sz w:val="24"/>
          <w:szCs w:val="24"/>
        </w:rPr>
        <w:t>üheks aastaks</w:t>
      </w:r>
      <w:r w:rsidR="43A0EBEB" w:rsidRPr="00E04EAF">
        <w:rPr>
          <w:rFonts w:ascii="Times New Roman" w:eastAsia="Times New Roman" w:hAnsi="Times New Roman" w:cs="Times New Roman"/>
          <w:sz w:val="24"/>
          <w:szCs w:val="24"/>
        </w:rPr>
        <w:t xml:space="preserve"> isikuga, kellel on vähemalt keskharidus, kelle kvalifikatsioon ja pedagoogiline kompetentsus on piisavad, et</w:t>
      </w:r>
      <w:r w:rsidR="43A0EBEB">
        <w:rPr>
          <w:rFonts w:ascii="Times New Roman" w:eastAsia="Times New Roman" w:hAnsi="Times New Roman" w:cs="Times New Roman"/>
          <w:sz w:val="24"/>
          <w:szCs w:val="24"/>
        </w:rPr>
        <w:t xml:space="preserve"> </w:t>
      </w:r>
      <w:r w:rsidR="43A0EBEB" w:rsidRPr="00E04EAF">
        <w:rPr>
          <w:rFonts w:ascii="Times New Roman" w:eastAsia="Times New Roman" w:hAnsi="Times New Roman" w:cs="Times New Roman"/>
          <w:sz w:val="24"/>
          <w:szCs w:val="24"/>
        </w:rPr>
        <w:t xml:space="preserve">tagada lastehoiu õppekavas määratud kasvatustegevuse eesmärkide täitmine </w:t>
      </w:r>
      <w:r w:rsidR="2FD03FAF" w:rsidRPr="00E04EAF">
        <w:rPr>
          <w:rFonts w:ascii="Times New Roman" w:eastAsia="Times New Roman" w:hAnsi="Times New Roman" w:cs="Times New Roman"/>
          <w:sz w:val="24"/>
          <w:szCs w:val="24"/>
        </w:rPr>
        <w:t xml:space="preserve">ja </w:t>
      </w:r>
      <w:r w:rsidR="43A0EBEB" w:rsidRPr="00E04EAF">
        <w:rPr>
          <w:rFonts w:ascii="Times New Roman" w:eastAsia="Times New Roman" w:hAnsi="Times New Roman" w:cs="Times New Roman"/>
          <w:sz w:val="24"/>
          <w:szCs w:val="24"/>
        </w:rPr>
        <w:t xml:space="preserve">lapse üldoskuste saavutamine, </w:t>
      </w:r>
      <w:r w:rsidR="7BA1F20D" w:rsidRPr="00E04EAF">
        <w:rPr>
          <w:rFonts w:ascii="Times New Roman" w:eastAsia="Times New Roman" w:hAnsi="Times New Roman" w:cs="Times New Roman"/>
          <w:sz w:val="24"/>
          <w:szCs w:val="24"/>
        </w:rPr>
        <w:t xml:space="preserve">ning </w:t>
      </w:r>
      <w:r w:rsidR="43A0EBEB" w:rsidRPr="00E04EAF">
        <w:rPr>
          <w:rFonts w:ascii="Times New Roman" w:eastAsia="Times New Roman" w:hAnsi="Times New Roman" w:cs="Times New Roman"/>
          <w:sz w:val="24"/>
          <w:szCs w:val="24"/>
        </w:rPr>
        <w:t>kelle eesti keele oskus vastab keeleseaduses ja selle alusel kehtestatud nõuetele.</w:t>
      </w:r>
      <w:r w:rsidR="0389AB2F">
        <w:rPr>
          <w:rFonts w:ascii="Times New Roman" w:eastAsia="Times New Roman" w:hAnsi="Times New Roman" w:cs="Times New Roman"/>
          <w:sz w:val="24"/>
          <w:szCs w:val="24"/>
        </w:rPr>
        <w:t xml:space="preserve"> Sellisel </w:t>
      </w:r>
      <w:r w:rsidR="0389AB2F" w:rsidRPr="000E7268">
        <w:rPr>
          <w:rFonts w:ascii="Times New Roman" w:eastAsia="Times New Roman" w:hAnsi="Times New Roman" w:cs="Times New Roman"/>
          <w:sz w:val="24"/>
          <w:szCs w:val="24"/>
        </w:rPr>
        <w:t>juhul korraldab lastehoiu</w:t>
      </w:r>
      <w:del w:id="377" w:author="Mari Koik" w:date="2024-02-13T12:27:00Z">
        <w:r w:rsidR="0389AB2F" w:rsidRPr="000E7268" w:rsidDel="007C5218">
          <w:rPr>
            <w:rFonts w:ascii="Times New Roman" w:eastAsia="Times New Roman" w:hAnsi="Times New Roman" w:cs="Times New Roman"/>
            <w:sz w:val="24"/>
            <w:szCs w:val="24"/>
          </w:rPr>
          <w:delText xml:space="preserve"> </w:delText>
        </w:r>
      </w:del>
      <w:r w:rsidR="0389AB2F" w:rsidRPr="000E7268">
        <w:rPr>
          <w:rFonts w:ascii="Times New Roman" w:eastAsia="Times New Roman" w:hAnsi="Times New Roman" w:cs="Times New Roman"/>
          <w:sz w:val="24"/>
          <w:szCs w:val="24"/>
        </w:rPr>
        <w:t>pidaja ühe aasta jooksul uue avaliku konkursi.</w:t>
      </w:r>
    </w:p>
    <w:p w14:paraId="10BBF109" w14:textId="77777777" w:rsidR="00EE43A7" w:rsidRPr="00E04EAF" w:rsidRDefault="00EE43A7" w:rsidP="00EE43A7">
      <w:pPr>
        <w:spacing w:after="0" w:line="240" w:lineRule="auto"/>
        <w:jc w:val="both"/>
        <w:rPr>
          <w:rFonts w:ascii="Times New Roman" w:eastAsia="Times New Roman" w:hAnsi="Times New Roman" w:cs="Times New Roman"/>
          <w:sz w:val="24"/>
          <w:szCs w:val="24"/>
        </w:rPr>
      </w:pPr>
    </w:p>
    <w:p w14:paraId="151AA5F6" w14:textId="32B77824" w:rsidR="00EE43A7" w:rsidRDefault="43A0EBEB" w:rsidP="00EE43A7">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27EFC565" w:rsidRPr="7BA5EFAE">
        <w:rPr>
          <w:rFonts w:ascii="Times New Roman" w:eastAsia="Times New Roman" w:hAnsi="Times New Roman" w:cs="Times New Roman"/>
          <w:sz w:val="24"/>
          <w:szCs w:val="24"/>
        </w:rPr>
        <w:t>4</w:t>
      </w:r>
      <w:r w:rsidRPr="7BA5EFAE">
        <w:rPr>
          <w:rFonts w:ascii="Times New Roman" w:eastAsia="Times New Roman" w:hAnsi="Times New Roman" w:cs="Times New Roman"/>
          <w:sz w:val="24"/>
          <w:szCs w:val="24"/>
        </w:rPr>
        <w:t>) Kui abiõpetaja ametikoha täitmiseks ei leita kvalifikatsiooninõuetele vastavat abiõpetajat, võib lastehoiu</w:t>
      </w:r>
      <w:del w:id="378" w:author="Mari Koik" w:date="2024-02-14T13:08:00Z">
        <w:r w:rsidRPr="7BA5EFAE" w:rsidDel="007163DE">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 xml:space="preserve">pidaja sõlmida tähtajalise töölepingu kuni üheks aastaks isikuga, kellel on vähemalt keskharidus ja sobivad isikuomadused, et toetada lastehoiu õppekavas määratud kasvatustegevuse eesmärkide täitmist </w:t>
      </w:r>
      <w:r w:rsidR="4D25F321" w:rsidRPr="7BA5EFAE">
        <w:rPr>
          <w:rFonts w:ascii="Times New Roman" w:eastAsia="Times New Roman" w:hAnsi="Times New Roman" w:cs="Times New Roman"/>
          <w:sz w:val="24"/>
          <w:szCs w:val="24"/>
        </w:rPr>
        <w:t xml:space="preserve">ja </w:t>
      </w:r>
      <w:r w:rsidRPr="7BA5EFAE">
        <w:rPr>
          <w:rFonts w:ascii="Times New Roman" w:eastAsia="Times New Roman" w:hAnsi="Times New Roman" w:cs="Times New Roman"/>
          <w:sz w:val="24"/>
          <w:szCs w:val="24"/>
        </w:rPr>
        <w:t xml:space="preserve">lapse üldoskuste saavutamist, </w:t>
      </w:r>
      <w:r w:rsidR="23FCC47F" w:rsidRPr="7BA5EFAE">
        <w:rPr>
          <w:rFonts w:ascii="Times New Roman" w:eastAsia="Times New Roman" w:hAnsi="Times New Roman" w:cs="Times New Roman"/>
          <w:sz w:val="24"/>
          <w:szCs w:val="24"/>
        </w:rPr>
        <w:t>ning</w:t>
      </w:r>
      <w:r w:rsidR="6A87A840"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kelle eesti keele oskus vastab keeleseaduses ja selle alusel kehtestatud nõuetele.</w:t>
      </w:r>
    </w:p>
    <w:p w14:paraId="70F502C0" w14:textId="77777777" w:rsidR="00FB217D" w:rsidRDefault="00FB217D" w:rsidP="00EE43A7">
      <w:pPr>
        <w:spacing w:after="0" w:line="240" w:lineRule="auto"/>
        <w:jc w:val="both"/>
        <w:rPr>
          <w:rFonts w:ascii="Times New Roman" w:eastAsia="Times New Roman" w:hAnsi="Times New Roman" w:cs="Times New Roman"/>
          <w:sz w:val="24"/>
          <w:szCs w:val="24"/>
        </w:rPr>
      </w:pPr>
    </w:p>
    <w:p w14:paraId="166C1200" w14:textId="3B52E3CD" w:rsidR="00AD223E" w:rsidRDefault="27EFC565" w:rsidP="00EE43A7">
      <w:pPr>
        <w:spacing w:after="0" w:line="240" w:lineRule="auto"/>
        <w:jc w:val="both"/>
        <w:rPr>
          <w:rStyle w:val="normaltextrun"/>
          <w:rFonts w:ascii="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w:t>
      </w:r>
      <w:r w:rsidR="0389AB2F">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Pr="006663A2">
        <w:rPr>
          <w:rFonts w:ascii="Times New Roman" w:eastAsia="Times New Roman" w:hAnsi="Times New Roman" w:cs="Times New Roman"/>
          <w:sz w:val="24"/>
          <w:szCs w:val="24"/>
        </w:rPr>
        <w:t xml:space="preserve"> </w:t>
      </w:r>
      <w:r w:rsidRPr="00DB1D9E">
        <w:rPr>
          <w:rStyle w:val="normaltextrun"/>
          <w:rFonts w:ascii="Times New Roman" w:hAnsi="Times New Roman" w:cs="Times New Roman"/>
          <w:color w:val="000000"/>
          <w:sz w:val="24"/>
          <w:szCs w:val="24"/>
          <w:shd w:val="clear" w:color="auto" w:fill="FFFFFF"/>
        </w:rPr>
        <w:t>Kui lapsehoidja ametikoha täitmiseks ei leita kvalifikatsiooninõuetele vastavat lapsehoidjat, võib lastehoiu</w:t>
      </w:r>
      <w:del w:id="379" w:author="Mari Koik" w:date="2024-02-13T15:49:00Z">
        <w:r w:rsidRPr="00DB1D9E" w:rsidDel="00A55198">
          <w:rPr>
            <w:rStyle w:val="normaltextrun"/>
            <w:rFonts w:ascii="Times New Roman" w:hAnsi="Times New Roman" w:cs="Times New Roman"/>
            <w:color w:val="000000"/>
            <w:sz w:val="24"/>
            <w:szCs w:val="24"/>
            <w:shd w:val="clear" w:color="auto" w:fill="FFFFFF"/>
          </w:rPr>
          <w:delText xml:space="preserve"> </w:delText>
        </w:r>
      </w:del>
      <w:r w:rsidRPr="00DB1D9E">
        <w:rPr>
          <w:rStyle w:val="normaltextrun"/>
          <w:rFonts w:ascii="Times New Roman" w:hAnsi="Times New Roman" w:cs="Times New Roman"/>
          <w:color w:val="000000"/>
          <w:sz w:val="24"/>
          <w:szCs w:val="24"/>
          <w:shd w:val="clear" w:color="auto" w:fill="FFFFFF"/>
        </w:rPr>
        <w:t xml:space="preserve">pidaja sõlmida tähtajalise töölepingu kuni üheks aastaks isikuga, kellel on vähemalt keskharidus ja sobivad isikuomadused, et toetada lastehoiu õppekavas määratud kasvatustegevuse eesmärkide täitmist </w:t>
      </w:r>
      <w:r w:rsidR="5FB59EA8" w:rsidRPr="00DB1D9E">
        <w:rPr>
          <w:rStyle w:val="normaltextrun"/>
          <w:rFonts w:ascii="Times New Roman" w:hAnsi="Times New Roman" w:cs="Times New Roman"/>
          <w:color w:val="000000"/>
          <w:sz w:val="24"/>
          <w:szCs w:val="24"/>
          <w:shd w:val="clear" w:color="auto" w:fill="FFFFFF"/>
        </w:rPr>
        <w:t xml:space="preserve">ja </w:t>
      </w:r>
      <w:r w:rsidRPr="00DB1D9E">
        <w:rPr>
          <w:rStyle w:val="normaltextrun"/>
          <w:rFonts w:ascii="Times New Roman" w:hAnsi="Times New Roman" w:cs="Times New Roman"/>
          <w:color w:val="000000"/>
          <w:sz w:val="24"/>
          <w:szCs w:val="24"/>
          <w:shd w:val="clear" w:color="auto" w:fill="FFFFFF"/>
        </w:rPr>
        <w:t xml:space="preserve">lapse üldoskuste saavutamist, </w:t>
      </w:r>
      <w:r w:rsidR="7E0A6DF8" w:rsidRPr="00DB1D9E">
        <w:rPr>
          <w:rStyle w:val="normaltextrun"/>
          <w:rFonts w:ascii="Times New Roman" w:hAnsi="Times New Roman" w:cs="Times New Roman"/>
          <w:color w:val="000000"/>
          <w:sz w:val="24"/>
          <w:szCs w:val="24"/>
          <w:shd w:val="clear" w:color="auto" w:fill="FFFFFF"/>
        </w:rPr>
        <w:t>ning</w:t>
      </w:r>
      <w:r w:rsidRPr="00DB1D9E">
        <w:rPr>
          <w:rStyle w:val="normaltextrun"/>
          <w:rFonts w:ascii="Times New Roman" w:hAnsi="Times New Roman" w:cs="Times New Roman"/>
          <w:color w:val="000000"/>
          <w:sz w:val="24"/>
          <w:szCs w:val="24"/>
          <w:shd w:val="clear" w:color="auto" w:fill="FFFFFF"/>
        </w:rPr>
        <w:t xml:space="preserve"> kelle eesti keele oskus vastab keeleseaduses ja selle alusel kehtestatud nõuetele.</w:t>
      </w:r>
    </w:p>
    <w:p w14:paraId="6A91CA24" w14:textId="77777777" w:rsidR="00AD223E" w:rsidRDefault="00AD223E" w:rsidP="00EE43A7">
      <w:pPr>
        <w:spacing w:after="0" w:line="240" w:lineRule="auto"/>
        <w:jc w:val="both"/>
        <w:rPr>
          <w:rStyle w:val="normaltextrun"/>
          <w:rFonts w:ascii="Times New Roman" w:hAnsi="Times New Roman" w:cs="Times New Roman"/>
          <w:color w:val="000000"/>
          <w:sz w:val="24"/>
          <w:szCs w:val="24"/>
          <w:shd w:val="clear" w:color="auto" w:fill="FFFFFF"/>
        </w:rPr>
      </w:pPr>
    </w:p>
    <w:p w14:paraId="3018E9EF" w14:textId="3DFEA771" w:rsidR="00AD223E" w:rsidRPr="00676C8B" w:rsidRDefault="26814616" w:rsidP="00EE43A7">
      <w:pPr>
        <w:spacing w:after="0" w:line="240" w:lineRule="auto"/>
        <w:jc w:val="both"/>
        <w:rPr>
          <w:rFonts w:ascii="Times New Roman" w:hAnsi="Times New Roman" w:cs="Times New Roman"/>
          <w:color w:val="000000"/>
          <w:sz w:val="24"/>
          <w:szCs w:val="24"/>
          <w:shd w:val="clear" w:color="auto" w:fill="FFFFFF"/>
        </w:rPr>
      </w:pPr>
      <w:r w:rsidRPr="7BA5EFAE">
        <w:rPr>
          <w:rFonts w:ascii="Times New Roman" w:hAnsi="Times New Roman" w:cs="Times New Roman"/>
          <w:sz w:val="24"/>
          <w:szCs w:val="24"/>
        </w:rPr>
        <w:t>(6) Lastehoiu tugispetsialisti</w:t>
      </w:r>
      <w:del w:id="380" w:author="Mari Koik" w:date="2024-02-15T16:00:00Z">
        <w:r w:rsidRPr="7BA5EFAE" w:rsidDel="00501084">
          <w:rPr>
            <w:rFonts w:ascii="Times New Roman" w:hAnsi="Times New Roman" w:cs="Times New Roman"/>
            <w:sz w:val="24"/>
            <w:szCs w:val="24"/>
          </w:rPr>
          <w:delText>de</w:delText>
        </w:r>
      </w:del>
      <w:r w:rsidRPr="7BA5EFAE">
        <w:rPr>
          <w:rFonts w:ascii="Times New Roman" w:hAnsi="Times New Roman" w:cs="Times New Roman"/>
          <w:sz w:val="24"/>
          <w:szCs w:val="24"/>
        </w:rPr>
        <w:t>l on õigus taotleda tugispetsialisti lähtetoetust põhikooli- ja gümnaasiumiseaduse §-s 77</w:t>
      </w:r>
      <w:r w:rsidRPr="7BA5EFAE">
        <w:rPr>
          <w:rFonts w:ascii="Times New Roman" w:hAnsi="Times New Roman" w:cs="Times New Roman"/>
          <w:sz w:val="24"/>
          <w:szCs w:val="24"/>
          <w:vertAlign w:val="superscript"/>
        </w:rPr>
        <w:t>1</w:t>
      </w:r>
      <w:r w:rsidRPr="7BA5EFAE">
        <w:rPr>
          <w:rFonts w:ascii="Times New Roman" w:hAnsi="Times New Roman" w:cs="Times New Roman"/>
          <w:sz w:val="24"/>
          <w:szCs w:val="24"/>
        </w:rPr>
        <w:t xml:space="preserve"> sätestatud tingimustel ja korras.</w:t>
      </w:r>
    </w:p>
    <w:p w14:paraId="475D9542" w14:textId="77777777" w:rsidR="00EE43A7" w:rsidRDefault="00EE43A7" w:rsidP="00EE43A7">
      <w:pPr>
        <w:spacing w:after="0" w:line="240" w:lineRule="auto"/>
        <w:jc w:val="both"/>
        <w:rPr>
          <w:rFonts w:ascii="Times New Roman" w:eastAsia="Times New Roman" w:hAnsi="Times New Roman" w:cs="Times New Roman"/>
          <w:sz w:val="24"/>
          <w:szCs w:val="24"/>
        </w:rPr>
      </w:pPr>
    </w:p>
    <w:p w14:paraId="588F6C08" w14:textId="5FCCD9EC" w:rsidR="00EE43A7" w:rsidRDefault="43A0EBEB" w:rsidP="00EE43A7">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26814616" w:rsidRPr="7BA5EFAE">
        <w:rPr>
          <w:rFonts w:ascii="Times New Roman" w:eastAsia="Times New Roman" w:hAnsi="Times New Roman" w:cs="Times New Roman"/>
          <w:sz w:val="24"/>
          <w:szCs w:val="24"/>
        </w:rPr>
        <w:t>7</w:t>
      </w:r>
      <w:r w:rsidRPr="7BA5EFAE">
        <w:rPr>
          <w:rFonts w:ascii="Times New Roman" w:eastAsia="Times New Roman" w:hAnsi="Times New Roman" w:cs="Times New Roman"/>
          <w:sz w:val="24"/>
          <w:szCs w:val="24"/>
        </w:rPr>
        <w:t>) Lastehoid või lastehoiu</w:t>
      </w:r>
      <w:del w:id="381" w:author="Mari Koik" w:date="2024-02-13T15:49:00Z">
        <w:r w:rsidRPr="7BA5EFAE" w:rsidDel="00A55198">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pidaja kannab hariduse infosüsteemi andmed lastehoius töötavate õpetajate, lapsehoidjate, abiõpetajate</w:t>
      </w:r>
      <w:r w:rsidR="26814616" w:rsidRPr="7BA5EFAE">
        <w:rPr>
          <w:rFonts w:ascii="Times New Roman" w:eastAsia="Times New Roman" w:hAnsi="Times New Roman" w:cs="Times New Roman"/>
          <w:sz w:val="24"/>
          <w:szCs w:val="24"/>
        </w:rPr>
        <w:t xml:space="preserve"> ja</w:t>
      </w:r>
      <w:r w:rsidRPr="7BA5EFAE">
        <w:rPr>
          <w:rFonts w:ascii="Times New Roman" w:eastAsia="Times New Roman" w:hAnsi="Times New Roman" w:cs="Times New Roman"/>
          <w:sz w:val="24"/>
          <w:szCs w:val="24"/>
        </w:rPr>
        <w:t xml:space="preserve"> tugispetsialistide </w:t>
      </w:r>
      <w:r w:rsidR="26814616" w:rsidRPr="7BA5EFAE">
        <w:rPr>
          <w:rFonts w:ascii="Times New Roman" w:eastAsia="Times New Roman" w:hAnsi="Times New Roman" w:cs="Times New Roman"/>
          <w:sz w:val="24"/>
          <w:szCs w:val="24"/>
        </w:rPr>
        <w:t>ning töösuhete, sealhulgas töötajate</w:t>
      </w:r>
      <w:r w:rsidRPr="7BA5EFAE">
        <w:rPr>
          <w:rFonts w:ascii="Times New Roman" w:eastAsia="Times New Roman" w:hAnsi="Times New Roman" w:cs="Times New Roman"/>
          <w:sz w:val="24"/>
          <w:szCs w:val="24"/>
        </w:rPr>
        <w:t xml:space="preserve"> omandatud kvalifikatsiooni kohta.</w:t>
      </w:r>
    </w:p>
    <w:p w14:paraId="57EAEAE4" w14:textId="77777777" w:rsidR="00E23613" w:rsidRDefault="00E23613" w:rsidP="00EE43A7">
      <w:pPr>
        <w:spacing w:after="0" w:line="240" w:lineRule="auto"/>
        <w:jc w:val="both"/>
        <w:rPr>
          <w:rFonts w:ascii="Times New Roman" w:eastAsia="Times New Roman" w:hAnsi="Times New Roman" w:cs="Times New Roman"/>
          <w:sz w:val="24"/>
          <w:szCs w:val="24"/>
        </w:rPr>
      </w:pPr>
    </w:p>
    <w:p w14:paraId="4EF60CDC" w14:textId="1C3DDA01" w:rsidR="00E23613" w:rsidRDefault="00E23613" w:rsidP="00EE43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D223E">
        <w:rPr>
          <w:rFonts w:ascii="Times New Roman" w:eastAsia="Times New Roman" w:hAnsi="Times New Roman" w:cs="Times New Roman"/>
          <w:sz w:val="24"/>
          <w:szCs w:val="24"/>
        </w:rPr>
        <w:t>8</w:t>
      </w:r>
      <w:r w:rsidRPr="00E04E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Lasteaias, milles on lastehoiurühm, on</w:t>
      </w:r>
      <w:r w:rsidRPr="00E04E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lasteaia </w:t>
      </w:r>
      <w:r w:rsidRPr="00E04EAF">
        <w:rPr>
          <w:rFonts w:ascii="Times New Roman" w:eastAsia="Times New Roman" w:hAnsi="Times New Roman" w:cs="Times New Roman"/>
          <w:sz w:val="24"/>
          <w:szCs w:val="24"/>
        </w:rPr>
        <w:t>direktoril käesolevas paragrahvis lastehoiu</w:t>
      </w:r>
      <w:del w:id="382" w:author="Mari Koik" w:date="2024-02-13T15:50:00Z">
        <w:r w:rsidRPr="00E04EAF" w:rsidDel="00A55198">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pidajale ja lastehoiule antud pädevus.</w:t>
      </w:r>
    </w:p>
    <w:p w14:paraId="107C67E4" w14:textId="77777777" w:rsidR="00EE43A7" w:rsidRDefault="00EE43A7" w:rsidP="1A26A201">
      <w:pPr>
        <w:spacing w:after="0" w:line="240" w:lineRule="auto"/>
        <w:jc w:val="both"/>
        <w:rPr>
          <w:rFonts w:ascii="Times New Roman" w:hAnsi="Times New Roman" w:cs="Times New Roman"/>
          <w:sz w:val="24"/>
          <w:szCs w:val="24"/>
        </w:rPr>
      </w:pPr>
    </w:p>
    <w:p w14:paraId="4DA371FF" w14:textId="59149B3A" w:rsidR="00EE43A7" w:rsidRPr="00676C8B" w:rsidRDefault="00EE43A7" w:rsidP="1A26A201">
      <w:pPr>
        <w:spacing w:after="0" w:line="240" w:lineRule="auto"/>
        <w:jc w:val="both"/>
        <w:rPr>
          <w:rFonts w:ascii="Times New Roman" w:hAnsi="Times New Roman" w:cs="Times New Roman"/>
          <w:b/>
          <w:bCs/>
          <w:sz w:val="24"/>
          <w:szCs w:val="24"/>
        </w:rPr>
      </w:pPr>
      <w:r w:rsidRPr="00676C8B">
        <w:rPr>
          <w:rFonts w:ascii="Times New Roman" w:hAnsi="Times New Roman" w:cs="Times New Roman"/>
          <w:b/>
          <w:bCs/>
          <w:sz w:val="24"/>
          <w:szCs w:val="24"/>
        </w:rPr>
        <w:t xml:space="preserve">§ </w:t>
      </w:r>
      <w:r w:rsidR="009C687E">
        <w:rPr>
          <w:rFonts w:ascii="Times New Roman" w:hAnsi="Times New Roman" w:cs="Times New Roman"/>
          <w:b/>
          <w:bCs/>
          <w:sz w:val="24"/>
          <w:szCs w:val="24"/>
        </w:rPr>
        <w:t>38</w:t>
      </w:r>
      <w:r w:rsidRPr="00676C8B">
        <w:rPr>
          <w:rFonts w:ascii="Times New Roman" w:hAnsi="Times New Roman" w:cs="Times New Roman"/>
          <w:b/>
          <w:bCs/>
          <w:sz w:val="24"/>
          <w:szCs w:val="24"/>
        </w:rPr>
        <w:t>. Kvalifikatsiooninõuded</w:t>
      </w:r>
    </w:p>
    <w:p w14:paraId="5D1A299C" w14:textId="36199B0B" w:rsidR="1A26A201" w:rsidRPr="00E04EAF" w:rsidRDefault="1A26A201" w:rsidP="1A26A201">
      <w:pPr>
        <w:spacing w:after="0" w:line="240" w:lineRule="auto"/>
        <w:jc w:val="both"/>
        <w:rPr>
          <w:rFonts w:ascii="Times New Roman" w:hAnsi="Times New Roman" w:cs="Times New Roman"/>
          <w:sz w:val="24"/>
          <w:szCs w:val="24"/>
        </w:rPr>
      </w:pPr>
    </w:p>
    <w:p w14:paraId="7D8E9C91" w14:textId="1BD7597D" w:rsidR="00EE43A7" w:rsidRDefault="53D7B11D" w:rsidP="009B6D65">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43A0EBEB" w:rsidRPr="7BA5EFAE">
        <w:rPr>
          <w:rFonts w:ascii="Times New Roman" w:eastAsia="Times New Roman" w:hAnsi="Times New Roman" w:cs="Times New Roman"/>
          <w:sz w:val="24"/>
          <w:szCs w:val="24"/>
        </w:rPr>
        <w:t>1</w:t>
      </w:r>
      <w:r w:rsidRPr="7BA5EFAE">
        <w:rPr>
          <w:rFonts w:ascii="Times New Roman" w:eastAsia="Times New Roman" w:hAnsi="Times New Roman" w:cs="Times New Roman"/>
          <w:sz w:val="24"/>
          <w:szCs w:val="24"/>
        </w:rPr>
        <w:t xml:space="preserve">) Lapsehoidja kvalifikatsiooninõuded on </w:t>
      </w:r>
      <w:r w:rsidR="429271FF" w:rsidRPr="7BA5EFAE">
        <w:rPr>
          <w:rFonts w:ascii="Times New Roman" w:eastAsia="Times New Roman" w:hAnsi="Times New Roman" w:cs="Times New Roman"/>
          <w:sz w:val="24"/>
          <w:szCs w:val="24"/>
        </w:rPr>
        <w:t xml:space="preserve">vähemalt keskharidus ja </w:t>
      </w:r>
      <w:r w:rsidR="2FF5490D" w:rsidRPr="7BA5EFAE">
        <w:rPr>
          <w:rFonts w:ascii="Times New Roman" w:eastAsia="Times New Roman" w:hAnsi="Times New Roman" w:cs="Times New Roman"/>
          <w:sz w:val="24"/>
          <w:szCs w:val="24"/>
        </w:rPr>
        <w:t xml:space="preserve">4. taseme </w:t>
      </w:r>
      <w:r w:rsidRPr="7BA5EFAE">
        <w:rPr>
          <w:rFonts w:ascii="Times New Roman" w:eastAsia="Times New Roman" w:hAnsi="Times New Roman" w:cs="Times New Roman"/>
          <w:sz w:val="24"/>
          <w:szCs w:val="24"/>
        </w:rPr>
        <w:t>lapsehoidja</w:t>
      </w:r>
      <w:del w:id="383" w:author="Mari Koik" w:date="2024-02-14T13:37:00Z">
        <w:r w:rsidRPr="7BA5EFAE" w:rsidDel="00B20444">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kutse</w:t>
      </w:r>
      <w:r w:rsidR="68BA6D65"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ning eesti keele oskus vastavalt keeleseaduses ja selle alusel kehtestatud nõuetele.</w:t>
      </w:r>
    </w:p>
    <w:p w14:paraId="7E6CAF9E" w14:textId="77777777" w:rsidR="00EE43A7" w:rsidRDefault="00EE43A7" w:rsidP="009B6D65">
      <w:pPr>
        <w:spacing w:after="0" w:line="240" w:lineRule="auto"/>
        <w:jc w:val="both"/>
        <w:rPr>
          <w:rFonts w:ascii="Times New Roman" w:eastAsia="Times New Roman" w:hAnsi="Times New Roman" w:cs="Times New Roman"/>
          <w:sz w:val="24"/>
          <w:szCs w:val="24"/>
        </w:rPr>
      </w:pPr>
    </w:p>
    <w:p w14:paraId="6A53C9EF" w14:textId="37BAADBD" w:rsidR="00023724" w:rsidRDefault="43A0EBEB" w:rsidP="009B6D65">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w:t>
      </w:r>
      <w:r w:rsidR="68BA6D65" w:rsidRPr="7BA5EFAE">
        <w:rPr>
          <w:rFonts w:ascii="Times New Roman" w:eastAsia="Times New Roman" w:hAnsi="Times New Roman" w:cs="Times New Roman"/>
          <w:sz w:val="24"/>
          <w:szCs w:val="24"/>
        </w:rPr>
        <w:t>Kui lapsehoidja töötab lastehoiurühmas, kus on laps, kellel on diagnoositud mõni igal ööpäeval või ööpäev</w:t>
      </w:r>
      <w:r w:rsidR="630E3C9A" w:rsidRPr="7BA5EFAE">
        <w:rPr>
          <w:rFonts w:ascii="Times New Roman" w:eastAsia="Times New Roman" w:hAnsi="Times New Roman" w:cs="Times New Roman"/>
          <w:sz w:val="24"/>
          <w:szCs w:val="24"/>
        </w:rPr>
        <w:t xml:space="preserve"> läbi</w:t>
      </w:r>
      <w:r w:rsidR="68BA6D65" w:rsidRPr="7BA5EFAE">
        <w:rPr>
          <w:rFonts w:ascii="Times New Roman" w:eastAsia="Times New Roman" w:hAnsi="Times New Roman" w:cs="Times New Roman"/>
          <w:sz w:val="24"/>
          <w:szCs w:val="24"/>
        </w:rPr>
        <w:t xml:space="preserve"> kõrvalabi vajadust põhjustav terviseseisund </w:t>
      </w:r>
      <w:r w:rsidR="66E4305F" w:rsidRPr="7BA5EFAE">
        <w:rPr>
          <w:rFonts w:ascii="Times New Roman" w:eastAsia="Times New Roman" w:hAnsi="Times New Roman" w:cs="Times New Roman"/>
          <w:sz w:val="24"/>
          <w:szCs w:val="24"/>
        </w:rPr>
        <w:t xml:space="preserve">ja </w:t>
      </w:r>
      <w:r w:rsidR="68BA6D65" w:rsidRPr="7BA5EFAE">
        <w:rPr>
          <w:rFonts w:ascii="Times New Roman" w:eastAsia="Times New Roman" w:hAnsi="Times New Roman" w:cs="Times New Roman"/>
          <w:sz w:val="24"/>
          <w:szCs w:val="24"/>
        </w:rPr>
        <w:t xml:space="preserve">tuvastatud puude raskusaste, on lapsehoidja kvalifikatsiooninõuded vähemalt keskharidus ja </w:t>
      </w:r>
      <w:r w:rsidR="1667123E" w:rsidRPr="7BA5EFAE">
        <w:rPr>
          <w:rFonts w:ascii="Times New Roman" w:eastAsia="Times New Roman" w:hAnsi="Times New Roman" w:cs="Times New Roman"/>
          <w:sz w:val="24"/>
          <w:szCs w:val="24"/>
        </w:rPr>
        <w:t xml:space="preserve">5. taseme </w:t>
      </w:r>
      <w:r w:rsidR="68BA6D65" w:rsidRPr="7BA5EFAE">
        <w:rPr>
          <w:rFonts w:ascii="Times New Roman" w:eastAsia="Times New Roman" w:hAnsi="Times New Roman" w:cs="Times New Roman"/>
          <w:sz w:val="24"/>
          <w:szCs w:val="24"/>
        </w:rPr>
        <w:t>lapsehoidja</w:t>
      </w:r>
      <w:del w:id="384" w:author="Mari Koik" w:date="2024-02-13T15:51:00Z">
        <w:r w:rsidR="68BA6D65" w:rsidRPr="7BA5EFAE" w:rsidDel="00A55198">
          <w:rPr>
            <w:rFonts w:ascii="Times New Roman" w:eastAsia="Times New Roman" w:hAnsi="Times New Roman" w:cs="Times New Roman"/>
            <w:sz w:val="24"/>
            <w:szCs w:val="24"/>
          </w:rPr>
          <w:delText xml:space="preserve"> </w:delText>
        </w:r>
      </w:del>
      <w:r w:rsidR="68BA6D65" w:rsidRPr="7BA5EFAE">
        <w:rPr>
          <w:rFonts w:ascii="Times New Roman" w:eastAsia="Times New Roman" w:hAnsi="Times New Roman" w:cs="Times New Roman"/>
          <w:sz w:val="24"/>
          <w:szCs w:val="24"/>
        </w:rPr>
        <w:t xml:space="preserve">kutse </w:t>
      </w:r>
      <w:r w:rsidR="429271FF" w:rsidRPr="7BA5EFAE">
        <w:rPr>
          <w:rFonts w:ascii="Times New Roman" w:eastAsia="Times New Roman" w:hAnsi="Times New Roman" w:cs="Times New Roman"/>
          <w:sz w:val="24"/>
          <w:szCs w:val="24"/>
        </w:rPr>
        <w:t>ning eesti keele oskus vastavalt keeleseaduses ja selle alusel kehtestatud nõuetele</w:t>
      </w:r>
      <w:r w:rsidR="68BA6D65" w:rsidRPr="7BA5EFAE">
        <w:rPr>
          <w:rFonts w:ascii="Times New Roman" w:eastAsia="Times New Roman" w:hAnsi="Times New Roman" w:cs="Times New Roman"/>
          <w:sz w:val="24"/>
          <w:szCs w:val="24"/>
        </w:rPr>
        <w:t>.</w:t>
      </w:r>
    </w:p>
    <w:p w14:paraId="6AE88A51" w14:textId="77777777" w:rsidR="00EE43A7" w:rsidRDefault="00EE43A7" w:rsidP="009B6D65">
      <w:pPr>
        <w:spacing w:after="0" w:line="240" w:lineRule="auto"/>
        <w:jc w:val="both"/>
        <w:rPr>
          <w:rFonts w:ascii="Times New Roman" w:eastAsia="Times New Roman" w:hAnsi="Times New Roman" w:cs="Times New Roman"/>
          <w:sz w:val="24"/>
          <w:szCs w:val="24"/>
        </w:rPr>
      </w:pPr>
    </w:p>
    <w:p w14:paraId="778C8CE1" w14:textId="630CED1D" w:rsidR="00BE79FF" w:rsidRDefault="00EE43A7" w:rsidP="009B6D6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2EC4B4DE" w:rsidRPr="00E04EAF">
        <w:rPr>
          <w:rFonts w:ascii="Times New Roman" w:eastAsia="Times New Roman" w:hAnsi="Times New Roman" w:cs="Times New Roman"/>
          <w:sz w:val="24"/>
          <w:szCs w:val="24"/>
        </w:rPr>
        <w:t xml:space="preserve">Välisriigis </w:t>
      </w:r>
      <w:ins w:id="385" w:author="Mari Koik" w:date="2024-02-13T15:51:00Z">
        <w:r w:rsidR="00A55198" w:rsidRPr="00E04EAF">
          <w:rPr>
            <w:rFonts w:ascii="Times New Roman" w:eastAsia="Times New Roman" w:hAnsi="Times New Roman" w:cs="Times New Roman"/>
            <w:sz w:val="24"/>
            <w:szCs w:val="24"/>
          </w:rPr>
          <w:t>omanda</w:t>
        </w:r>
        <w:r w:rsidR="00A55198">
          <w:rPr>
            <w:rFonts w:ascii="Times New Roman" w:eastAsia="Times New Roman" w:hAnsi="Times New Roman" w:cs="Times New Roman"/>
            <w:sz w:val="24"/>
            <w:szCs w:val="24"/>
          </w:rPr>
          <w:t>t</w:t>
        </w:r>
        <w:r w:rsidR="00A55198" w:rsidRPr="00E04EAF">
          <w:rPr>
            <w:rFonts w:ascii="Times New Roman" w:eastAsia="Times New Roman" w:hAnsi="Times New Roman" w:cs="Times New Roman"/>
            <w:sz w:val="24"/>
            <w:szCs w:val="24"/>
          </w:rPr>
          <w:t xml:space="preserve">ud </w:t>
        </w:r>
      </w:ins>
      <w:r w:rsidR="2EC4B4DE" w:rsidRPr="00E04EAF">
        <w:rPr>
          <w:rFonts w:ascii="Times New Roman" w:eastAsia="Times New Roman" w:hAnsi="Times New Roman" w:cs="Times New Roman"/>
          <w:sz w:val="24"/>
          <w:szCs w:val="24"/>
        </w:rPr>
        <w:t xml:space="preserve">lapsehoidja </w:t>
      </w:r>
      <w:del w:id="386" w:author="Mari Koik" w:date="2024-02-13T15:51:00Z">
        <w:r w:rsidR="2EC4B4DE" w:rsidRPr="00E04EAF" w:rsidDel="00A55198">
          <w:rPr>
            <w:rFonts w:ascii="Times New Roman" w:eastAsia="Times New Roman" w:hAnsi="Times New Roman" w:cs="Times New Roman"/>
            <w:sz w:val="24"/>
            <w:szCs w:val="24"/>
          </w:rPr>
          <w:delText xml:space="preserve">kutsekvalifikatsiooni omandanud isiku </w:delText>
        </w:r>
      </w:del>
      <w:r w:rsidR="2EC4B4DE" w:rsidRPr="00E04EAF">
        <w:rPr>
          <w:rFonts w:ascii="Times New Roman" w:eastAsia="Times New Roman" w:hAnsi="Times New Roman" w:cs="Times New Roman"/>
          <w:sz w:val="24"/>
          <w:szCs w:val="24"/>
        </w:rPr>
        <w:t xml:space="preserve">kutsekvalifikatsiooni tunnustamisel lähtutakse välisriigi kutsekvalifikatsiooni tunnustamise seadusega kehtestatud tingimustest ja korrast. </w:t>
      </w:r>
      <w:r w:rsidR="49EE2186" w:rsidRPr="00E04EAF">
        <w:rPr>
          <w:rFonts w:ascii="Times New Roman" w:eastAsia="Times New Roman" w:hAnsi="Times New Roman" w:cs="Times New Roman"/>
          <w:sz w:val="24"/>
          <w:szCs w:val="24"/>
        </w:rPr>
        <w:t>Sama seaduse § 7 lõikes 2 sätestatud pädev asutus on Haridus- ja Teadusministeerium.</w:t>
      </w:r>
    </w:p>
    <w:p w14:paraId="39180AFC" w14:textId="77777777" w:rsidR="006663A2" w:rsidRPr="00E04EAF" w:rsidRDefault="006663A2" w:rsidP="009B6D65">
      <w:pPr>
        <w:spacing w:after="0" w:line="240" w:lineRule="auto"/>
        <w:jc w:val="both"/>
        <w:rPr>
          <w:rFonts w:ascii="Times New Roman" w:eastAsia="Times New Roman" w:hAnsi="Times New Roman" w:cs="Times New Roman"/>
          <w:sz w:val="24"/>
          <w:szCs w:val="24"/>
        </w:rPr>
      </w:pPr>
    </w:p>
    <w:p w14:paraId="0524F839" w14:textId="1EF4BF3E" w:rsidR="002D31C5" w:rsidRDefault="002D31C5"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6663A2">
        <w:rPr>
          <w:rFonts w:ascii="Times New Roman" w:eastAsia="Times New Roman" w:hAnsi="Times New Roman" w:cs="Times New Roman"/>
          <w:sz w:val="24"/>
          <w:szCs w:val="24"/>
        </w:rPr>
        <w:t>4</w:t>
      </w:r>
      <w:r w:rsidRPr="00E04EAF">
        <w:rPr>
          <w:rFonts w:ascii="Times New Roman" w:eastAsia="Times New Roman" w:hAnsi="Times New Roman" w:cs="Times New Roman"/>
          <w:sz w:val="24"/>
          <w:szCs w:val="24"/>
        </w:rPr>
        <w:t xml:space="preserve">) </w:t>
      </w:r>
      <w:r w:rsidR="007554A6" w:rsidRPr="00E04EAF">
        <w:rPr>
          <w:rFonts w:ascii="Times New Roman" w:eastAsia="Times New Roman" w:hAnsi="Times New Roman" w:cs="Times New Roman"/>
          <w:sz w:val="24"/>
          <w:szCs w:val="24"/>
        </w:rPr>
        <w:t>Õ</w:t>
      </w:r>
      <w:r w:rsidRPr="00E04EAF">
        <w:rPr>
          <w:rFonts w:ascii="Times New Roman" w:eastAsia="Times New Roman" w:hAnsi="Times New Roman" w:cs="Times New Roman"/>
          <w:sz w:val="24"/>
          <w:szCs w:val="24"/>
        </w:rPr>
        <w:t>petaja, abiõpetaja ja tugispetsialisti</w:t>
      </w:r>
      <w:del w:id="387" w:author="Mari Koik" w:date="2024-02-13T15:52:00Z">
        <w:r w:rsidRPr="00E04EAF" w:rsidDel="00A55198">
          <w:rPr>
            <w:rFonts w:ascii="Times New Roman" w:eastAsia="Times New Roman" w:hAnsi="Times New Roman" w:cs="Times New Roman"/>
            <w:sz w:val="24"/>
            <w:szCs w:val="24"/>
          </w:rPr>
          <w:delText>de</w:delText>
        </w:r>
      </w:del>
      <w:r w:rsidRPr="00E04EAF">
        <w:rPr>
          <w:rFonts w:ascii="Times New Roman" w:eastAsia="Times New Roman" w:hAnsi="Times New Roman" w:cs="Times New Roman"/>
          <w:sz w:val="24"/>
          <w:szCs w:val="24"/>
        </w:rPr>
        <w:t xml:space="preserve"> kvalifikatsiooninõuded on sätestatud käesoleva seaduse §-</w:t>
      </w:r>
      <w:r w:rsidRPr="00306774">
        <w:rPr>
          <w:rFonts w:ascii="Times New Roman" w:eastAsia="Times New Roman" w:hAnsi="Times New Roman" w:cs="Times New Roman"/>
          <w:sz w:val="24"/>
          <w:szCs w:val="24"/>
        </w:rPr>
        <w:t>s 2</w:t>
      </w:r>
      <w:r w:rsidR="008575E6" w:rsidRPr="00306774">
        <w:rPr>
          <w:rFonts w:ascii="Times New Roman" w:eastAsia="Times New Roman" w:hAnsi="Times New Roman" w:cs="Times New Roman"/>
          <w:sz w:val="24"/>
          <w:szCs w:val="24"/>
        </w:rPr>
        <w:t>9</w:t>
      </w:r>
      <w:r w:rsidRPr="00306774">
        <w:rPr>
          <w:rFonts w:ascii="Times New Roman" w:eastAsia="Times New Roman" w:hAnsi="Times New Roman" w:cs="Times New Roman"/>
          <w:sz w:val="24"/>
          <w:szCs w:val="24"/>
        </w:rPr>
        <w:t>.</w:t>
      </w:r>
    </w:p>
    <w:p w14:paraId="66E530E1"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bookmarkEnd w:id="366"/>
    <w:p w14:paraId="405C1BB5" w14:textId="7573FF44" w:rsidR="462F2E14" w:rsidRPr="00E04EAF" w:rsidRDefault="462F2E14" w:rsidP="000771A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 </w:t>
      </w:r>
      <w:r w:rsidR="4AC3AA7B" w:rsidRPr="00E04EAF">
        <w:rPr>
          <w:rFonts w:ascii="Times New Roman" w:eastAsia="Times New Roman" w:hAnsi="Times New Roman" w:cs="Times New Roman"/>
          <w:b/>
          <w:bCs/>
          <w:sz w:val="24"/>
          <w:szCs w:val="24"/>
        </w:rPr>
        <w:t>3</w:t>
      </w:r>
      <w:r w:rsidR="009C687E">
        <w:rPr>
          <w:rFonts w:ascii="Times New Roman" w:eastAsia="Times New Roman" w:hAnsi="Times New Roman" w:cs="Times New Roman"/>
          <w:b/>
          <w:bCs/>
          <w:sz w:val="24"/>
          <w:szCs w:val="24"/>
        </w:rPr>
        <w:t>9</w:t>
      </w:r>
      <w:r w:rsidRPr="00E04EAF">
        <w:rPr>
          <w:rFonts w:ascii="Times New Roman" w:eastAsia="Times New Roman" w:hAnsi="Times New Roman" w:cs="Times New Roman"/>
          <w:b/>
          <w:bCs/>
          <w:sz w:val="24"/>
          <w:szCs w:val="24"/>
        </w:rPr>
        <w:t>. L</w:t>
      </w:r>
      <w:r w:rsidR="2FE5C337" w:rsidRPr="00E04EAF">
        <w:rPr>
          <w:rFonts w:ascii="Times New Roman" w:eastAsia="Times New Roman" w:hAnsi="Times New Roman" w:cs="Times New Roman"/>
          <w:b/>
          <w:bCs/>
          <w:sz w:val="24"/>
          <w:szCs w:val="24"/>
        </w:rPr>
        <w:t xml:space="preserve">apse arengu toetamine </w:t>
      </w:r>
      <w:r w:rsidR="64B6CF5E" w:rsidRPr="00E04EAF">
        <w:rPr>
          <w:rFonts w:ascii="Times New Roman" w:eastAsia="Times New Roman" w:hAnsi="Times New Roman" w:cs="Times New Roman"/>
          <w:b/>
          <w:bCs/>
          <w:sz w:val="24"/>
          <w:szCs w:val="24"/>
        </w:rPr>
        <w:t>lastehoius</w:t>
      </w:r>
    </w:p>
    <w:p w14:paraId="5BF8B125" w14:textId="77777777" w:rsidR="000771AD" w:rsidRDefault="000771AD" w:rsidP="000771AD">
      <w:pPr>
        <w:spacing w:after="0" w:line="240" w:lineRule="auto"/>
        <w:jc w:val="both"/>
        <w:rPr>
          <w:rFonts w:ascii="Times New Roman" w:eastAsia="Times New Roman" w:hAnsi="Times New Roman" w:cs="Times New Roman"/>
          <w:sz w:val="24"/>
          <w:szCs w:val="24"/>
        </w:rPr>
      </w:pPr>
    </w:p>
    <w:p w14:paraId="6A090F2C" w14:textId="6E5E1594" w:rsidR="0B4A963E" w:rsidRPr="00E04EAF" w:rsidRDefault="34E2AD78" w:rsidP="000771AD">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lastRenderedPageBreak/>
        <w:t>(1)</w:t>
      </w:r>
      <w:r w:rsidR="4EAED524" w:rsidRPr="7BA5EFAE">
        <w:rPr>
          <w:rFonts w:ascii="Times New Roman" w:eastAsia="Times New Roman" w:hAnsi="Times New Roman" w:cs="Times New Roman"/>
          <w:sz w:val="24"/>
          <w:szCs w:val="24"/>
        </w:rPr>
        <w:t xml:space="preserve"> </w:t>
      </w:r>
      <w:r w:rsidR="23308B5F" w:rsidRPr="7BA5EFAE">
        <w:rPr>
          <w:rFonts w:ascii="Times New Roman" w:eastAsia="Times New Roman" w:hAnsi="Times New Roman" w:cs="Times New Roman"/>
          <w:sz w:val="24"/>
          <w:szCs w:val="24"/>
        </w:rPr>
        <w:t xml:space="preserve">Lapsehoidja, õpetaja </w:t>
      </w:r>
      <w:r w:rsidR="1E48EDD5" w:rsidRPr="7BA5EFAE">
        <w:rPr>
          <w:rFonts w:ascii="Times New Roman" w:eastAsia="Times New Roman" w:hAnsi="Times New Roman" w:cs="Times New Roman"/>
          <w:sz w:val="24"/>
          <w:szCs w:val="24"/>
        </w:rPr>
        <w:t xml:space="preserve">ja </w:t>
      </w:r>
      <w:r w:rsidR="23308B5F" w:rsidRPr="7BA5EFAE">
        <w:rPr>
          <w:rFonts w:ascii="Times New Roman" w:eastAsia="Times New Roman" w:hAnsi="Times New Roman" w:cs="Times New Roman"/>
          <w:sz w:val="24"/>
          <w:szCs w:val="24"/>
        </w:rPr>
        <w:t>abiõpetaja jälgivad ja hindavad</w:t>
      </w:r>
      <w:r w:rsidR="3C4F6CB2" w:rsidRPr="7BA5EFAE">
        <w:rPr>
          <w:rFonts w:ascii="Times New Roman" w:eastAsia="Times New Roman" w:hAnsi="Times New Roman" w:cs="Times New Roman"/>
          <w:sz w:val="24"/>
          <w:szCs w:val="24"/>
        </w:rPr>
        <w:t xml:space="preserve"> </w:t>
      </w:r>
      <w:r w:rsidR="23308B5F" w:rsidRPr="7BA5EFAE">
        <w:rPr>
          <w:rFonts w:ascii="Times New Roman" w:eastAsia="Times New Roman" w:hAnsi="Times New Roman" w:cs="Times New Roman"/>
          <w:sz w:val="24"/>
          <w:szCs w:val="24"/>
        </w:rPr>
        <w:t xml:space="preserve">lapse arengut ja toimetulekut </w:t>
      </w:r>
      <w:r w:rsidR="7DB86527" w:rsidRPr="7BA5EFAE">
        <w:rPr>
          <w:rFonts w:ascii="Times New Roman" w:eastAsia="Times New Roman" w:hAnsi="Times New Roman" w:cs="Times New Roman"/>
          <w:sz w:val="24"/>
          <w:szCs w:val="24"/>
        </w:rPr>
        <w:t xml:space="preserve">lastehoius </w:t>
      </w:r>
      <w:r w:rsidR="23308B5F" w:rsidRPr="7BA5EFAE">
        <w:rPr>
          <w:rFonts w:ascii="Times New Roman" w:eastAsia="Times New Roman" w:hAnsi="Times New Roman" w:cs="Times New Roman"/>
          <w:sz w:val="24"/>
          <w:szCs w:val="24"/>
        </w:rPr>
        <w:t>ning kohandavad kasvatustegevust lapse individuaalsete vajaduste ja võimete järgi</w:t>
      </w:r>
      <w:r w:rsidR="5F086839" w:rsidRPr="7BA5EFAE">
        <w:rPr>
          <w:rFonts w:ascii="Times New Roman" w:eastAsia="Times New Roman" w:hAnsi="Times New Roman" w:cs="Times New Roman"/>
          <w:sz w:val="24"/>
          <w:szCs w:val="24"/>
        </w:rPr>
        <w:t xml:space="preserve">. </w:t>
      </w:r>
      <w:r w:rsidR="23308B5F" w:rsidRPr="7BA5EFAE">
        <w:rPr>
          <w:rFonts w:ascii="Times New Roman" w:eastAsia="Times New Roman" w:hAnsi="Times New Roman" w:cs="Times New Roman"/>
          <w:sz w:val="24"/>
          <w:szCs w:val="24"/>
        </w:rPr>
        <w:t xml:space="preserve">Lapse arengu hindamisel ja toetamisel lähtutakse </w:t>
      </w:r>
      <w:r w:rsidR="5DCEC3A5" w:rsidRPr="7BA5EFAE">
        <w:rPr>
          <w:rFonts w:ascii="Times New Roman" w:eastAsia="Times New Roman" w:hAnsi="Times New Roman" w:cs="Times New Roman"/>
          <w:sz w:val="24"/>
          <w:szCs w:val="24"/>
        </w:rPr>
        <w:t xml:space="preserve">lastehoiu </w:t>
      </w:r>
      <w:r w:rsidR="38D875F1" w:rsidRPr="7BA5EFAE">
        <w:rPr>
          <w:rFonts w:ascii="Times New Roman" w:eastAsia="Times New Roman" w:hAnsi="Times New Roman" w:cs="Times New Roman"/>
          <w:sz w:val="24"/>
          <w:szCs w:val="24"/>
        </w:rPr>
        <w:t>õppekavas</w:t>
      </w:r>
      <w:r w:rsidR="0CAE5E85" w:rsidRPr="7BA5EFAE">
        <w:rPr>
          <w:rFonts w:ascii="Times New Roman" w:eastAsia="Times New Roman" w:hAnsi="Times New Roman" w:cs="Times New Roman"/>
          <w:sz w:val="24"/>
          <w:szCs w:val="24"/>
        </w:rPr>
        <w:t xml:space="preserve"> kirjeldatud põhimõtetest</w:t>
      </w:r>
      <w:r w:rsidR="23308B5F" w:rsidRPr="7BA5EFAE">
        <w:rPr>
          <w:rFonts w:ascii="Times New Roman" w:eastAsia="Times New Roman" w:hAnsi="Times New Roman" w:cs="Times New Roman"/>
          <w:sz w:val="24"/>
          <w:szCs w:val="24"/>
        </w:rPr>
        <w:t>.</w:t>
      </w:r>
    </w:p>
    <w:p w14:paraId="034838C7" w14:textId="72E2A758" w:rsidR="0B4A963E" w:rsidRPr="00E04EAF" w:rsidRDefault="0B4A963E" w:rsidP="1A26A201">
      <w:pPr>
        <w:spacing w:after="0" w:line="240" w:lineRule="auto"/>
        <w:jc w:val="both"/>
        <w:rPr>
          <w:rFonts w:ascii="Times New Roman" w:eastAsia="Times New Roman" w:hAnsi="Times New Roman" w:cs="Times New Roman"/>
          <w:sz w:val="24"/>
          <w:szCs w:val="24"/>
        </w:rPr>
      </w:pPr>
    </w:p>
    <w:p w14:paraId="766ED616" w14:textId="0F4771A2" w:rsidR="0B4A963E" w:rsidRPr="00E04EAF" w:rsidRDefault="7515C7C6"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w:t>
      </w:r>
      <w:r w:rsidR="39EBA978" w:rsidRPr="00E04EAF">
        <w:rPr>
          <w:rFonts w:ascii="Times New Roman" w:eastAsia="Times New Roman" w:hAnsi="Times New Roman" w:cs="Times New Roman"/>
          <w:sz w:val="24"/>
          <w:szCs w:val="24"/>
        </w:rPr>
        <w:t>Lastehoius hindab laste kõne arengut v</w:t>
      </w:r>
      <w:r w:rsidRPr="00E04EAF">
        <w:rPr>
          <w:rFonts w:ascii="Times New Roman" w:eastAsia="Times New Roman" w:hAnsi="Times New Roman" w:cs="Times New Roman"/>
          <w:sz w:val="24"/>
          <w:szCs w:val="24"/>
        </w:rPr>
        <w:t xml:space="preserve">ähemalt </w:t>
      </w:r>
      <w:r w:rsidR="004B4323">
        <w:rPr>
          <w:rFonts w:ascii="Times New Roman" w:eastAsia="Times New Roman" w:hAnsi="Times New Roman" w:cs="Times New Roman"/>
          <w:sz w:val="24"/>
          <w:szCs w:val="24"/>
        </w:rPr>
        <w:t>üks</w:t>
      </w:r>
      <w:r w:rsidR="004B4323"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kord aastas</w:t>
      </w:r>
      <w:r w:rsidR="3625D093" w:rsidRPr="00E04EAF">
        <w:rPr>
          <w:rFonts w:ascii="Times New Roman" w:eastAsia="Times New Roman" w:hAnsi="Times New Roman" w:cs="Times New Roman"/>
          <w:sz w:val="24"/>
          <w:szCs w:val="24"/>
        </w:rPr>
        <w:t xml:space="preserve"> </w:t>
      </w:r>
      <w:r w:rsidR="11BA25C3" w:rsidRPr="00E04EAF">
        <w:rPr>
          <w:rFonts w:ascii="Times New Roman" w:eastAsia="Times New Roman" w:hAnsi="Times New Roman" w:cs="Times New Roman"/>
          <w:sz w:val="24"/>
          <w:szCs w:val="24"/>
        </w:rPr>
        <w:t>logopeed</w:t>
      </w:r>
      <w:r w:rsidR="004B4323">
        <w:rPr>
          <w:rFonts w:ascii="Times New Roman" w:eastAsia="Times New Roman" w:hAnsi="Times New Roman" w:cs="Times New Roman"/>
          <w:sz w:val="24"/>
          <w:szCs w:val="24"/>
        </w:rPr>
        <w:t xml:space="preserve"> või eripedagoog</w:t>
      </w:r>
      <w:r w:rsidR="23340DC0" w:rsidRPr="00E04EAF">
        <w:rPr>
          <w:rFonts w:ascii="Times New Roman" w:eastAsia="Times New Roman" w:hAnsi="Times New Roman" w:cs="Times New Roman"/>
          <w:sz w:val="24"/>
          <w:szCs w:val="24"/>
        </w:rPr>
        <w:t>.</w:t>
      </w:r>
    </w:p>
    <w:p w14:paraId="7A2B05BC" w14:textId="2C2EE9FF" w:rsidR="0B4A963E" w:rsidRPr="00E04EAF" w:rsidRDefault="0B4A963E" w:rsidP="1A26A201">
      <w:pPr>
        <w:spacing w:after="0" w:line="240" w:lineRule="auto"/>
        <w:jc w:val="both"/>
        <w:rPr>
          <w:rFonts w:ascii="Times New Roman" w:eastAsia="Times New Roman" w:hAnsi="Times New Roman" w:cs="Times New Roman"/>
          <w:sz w:val="24"/>
          <w:szCs w:val="24"/>
        </w:rPr>
      </w:pPr>
    </w:p>
    <w:p w14:paraId="16279F08" w14:textId="75758D7C" w:rsidR="0B4A963E" w:rsidRPr="00E04EAF" w:rsidRDefault="6FB89A8D"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6674DF78" w:rsidRPr="00E04EAF">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rPr>
        <w:t>)</w:t>
      </w:r>
      <w:r w:rsidR="74BF0280" w:rsidRPr="00E04EAF">
        <w:rPr>
          <w:rFonts w:ascii="Times New Roman" w:eastAsia="Times New Roman" w:hAnsi="Times New Roman" w:cs="Times New Roman"/>
          <w:sz w:val="24"/>
          <w:szCs w:val="24"/>
        </w:rPr>
        <w:t xml:space="preserve"> </w:t>
      </w:r>
      <w:bookmarkStart w:id="388" w:name="_Hlk156472256"/>
      <w:r w:rsidR="00B31584" w:rsidRPr="00B31584">
        <w:rPr>
          <w:rFonts w:ascii="Times New Roman" w:eastAsia="Times New Roman" w:hAnsi="Times New Roman" w:cs="Times New Roman"/>
          <w:sz w:val="24"/>
          <w:szCs w:val="24"/>
        </w:rPr>
        <w:t xml:space="preserve">Vajaduse korral tagatakse lapsele </w:t>
      </w:r>
      <w:r w:rsidR="00B31584">
        <w:rPr>
          <w:rFonts w:ascii="Times New Roman" w:eastAsia="Times New Roman" w:hAnsi="Times New Roman" w:cs="Times New Roman"/>
          <w:sz w:val="24"/>
          <w:szCs w:val="24"/>
        </w:rPr>
        <w:t>lastehoius</w:t>
      </w:r>
      <w:r w:rsidR="00B31584" w:rsidRPr="00B31584">
        <w:rPr>
          <w:rFonts w:ascii="Times New Roman" w:eastAsia="Times New Roman" w:hAnsi="Times New Roman" w:cs="Times New Roman"/>
          <w:sz w:val="24"/>
          <w:szCs w:val="24"/>
        </w:rPr>
        <w:t xml:space="preserve"> eripedagoogi</w:t>
      </w:r>
      <w:r w:rsidR="00B31584">
        <w:rPr>
          <w:rFonts w:ascii="Times New Roman" w:eastAsia="Times New Roman" w:hAnsi="Times New Roman" w:cs="Times New Roman"/>
          <w:sz w:val="24"/>
          <w:szCs w:val="24"/>
        </w:rPr>
        <w:t>,</w:t>
      </w:r>
      <w:r w:rsidR="00B31584" w:rsidRPr="00B31584">
        <w:rPr>
          <w:rFonts w:ascii="Times New Roman" w:eastAsia="Times New Roman" w:hAnsi="Times New Roman" w:cs="Times New Roman"/>
          <w:sz w:val="24"/>
          <w:szCs w:val="24"/>
        </w:rPr>
        <w:t xml:space="preserve"> logopeedi või muu tugispetsialisti teenus, mis vastab põhikooli- ja gümnaasiumiseaduse § 37 lõike 3 alusel kehtestatud tugispetsialistide teenuse kirjeldusele ja teenuse rakendamise korrale. Tugispetsialisti</w:t>
      </w:r>
      <w:del w:id="389" w:author="Mari Koik" w:date="2024-02-15T18:00:00Z">
        <w:r w:rsidR="00B31584" w:rsidRPr="00B31584" w:rsidDel="00382BAF">
          <w:rPr>
            <w:rFonts w:ascii="Times New Roman" w:eastAsia="Times New Roman" w:hAnsi="Times New Roman" w:cs="Times New Roman"/>
            <w:sz w:val="24"/>
            <w:szCs w:val="24"/>
          </w:rPr>
          <w:delText>de</w:delText>
        </w:r>
      </w:del>
      <w:r w:rsidR="00B31584" w:rsidRPr="00B31584">
        <w:rPr>
          <w:rFonts w:ascii="Times New Roman" w:eastAsia="Times New Roman" w:hAnsi="Times New Roman" w:cs="Times New Roman"/>
          <w:sz w:val="24"/>
          <w:szCs w:val="24"/>
        </w:rPr>
        <w:t xml:space="preserve"> teenuste osutamiseks loob võimalused </w:t>
      </w:r>
      <w:r w:rsidR="00B31584">
        <w:rPr>
          <w:rFonts w:ascii="Times New Roman" w:eastAsia="Times New Roman" w:hAnsi="Times New Roman" w:cs="Times New Roman"/>
          <w:sz w:val="24"/>
          <w:szCs w:val="24"/>
        </w:rPr>
        <w:t>lastehoiu</w:t>
      </w:r>
      <w:del w:id="390" w:author="Mari Koik" w:date="2024-02-13T15:57:00Z">
        <w:r w:rsidR="00B31584" w:rsidRPr="00B31584" w:rsidDel="00731112">
          <w:rPr>
            <w:rFonts w:ascii="Times New Roman" w:eastAsia="Times New Roman" w:hAnsi="Times New Roman" w:cs="Times New Roman"/>
            <w:sz w:val="24"/>
            <w:szCs w:val="24"/>
          </w:rPr>
          <w:delText xml:space="preserve"> </w:delText>
        </w:r>
      </w:del>
      <w:r w:rsidR="00B31584" w:rsidRPr="00B31584">
        <w:rPr>
          <w:rFonts w:ascii="Times New Roman" w:eastAsia="Times New Roman" w:hAnsi="Times New Roman" w:cs="Times New Roman"/>
          <w:sz w:val="24"/>
          <w:szCs w:val="24"/>
        </w:rPr>
        <w:t xml:space="preserve">pidaja ja teenuse osutamist korraldab </w:t>
      </w:r>
      <w:r w:rsidR="00B31584">
        <w:rPr>
          <w:rFonts w:ascii="Times New Roman" w:eastAsia="Times New Roman" w:hAnsi="Times New Roman" w:cs="Times New Roman"/>
          <w:sz w:val="24"/>
          <w:szCs w:val="24"/>
        </w:rPr>
        <w:t>lastehoid</w:t>
      </w:r>
      <w:r w:rsidR="00B31584" w:rsidRPr="00B31584">
        <w:rPr>
          <w:rFonts w:ascii="Times New Roman" w:eastAsia="Times New Roman" w:hAnsi="Times New Roman" w:cs="Times New Roman"/>
          <w:sz w:val="24"/>
          <w:szCs w:val="24"/>
        </w:rPr>
        <w:t>.</w:t>
      </w:r>
      <w:bookmarkEnd w:id="388"/>
    </w:p>
    <w:p w14:paraId="71E808D9" w14:textId="19013963" w:rsidR="0B4A963E" w:rsidRPr="00E04EAF" w:rsidRDefault="0B4A963E" w:rsidP="1A26A201">
      <w:pPr>
        <w:spacing w:after="0" w:line="240" w:lineRule="auto"/>
        <w:jc w:val="both"/>
        <w:rPr>
          <w:rFonts w:ascii="Times New Roman" w:eastAsia="Times New Roman" w:hAnsi="Times New Roman" w:cs="Times New Roman"/>
          <w:sz w:val="24"/>
          <w:szCs w:val="24"/>
        </w:rPr>
      </w:pPr>
    </w:p>
    <w:p w14:paraId="2F4BC53D" w14:textId="5A21F3DC" w:rsidR="0B4A963E" w:rsidRPr="00E04EAF" w:rsidRDefault="7731A919"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(4) </w:t>
      </w:r>
      <w:r w:rsidR="54EDBB51" w:rsidRPr="7BA5EFAE">
        <w:rPr>
          <w:rFonts w:ascii="Times New Roman" w:eastAsia="Times New Roman" w:hAnsi="Times New Roman" w:cs="Times New Roman"/>
          <w:sz w:val="24"/>
          <w:szCs w:val="24"/>
        </w:rPr>
        <w:t>Era</w:t>
      </w:r>
      <w:r w:rsidR="34EBB2B5" w:rsidRPr="7BA5EFAE">
        <w:rPr>
          <w:rFonts w:ascii="Times New Roman" w:eastAsia="Times New Roman" w:hAnsi="Times New Roman" w:cs="Times New Roman"/>
          <w:sz w:val="24"/>
          <w:szCs w:val="24"/>
        </w:rPr>
        <w:t>l</w:t>
      </w:r>
      <w:r w:rsidR="567FB03A" w:rsidRPr="7BA5EFAE">
        <w:rPr>
          <w:rFonts w:ascii="Times New Roman" w:eastAsia="Times New Roman" w:hAnsi="Times New Roman" w:cs="Times New Roman"/>
          <w:sz w:val="24"/>
          <w:szCs w:val="24"/>
        </w:rPr>
        <w:t>astehoius</w:t>
      </w:r>
      <w:r w:rsidR="0C920312" w:rsidRPr="7BA5EFAE">
        <w:rPr>
          <w:rFonts w:ascii="Times New Roman" w:eastAsia="Times New Roman" w:hAnsi="Times New Roman" w:cs="Times New Roman"/>
          <w:sz w:val="24"/>
          <w:szCs w:val="24"/>
        </w:rPr>
        <w:t xml:space="preserve"> käivale lapsele, kellele</w:t>
      </w:r>
      <w:r w:rsidR="567FB03A" w:rsidRPr="7BA5EFAE">
        <w:rPr>
          <w:rFonts w:ascii="Times New Roman" w:eastAsia="Times New Roman" w:hAnsi="Times New Roman" w:cs="Times New Roman"/>
          <w:sz w:val="24"/>
          <w:szCs w:val="24"/>
        </w:rPr>
        <w:t xml:space="preserve"> </w:t>
      </w:r>
      <w:r w:rsidR="64B28D60" w:rsidRPr="7BA5EFAE">
        <w:rPr>
          <w:rFonts w:ascii="Times New Roman" w:eastAsia="Times New Roman" w:hAnsi="Times New Roman" w:cs="Times New Roman"/>
          <w:sz w:val="24"/>
          <w:szCs w:val="24"/>
        </w:rPr>
        <w:t xml:space="preserve">kohaliku omavalitsuse üksus </w:t>
      </w:r>
      <w:r w:rsidR="64EB7A0E" w:rsidRPr="7BA5EFAE">
        <w:rPr>
          <w:rFonts w:ascii="Times New Roman" w:eastAsia="Times New Roman" w:hAnsi="Times New Roman" w:cs="Times New Roman"/>
          <w:sz w:val="24"/>
          <w:szCs w:val="24"/>
        </w:rPr>
        <w:t xml:space="preserve">on võimaldanud </w:t>
      </w:r>
      <w:r w:rsidR="01CD2796" w:rsidRPr="7BA5EFAE">
        <w:rPr>
          <w:rFonts w:ascii="Times New Roman" w:eastAsia="Times New Roman" w:hAnsi="Times New Roman" w:cs="Times New Roman"/>
          <w:sz w:val="24"/>
          <w:szCs w:val="24"/>
        </w:rPr>
        <w:t>lastehoiu</w:t>
      </w:r>
      <w:r w:rsidR="444C0C41" w:rsidRPr="7BA5EFAE">
        <w:rPr>
          <w:rFonts w:ascii="Times New Roman" w:eastAsia="Times New Roman" w:hAnsi="Times New Roman" w:cs="Times New Roman"/>
          <w:sz w:val="24"/>
          <w:szCs w:val="24"/>
        </w:rPr>
        <w:t>koha käesoleva seaduse § 4 alusel</w:t>
      </w:r>
      <w:r w:rsidR="66BED018" w:rsidRPr="7BA5EFAE">
        <w:rPr>
          <w:rFonts w:ascii="Times New Roman" w:eastAsia="Times New Roman" w:hAnsi="Times New Roman" w:cs="Times New Roman"/>
          <w:sz w:val="24"/>
          <w:szCs w:val="24"/>
        </w:rPr>
        <w:t xml:space="preserve">, </w:t>
      </w:r>
      <w:r w:rsidR="2D916861" w:rsidRPr="7BA5EFAE">
        <w:rPr>
          <w:rFonts w:ascii="Times New Roman" w:eastAsia="Times New Roman" w:hAnsi="Times New Roman" w:cs="Times New Roman"/>
          <w:sz w:val="24"/>
          <w:szCs w:val="24"/>
        </w:rPr>
        <w:t>tagab</w:t>
      </w:r>
      <w:r w:rsidR="7EF0F86F" w:rsidRPr="7BA5EFAE">
        <w:rPr>
          <w:rFonts w:ascii="Times New Roman" w:eastAsia="Times New Roman" w:hAnsi="Times New Roman" w:cs="Times New Roman"/>
          <w:sz w:val="24"/>
          <w:szCs w:val="24"/>
        </w:rPr>
        <w:t xml:space="preserve"> käesoleva paragrahvi lõikes 3 kirjeldatud</w:t>
      </w:r>
      <w:r w:rsidR="66BED018" w:rsidRPr="7BA5EFAE">
        <w:rPr>
          <w:rFonts w:ascii="Times New Roman" w:eastAsia="Times New Roman" w:hAnsi="Times New Roman" w:cs="Times New Roman"/>
          <w:sz w:val="24"/>
          <w:szCs w:val="24"/>
        </w:rPr>
        <w:t xml:space="preserve"> tugispetsial</w:t>
      </w:r>
      <w:r w:rsidR="1EBFBCCF" w:rsidRPr="7BA5EFAE">
        <w:rPr>
          <w:rFonts w:ascii="Times New Roman" w:eastAsia="Times New Roman" w:hAnsi="Times New Roman" w:cs="Times New Roman"/>
          <w:sz w:val="24"/>
          <w:szCs w:val="24"/>
        </w:rPr>
        <w:t>i</w:t>
      </w:r>
      <w:r w:rsidR="66BED018" w:rsidRPr="7BA5EFAE">
        <w:rPr>
          <w:rFonts w:ascii="Times New Roman" w:eastAsia="Times New Roman" w:hAnsi="Times New Roman" w:cs="Times New Roman"/>
          <w:sz w:val="24"/>
          <w:szCs w:val="24"/>
        </w:rPr>
        <w:t>sti</w:t>
      </w:r>
      <w:del w:id="391" w:author="Mari Koik" w:date="2024-02-15T18:00:00Z">
        <w:r w:rsidR="66BED018" w:rsidRPr="7BA5EFAE" w:rsidDel="00382BAF">
          <w:rPr>
            <w:rFonts w:ascii="Times New Roman" w:eastAsia="Times New Roman" w:hAnsi="Times New Roman" w:cs="Times New Roman"/>
            <w:sz w:val="24"/>
            <w:szCs w:val="24"/>
          </w:rPr>
          <w:delText>de</w:delText>
        </w:r>
      </w:del>
      <w:r w:rsidR="66BED018" w:rsidRPr="7BA5EFAE">
        <w:rPr>
          <w:rFonts w:ascii="Times New Roman" w:eastAsia="Times New Roman" w:hAnsi="Times New Roman" w:cs="Times New Roman"/>
          <w:sz w:val="24"/>
          <w:szCs w:val="24"/>
        </w:rPr>
        <w:t xml:space="preserve"> teenus</w:t>
      </w:r>
      <w:del w:id="392" w:author="Mari Koik" w:date="2024-02-15T17:49:00Z">
        <w:r w:rsidR="61686D19" w:rsidRPr="7BA5EFAE" w:rsidDel="00CE0CC9">
          <w:rPr>
            <w:rFonts w:ascii="Times New Roman" w:eastAsia="Times New Roman" w:hAnsi="Times New Roman" w:cs="Times New Roman"/>
            <w:sz w:val="24"/>
            <w:szCs w:val="24"/>
          </w:rPr>
          <w:delText>t</w:delText>
        </w:r>
        <w:r w:rsidR="66BED018" w:rsidRPr="7BA5EFAE" w:rsidDel="00CE0CC9">
          <w:rPr>
            <w:rFonts w:ascii="Times New Roman" w:eastAsia="Times New Roman" w:hAnsi="Times New Roman" w:cs="Times New Roman"/>
            <w:sz w:val="24"/>
            <w:szCs w:val="24"/>
          </w:rPr>
          <w:delText xml:space="preserve">e </w:delText>
        </w:r>
      </w:del>
      <w:del w:id="393" w:author="Mari Koik" w:date="2024-02-13T15:57:00Z">
        <w:r w:rsidR="61686D19" w:rsidRPr="7BA5EFAE" w:rsidDel="00731112">
          <w:rPr>
            <w:rFonts w:ascii="Times New Roman" w:eastAsia="Times New Roman" w:hAnsi="Times New Roman" w:cs="Times New Roman"/>
            <w:sz w:val="24"/>
            <w:szCs w:val="24"/>
          </w:rPr>
          <w:delText xml:space="preserve">osutamise </w:delText>
        </w:r>
      </w:del>
      <w:del w:id="394" w:author="Mari Koik" w:date="2024-02-15T17:49:00Z">
        <w:r w:rsidR="5F919380" w:rsidRPr="7BA5EFAE" w:rsidDel="00CE0CC9">
          <w:rPr>
            <w:rFonts w:ascii="Times New Roman" w:eastAsia="Times New Roman" w:hAnsi="Times New Roman" w:cs="Times New Roman"/>
            <w:sz w:val="24"/>
            <w:szCs w:val="24"/>
          </w:rPr>
          <w:delText>võimalus</w:delText>
        </w:r>
      </w:del>
      <w:r w:rsidR="5F919380" w:rsidRPr="7BA5EFAE">
        <w:rPr>
          <w:rFonts w:ascii="Times New Roman" w:eastAsia="Times New Roman" w:hAnsi="Times New Roman" w:cs="Times New Roman"/>
          <w:sz w:val="24"/>
          <w:szCs w:val="24"/>
        </w:rPr>
        <w:t>ed kohaliku omavalitsuse üksus.</w:t>
      </w:r>
    </w:p>
    <w:p w14:paraId="66F030A0" w14:textId="05CF0368" w:rsidR="0B4A963E" w:rsidRPr="00E04EAF" w:rsidRDefault="0B4A963E" w:rsidP="1A26A201">
      <w:pPr>
        <w:spacing w:after="0" w:line="240" w:lineRule="auto"/>
        <w:jc w:val="both"/>
        <w:rPr>
          <w:rFonts w:ascii="Times New Roman" w:eastAsia="Times New Roman" w:hAnsi="Times New Roman" w:cs="Times New Roman"/>
          <w:sz w:val="24"/>
          <w:szCs w:val="24"/>
        </w:rPr>
      </w:pPr>
    </w:p>
    <w:p w14:paraId="28FDCB05" w14:textId="14249DC3" w:rsidR="0099039D" w:rsidRDefault="4D9922DE" w:rsidP="0099039D">
      <w:pPr>
        <w:spacing w:after="0" w:line="240" w:lineRule="auto"/>
        <w:jc w:val="both"/>
        <w:rPr>
          <w:rFonts w:ascii="Times New Roman" w:hAnsi="Times New Roman" w:cs="Times New Roman"/>
          <w:sz w:val="24"/>
          <w:szCs w:val="24"/>
        </w:rPr>
      </w:pPr>
      <w:r w:rsidRPr="00E04EAF">
        <w:rPr>
          <w:rFonts w:ascii="Times New Roman" w:eastAsia="Times New Roman" w:hAnsi="Times New Roman" w:cs="Times New Roman"/>
          <w:sz w:val="24"/>
          <w:szCs w:val="24"/>
        </w:rPr>
        <w:t>(</w:t>
      </w:r>
      <w:r w:rsidR="24E6C3E9" w:rsidRPr="00E04EAF">
        <w:rPr>
          <w:rFonts w:ascii="Times New Roman" w:eastAsia="Times New Roman" w:hAnsi="Times New Roman" w:cs="Times New Roman"/>
          <w:sz w:val="24"/>
          <w:szCs w:val="24"/>
        </w:rPr>
        <w:t>5</w:t>
      </w:r>
      <w:r w:rsidRPr="00E04EAF">
        <w:rPr>
          <w:rFonts w:ascii="Times New Roman" w:eastAsia="Times New Roman" w:hAnsi="Times New Roman" w:cs="Times New Roman"/>
          <w:sz w:val="24"/>
          <w:szCs w:val="24"/>
        </w:rPr>
        <w:t>)</w:t>
      </w:r>
      <w:r w:rsidR="41750477" w:rsidRPr="00E04EAF">
        <w:rPr>
          <w:rFonts w:ascii="Times New Roman" w:eastAsia="Times New Roman" w:hAnsi="Times New Roman" w:cs="Times New Roman"/>
          <w:sz w:val="24"/>
          <w:szCs w:val="24"/>
        </w:rPr>
        <w:t xml:space="preserve"> </w:t>
      </w:r>
      <w:bookmarkStart w:id="395" w:name="_Hlk156472389"/>
      <w:r w:rsidR="1BEC69C5" w:rsidRPr="00E04EAF">
        <w:rPr>
          <w:rFonts w:ascii="Times New Roman" w:eastAsia="Times New Roman" w:hAnsi="Times New Roman" w:cs="Times New Roman"/>
          <w:sz w:val="24"/>
          <w:szCs w:val="24"/>
        </w:rPr>
        <w:t>L</w:t>
      </w:r>
      <w:r w:rsidRPr="00E04EAF">
        <w:rPr>
          <w:rFonts w:ascii="Times New Roman" w:eastAsia="Times New Roman" w:hAnsi="Times New Roman" w:cs="Times New Roman"/>
          <w:sz w:val="24"/>
          <w:szCs w:val="24"/>
        </w:rPr>
        <w:t>astehoid või lastehoiu</w:t>
      </w:r>
      <w:del w:id="396" w:author="Mari Koik" w:date="2024-02-13T15:58:00Z">
        <w:r w:rsidRPr="00E04EAF" w:rsidDel="00731112">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w:t>
      </w:r>
      <w:r w:rsidRPr="00E04EAF">
        <w:rPr>
          <w:rFonts w:ascii="Times New Roman" w:hAnsi="Times New Roman" w:cs="Times New Roman"/>
          <w:sz w:val="24"/>
          <w:szCs w:val="24"/>
        </w:rPr>
        <w:t xml:space="preserve">kannab </w:t>
      </w:r>
      <w:r w:rsidR="00023724">
        <w:rPr>
          <w:rFonts w:ascii="Times New Roman" w:hAnsi="Times New Roman" w:cs="Times New Roman"/>
          <w:sz w:val="24"/>
          <w:szCs w:val="24"/>
        </w:rPr>
        <w:t>osutatud</w:t>
      </w:r>
      <w:r w:rsidRPr="00E04EAF">
        <w:rPr>
          <w:rFonts w:ascii="Times New Roman" w:hAnsi="Times New Roman" w:cs="Times New Roman"/>
          <w:sz w:val="24"/>
          <w:szCs w:val="24"/>
        </w:rPr>
        <w:t xml:space="preserve"> tugiteenuse ja teenus</w:t>
      </w:r>
      <w:r w:rsidR="00CC7A84">
        <w:rPr>
          <w:rFonts w:ascii="Times New Roman" w:hAnsi="Times New Roman" w:cs="Times New Roman"/>
          <w:sz w:val="24"/>
          <w:szCs w:val="24"/>
        </w:rPr>
        <w:t>e</w:t>
      </w:r>
      <w:del w:id="397" w:author="Mari Koik" w:date="2024-02-13T15:58:00Z">
        <w:r w:rsidR="00CC7A84" w:rsidDel="00731112">
          <w:rPr>
            <w:rFonts w:ascii="Times New Roman" w:hAnsi="Times New Roman" w:cs="Times New Roman"/>
            <w:sz w:val="24"/>
            <w:szCs w:val="24"/>
          </w:rPr>
          <w:delText xml:space="preserve"> </w:delText>
        </w:r>
      </w:del>
      <w:r w:rsidR="00CC7A84">
        <w:rPr>
          <w:rFonts w:ascii="Times New Roman" w:hAnsi="Times New Roman" w:cs="Times New Roman"/>
          <w:sz w:val="24"/>
          <w:szCs w:val="24"/>
        </w:rPr>
        <w:t>osutaja</w:t>
      </w:r>
      <w:r w:rsidRPr="00E04EAF">
        <w:rPr>
          <w:rFonts w:ascii="Times New Roman" w:hAnsi="Times New Roman" w:cs="Times New Roman"/>
          <w:sz w:val="24"/>
          <w:szCs w:val="24"/>
        </w:rPr>
        <w:t xml:space="preserve"> </w:t>
      </w:r>
      <w:r w:rsidR="008441F0" w:rsidRPr="00E04EAF">
        <w:rPr>
          <w:rFonts w:ascii="Times New Roman" w:hAnsi="Times New Roman" w:cs="Times New Roman"/>
          <w:sz w:val="24"/>
          <w:szCs w:val="24"/>
        </w:rPr>
        <w:t xml:space="preserve">andmed </w:t>
      </w:r>
      <w:r w:rsidRPr="00E04EAF">
        <w:rPr>
          <w:rFonts w:ascii="Times New Roman" w:hAnsi="Times New Roman" w:cs="Times New Roman"/>
          <w:sz w:val="24"/>
          <w:szCs w:val="24"/>
        </w:rPr>
        <w:t>hariduse infosüsteemi</w:t>
      </w:r>
      <w:bookmarkEnd w:id="395"/>
      <w:r w:rsidRPr="00E04EAF">
        <w:rPr>
          <w:rFonts w:ascii="Times New Roman" w:hAnsi="Times New Roman" w:cs="Times New Roman"/>
          <w:sz w:val="24"/>
          <w:szCs w:val="24"/>
        </w:rPr>
        <w:t>.</w:t>
      </w:r>
      <w:bookmarkStart w:id="398" w:name="_Hlk154827723"/>
    </w:p>
    <w:bookmarkEnd w:id="398"/>
    <w:p w14:paraId="5F79A92A" w14:textId="486BB811" w:rsidR="0B4A963E" w:rsidRPr="00E04EAF" w:rsidRDefault="0B4A963E" w:rsidP="1A26A201">
      <w:pPr>
        <w:spacing w:after="0" w:line="240" w:lineRule="auto"/>
        <w:jc w:val="both"/>
        <w:rPr>
          <w:rFonts w:ascii="Times New Roman" w:hAnsi="Times New Roman" w:cs="Times New Roman"/>
          <w:sz w:val="24"/>
          <w:szCs w:val="24"/>
        </w:rPr>
      </w:pPr>
    </w:p>
    <w:p w14:paraId="355D2EAC" w14:textId="6DAA844F" w:rsidR="00842968" w:rsidRDefault="1E882B7C" w:rsidP="1A26A201">
      <w:pPr>
        <w:spacing w:after="0" w:line="240" w:lineRule="auto"/>
        <w:jc w:val="both"/>
        <w:rPr>
          <w:ins w:id="399" w:author="Helen Uustalu" w:date="2024-02-09T12:46:00Z"/>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40</w:t>
      </w:r>
      <w:r w:rsidRPr="00E04EAF">
        <w:rPr>
          <w:rFonts w:ascii="Times New Roman" w:eastAsia="Times New Roman" w:hAnsi="Times New Roman" w:cs="Times New Roman"/>
          <w:b/>
          <w:bCs/>
          <w:sz w:val="24"/>
          <w:szCs w:val="24"/>
        </w:rPr>
        <w:t>. Lapse lastehoiust väljaarvamine</w:t>
      </w:r>
    </w:p>
    <w:p w14:paraId="52D24E2D" w14:textId="77777777" w:rsidR="00C8492F" w:rsidRPr="00C73A59" w:rsidRDefault="00C8492F" w:rsidP="1A26A201">
      <w:pPr>
        <w:spacing w:after="0" w:line="240" w:lineRule="auto"/>
        <w:jc w:val="both"/>
        <w:rPr>
          <w:rFonts w:ascii="Times New Roman" w:eastAsia="Times New Roman" w:hAnsi="Times New Roman" w:cs="Times New Roman"/>
          <w:b/>
          <w:bCs/>
          <w:sz w:val="24"/>
          <w:szCs w:val="24"/>
        </w:rPr>
      </w:pPr>
    </w:p>
    <w:p w14:paraId="46516E9B" w14:textId="2D48BD1A" w:rsidR="00961B63" w:rsidRPr="00E04EAF" w:rsidRDefault="6FF45BC4"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(1) Laps arvatakse lastehoiust välja:</w:t>
      </w:r>
    </w:p>
    <w:p w14:paraId="3D0D0D38" w14:textId="62C8C9E3" w:rsidR="00961B63" w:rsidRPr="00E04EAF" w:rsidRDefault="6FF45BC4"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1) </w:t>
      </w:r>
      <w:r w:rsidR="584E3E61" w:rsidRPr="7BA5EFAE">
        <w:rPr>
          <w:rFonts w:ascii="Times New Roman" w:eastAsia="Times New Roman" w:hAnsi="Times New Roman" w:cs="Times New Roman"/>
          <w:sz w:val="24"/>
          <w:szCs w:val="24"/>
        </w:rPr>
        <w:t xml:space="preserve">kui </w:t>
      </w:r>
      <w:r w:rsidRPr="7BA5EFAE">
        <w:rPr>
          <w:rFonts w:ascii="Times New Roman" w:eastAsia="Times New Roman" w:hAnsi="Times New Roman" w:cs="Times New Roman"/>
          <w:sz w:val="24"/>
          <w:szCs w:val="24"/>
        </w:rPr>
        <w:t>vanem on lastehoiule esitanud sellekohase taotluse;</w:t>
      </w:r>
    </w:p>
    <w:p w14:paraId="38C1002D" w14:textId="5A8B54A7" w:rsidR="00961B63" w:rsidRPr="00E04EAF" w:rsidRDefault="6FF45BC4"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w:t>
      </w:r>
      <w:r w:rsidR="48B9AE98" w:rsidRPr="7BA5EFAE">
        <w:rPr>
          <w:rFonts w:ascii="Times New Roman" w:eastAsia="Times New Roman" w:hAnsi="Times New Roman" w:cs="Times New Roman"/>
          <w:sz w:val="24"/>
          <w:szCs w:val="24"/>
        </w:rPr>
        <w:t xml:space="preserve">kui </w:t>
      </w:r>
      <w:r w:rsidRPr="7BA5EFAE">
        <w:rPr>
          <w:rFonts w:ascii="Times New Roman" w:eastAsia="Times New Roman" w:hAnsi="Times New Roman" w:cs="Times New Roman"/>
          <w:sz w:val="24"/>
          <w:szCs w:val="24"/>
        </w:rPr>
        <w:t>laps hakkab kasutama lasteaiakohta</w:t>
      </w:r>
      <w:r w:rsidR="7D43C549" w:rsidRPr="7BA5EFAE">
        <w:rPr>
          <w:rFonts w:ascii="Times New Roman" w:eastAsia="Times New Roman" w:hAnsi="Times New Roman" w:cs="Times New Roman"/>
          <w:sz w:val="24"/>
          <w:szCs w:val="24"/>
        </w:rPr>
        <w:t xml:space="preserve"> või asub täitma koolikohustust</w:t>
      </w:r>
      <w:r w:rsidRPr="7BA5EFAE">
        <w:rPr>
          <w:rFonts w:ascii="Times New Roman" w:eastAsia="Times New Roman" w:hAnsi="Times New Roman" w:cs="Times New Roman"/>
          <w:sz w:val="24"/>
          <w:szCs w:val="24"/>
        </w:rPr>
        <w:t>;</w:t>
      </w:r>
    </w:p>
    <w:p w14:paraId="23EA2BF3" w14:textId="145183E5" w:rsidR="00961B63" w:rsidRPr="00E04EAF" w:rsidRDefault="6FF45BC4"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3) </w:t>
      </w:r>
      <w:r w:rsidR="7394BE52" w:rsidRPr="7BA5EFAE">
        <w:rPr>
          <w:rFonts w:ascii="Times New Roman" w:eastAsia="Times New Roman" w:hAnsi="Times New Roman" w:cs="Times New Roman"/>
          <w:sz w:val="24"/>
          <w:szCs w:val="24"/>
        </w:rPr>
        <w:t xml:space="preserve">kui </w:t>
      </w:r>
      <w:r w:rsidRPr="7BA5EFAE">
        <w:rPr>
          <w:rFonts w:ascii="Times New Roman" w:eastAsia="Times New Roman" w:hAnsi="Times New Roman" w:cs="Times New Roman"/>
          <w:sz w:val="24"/>
          <w:szCs w:val="24"/>
        </w:rPr>
        <w:t>lapsel puuduvad Eesti elukoha andmed, välja arvatud juhul, kui lastehoiule on teada, et laps viibib Eestis</w:t>
      </w:r>
      <w:ins w:id="400" w:author="Mari Koik" w:date="2024-02-13T16:02:00Z">
        <w:r w:rsidR="00731112">
          <w:rPr>
            <w:rFonts w:ascii="Times New Roman" w:eastAsia="Times New Roman" w:hAnsi="Times New Roman" w:cs="Times New Roman"/>
            <w:sz w:val="24"/>
            <w:szCs w:val="24"/>
          </w:rPr>
          <w:t>,</w:t>
        </w:r>
      </w:ins>
      <w:r w:rsidRPr="7BA5EFAE">
        <w:rPr>
          <w:rFonts w:ascii="Times New Roman" w:eastAsia="Times New Roman" w:hAnsi="Times New Roman" w:cs="Times New Roman"/>
          <w:sz w:val="24"/>
          <w:szCs w:val="24"/>
        </w:rPr>
        <w:t xml:space="preserve"> ning vanem on </w:t>
      </w:r>
      <w:r w:rsidR="39179CAE" w:rsidRPr="7BA5EFAE">
        <w:rPr>
          <w:rFonts w:ascii="Times New Roman" w:eastAsia="Times New Roman" w:hAnsi="Times New Roman" w:cs="Times New Roman"/>
          <w:sz w:val="24"/>
          <w:szCs w:val="24"/>
        </w:rPr>
        <w:t>lastehoiule</w:t>
      </w:r>
      <w:r w:rsidRPr="7BA5EFAE">
        <w:rPr>
          <w:rFonts w:ascii="Times New Roman" w:eastAsia="Times New Roman" w:hAnsi="Times New Roman" w:cs="Times New Roman"/>
          <w:sz w:val="24"/>
          <w:szCs w:val="24"/>
        </w:rPr>
        <w:t xml:space="preserve"> esitanud kinnituse</w:t>
      </w:r>
      <w:r w:rsidR="5BACAAB4" w:rsidRPr="7BA5EFAE">
        <w:rPr>
          <w:rFonts w:ascii="Times New Roman" w:eastAsia="Times New Roman" w:hAnsi="Times New Roman" w:cs="Times New Roman"/>
          <w:sz w:val="24"/>
          <w:szCs w:val="24"/>
        </w:rPr>
        <w:t xml:space="preserve">, et </w:t>
      </w:r>
      <w:r w:rsidR="5CD3A78C" w:rsidRPr="7BA5EFAE">
        <w:rPr>
          <w:rFonts w:ascii="Times New Roman" w:eastAsia="Times New Roman" w:hAnsi="Times New Roman" w:cs="Times New Roman"/>
          <w:sz w:val="24"/>
          <w:szCs w:val="24"/>
        </w:rPr>
        <w:t>soovib</w:t>
      </w:r>
      <w:r w:rsidRPr="7BA5EFAE">
        <w:rPr>
          <w:rFonts w:ascii="Times New Roman" w:eastAsia="Times New Roman" w:hAnsi="Times New Roman" w:cs="Times New Roman"/>
          <w:sz w:val="24"/>
          <w:szCs w:val="24"/>
        </w:rPr>
        <w:t xml:space="preserve"> lastehoiukoh</w:t>
      </w:r>
      <w:r w:rsidR="04BF3A06" w:rsidRPr="7BA5EFAE">
        <w:rPr>
          <w:rFonts w:ascii="Times New Roman" w:eastAsia="Times New Roman" w:hAnsi="Times New Roman" w:cs="Times New Roman"/>
          <w:sz w:val="24"/>
          <w:szCs w:val="24"/>
        </w:rPr>
        <w:t>t</w:t>
      </w:r>
      <w:r w:rsidRPr="7BA5EFAE">
        <w:rPr>
          <w:rFonts w:ascii="Times New Roman" w:eastAsia="Times New Roman" w:hAnsi="Times New Roman" w:cs="Times New Roman"/>
          <w:sz w:val="24"/>
          <w:szCs w:val="24"/>
        </w:rPr>
        <w:t xml:space="preserve">a </w:t>
      </w:r>
      <w:r w:rsidR="3C3459CB" w:rsidRPr="7BA5EFAE">
        <w:rPr>
          <w:rFonts w:ascii="Times New Roman" w:eastAsia="Times New Roman" w:hAnsi="Times New Roman" w:cs="Times New Roman"/>
          <w:sz w:val="24"/>
          <w:szCs w:val="24"/>
        </w:rPr>
        <w:t xml:space="preserve">jätkuvalt </w:t>
      </w:r>
      <w:r w:rsidRPr="7BA5EFAE">
        <w:rPr>
          <w:rFonts w:ascii="Times New Roman" w:eastAsia="Times New Roman" w:hAnsi="Times New Roman" w:cs="Times New Roman"/>
          <w:sz w:val="24"/>
          <w:szCs w:val="24"/>
        </w:rPr>
        <w:t>kasuta</w:t>
      </w:r>
      <w:r w:rsidR="118751DA" w:rsidRPr="7BA5EFAE">
        <w:rPr>
          <w:rFonts w:ascii="Times New Roman" w:eastAsia="Times New Roman" w:hAnsi="Times New Roman" w:cs="Times New Roman"/>
          <w:sz w:val="24"/>
          <w:szCs w:val="24"/>
        </w:rPr>
        <w:t>da</w:t>
      </w:r>
      <w:r w:rsidR="3F52855B" w:rsidRPr="7BA5EFAE">
        <w:rPr>
          <w:rFonts w:ascii="Times New Roman" w:eastAsia="Times New Roman" w:hAnsi="Times New Roman" w:cs="Times New Roman"/>
          <w:sz w:val="24"/>
          <w:szCs w:val="24"/>
        </w:rPr>
        <w:t>;</w:t>
      </w:r>
    </w:p>
    <w:p w14:paraId="41D53D48" w14:textId="1C853AB2" w:rsidR="00961B63" w:rsidRPr="00E04EAF" w:rsidRDefault="2BB65FD1"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 lapse surma korral.</w:t>
      </w:r>
    </w:p>
    <w:p w14:paraId="30EDEE1E" w14:textId="77777777" w:rsidR="00216B08" w:rsidRPr="00E04EAF" w:rsidRDefault="00216B08" w:rsidP="00216B08">
      <w:pPr>
        <w:spacing w:after="0" w:line="240" w:lineRule="auto"/>
        <w:jc w:val="both"/>
        <w:rPr>
          <w:rFonts w:ascii="Times New Roman" w:eastAsia="Times New Roman" w:hAnsi="Times New Roman" w:cs="Times New Roman"/>
          <w:sz w:val="24"/>
          <w:szCs w:val="24"/>
        </w:rPr>
      </w:pPr>
    </w:p>
    <w:p w14:paraId="32D4B6C3" w14:textId="2A87253F" w:rsidR="00216B08" w:rsidRPr="00E04EAF" w:rsidRDefault="05D14607" w:rsidP="00216B08">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w:t>
      </w:r>
      <w:bookmarkStart w:id="401" w:name="_Hlk148527914"/>
      <w:r w:rsidR="5734F540" w:rsidRPr="7BA5EFAE">
        <w:rPr>
          <w:rFonts w:ascii="Times New Roman" w:eastAsia="Times New Roman" w:hAnsi="Times New Roman" w:cs="Times New Roman"/>
          <w:sz w:val="24"/>
          <w:szCs w:val="24"/>
        </w:rPr>
        <w:t>Eralastehoiul</w:t>
      </w:r>
      <w:r w:rsidR="6E1D8AE7" w:rsidRPr="7BA5EFAE">
        <w:rPr>
          <w:rFonts w:ascii="Times New Roman" w:eastAsia="Times New Roman" w:hAnsi="Times New Roman" w:cs="Times New Roman"/>
          <w:sz w:val="24"/>
          <w:szCs w:val="24"/>
        </w:rPr>
        <w:t xml:space="preserve"> </w:t>
      </w:r>
      <w:r w:rsidR="5734F540" w:rsidRPr="7BA5EFAE">
        <w:rPr>
          <w:rFonts w:ascii="Times New Roman" w:eastAsia="Times New Roman" w:hAnsi="Times New Roman" w:cs="Times New Roman"/>
          <w:sz w:val="24"/>
          <w:szCs w:val="24"/>
        </w:rPr>
        <w:t>on lisaks käesoleva paragrahvi lõikes 1 sätestatud lapse lastehoiust väljaarvamise alustele</w:t>
      </w:r>
      <w:del w:id="402" w:author="Mari Koik" w:date="2024-02-13T16:03:00Z">
        <w:r w:rsidR="5734F540" w:rsidRPr="7BA5EFAE" w:rsidDel="00731112">
          <w:rPr>
            <w:rFonts w:ascii="Times New Roman" w:eastAsia="Times New Roman" w:hAnsi="Times New Roman" w:cs="Times New Roman"/>
            <w:sz w:val="24"/>
            <w:szCs w:val="24"/>
          </w:rPr>
          <w:delText>,</w:delText>
        </w:r>
      </w:del>
      <w:r w:rsidR="5734F540" w:rsidRPr="7BA5EFAE">
        <w:rPr>
          <w:rFonts w:ascii="Times New Roman" w:eastAsia="Times New Roman" w:hAnsi="Times New Roman" w:cs="Times New Roman"/>
          <w:sz w:val="24"/>
          <w:szCs w:val="24"/>
        </w:rPr>
        <w:t xml:space="preserve"> õigus arvata laps lastehoiust välja </w:t>
      </w:r>
      <w:r w:rsidR="462E00D9" w:rsidRPr="7BA5EFAE">
        <w:rPr>
          <w:rFonts w:ascii="Times New Roman" w:eastAsia="Times New Roman" w:hAnsi="Times New Roman" w:cs="Times New Roman"/>
          <w:sz w:val="24"/>
          <w:szCs w:val="24"/>
        </w:rPr>
        <w:t xml:space="preserve">lastehoiuteenuse tasu </w:t>
      </w:r>
      <w:r w:rsidR="5734F540" w:rsidRPr="7BA5EFAE">
        <w:rPr>
          <w:rFonts w:ascii="Times New Roman" w:eastAsia="Times New Roman" w:hAnsi="Times New Roman" w:cs="Times New Roman"/>
          <w:sz w:val="24"/>
          <w:szCs w:val="24"/>
        </w:rPr>
        <w:t xml:space="preserve">pikaajalise </w:t>
      </w:r>
      <w:r w:rsidRPr="7BA5EFAE">
        <w:rPr>
          <w:rFonts w:ascii="Times New Roman" w:eastAsia="Times New Roman" w:hAnsi="Times New Roman" w:cs="Times New Roman"/>
          <w:sz w:val="24"/>
          <w:szCs w:val="24"/>
        </w:rPr>
        <w:t>võlgnevuse tõttu.</w:t>
      </w:r>
    </w:p>
    <w:bookmarkEnd w:id="401"/>
    <w:p w14:paraId="0D18E57E" w14:textId="77777777" w:rsidR="00216B08" w:rsidRPr="00E04EAF" w:rsidRDefault="00216B08" w:rsidP="00216B08">
      <w:pPr>
        <w:spacing w:after="0" w:line="240" w:lineRule="auto"/>
        <w:jc w:val="both"/>
        <w:rPr>
          <w:rFonts w:ascii="Times New Roman" w:eastAsia="Times New Roman" w:hAnsi="Times New Roman" w:cs="Times New Roman"/>
          <w:sz w:val="24"/>
          <w:szCs w:val="24"/>
        </w:rPr>
      </w:pPr>
    </w:p>
    <w:p w14:paraId="59CA40E8" w14:textId="7E0E48FB" w:rsidR="00AA7CFD" w:rsidRPr="00E04EAF" w:rsidRDefault="7F7D77CC" w:rsidP="000771AD">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41</w:t>
      </w:r>
      <w:r w:rsidRPr="00E04EAF">
        <w:rPr>
          <w:rFonts w:ascii="Times New Roman" w:eastAsia="Times New Roman" w:hAnsi="Times New Roman" w:cs="Times New Roman"/>
          <w:b/>
          <w:bCs/>
          <w:sz w:val="24"/>
          <w:szCs w:val="24"/>
        </w:rPr>
        <w:t>. Munitsipaallastehoiu pidamine</w:t>
      </w:r>
    </w:p>
    <w:p w14:paraId="6BE1D627" w14:textId="77777777" w:rsidR="000771AD" w:rsidRDefault="000771AD" w:rsidP="000771AD">
      <w:pPr>
        <w:spacing w:after="0" w:line="240" w:lineRule="auto"/>
        <w:jc w:val="both"/>
        <w:rPr>
          <w:rFonts w:ascii="Times New Roman" w:eastAsia="Times New Roman" w:hAnsi="Times New Roman" w:cs="Times New Roman"/>
          <w:sz w:val="24"/>
          <w:szCs w:val="24"/>
        </w:rPr>
      </w:pPr>
      <w:bookmarkStart w:id="403" w:name="_Hlk148528180"/>
    </w:p>
    <w:p w14:paraId="4272E2DE" w14:textId="0376492C" w:rsidR="008512DC" w:rsidRPr="00E04EAF" w:rsidRDefault="008512DC" w:rsidP="000771A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w:t>
      </w:r>
      <w:r w:rsidR="7F7D77CC" w:rsidRPr="00E04EAF">
        <w:rPr>
          <w:rFonts w:ascii="Times New Roman" w:eastAsia="Times New Roman" w:hAnsi="Times New Roman" w:cs="Times New Roman"/>
          <w:sz w:val="24"/>
          <w:szCs w:val="24"/>
        </w:rPr>
        <w:t xml:space="preserve">Kohaliku omavalitsuse üksus tagab, et </w:t>
      </w:r>
      <w:r w:rsidRPr="00E04EAF">
        <w:rPr>
          <w:rFonts w:ascii="Times New Roman" w:eastAsia="Times New Roman" w:hAnsi="Times New Roman" w:cs="Times New Roman"/>
          <w:sz w:val="24"/>
          <w:szCs w:val="24"/>
        </w:rPr>
        <w:t>tema peetav lastehoid vastab kõigile käesolevas seaduses ja selle alusel kehtestatud õigusaktides munitsipaallastehoiule sätestatud nõuetele.</w:t>
      </w:r>
    </w:p>
    <w:bookmarkEnd w:id="403"/>
    <w:p w14:paraId="4C763ABC" w14:textId="77777777" w:rsidR="008512DC" w:rsidRPr="00E04EAF" w:rsidRDefault="008512DC" w:rsidP="008512DC">
      <w:pPr>
        <w:spacing w:after="0" w:line="240" w:lineRule="auto"/>
        <w:jc w:val="both"/>
        <w:rPr>
          <w:rFonts w:ascii="Times New Roman" w:eastAsia="Times New Roman" w:hAnsi="Times New Roman" w:cs="Times New Roman"/>
          <w:sz w:val="24"/>
          <w:szCs w:val="24"/>
        </w:rPr>
      </w:pPr>
    </w:p>
    <w:p w14:paraId="1E7BA51F" w14:textId="625E7F4A" w:rsidR="00047230" w:rsidRPr="00E04EAF" w:rsidRDefault="00E243C5" w:rsidP="00047230">
      <w:pPr>
        <w:spacing w:after="0" w:line="240" w:lineRule="auto"/>
        <w:jc w:val="both"/>
        <w:rPr>
          <w:rFonts w:ascii="Times New Roman" w:eastAsia="Times New Roman" w:hAnsi="Times New Roman" w:cs="Times New Roman"/>
          <w:sz w:val="24"/>
          <w:szCs w:val="24"/>
        </w:rPr>
      </w:pPr>
      <w:bookmarkStart w:id="404" w:name="_Hlk148528425"/>
      <w:r w:rsidRPr="00E04EAF">
        <w:rPr>
          <w:rFonts w:ascii="Times New Roman" w:eastAsia="Times New Roman" w:hAnsi="Times New Roman" w:cs="Times New Roman"/>
          <w:sz w:val="24"/>
          <w:szCs w:val="24"/>
        </w:rPr>
        <w:t xml:space="preserve">(2) </w:t>
      </w:r>
      <w:r w:rsidR="00047230" w:rsidRPr="00E04EAF">
        <w:rPr>
          <w:rFonts w:ascii="Times New Roman" w:eastAsia="Times New Roman" w:hAnsi="Times New Roman" w:cs="Times New Roman"/>
          <w:sz w:val="24"/>
          <w:szCs w:val="24"/>
        </w:rPr>
        <w:t xml:space="preserve">Kohaliku omavalitsuse üksus </w:t>
      </w:r>
      <w:del w:id="405" w:author="Mari Koik" w:date="2024-02-14T13:16:00Z">
        <w:r w:rsidR="00047230" w:rsidRPr="00E04EAF" w:rsidDel="00EC202C">
          <w:rPr>
            <w:rFonts w:ascii="Times New Roman" w:eastAsia="Times New Roman" w:hAnsi="Times New Roman" w:cs="Times New Roman"/>
            <w:sz w:val="24"/>
            <w:szCs w:val="24"/>
          </w:rPr>
          <w:delText>on kohustatud</w:delText>
        </w:r>
      </w:del>
      <w:ins w:id="406" w:author="Mari Koik" w:date="2024-02-14T13:16:00Z">
        <w:r w:rsidR="00EC202C">
          <w:rPr>
            <w:rFonts w:ascii="Times New Roman" w:eastAsia="Times New Roman" w:hAnsi="Times New Roman" w:cs="Times New Roman"/>
            <w:sz w:val="24"/>
            <w:szCs w:val="24"/>
          </w:rPr>
          <w:t>lõpetab</w:t>
        </w:r>
      </w:ins>
      <w:r w:rsidR="00047230" w:rsidRPr="00E04EAF">
        <w:rPr>
          <w:rFonts w:ascii="Times New Roman" w:eastAsia="Times New Roman" w:hAnsi="Times New Roman" w:cs="Times New Roman"/>
          <w:sz w:val="24"/>
          <w:szCs w:val="24"/>
        </w:rPr>
        <w:t xml:space="preserve"> Haridus- ja Teadusministeeriumi nõudel </w:t>
      </w:r>
      <w:del w:id="407" w:author="Mari Koik" w:date="2024-02-14T13:16:00Z">
        <w:r w:rsidR="00047230" w:rsidRPr="00E04EAF" w:rsidDel="00EC202C">
          <w:rPr>
            <w:rFonts w:ascii="Times New Roman" w:eastAsia="Times New Roman" w:hAnsi="Times New Roman" w:cs="Times New Roman"/>
            <w:sz w:val="24"/>
            <w:szCs w:val="24"/>
          </w:rPr>
          <w:delText xml:space="preserve">lõpetama </w:delText>
        </w:r>
      </w:del>
      <w:r w:rsidR="00047230" w:rsidRPr="00E04EAF">
        <w:rPr>
          <w:rFonts w:ascii="Times New Roman" w:eastAsia="Times New Roman" w:hAnsi="Times New Roman" w:cs="Times New Roman"/>
          <w:sz w:val="24"/>
          <w:szCs w:val="24"/>
        </w:rPr>
        <w:t xml:space="preserve">munitsipaallastehoiu </w:t>
      </w:r>
      <w:r w:rsidR="009C1FA7" w:rsidRPr="00E04EAF">
        <w:rPr>
          <w:rFonts w:ascii="Times New Roman" w:eastAsia="Times New Roman" w:hAnsi="Times New Roman" w:cs="Times New Roman"/>
          <w:sz w:val="24"/>
          <w:szCs w:val="24"/>
        </w:rPr>
        <w:t>tegevuse</w:t>
      </w:r>
      <w:r w:rsidR="00047230" w:rsidRPr="00E04EAF">
        <w:rPr>
          <w:rFonts w:ascii="Times New Roman" w:eastAsia="Times New Roman" w:hAnsi="Times New Roman" w:cs="Times New Roman"/>
          <w:sz w:val="24"/>
          <w:szCs w:val="24"/>
        </w:rPr>
        <w:t>, kui:</w:t>
      </w:r>
    </w:p>
    <w:p w14:paraId="10F46BF5" w14:textId="3E9BC346" w:rsidR="00E3338B" w:rsidRPr="00E04EAF" w:rsidRDefault="00A254E5" w:rsidP="00A254E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w:t>
      </w:r>
      <w:bookmarkStart w:id="408" w:name="_Hlk149155521"/>
      <w:r w:rsidRPr="00E04EAF">
        <w:rPr>
          <w:rFonts w:ascii="Times New Roman" w:eastAsia="Times New Roman" w:hAnsi="Times New Roman" w:cs="Times New Roman"/>
          <w:sz w:val="24"/>
          <w:szCs w:val="24"/>
        </w:rPr>
        <w:t>haldusjärelevalve</w:t>
      </w:r>
      <w:r w:rsidR="0001041D">
        <w:rPr>
          <w:rFonts w:ascii="Times New Roman" w:eastAsia="Times New Roman" w:hAnsi="Times New Roman" w:cs="Times New Roman"/>
          <w:sz w:val="24"/>
          <w:szCs w:val="24"/>
        </w:rPr>
        <w:t xml:space="preserve"> </w:t>
      </w:r>
      <w:r w:rsidR="00193D2D">
        <w:rPr>
          <w:rFonts w:ascii="Times New Roman" w:eastAsia="Times New Roman" w:hAnsi="Times New Roman" w:cs="Times New Roman"/>
          <w:sz w:val="24"/>
          <w:szCs w:val="24"/>
        </w:rPr>
        <w:t>teostamisel on tuvastatud</w:t>
      </w:r>
      <w:r w:rsidRPr="00E04EAF">
        <w:rPr>
          <w:rFonts w:ascii="Times New Roman" w:eastAsia="Times New Roman" w:hAnsi="Times New Roman" w:cs="Times New Roman"/>
          <w:sz w:val="24"/>
          <w:szCs w:val="24"/>
        </w:rPr>
        <w:t>, et lastehoiu või kohaliku omavalitsuse üksuse tegevus on vastuolus käesoleva seaduse või teiste õigusaktidega</w:t>
      </w:r>
      <w:r w:rsidR="007B797B" w:rsidRPr="00E04EAF">
        <w:rPr>
          <w:rFonts w:ascii="Times New Roman" w:eastAsia="Times New Roman" w:hAnsi="Times New Roman" w:cs="Times New Roman"/>
          <w:sz w:val="24"/>
          <w:szCs w:val="24"/>
        </w:rPr>
        <w:t xml:space="preserve"> ning ettenähtud </w:t>
      </w:r>
      <w:del w:id="409" w:author="Mari Koik" w:date="2024-02-13T16:14:00Z">
        <w:r w:rsidR="007B797B" w:rsidRPr="00E04EAF" w:rsidDel="00BD0A2A">
          <w:rPr>
            <w:rFonts w:ascii="Times New Roman" w:eastAsia="Times New Roman" w:hAnsi="Times New Roman" w:cs="Times New Roman"/>
            <w:sz w:val="24"/>
            <w:szCs w:val="24"/>
          </w:rPr>
          <w:delText xml:space="preserve">tähtajaks </w:delText>
        </w:r>
      </w:del>
      <w:ins w:id="410" w:author="Mari Koik" w:date="2024-02-13T16:14:00Z">
        <w:r w:rsidR="00BD0A2A" w:rsidRPr="00E04EAF">
          <w:rPr>
            <w:rFonts w:ascii="Times New Roman" w:eastAsia="Times New Roman" w:hAnsi="Times New Roman" w:cs="Times New Roman"/>
            <w:sz w:val="24"/>
            <w:szCs w:val="24"/>
          </w:rPr>
          <w:t>täht</w:t>
        </w:r>
        <w:r w:rsidR="00BD0A2A">
          <w:rPr>
            <w:rFonts w:ascii="Times New Roman" w:eastAsia="Times New Roman" w:hAnsi="Times New Roman" w:cs="Times New Roman"/>
            <w:sz w:val="24"/>
            <w:szCs w:val="24"/>
          </w:rPr>
          <w:t>päev</w:t>
        </w:r>
        <w:r w:rsidR="00BD0A2A" w:rsidRPr="00E04EAF">
          <w:rPr>
            <w:rFonts w:ascii="Times New Roman" w:eastAsia="Times New Roman" w:hAnsi="Times New Roman" w:cs="Times New Roman"/>
            <w:sz w:val="24"/>
            <w:szCs w:val="24"/>
          </w:rPr>
          <w:t xml:space="preserve">aks </w:t>
        </w:r>
      </w:ins>
      <w:r w:rsidR="007B797B" w:rsidRPr="00E04EAF">
        <w:rPr>
          <w:rFonts w:ascii="Times New Roman" w:eastAsia="Times New Roman" w:hAnsi="Times New Roman" w:cs="Times New Roman"/>
          <w:sz w:val="24"/>
          <w:szCs w:val="24"/>
        </w:rPr>
        <w:t xml:space="preserve">ja korras </w:t>
      </w:r>
      <w:r w:rsidR="002B1338">
        <w:rPr>
          <w:rFonts w:ascii="Times New Roman" w:eastAsia="Times New Roman" w:hAnsi="Times New Roman" w:cs="Times New Roman"/>
          <w:sz w:val="24"/>
          <w:szCs w:val="24"/>
        </w:rPr>
        <w:t>ei ole</w:t>
      </w:r>
      <w:r w:rsidR="002B1338" w:rsidRPr="00E04EAF">
        <w:rPr>
          <w:rFonts w:ascii="Times New Roman" w:eastAsia="Times New Roman" w:hAnsi="Times New Roman" w:cs="Times New Roman"/>
          <w:sz w:val="24"/>
          <w:szCs w:val="24"/>
        </w:rPr>
        <w:t xml:space="preserve"> </w:t>
      </w:r>
      <w:r w:rsidR="002B1338">
        <w:rPr>
          <w:rFonts w:ascii="Times New Roman" w:eastAsia="Times New Roman" w:hAnsi="Times New Roman" w:cs="Times New Roman"/>
          <w:sz w:val="24"/>
          <w:szCs w:val="24"/>
        </w:rPr>
        <w:t xml:space="preserve">täidetud </w:t>
      </w:r>
      <w:r w:rsidR="007B797B" w:rsidRPr="00E04EAF">
        <w:rPr>
          <w:rFonts w:ascii="Times New Roman" w:eastAsia="Times New Roman" w:hAnsi="Times New Roman" w:cs="Times New Roman"/>
          <w:sz w:val="24"/>
          <w:szCs w:val="24"/>
        </w:rPr>
        <w:t>järelevalveorgani ettekirjutust</w:t>
      </w:r>
      <w:r w:rsidR="00E3338B" w:rsidRPr="00E04EAF">
        <w:rPr>
          <w:rFonts w:ascii="Times New Roman" w:eastAsia="Times New Roman" w:hAnsi="Times New Roman" w:cs="Times New Roman"/>
          <w:sz w:val="24"/>
          <w:szCs w:val="24"/>
        </w:rPr>
        <w:t>;</w:t>
      </w:r>
      <w:bookmarkEnd w:id="408"/>
    </w:p>
    <w:p w14:paraId="7BE82004" w14:textId="3B869258" w:rsidR="00A254E5" w:rsidRPr="00E04EAF" w:rsidRDefault="00E3338B" w:rsidP="00A254E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w:t>
      </w:r>
      <w:r w:rsidR="00A254E5" w:rsidRPr="00E04EAF">
        <w:rPr>
          <w:rFonts w:ascii="Times New Roman" w:eastAsia="Times New Roman" w:hAnsi="Times New Roman" w:cs="Times New Roman"/>
          <w:sz w:val="24"/>
          <w:szCs w:val="24"/>
        </w:rPr>
        <w:t xml:space="preserve"> kohaliku omavalitsuse üksus ei ole ettenähtud </w:t>
      </w:r>
      <w:del w:id="411" w:author="Mari Koik" w:date="2024-02-13T16:14:00Z">
        <w:r w:rsidR="00A254E5" w:rsidRPr="00E04EAF" w:rsidDel="00BD0A2A">
          <w:rPr>
            <w:rFonts w:ascii="Times New Roman" w:eastAsia="Times New Roman" w:hAnsi="Times New Roman" w:cs="Times New Roman"/>
            <w:sz w:val="24"/>
            <w:szCs w:val="24"/>
          </w:rPr>
          <w:delText xml:space="preserve">tähtajaks </w:delText>
        </w:r>
      </w:del>
      <w:ins w:id="412" w:author="Mari Koik" w:date="2024-02-13T16:14:00Z">
        <w:r w:rsidR="00BD0A2A" w:rsidRPr="00E04EAF">
          <w:rPr>
            <w:rFonts w:ascii="Times New Roman" w:eastAsia="Times New Roman" w:hAnsi="Times New Roman" w:cs="Times New Roman"/>
            <w:sz w:val="24"/>
            <w:szCs w:val="24"/>
          </w:rPr>
          <w:t>täht</w:t>
        </w:r>
        <w:r w:rsidR="00BD0A2A">
          <w:rPr>
            <w:rFonts w:ascii="Times New Roman" w:eastAsia="Times New Roman" w:hAnsi="Times New Roman" w:cs="Times New Roman"/>
            <w:sz w:val="24"/>
            <w:szCs w:val="24"/>
          </w:rPr>
          <w:t>päev</w:t>
        </w:r>
        <w:r w:rsidR="00BD0A2A" w:rsidRPr="00E04EAF">
          <w:rPr>
            <w:rFonts w:ascii="Times New Roman" w:eastAsia="Times New Roman" w:hAnsi="Times New Roman" w:cs="Times New Roman"/>
            <w:sz w:val="24"/>
            <w:szCs w:val="24"/>
          </w:rPr>
          <w:t xml:space="preserve">aks </w:t>
        </w:r>
      </w:ins>
      <w:r w:rsidR="00A254E5" w:rsidRPr="00E04EAF">
        <w:rPr>
          <w:rFonts w:ascii="Times New Roman" w:eastAsia="Times New Roman" w:hAnsi="Times New Roman" w:cs="Times New Roman"/>
          <w:sz w:val="24"/>
          <w:szCs w:val="24"/>
        </w:rPr>
        <w:t>ja korras täitnud riikliku järelevalveorgani ettekirjutust;</w:t>
      </w:r>
    </w:p>
    <w:p w14:paraId="087A5A13" w14:textId="24441317" w:rsidR="00047230" w:rsidRPr="00E04EAF" w:rsidRDefault="31AF324F" w:rsidP="0002528B">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3</w:t>
      </w:r>
      <w:r w:rsidR="53074023" w:rsidRPr="7BA5EFAE">
        <w:rPr>
          <w:rFonts w:ascii="Times New Roman" w:eastAsia="Times New Roman" w:hAnsi="Times New Roman" w:cs="Times New Roman"/>
          <w:sz w:val="24"/>
          <w:szCs w:val="24"/>
        </w:rPr>
        <w:t xml:space="preserve">) </w:t>
      </w:r>
      <w:r w:rsidR="06D8C4DF" w:rsidRPr="7BA5EFAE">
        <w:rPr>
          <w:rFonts w:ascii="Times New Roman" w:eastAsia="Times New Roman" w:hAnsi="Times New Roman" w:cs="Times New Roman"/>
          <w:sz w:val="24"/>
          <w:szCs w:val="24"/>
        </w:rPr>
        <w:t xml:space="preserve">lastehoid ei ole ühe aasta jooksul pärast käesoleva seaduse §-s </w:t>
      </w:r>
      <w:r w:rsidR="51938AC4" w:rsidRPr="7BA5EFAE">
        <w:rPr>
          <w:rFonts w:ascii="Times New Roman" w:eastAsia="Times New Roman" w:hAnsi="Times New Roman" w:cs="Times New Roman"/>
          <w:sz w:val="24"/>
          <w:szCs w:val="24"/>
        </w:rPr>
        <w:t>42</w:t>
      </w:r>
      <w:r w:rsidR="06D8C4DF" w:rsidRPr="7BA5EFAE">
        <w:rPr>
          <w:rFonts w:ascii="Times New Roman" w:eastAsia="Times New Roman" w:hAnsi="Times New Roman" w:cs="Times New Roman"/>
          <w:sz w:val="24"/>
          <w:szCs w:val="24"/>
        </w:rPr>
        <w:t xml:space="preserve"> sätestatud teavit</w:t>
      </w:r>
      <w:r w:rsidR="1EEBFE68" w:rsidRPr="7BA5EFAE">
        <w:rPr>
          <w:rFonts w:ascii="Times New Roman" w:eastAsia="Times New Roman" w:hAnsi="Times New Roman" w:cs="Times New Roman"/>
          <w:sz w:val="24"/>
          <w:szCs w:val="24"/>
        </w:rPr>
        <w:t>ust</w:t>
      </w:r>
      <w:r w:rsidR="06D8C4DF" w:rsidRPr="7BA5EFAE">
        <w:rPr>
          <w:rFonts w:ascii="Times New Roman" w:eastAsia="Times New Roman" w:hAnsi="Times New Roman" w:cs="Times New Roman"/>
          <w:sz w:val="24"/>
          <w:szCs w:val="24"/>
        </w:rPr>
        <w:t xml:space="preserve"> </w:t>
      </w:r>
      <w:del w:id="413" w:author="Mari Koik" w:date="2024-02-15T13:01:00Z">
        <w:r w:rsidR="06D8C4DF" w:rsidRPr="7BA5EFAE" w:rsidDel="00377A82">
          <w:rPr>
            <w:rFonts w:ascii="Times New Roman" w:eastAsia="Times New Roman" w:hAnsi="Times New Roman" w:cs="Times New Roman"/>
            <w:sz w:val="24"/>
            <w:szCs w:val="24"/>
          </w:rPr>
          <w:delText xml:space="preserve">alustanud lastehoius </w:delText>
        </w:r>
      </w:del>
      <w:del w:id="414" w:author="Mari Koik" w:date="2024-02-15T13:07:00Z">
        <w:r w:rsidR="06D8C4DF" w:rsidRPr="7BA5EFAE" w:rsidDel="00BF2607">
          <w:rPr>
            <w:rFonts w:ascii="Times New Roman" w:eastAsia="Times New Roman" w:hAnsi="Times New Roman" w:cs="Times New Roman"/>
            <w:sz w:val="24"/>
            <w:szCs w:val="24"/>
          </w:rPr>
          <w:delText>kasvatus</w:delText>
        </w:r>
      </w:del>
      <w:r w:rsidR="06D8C4DF" w:rsidRPr="7BA5EFAE">
        <w:rPr>
          <w:rFonts w:ascii="Times New Roman" w:eastAsia="Times New Roman" w:hAnsi="Times New Roman" w:cs="Times New Roman"/>
          <w:sz w:val="24"/>
          <w:szCs w:val="24"/>
        </w:rPr>
        <w:t>tegevust</w:t>
      </w:r>
      <w:r w:rsidR="53074023" w:rsidRPr="7BA5EFAE">
        <w:rPr>
          <w:rFonts w:ascii="Times New Roman" w:eastAsia="Times New Roman" w:hAnsi="Times New Roman" w:cs="Times New Roman"/>
          <w:sz w:val="24"/>
          <w:szCs w:val="24"/>
        </w:rPr>
        <w:t xml:space="preserve"> </w:t>
      </w:r>
      <w:ins w:id="415" w:author="Mari Koik" w:date="2024-02-15T13:01:00Z">
        <w:r w:rsidR="00377A82" w:rsidRPr="7BA5EFAE">
          <w:rPr>
            <w:rFonts w:ascii="Times New Roman" w:eastAsia="Times New Roman" w:hAnsi="Times New Roman" w:cs="Times New Roman"/>
            <w:sz w:val="24"/>
            <w:szCs w:val="24"/>
          </w:rPr>
          <w:t xml:space="preserve">alustanud </w:t>
        </w:r>
      </w:ins>
      <w:r w:rsidR="53074023" w:rsidRPr="7BA5EFAE">
        <w:rPr>
          <w:rFonts w:ascii="Times New Roman" w:eastAsia="Times New Roman" w:hAnsi="Times New Roman" w:cs="Times New Roman"/>
          <w:sz w:val="24"/>
          <w:szCs w:val="24"/>
        </w:rPr>
        <w:t xml:space="preserve">või </w:t>
      </w:r>
      <w:r w:rsidR="6C12C1C4" w:rsidRPr="7BA5EFAE">
        <w:rPr>
          <w:rFonts w:ascii="Times New Roman" w:eastAsia="Times New Roman" w:hAnsi="Times New Roman" w:cs="Times New Roman"/>
          <w:sz w:val="24"/>
          <w:szCs w:val="24"/>
        </w:rPr>
        <w:t xml:space="preserve">kohaliku omavalitsuse üksus </w:t>
      </w:r>
      <w:r w:rsidR="53074023" w:rsidRPr="7BA5EFAE">
        <w:rPr>
          <w:rFonts w:ascii="Times New Roman" w:eastAsia="Times New Roman" w:hAnsi="Times New Roman" w:cs="Times New Roman"/>
          <w:sz w:val="24"/>
          <w:szCs w:val="24"/>
        </w:rPr>
        <w:t xml:space="preserve">on rohkem kui üheks </w:t>
      </w:r>
      <w:ins w:id="416" w:author="Mari Koik" w:date="2024-02-15T13:05:00Z">
        <w:r w:rsidR="00377A82">
          <w:rPr>
            <w:rFonts w:ascii="Times New Roman" w:eastAsia="Times New Roman" w:hAnsi="Times New Roman" w:cs="Times New Roman"/>
            <w:sz w:val="24"/>
            <w:szCs w:val="24"/>
          </w:rPr>
          <w:t>õppe</w:t>
        </w:r>
      </w:ins>
      <w:r w:rsidR="53074023" w:rsidRPr="7BA5EFAE">
        <w:rPr>
          <w:rFonts w:ascii="Times New Roman" w:eastAsia="Times New Roman" w:hAnsi="Times New Roman" w:cs="Times New Roman"/>
          <w:sz w:val="24"/>
          <w:szCs w:val="24"/>
        </w:rPr>
        <w:t>aastaks lastehoiu tegevuse peatanud.</w:t>
      </w:r>
    </w:p>
    <w:bookmarkEnd w:id="404"/>
    <w:p w14:paraId="24F81BE0" w14:textId="77777777" w:rsidR="00AA7CFD" w:rsidRPr="00E04EAF" w:rsidRDefault="00AA7CFD" w:rsidP="1A26A201">
      <w:pPr>
        <w:spacing w:after="0" w:line="240" w:lineRule="auto"/>
        <w:jc w:val="both"/>
        <w:rPr>
          <w:rFonts w:ascii="Times New Roman" w:eastAsia="Times New Roman" w:hAnsi="Times New Roman" w:cs="Times New Roman"/>
          <w:sz w:val="24"/>
          <w:szCs w:val="24"/>
        </w:rPr>
      </w:pPr>
    </w:p>
    <w:p w14:paraId="5D523352" w14:textId="7EDB6A44" w:rsidR="00AA7CFD" w:rsidRPr="00E04EAF" w:rsidRDefault="7F7D77CC" w:rsidP="1A26A201">
      <w:pPr>
        <w:spacing w:after="0" w:line="240" w:lineRule="auto"/>
        <w:jc w:val="both"/>
        <w:rPr>
          <w:rFonts w:ascii="Times New Roman" w:hAnsi="Times New Roman" w:cs="Times New Roman"/>
          <w:b/>
          <w:bCs/>
          <w:sz w:val="24"/>
          <w:szCs w:val="24"/>
        </w:rPr>
      </w:pPr>
      <w:r w:rsidRPr="00E04EAF">
        <w:rPr>
          <w:rFonts w:ascii="Times New Roman" w:hAnsi="Times New Roman" w:cs="Times New Roman"/>
          <w:b/>
          <w:bCs/>
          <w:sz w:val="24"/>
          <w:szCs w:val="24"/>
        </w:rPr>
        <w:t xml:space="preserve">§ </w:t>
      </w:r>
      <w:r w:rsidR="00F339DE">
        <w:rPr>
          <w:rFonts w:ascii="Times New Roman" w:hAnsi="Times New Roman" w:cs="Times New Roman"/>
          <w:b/>
          <w:bCs/>
          <w:sz w:val="24"/>
          <w:szCs w:val="24"/>
        </w:rPr>
        <w:t>42</w:t>
      </w:r>
      <w:r w:rsidRPr="00E04EAF">
        <w:rPr>
          <w:rFonts w:ascii="Times New Roman" w:hAnsi="Times New Roman" w:cs="Times New Roman"/>
          <w:b/>
          <w:bCs/>
          <w:sz w:val="24"/>
          <w:szCs w:val="24"/>
        </w:rPr>
        <w:t>. Haridus- ja Teadusministeeriumi teavitamine</w:t>
      </w:r>
    </w:p>
    <w:p w14:paraId="3587AD8D" w14:textId="77777777" w:rsidR="00AA7CFD" w:rsidRPr="000771AD" w:rsidRDefault="00AA7CFD" w:rsidP="1A26A201">
      <w:pPr>
        <w:spacing w:after="0" w:line="240" w:lineRule="auto"/>
        <w:jc w:val="both"/>
        <w:rPr>
          <w:rFonts w:ascii="Times New Roman" w:hAnsi="Times New Roman" w:cs="Times New Roman"/>
          <w:sz w:val="24"/>
          <w:szCs w:val="24"/>
        </w:rPr>
      </w:pPr>
    </w:p>
    <w:p w14:paraId="3119CF1E" w14:textId="1A2B323A" w:rsidR="00AA7CFD" w:rsidRPr="00E04EAF" w:rsidRDefault="7F7D77CC"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(1) </w:t>
      </w:r>
      <w:commentRangeStart w:id="417"/>
      <w:r w:rsidRPr="00E04EAF">
        <w:rPr>
          <w:rFonts w:ascii="Times New Roman" w:hAnsi="Times New Roman" w:cs="Times New Roman"/>
          <w:sz w:val="24"/>
          <w:szCs w:val="24"/>
        </w:rPr>
        <w:t xml:space="preserve">Kohaliku omavalitsuse üksus teavitab Haridus- ja Teadusministeeriumi </w:t>
      </w:r>
      <w:ins w:id="418" w:author="Mari Koik" w:date="2024-02-15T16:16:00Z">
        <w:r w:rsidR="0077733B" w:rsidRPr="00E04EAF">
          <w:rPr>
            <w:rFonts w:ascii="Times New Roman" w:hAnsi="Times New Roman" w:cs="Times New Roman"/>
            <w:sz w:val="24"/>
            <w:szCs w:val="24"/>
          </w:rPr>
          <w:t>otsusest asutada lastehoid</w:t>
        </w:r>
        <w:r w:rsidR="0077733B" w:rsidRPr="00E04EAF" w:rsidDel="00BD0A2A">
          <w:rPr>
            <w:rFonts w:ascii="Times New Roman" w:hAnsi="Times New Roman" w:cs="Times New Roman"/>
            <w:sz w:val="24"/>
            <w:szCs w:val="24"/>
          </w:rPr>
          <w:t xml:space="preserve"> </w:t>
        </w:r>
      </w:ins>
      <w:commentRangeStart w:id="419"/>
      <w:del w:id="420" w:author="Mari Koik" w:date="2024-02-13T16:10:00Z">
        <w:r w:rsidRPr="00E04EAF" w:rsidDel="00BD0A2A">
          <w:rPr>
            <w:rFonts w:ascii="Times New Roman" w:hAnsi="Times New Roman" w:cs="Times New Roman"/>
            <w:sz w:val="24"/>
            <w:szCs w:val="24"/>
          </w:rPr>
          <w:delText xml:space="preserve">vähemalt </w:delText>
        </w:r>
      </w:del>
      <w:ins w:id="421" w:author="Mari Koik" w:date="2024-02-13T16:10:00Z">
        <w:r w:rsidR="00BD0A2A">
          <w:rPr>
            <w:rFonts w:ascii="Times New Roman" w:hAnsi="Times New Roman" w:cs="Times New Roman"/>
            <w:sz w:val="24"/>
            <w:szCs w:val="24"/>
          </w:rPr>
          <w:t>hilj</w:t>
        </w:r>
        <w:r w:rsidR="00BD0A2A" w:rsidRPr="00E04EAF">
          <w:rPr>
            <w:rFonts w:ascii="Times New Roman" w:hAnsi="Times New Roman" w:cs="Times New Roman"/>
            <w:sz w:val="24"/>
            <w:szCs w:val="24"/>
          </w:rPr>
          <w:t xml:space="preserve">emalt </w:t>
        </w:r>
      </w:ins>
      <w:r w:rsidR="14EA3C77" w:rsidRPr="00E04EAF">
        <w:rPr>
          <w:rFonts w:ascii="Times New Roman" w:hAnsi="Times New Roman" w:cs="Times New Roman"/>
          <w:sz w:val="24"/>
          <w:szCs w:val="24"/>
        </w:rPr>
        <w:t xml:space="preserve">kaks </w:t>
      </w:r>
      <w:r w:rsidRPr="00E04EAF">
        <w:rPr>
          <w:rFonts w:ascii="Times New Roman" w:hAnsi="Times New Roman" w:cs="Times New Roman"/>
          <w:sz w:val="24"/>
          <w:szCs w:val="24"/>
        </w:rPr>
        <w:t xml:space="preserve">kuud </w:t>
      </w:r>
      <w:commentRangeEnd w:id="419"/>
      <w:r w:rsidR="00BD0A2A">
        <w:rPr>
          <w:rStyle w:val="Kommentaariviide"/>
        </w:rPr>
        <w:commentReference w:id="419"/>
      </w:r>
      <w:r w:rsidRPr="00E04EAF">
        <w:rPr>
          <w:rFonts w:ascii="Times New Roman" w:hAnsi="Times New Roman" w:cs="Times New Roman"/>
          <w:sz w:val="24"/>
          <w:szCs w:val="24"/>
        </w:rPr>
        <w:t>enne munitsipaallastehoiu tegevuse algust</w:t>
      </w:r>
      <w:del w:id="422" w:author="Mari Koik" w:date="2024-02-15T16:16:00Z">
        <w:r w:rsidRPr="00E04EAF" w:rsidDel="0077733B">
          <w:rPr>
            <w:rFonts w:ascii="Times New Roman" w:hAnsi="Times New Roman" w:cs="Times New Roman"/>
            <w:sz w:val="24"/>
            <w:szCs w:val="24"/>
          </w:rPr>
          <w:delText xml:space="preserve"> otsusest asutada lastehoid</w:delText>
        </w:r>
      </w:del>
      <w:r w:rsidRPr="00E04EAF">
        <w:rPr>
          <w:rFonts w:ascii="Times New Roman" w:hAnsi="Times New Roman" w:cs="Times New Roman"/>
          <w:sz w:val="24"/>
          <w:szCs w:val="24"/>
        </w:rPr>
        <w:t>.</w:t>
      </w:r>
      <w:commentRangeEnd w:id="417"/>
      <w:r w:rsidR="00DC3CEA">
        <w:rPr>
          <w:rStyle w:val="Kommentaariviide"/>
        </w:rPr>
        <w:commentReference w:id="417"/>
      </w:r>
    </w:p>
    <w:p w14:paraId="462B8405" w14:textId="77777777" w:rsidR="00AA7CFD" w:rsidRPr="00E04EAF" w:rsidRDefault="00AA7CFD" w:rsidP="1A26A201">
      <w:pPr>
        <w:spacing w:after="0" w:line="240" w:lineRule="auto"/>
        <w:jc w:val="both"/>
        <w:rPr>
          <w:rFonts w:ascii="Times New Roman" w:hAnsi="Times New Roman" w:cs="Times New Roman"/>
          <w:sz w:val="24"/>
          <w:szCs w:val="24"/>
        </w:rPr>
      </w:pPr>
    </w:p>
    <w:p w14:paraId="0E7490A8" w14:textId="5805D862" w:rsidR="00AA7CFD" w:rsidRPr="00E04EAF" w:rsidRDefault="7F7D77CC"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 xml:space="preserve">(2) </w:t>
      </w:r>
      <w:ins w:id="423" w:author="Mari Koik" w:date="2024-02-15T16:16:00Z">
        <w:r w:rsidR="0077733B">
          <w:rPr>
            <w:rFonts w:ascii="Times New Roman" w:hAnsi="Times New Roman" w:cs="Times New Roman"/>
            <w:sz w:val="24"/>
            <w:szCs w:val="24"/>
          </w:rPr>
          <w:t>K</w:t>
        </w:r>
        <w:r w:rsidR="0077733B" w:rsidRPr="00E04EAF">
          <w:rPr>
            <w:rFonts w:ascii="Times New Roman" w:hAnsi="Times New Roman" w:cs="Times New Roman"/>
            <w:sz w:val="24"/>
            <w:szCs w:val="24"/>
          </w:rPr>
          <w:t xml:space="preserve">ohaliku omavalitsuse üksus teavitab </w:t>
        </w:r>
      </w:ins>
      <w:ins w:id="424" w:author="Mari Koik" w:date="2024-02-15T16:17:00Z">
        <w:r w:rsidR="0077733B" w:rsidRPr="00E04EAF">
          <w:rPr>
            <w:rFonts w:ascii="Times New Roman" w:hAnsi="Times New Roman" w:cs="Times New Roman"/>
            <w:sz w:val="24"/>
            <w:szCs w:val="24"/>
          </w:rPr>
          <w:t xml:space="preserve">Haridus- ja Teadusministeeriumi </w:t>
        </w:r>
      </w:ins>
      <w:del w:id="425" w:author="Mari Koik" w:date="2024-02-15T16:17:00Z">
        <w:r w:rsidRPr="00E04EAF" w:rsidDel="0077733B">
          <w:rPr>
            <w:rFonts w:ascii="Times New Roman" w:hAnsi="Times New Roman" w:cs="Times New Roman"/>
            <w:sz w:val="24"/>
            <w:szCs w:val="24"/>
          </w:rPr>
          <w:delText xml:space="preserve">Munitsipaallastehoiu </w:delText>
        </w:r>
      </w:del>
      <w:ins w:id="426" w:author="Mari Koik" w:date="2024-02-15T16:17:00Z">
        <w:r w:rsidR="0077733B">
          <w:rPr>
            <w:rFonts w:ascii="Times New Roman" w:hAnsi="Times New Roman" w:cs="Times New Roman"/>
            <w:sz w:val="24"/>
            <w:szCs w:val="24"/>
          </w:rPr>
          <w:t>m</w:t>
        </w:r>
        <w:r w:rsidR="0077733B" w:rsidRPr="00E04EAF">
          <w:rPr>
            <w:rFonts w:ascii="Times New Roman" w:hAnsi="Times New Roman" w:cs="Times New Roman"/>
            <w:sz w:val="24"/>
            <w:szCs w:val="24"/>
          </w:rPr>
          <w:t xml:space="preserve">unitsipaallastehoiu </w:t>
        </w:r>
      </w:ins>
      <w:r w:rsidRPr="00E04EAF">
        <w:rPr>
          <w:rFonts w:ascii="Times New Roman" w:hAnsi="Times New Roman" w:cs="Times New Roman"/>
          <w:sz w:val="24"/>
          <w:szCs w:val="24"/>
        </w:rPr>
        <w:t xml:space="preserve">tegevuskoha muutmisest </w:t>
      </w:r>
      <w:del w:id="427" w:author="Mari Koik" w:date="2024-02-15T16:16:00Z">
        <w:r w:rsidRPr="00E04EAF" w:rsidDel="0077733B">
          <w:rPr>
            <w:rFonts w:ascii="Times New Roman" w:hAnsi="Times New Roman" w:cs="Times New Roman"/>
            <w:sz w:val="24"/>
            <w:szCs w:val="24"/>
          </w:rPr>
          <w:delText xml:space="preserve">teavitab kohaliku omavalitsuse üksus </w:delText>
        </w:r>
      </w:del>
      <w:del w:id="428" w:author="Mari Koik" w:date="2024-02-15T16:17:00Z">
        <w:r w:rsidRPr="00E04EAF" w:rsidDel="0077733B">
          <w:rPr>
            <w:rFonts w:ascii="Times New Roman" w:hAnsi="Times New Roman" w:cs="Times New Roman"/>
            <w:sz w:val="24"/>
            <w:szCs w:val="24"/>
          </w:rPr>
          <w:delText xml:space="preserve">Haridus- ja Teadusministeeriumi </w:delText>
        </w:r>
      </w:del>
      <w:del w:id="429" w:author="Mari Koik" w:date="2024-02-13T16:11:00Z">
        <w:r w:rsidRPr="00E04EAF" w:rsidDel="00BD0A2A">
          <w:rPr>
            <w:rFonts w:ascii="Times New Roman" w:hAnsi="Times New Roman" w:cs="Times New Roman"/>
            <w:sz w:val="24"/>
            <w:szCs w:val="24"/>
          </w:rPr>
          <w:delText xml:space="preserve">vähemalt </w:delText>
        </w:r>
      </w:del>
      <w:ins w:id="430" w:author="Mari Koik" w:date="2024-02-13T16:11:00Z">
        <w:r w:rsidR="00BD0A2A">
          <w:rPr>
            <w:rFonts w:ascii="Times New Roman" w:hAnsi="Times New Roman" w:cs="Times New Roman"/>
            <w:sz w:val="24"/>
            <w:szCs w:val="24"/>
          </w:rPr>
          <w:t>hilj</w:t>
        </w:r>
        <w:r w:rsidR="00BD0A2A" w:rsidRPr="00E04EAF">
          <w:rPr>
            <w:rFonts w:ascii="Times New Roman" w:hAnsi="Times New Roman" w:cs="Times New Roman"/>
            <w:sz w:val="24"/>
            <w:szCs w:val="24"/>
          </w:rPr>
          <w:t xml:space="preserve">emalt </w:t>
        </w:r>
      </w:ins>
      <w:r w:rsidRPr="00E04EAF">
        <w:rPr>
          <w:rFonts w:ascii="Times New Roman" w:hAnsi="Times New Roman" w:cs="Times New Roman"/>
          <w:sz w:val="24"/>
          <w:szCs w:val="24"/>
        </w:rPr>
        <w:t>kaks kuud enne tegevuskoha muutmist</w:t>
      </w:r>
      <w:r w:rsidR="000B1FFE" w:rsidRPr="00E04EAF">
        <w:rPr>
          <w:rFonts w:ascii="Times New Roman" w:hAnsi="Times New Roman" w:cs="Times New Roman"/>
          <w:sz w:val="24"/>
          <w:szCs w:val="24"/>
        </w:rPr>
        <w:t>.</w:t>
      </w:r>
    </w:p>
    <w:p w14:paraId="28DE3288" w14:textId="77777777" w:rsidR="00AA7CFD" w:rsidRPr="00E04EAF" w:rsidRDefault="00AA7CFD" w:rsidP="1A26A201">
      <w:pPr>
        <w:spacing w:after="0" w:line="240" w:lineRule="auto"/>
        <w:jc w:val="both"/>
        <w:rPr>
          <w:rFonts w:ascii="Times New Roman" w:eastAsia="Times New Roman" w:hAnsi="Times New Roman" w:cs="Times New Roman"/>
          <w:sz w:val="24"/>
          <w:szCs w:val="24"/>
        </w:rPr>
      </w:pPr>
    </w:p>
    <w:p w14:paraId="6F455967" w14:textId="0136AD79" w:rsidR="00AA7CFD" w:rsidRPr="00E04EAF" w:rsidRDefault="7F7D77CC"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(3) Kohaliku omavalitsuse üksus teavitab </w:t>
      </w:r>
      <w:ins w:id="431" w:author="Mari Koik" w:date="2024-02-15T16:17:00Z">
        <w:r w:rsidR="0077733B" w:rsidRPr="00E04EAF">
          <w:rPr>
            <w:rFonts w:ascii="Times New Roman" w:eastAsia="Times New Roman" w:hAnsi="Times New Roman" w:cs="Times New Roman"/>
            <w:sz w:val="24"/>
            <w:szCs w:val="24"/>
          </w:rPr>
          <w:t xml:space="preserve">Haridus- ja Teadusministeeriumi ning vanemaid </w:t>
        </w:r>
      </w:ins>
      <w:r w:rsidR="1A7F4597" w:rsidRPr="00E04EAF">
        <w:rPr>
          <w:rFonts w:ascii="Times New Roman" w:eastAsia="Times New Roman" w:hAnsi="Times New Roman" w:cs="Times New Roman"/>
          <w:sz w:val="24"/>
          <w:szCs w:val="24"/>
        </w:rPr>
        <w:t>munitsipaal</w:t>
      </w:r>
      <w:r w:rsidRPr="00E04EAF">
        <w:rPr>
          <w:rFonts w:ascii="Times New Roman" w:eastAsia="Times New Roman" w:hAnsi="Times New Roman" w:cs="Times New Roman"/>
          <w:sz w:val="24"/>
          <w:szCs w:val="24"/>
        </w:rPr>
        <w:t>lastehoiu tegevuse lõpetamise</w:t>
      </w:r>
      <w:r w:rsidR="000B1FFE" w:rsidRPr="00E04EAF">
        <w:rPr>
          <w:rFonts w:ascii="Times New Roman" w:eastAsia="Times New Roman" w:hAnsi="Times New Roman" w:cs="Times New Roman"/>
          <w:sz w:val="24"/>
          <w:szCs w:val="24"/>
        </w:rPr>
        <w:t xml:space="preserve"> või peatamise </w:t>
      </w:r>
      <w:r w:rsidRPr="00E04EAF">
        <w:rPr>
          <w:rFonts w:ascii="Times New Roman" w:eastAsia="Times New Roman" w:hAnsi="Times New Roman" w:cs="Times New Roman"/>
          <w:sz w:val="24"/>
          <w:szCs w:val="24"/>
        </w:rPr>
        <w:t xml:space="preserve">otsusest </w:t>
      </w:r>
      <w:del w:id="432" w:author="Mari Koik" w:date="2024-02-15T16:17:00Z">
        <w:r w:rsidRPr="00E04EAF" w:rsidDel="0077733B">
          <w:rPr>
            <w:rFonts w:ascii="Times New Roman" w:eastAsia="Times New Roman" w:hAnsi="Times New Roman" w:cs="Times New Roman"/>
            <w:sz w:val="24"/>
            <w:szCs w:val="24"/>
          </w:rPr>
          <w:delText xml:space="preserve">Haridus- ja Teadusministeeriumi ning vanemaid </w:delText>
        </w:r>
      </w:del>
      <w:r w:rsidRPr="00E04EAF">
        <w:rPr>
          <w:rFonts w:ascii="Times New Roman" w:eastAsia="Times New Roman" w:hAnsi="Times New Roman" w:cs="Times New Roman"/>
          <w:sz w:val="24"/>
          <w:szCs w:val="24"/>
        </w:rPr>
        <w:t xml:space="preserve">kirjalikku taasesitamist võimaldavas vormis </w:t>
      </w:r>
      <w:del w:id="433" w:author="Mari Koik" w:date="2024-02-13T16:12:00Z">
        <w:r w:rsidRPr="00E04EAF" w:rsidDel="00BD0A2A">
          <w:rPr>
            <w:rFonts w:ascii="Times New Roman" w:eastAsia="Times New Roman" w:hAnsi="Times New Roman" w:cs="Times New Roman"/>
            <w:sz w:val="24"/>
            <w:szCs w:val="24"/>
          </w:rPr>
          <w:delText xml:space="preserve">vähemalt </w:delText>
        </w:r>
      </w:del>
      <w:ins w:id="434" w:author="Mari Koik" w:date="2024-02-13T16:12:00Z">
        <w:r w:rsidR="00BD0A2A">
          <w:rPr>
            <w:rFonts w:ascii="Times New Roman" w:eastAsia="Times New Roman" w:hAnsi="Times New Roman" w:cs="Times New Roman"/>
            <w:sz w:val="24"/>
            <w:szCs w:val="24"/>
          </w:rPr>
          <w:t>hilj</w:t>
        </w:r>
        <w:r w:rsidR="00BD0A2A" w:rsidRPr="00E04EAF">
          <w:rPr>
            <w:rFonts w:ascii="Times New Roman" w:eastAsia="Times New Roman" w:hAnsi="Times New Roman" w:cs="Times New Roman"/>
            <w:sz w:val="24"/>
            <w:szCs w:val="24"/>
          </w:rPr>
          <w:t xml:space="preserve">emalt </w:t>
        </w:r>
      </w:ins>
      <w:r w:rsidRPr="00E04EAF">
        <w:rPr>
          <w:rFonts w:ascii="Times New Roman" w:eastAsia="Times New Roman" w:hAnsi="Times New Roman" w:cs="Times New Roman"/>
          <w:sz w:val="24"/>
          <w:szCs w:val="24"/>
        </w:rPr>
        <w:t>viis kuud enne tegevuse lõpetamise kuupäeva.</w:t>
      </w:r>
    </w:p>
    <w:p w14:paraId="5283C7FE" w14:textId="77777777" w:rsidR="00AA7CFD" w:rsidRPr="00E04EAF" w:rsidRDefault="00AA7CFD" w:rsidP="1A26A201">
      <w:pPr>
        <w:spacing w:after="0" w:line="240" w:lineRule="auto"/>
        <w:jc w:val="both"/>
        <w:rPr>
          <w:rFonts w:ascii="Times New Roman" w:hAnsi="Times New Roman" w:cs="Times New Roman"/>
          <w:sz w:val="24"/>
          <w:szCs w:val="24"/>
        </w:rPr>
      </w:pPr>
    </w:p>
    <w:p w14:paraId="7BC89A09" w14:textId="7A7495C3" w:rsidR="00AA7CFD" w:rsidRPr="00E04EAF" w:rsidRDefault="7F7D77CC" w:rsidP="1A26A201">
      <w:pPr>
        <w:spacing w:after="0" w:line="240" w:lineRule="auto"/>
        <w:jc w:val="both"/>
        <w:rPr>
          <w:rFonts w:ascii="Times New Roman" w:hAnsi="Times New Roman" w:cs="Times New Roman"/>
          <w:sz w:val="24"/>
          <w:szCs w:val="24"/>
        </w:rPr>
      </w:pPr>
      <w:r w:rsidRPr="00E04EAF">
        <w:rPr>
          <w:rFonts w:ascii="Times New Roman" w:hAnsi="Times New Roman" w:cs="Times New Roman"/>
          <w:sz w:val="24"/>
          <w:szCs w:val="24"/>
        </w:rPr>
        <w:t>(</w:t>
      </w:r>
      <w:r w:rsidR="71BDE76B" w:rsidRPr="00E04EAF">
        <w:rPr>
          <w:rFonts w:ascii="Times New Roman" w:hAnsi="Times New Roman" w:cs="Times New Roman"/>
          <w:sz w:val="24"/>
          <w:szCs w:val="24"/>
        </w:rPr>
        <w:t>4</w:t>
      </w:r>
      <w:r w:rsidRPr="00E04EAF">
        <w:rPr>
          <w:rFonts w:ascii="Times New Roman" w:hAnsi="Times New Roman" w:cs="Times New Roman"/>
          <w:sz w:val="24"/>
          <w:szCs w:val="24"/>
        </w:rPr>
        <w:t>) Haridus- ja Teadusministeerium kannab käesoleva paragrahvi lõigetes 1−3 nimetatud otsused hariduse infosüsteemi.</w:t>
      </w:r>
    </w:p>
    <w:p w14:paraId="69784D6B" w14:textId="77777777" w:rsidR="009E023C" w:rsidRPr="00E04EAF" w:rsidRDefault="009E023C" w:rsidP="1A26A201">
      <w:pPr>
        <w:spacing w:after="0" w:line="240" w:lineRule="auto"/>
        <w:jc w:val="both"/>
        <w:rPr>
          <w:rFonts w:ascii="Times New Roman" w:hAnsi="Times New Roman" w:cs="Times New Roman"/>
          <w:sz w:val="24"/>
          <w:szCs w:val="24"/>
        </w:rPr>
      </w:pPr>
    </w:p>
    <w:p w14:paraId="208001E6" w14:textId="645C1CEA" w:rsidR="13351AE9" w:rsidRPr="00E04EAF" w:rsidRDefault="4E63882E" w:rsidP="000771AD">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43</w:t>
      </w:r>
      <w:r w:rsidRPr="00E04EAF">
        <w:rPr>
          <w:rFonts w:ascii="Times New Roman" w:eastAsia="Times New Roman" w:hAnsi="Times New Roman" w:cs="Times New Roman"/>
          <w:b/>
          <w:bCs/>
          <w:sz w:val="24"/>
          <w:szCs w:val="24"/>
        </w:rPr>
        <w:t>. Tegevusloa taotlemine</w:t>
      </w:r>
    </w:p>
    <w:p w14:paraId="422346B3" w14:textId="77777777" w:rsidR="000771AD" w:rsidRDefault="000771AD" w:rsidP="000771AD">
      <w:pPr>
        <w:spacing w:after="0" w:line="240" w:lineRule="auto"/>
        <w:jc w:val="both"/>
        <w:rPr>
          <w:rFonts w:ascii="Times New Roman" w:eastAsia="Times New Roman" w:hAnsi="Times New Roman" w:cs="Times New Roman"/>
          <w:sz w:val="24"/>
          <w:szCs w:val="24"/>
        </w:rPr>
      </w:pPr>
    </w:p>
    <w:p w14:paraId="7E2E92B8" w14:textId="5FB7222C" w:rsidR="4A131677" w:rsidRDefault="2BFD4BE5" w:rsidP="000771AD">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(1) Tegevusluba annab</w:t>
      </w:r>
      <w:r w:rsidR="236345FB" w:rsidRPr="7BA5EFAE">
        <w:rPr>
          <w:rFonts w:ascii="Times New Roman" w:eastAsia="Times New Roman" w:hAnsi="Times New Roman" w:cs="Times New Roman"/>
          <w:sz w:val="24"/>
          <w:szCs w:val="24"/>
        </w:rPr>
        <w:t xml:space="preserve"> eraõiguslikule juriidilisele</w:t>
      </w:r>
      <w:r w:rsidRPr="7BA5EFAE">
        <w:rPr>
          <w:rFonts w:ascii="Times New Roman" w:eastAsia="Times New Roman" w:hAnsi="Times New Roman" w:cs="Times New Roman"/>
          <w:sz w:val="24"/>
          <w:szCs w:val="24"/>
        </w:rPr>
        <w:t xml:space="preserve"> isikule </w:t>
      </w:r>
      <w:r w:rsidR="236345FB" w:rsidRPr="7BA5EFAE">
        <w:rPr>
          <w:rFonts w:ascii="Times New Roman" w:eastAsia="Times New Roman" w:hAnsi="Times New Roman" w:cs="Times New Roman"/>
          <w:sz w:val="24"/>
          <w:szCs w:val="24"/>
        </w:rPr>
        <w:t xml:space="preserve">või </w:t>
      </w:r>
      <w:r w:rsidR="0C153183" w:rsidRPr="7BA5EFAE">
        <w:rPr>
          <w:rFonts w:ascii="Times New Roman" w:eastAsia="Times New Roman" w:hAnsi="Times New Roman" w:cs="Times New Roman"/>
          <w:sz w:val="24"/>
          <w:szCs w:val="24"/>
        </w:rPr>
        <w:t xml:space="preserve">füüsilisest </w:t>
      </w:r>
      <w:r w:rsidR="236345FB" w:rsidRPr="7BA5EFAE">
        <w:rPr>
          <w:rFonts w:ascii="Times New Roman" w:eastAsia="Times New Roman" w:hAnsi="Times New Roman" w:cs="Times New Roman"/>
          <w:sz w:val="24"/>
          <w:szCs w:val="24"/>
        </w:rPr>
        <w:t xml:space="preserve">isikust ettevõtjale </w:t>
      </w:r>
      <w:r w:rsidRPr="7BA5EFAE">
        <w:rPr>
          <w:rFonts w:ascii="Times New Roman" w:eastAsia="Times New Roman" w:hAnsi="Times New Roman" w:cs="Times New Roman"/>
          <w:sz w:val="24"/>
          <w:szCs w:val="24"/>
        </w:rPr>
        <w:t xml:space="preserve">õiguse </w:t>
      </w:r>
      <w:r w:rsidR="03CEF357" w:rsidRPr="7BA5EFAE">
        <w:rPr>
          <w:rFonts w:ascii="Times New Roman" w:eastAsia="Times New Roman" w:hAnsi="Times New Roman" w:cs="Times New Roman"/>
          <w:sz w:val="24"/>
          <w:szCs w:val="24"/>
        </w:rPr>
        <w:t xml:space="preserve">pakkuda </w:t>
      </w:r>
      <w:r w:rsidR="61411504" w:rsidRPr="7BA5EFAE">
        <w:rPr>
          <w:rFonts w:ascii="Times New Roman" w:eastAsia="Times New Roman" w:hAnsi="Times New Roman" w:cs="Times New Roman"/>
          <w:sz w:val="24"/>
          <w:szCs w:val="24"/>
        </w:rPr>
        <w:t>lapsehoidu</w:t>
      </w:r>
      <w:r w:rsidRPr="7BA5EFAE">
        <w:rPr>
          <w:rFonts w:ascii="Times New Roman" w:eastAsia="Times New Roman" w:hAnsi="Times New Roman" w:cs="Times New Roman"/>
          <w:sz w:val="24"/>
          <w:szCs w:val="24"/>
        </w:rPr>
        <w:t xml:space="preserve"> kindlas tegevuskohas. Tegevusloa taotluse lahendab Haridus- ja Teadusministeerium. Tegevusloa taotlus </w:t>
      </w:r>
      <w:del w:id="435" w:author="Mari Koik" w:date="2024-02-14T13:22:00Z">
        <w:r w:rsidRPr="7BA5EFAE" w:rsidDel="00725D07">
          <w:rPr>
            <w:rFonts w:ascii="Times New Roman" w:eastAsia="Times New Roman" w:hAnsi="Times New Roman" w:cs="Times New Roman"/>
            <w:sz w:val="24"/>
            <w:szCs w:val="24"/>
          </w:rPr>
          <w:delText>tuleb esitada</w:delText>
        </w:r>
      </w:del>
      <w:ins w:id="436" w:author="Mari Koik" w:date="2024-02-14T13:22:00Z">
        <w:r w:rsidR="00725D07">
          <w:rPr>
            <w:rFonts w:ascii="Times New Roman" w:eastAsia="Times New Roman" w:hAnsi="Times New Roman" w:cs="Times New Roman"/>
            <w:sz w:val="24"/>
            <w:szCs w:val="24"/>
          </w:rPr>
          <w:t>esitatakse</w:t>
        </w:r>
      </w:ins>
      <w:r w:rsidRPr="7BA5EFAE">
        <w:rPr>
          <w:rFonts w:ascii="Times New Roman" w:eastAsia="Times New Roman" w:hAnsi="Times New Roman" w:cs="Times New Roman"/>
          <w:sz w:val="24"/>
          <w:szCs w:val="24"/>
        </w:rPr>
        <w:t xml:space="preserve"> Haridus- ja Teadusministeeriumile </w:t>
      </w:r>
      <w:r w:rsidR="2298241E" w:rsidRPr="7BA5EFAE">
        <w:rPr>
          <w:rFonts w:ascii="Times New Roman" w:eastAsia="Times New Roman" w:hAnsi="Times New Roman" w:cs="Times New Roman"/>
          <w:sz w:val="24"/>
          <w:szCs w:val="24"/>
        </w:rPr>
        <w:t>hiljemalt</w:t>
      </w:r>
      <w:r w:rsidRPr="7BA5EFAE">
        <w:rPr>
          <w:rFonts w:ascii="Times New Roman" w:eastAsia="Times New Roman" w:hAnsi="Times New Roman" w:cs="Times New Roman"/>
          <w:sz w:val="24"/>
          <w:szCs w:val="24"/>
        </w:rPr>
        <w:t xml:space="preserve"> viis kuud enne lastehoiu tegevuse algust.</w:t>
      </w:r>
    </w:p>
    <w:p w14:paraId="5ACBD9AB"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2842B0E0" w14:textId="049BE534" w:rsidR="4A131677" w:rsidRPr="00E04EAF" w:rsidRDefault="5121EA82"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Tegevusluba antakse, kui isik on täitnud järgmised nõuded:</w:t>
      </w:r>
    </w:p>
    <w:p w14:paraId="7DCB5F62" w14:textId="51579C00" w:rsidR="4A131677"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isik tagab </w:t>
      </w:r>
      <w:r w:rsidR="38314C93" w:rsidRPr="00E04EAF">
        <w:rPr>
          <w:rFonts w:ascii="Times New Roman" w:eastAsia="Times New Roman" w:hAnsi="Times New Roman" w:cs="Times New Roman"/>
          <w:sz w:val="24"/>
          <w:szCs w:val="24"/>
        </w:rPr>
        <w:t>era</w:t>
      </w:r>
      <w:r w:rsidRPr="00E04EAF">
        <w:rPr>
          <w:rFonts w:ascii="Times New Roman" w:eastAsia="Times New Roman" w:hAnsi="Times New Roman" w:cs="Times New Roman"/>
          <w:sz w:val="24"/>
          <w:szCs w:val="24"/>
        </w:rPr>
        <w:t xml:space="preserve">lastehoiu </w:t>
      </w:r>
      <w:r w:rsidR="0053133A" w:rsidRPr="00E04EAF">
        <w:rPr>
          <w:rFonts w:ascii="Times New Roman" w:eastAsia="Times New Roman" w:hAnsi="Times New Roman" w:cs="Times New Roman"/>
          <w:sz w:val="24"/>
          <w:szCs w:val="24"/>
        </w:rPr>
        <w:t>kestlikkuse</w:t>
      </w:r>
      <w:r w:rsidRPr="00E04EAF">
        <w:rPr>
          <w:rFonts w:ascii="Times New Roman" w:eastAsia="Times New Roman" w:hAnsi="Times New Roman" w:cs="Times New Roman"/>
          <w:sz w:val="24"/>
          <w:szCs w:val="24"/>
        </w:rPr>
        <w:t>, sealhulgas piisava</w:t>
      </w:r>
      <w:r w:rsidR="0001041D">
        <w:rPr>
          <w:rFonts w:ascii="Times New Roman" w:eastAsia="Times New Roman" w:hAnsi="Times New Roman" w:cs="Times New Roman"/>
          <w:sz w:val="24"/>
          <w:szCs w:val="24"/>
        </w:rPr>
        <w:t xml:space="preserve"> rahastuse</w:t>
      </w:r>
      <w:r w:rsidRPr="00E04EAF">
        <w:rPr>
          <w:rFonts w:ascii="Times New Roman" w:eastAsia="Times New Roman" w:hAnsi="Times New Roman" w:cs="Times New Roman"/>
          <w:sz w:val="24"/>
          <w:szCs w:val="24"/>
        </w:rPr>
        <w:t>;</w:t>
      </w:r>
    </w:p>
    <w:p w14:paraId="40F0C24D" w14:textId="3F572F6A" w:rsidR="4A131677" w:rsidRPr="00E04EAF" w:rsidRDefault="2BFD4BE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w:t>
      </w:r>
      <w:r w:rsidR="2FA84225" w:rsidRPr="7BA5EFAE">
        <w:rPr>
          <w:rFonts w:ascii="Times New Roman" w:hAnsi="Times New Roman" w:cs="Times New Roman"/>
          <w:sz w:val="24"/>
          <w:szCs w:val="24"/>
        </w:rPr>
        <w:t>lastehoius töötab käesoleva seaduse §</w:t>
      </w:r>
      <w:r w:rsidR="5EB5786F" w:rsidRPr="7BA5EFAE">
        <w:rPr>
          <w:rFonts w:ascii="Times New Roman" w:hAnsi="Times New Roman" w:cs="Times New Roman"/>
          <w:sz w:val="24"/>
          <w:szCs w:val="24"/>
        </w:rPr>
        <w:t>-s 34</w:t>
      </w:r>
      <w:r w:rsidR="2FA84225" w:rsidRPr="7BA5EFAE">
        <w:rPr>
          <w:rFonts w:ascii="Times New Roman" w:hAnsi="Times New Roman" w:cs="Times New Roman"/>
          <w:sz w:val="24"/>
          <w:szCs w:val="24"/>
        </w:rPr>
        <w:t xml:space="preserve"> </w:t>
      </w:r>
      <w:r w:rsidR="0FE779A9" w:rsidRPr="7BA5EFAE">
        <w:rPr>
          <w:rFonts w:ascii="Times New Roman" w:hAnsi="Times New Roman" w:cs="Times New Roman"/>
          <w:sz w:val="24"/>
          <w:szCs w:val="24"/>
        </w:rPr>
        <w:t>nõutav</w:t>
      </w:r>
      <w:r w:rsidR="2FA84225" w:rsidRPr="7BA5EFAE">
        <w:rPr>
          <w:rFonts w:ascii="Times New Roman" w:hAnsi="Times New Roman" w:cs="Times New Roman"/>
          <w:sz w:val="24"/>
          <w:szCs w:val="24"/>
        </w:rPr>
        <w:t xml:space="preserve"> arv kvalifikatsiooninõuetele vastavaid töötajaid,</w:t>
      </w:r>
      <w:r w:rsidR="2FA84225" w:rsidRPr="7BA5EFAE">
        <w:rPr>
          <w:rFonts w:ascii="Times New Roman" w:eastAsia="Times New Roman" w:hAnsi="Times New Roman" w:cs="Times New Roman"/>
          <w:sz w:val="24"/>
          <w:szCs w:val="24"/>
        </w:rPr>
        <w:t xml:space="preserve"> et tagada kavandatava arvu ja vanuses laste hoid</w:t>
      </w:r>
      <w:r w:rsidR="0FE779A9" w:rsidRPr="7BA5EFAE">
        <w:rPr>
          <w:rFonts w:ascii="Times New Roman" w:eastAsia="Times New Roman" w:hAnsi="Times New Roman" w:cs="Times New Roman"/>
          <w:sz w:val="24"/>
          <w:szCs w:val="24"/>
        </w:rPr>
        <w:t xml:space="preserve">mine </w:t>
      </w:r>
      <w:r w:rsidR="087B99B0" w:rsidRPr="7BA5EFAE">
        <w:rPr>
          <w:rFonts w:ascii="Times New Roman" w:eastAsia="Times New Roman" w:hAnsi="Times New Roman" w:cs="Times New Roman"/>
          <w:sz w:val="24"/>
          <w:szCs w:val="24"/>
        </w:rPr>
        <w:t xml:space="preserve">ja nende </w:t>
      </w:r>
      <w:r w:rsidR="759F22FD" w:rsidRPr="7BA5EFAE">
        <w:rPr>
          <w:rFonts w:ascii="Times New Roman" w:eastAsia="Times New Roman" w:hAnsi="Times New Roman" w:cs="Times New Roman"/>
          <w:sz w:val="24"/>
          <w:szCs w:val="24"/>
        </w:rPr>
        <w:t>arengu toetamine</w:t>
      </w:r>
      <w:r w:rsidR="2FA84225" w:rsidRPr="7BA5EFAE">
        <w:rPr>
          <w:rFonts w:ascii="Times New Roman" w:eastAsia="Times New Roman" w:hAnsi="Times New Roman" w:cs="Times New Roman"/>
          <w:sz w:val="24"/>
          <w:szCs w:val="24"/>
        </w:rPr>
        <w:t>;</w:t>
      </w:r>
    </w:p>
    <w:p w14:paraId="218AF924" w14:textId="52BCD32F" w:rsidR="4A131677"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 isik tagab kõikide käesolevas seaduses lastehoiu</w:t>
      </w:r>
      <w:del w:id="437" w:author="Mari Koik" w:date="2024-02-13T16:16:00Z">
        <w:r w:rsidRPr="00E04EAF" w:rsidDel="00BD0A2A">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pidajale ja lastehoiule kehtestatud nõuete täitmise;</w:t>
      </w:r>
    </w:p>
    <w:p w14:paraId="02C9D89C" w14:textId="4403A497" w:rsidR="4A131677"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 lastehoiul on käesoleva seaduse §</w:t>
      </w:r>
      <w:r w:rsidR="00712AD0">
        <w:rPr>
          <w:rFonts w:ascii="Times New Roman" w:eastAsia="Times New Roman" w:hAnsi="Times New Roman" w:cs="Times New Roman"/>
          <w:sz w:val="24"/>
          <w:szCs w:val="24"/>
        </w:rPr>
        <w:t>-s</w:t>
      </w:r>
      <w:r w:rsidRPr="00E04EAF">
        <w:rPr>
          <w:rFonts w:ascii="Times New Roman" w:eastAsia="Times New Roman" w:hAnsi="Times New Roman" w:cs="Times New Roman"/>
          <w:sz w:val="24"/>
          <w:szCs w:val="24"/>
        </w:rPr>
        <w:t xml:space="preserve"> </w:t>
      </w:r>
      <w:r w:rsidR="5B35D9DC" w:rsidRPr="00E04EAF">
        <w:rPr>
          <w:rFonts w:ascii="Times New Roman" w:eastAsia="Times New Roman" w:hAnsi="Times New Roman" w:cs="Times New Roman"/>
          <w:sz w:val="24"/>
          <w:szCs w:val="24"/>
        </w:rPr>
        <w:t>3</w:t>
      </w:r>
      <w:r w:rsidR="00712AD0">
        <w:rPr>
          <w:rFonts w:ascii="Times New Roman" w:eastAsia="Times New Roman" w:hAnsi="Times New Roman" w:cs="Times New Roman"/>
          <w:sz w:val="24"/>
          <w:szCs w:val="24"/>
        </w:rPr>
        <w:t>6</w:t>
      </w:r>
      <w:r w:rsidRPr="00E04EAF">
        <w:rPr>
          <w:rFonts w:ascii="Times New Roman" w:eastAsia="Times New Roman" w:hAnsi="Times New Roman" w:cs="Times New Roman"/>
          <w:sz w:val="24"/>
          <w:szCs w:val="24"/>
        </w:rPr>
        <w:t xml:space="preserve"> </w:t>
      </w:r>
      <w:r w:rsidR="00712AD0">
        <w:rPr>
          <w:rFonts w:ascii="Times New Roman" w:eastAsia="Times New Roman" w:hAnsi="Times New Roman" w:cs="Times New Roman"/>
          <w:sz w:val="24"/>
          <w:szCs w:val="24"/>
        </w:rPr>
        <w:t xml:space="preserve">sätestatud nõuetele </w:t>
      </w:r>
      <w:r w:rsidRPr="00E04EAF">
        <w:rPr>
          <w:rFonts w:ascii="Times New Roman" w:eastAsia="Times New Roman" w:hAnsi="Times New Roman" w:cs="Times New Roman"/>
          <w:sz w:val="24"/>
          <w:szCs w:val="24"/>
        </w:rPr>
        <w:t xml:space="preserve">vastav </w:t>
      </w:r>
      <w:r w:rsidR="0069121A" w:rsidRPr="00E04EAF">
        <w:rPr>
          <w:rFonts w:ascii="Times New Roman" w:eastAsia="Times New Roman" w:hAnsi="Times New Roman" w:cs="Times New Roman"/>
          <w:sz w:val="24"/>
          <w:szCs w:val="24"/>
        </w:rPr>
        <w:t>õppekava</w:t>
      </w:r>
      <w:r w:rsidRPr="00E04EAF">
        <w:rPr>
          <w:rFonts w:ascii="Times New Roman" w:eastAsia="Times New Roman" w:hAnsi="Times New Roman" w:cs="Times New Roman"/>
          <w:sz w:val="24"/>
          <w:szCs w:val="24"/>
        </w:rPr>
        <w:t>;</w:t>
      </w:r>
    </w:p>
    <w:p w14:paraId="04DA8783" w14:textId="33C9C6BC" w:rsidR="4A131677" w:rsidRPr="00E04EAF" w:rsidRDefault="2BFD4BE5"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5) lastehoiul on tegevuseks vajalikud ruumid, hooned, maa-ala ja piisav sisustus, mis vastavad</w:t>
      </w:r>
      <w:r w:rsidR="7C4C2535" w:rsidRPr="7BA5EFAE">
        <w:rPr>
          <w:rFonts w:ascii="Times New Roman" w:eastAsia="Times New Roman" w:hAnsi="Times New Roman" w:cs="Times New Roman"/>
          <w:sz w:val="24"/>
          <w:szCs w:val="24"/>
        </w:rPr>
        <w:t xml:space="preserve"> </w:t>
      </w:r>
      <w:r w:rsidR="006E48C7">
        <w:rPr>
          <w:rFonts w:ascii="Times New Roman" w:eastAsia="Times New Roman" w:hAnsi="Times New Roman" w:cs="Times New Roman"/>
          <w:sz w:val="24"/>
          <w:szCs w:val="24"/>
        </w:rPr>
        <w:t xml:space="preserve">käesoleva seaduse </w:t>
      </w:r>
      <w:commentRangeStart w:id="438"/>
      <w:r w:rsidR="006E48C7">
        <w:rPr>
          <w:rFonts w:ascii="Times New Roman" w:eastAsia="Times New Roman" w:hAnsi="Times New Roman" w:cs="Times New Roman"/>
          <w:sz w:val="24"/>
          <w:szCs w:val="24"/>
        </w:rPr>
        <w:t xml:space="preserve">§ 3 lõike 6 alusel </w:t>
      </w:r>
      <w:commentRangeEnd w:id="438"/>
      <w:r w:rsidR="00425030">
        <w:rPr>
          <w:rStyle w:val="Kommentaariviide"/>
        </w:rPr>
        <w:commentReference w:id="438"/>
      </w:r>
      <w:r w:rsidR="006E48C7">
        <w:rPr>
          <w:rFonts w:ascii="Times New Roman" w:eastAsia="Times New Roman" w:hAnsi="Times New Roman" w:cs="Times New Roman"/>
          <w:sz w:val="24"/>
          <w:szCs w:val="24"/>
        </w:rPr>
        <w:t xml:space="preserve">kehtestatud </w:t>
      </w:r>
      <w:del w:id="439" w:author="Helen Uustalu" w:date="2024-02-09T12:46:00Z">
        <w:r w:rsidR="4F51B899" w:rsidRPr="7BA5EFAE" w:rsidDel="00C8492F">
          <w:rPr>
            <w:rFonts w:ascii="Times New Roman" w:eastAsia="Times New Roman" w:hAnsi="Times New Roman" w:cs="Times New Roman"/>
            <w:sz w:val="24"/>
            <w:szCs w:val="24"/>
          </w:rPr>
          <w:delText>õpi- ja kasvukeskkonna</w:delText>
        </w:r>
        <w:r w:rsidRPr="7BA5EFAE" w:rsidDel="00C8492F">
          <w:rPr>
            <w:rFonts w:ascii="Times New Roman" w:eastAsia="Times New Roman" w:hAnsi="Times New Roman" w:cs="Times New Roman"/>
            <w:sz w:val="24"/>
            <w:szCs w:val="24"/>
          </w:rPr>
          <w:delText xml:space="preserve"> </w:delText>
        </w:r>
        <w:r w:rsidR="4F51B899" w:rsidRPr="7BA5EFAE" w:rsidDel="00C8492F">
          <w:rPr>
            <w:rFonts w:ascii="Times New Roman" w:eastAsia="Times New Roman" w:hAnsi="Times New Roman" w:cs="Times New Roman"/>
            <w:sz w:val="24"/>
            <w:szCs w:val="24"/>
          </w:rPr>
          <w:delText xml:space="preserve">ning </w:delText>
        </w:r>
        <w:r w:rsidRPr="7BA5EFAE" w:rsidDel="00C8492F">
          <w:rPr>
            <w:rFonts w:ascii="Times New Roman" w:eastAsia="Times New Roman" w:hAnsi="Times New Roman" w:cs="Times New Roman"/>
            <w:sz w:val="24"/>
            <w:szCs w:val="24"/>
          </w:rPr>
          <w:delText>tuleohutus</w:delText>
        </w:r>
      </w:del>
      <w:r w:rsidRPr="7BA5EFAE">
        <w:rPr>
          <w:rFonts w:ascii="Times New Roman" w:eastAsia="Times New Roman" w:hAnsi="Times New Roman" w:cs="Times New Roman"/>
          <w:sz w:val="24"/>
          <w:szCs w:val="24"/>
        </w:rPr>
        <w:t>nõuetele;</w:t>
      </w:r>
    </w:p>
    <w:p w14:paraId="7C9C8AD2" w14:textId="2A04F1A5" w:rsidR="4A131677" w:rsidRPr="00E04EAF" w:rsidRDefault="2CB3E1DF" w:rsidP="0001585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6)</w:t>
      </w:r>
      <w:r w:rsidRPr="00E04EAF">
        <w:rPr>
          <w:rFonts w:ascii="Times New Roman" w:eastAsia="Calibri" w:hAnsi="Times New Roman" w:cs="Times New Roman"/>
          <w:sz w:val="24"/>
          <w:szCs w:val="24"/>
        </w:rPr>
        <w:t xml:space="preserve"> </w:t>
      </w:r>
      <w:r w:rsidRPr="00E04EAF">
        <w:rPr>
          <w:rFonts w:ascii="Times New Roman" w:eastAsia="Times New Roman" w:hAnsi="Times New Roman" w:cs="Times New Roman"/>
          <w:sz w:val="24"/>
          <w:szCs w:val="24"/>
        </w:rPr>
        <w:t>käesoleva lõike punktis 5 nimetatud ruumid, hooned, maa-ala ja sisustus võimaldavad hoida kavandatud arvu lapsi.</w:t>
      </w:r>
    </w:p>
    <w:p w14:paraId="02BF8180" w14:textId="1E5802DA" w:rsidR="4A131677" w:rsidRPr="00E04EAF" w:rsidRDefault="4A131677" w:rsidP="00015857">
      <w:pPr>
        <w:spacing w:after="0" w:line="240" w:lineRule="auto"/>
        <w:jc w:val="both"/>
        <w:rPr>
          <w:rFonts w:ascii="Times New Roman" w:eastAsia="Times New Roman" w:hAnsi="Times New Roman" w:cs="Times New Roman"/>
          <w:sz w:val="24"/>
          <w:szCs w:val="24"/>
        </w:rPr>
      </w:pPr>
    </w:p>
    <w:p w14:paraId="0A385D4C" w14:textId="168FA7BD" w:rsidR="4A131677" w:rsidRPr="00E04EAF" w:rsidRDefault="34F27E7F" w:rsidP="0001585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(3) Tegevusloa </w:t>
      </w:r>
      <w:r w:rsidR="0072B08A" w:rsidRPr="00E04EAF">
        <w:rPr>
          <w:rFonts w:ascii="Times New Roman" w:eastAsia="Times New Roman" w:hAnsi="Times New Roman" w:cs="Times New Roman"/>
          <w:sz w:val="24"/>
          <w:szCs w:val="24"/>
        </w:rPr>
        <w:t xml:space="preserve">saamiseks </w:t>
      </w:r>
      <w:r w:rsidR="7178C712" w:rsidRPr="00E04EAF">
        <w:rPr>
          <w:rFonts w:ascii="Times New Roman" w:eastAsia="Times New Roman" w:hAnsi="Times New Roman" w:cs="Times New Roman"/>
          <w:sz w:val="24"/>
          <w:szCs w:val="24"/>
        </w:rPr>
        <w:t xml:space="preserve">esitatakse </w:t>
      </w:r>
      <w:r w:rsidRPr="00E04EAF">
        <w:rPr>
          <w:rFonts w:ascii="Times New Roman" w:eastAsia="Times New Roman" w:hAnsi="Times New Roman" w:cs="Times New Roman"/>
          <w:sz w:val="24"/>
          <w:szCs w:val="24"/>
        </w:rPr>
        <w:t xml:space="preserve">lisaks </w:t>
      </w:r>
      <w:r w:rsidR="6B9662D0" w:rsidRPr="00E04EAF">
        <w:rPr>
          <w:rFonts w:ascii="Times New Roman" w:eastAsia="Times New Roman" w:hAnsi="Times New Roman" w:cs="Times New Roman"/>
          <w:sz w:val="24"/>
          <w:szCs w:val="24"/>
        </w:rPr>
        <w:t xml:space="preserve">taotlusele ja </w:t>
      </w:r>
      <w:r w:rsidRPr="00E04EAF">
        <w:rPr>
          <w:rFonts w:ascii="Times New Roman" w:eastAsia="Times New Roman" w:hAnsi="Times New Roman" w:cs="Times New Roman"/>
          <w:sz w:val="24"/>
          <w:szCs w:val="24"/>
        </w:rPr>
        <w:t>majandustegevuse seadustiku üldosa seaduses sätestatule:</w:t>
      </w:r>
    </w:p>
    <w:p w14:paraId="329893F4" w14:textId="3CFACBFA" w:rsidR="34F27E7F" w:rsidRPr="00E04EAF" w:rsidRDefault="34F27E7F" w:rsidP="00015857">
      <w:pPr>
        <w:spacing w:after="0" w:line="240" w:lineRule="auto"/>
        <w:jc w:val="both"/>
        <w:rPr>
          <w:rFonts w:ascii="Times New Roman" w:eastAsia="Times New Roman" w:hAnsi="Times New Roman" w:cs="Times New Roman"/>
          <w:sz w:val="24"/>
          <w:szCs w:val="24"/>
        </w:rPr>
      </w:pPr>
      <w:bookmarkStart w:id="440" w:name="_Hlk149156093"/>
      <w:r w:rsidRPr="00E04EAF">
        <w:rPr>
          <w:rFonts w:ascii="Times New Roman" w:eastAsia="Times New Roman" w:hAnsi="Times New Roman" w:cs="Times New Roman"/>
          <w:sz w:val="24"/>
          <w:szCs w:val="24"/>
        </w:rPr>
        <w:t xml:space="preserve">1) </w:t>
      </w:r>
      <w:r w:rsidR="64DE28F7" w:rsidRPr="00E04EAF">
        <w:rPr>
          <w:rFonts w:ascii="Times New Roman" w:eastAsia="Times New Roman" w:hAnsi="Times New Roman" w:cs="Times New Roman"/>
          <w:sz w:val="24"/>
          <w:szCs w:val="24"/>
        </w:rPr>
        <w:t>andmed, et lastehoiu</w:t>
      </w:r>
      <w:del w:id="441" w:author="Mari Koik" w:date="2024-02-13T16:17:00Z">
        <w:r w:rsidR="64DE28F7" w:rsidRPr="00E04EAF" w:rsidDel="00FF5C6B">
          <w:rPr>
            <w:rFonts w:ascii="Times New Roman" w:eastAsia="Times New Roman" w:hAnsi="Times New Roman" w:cs="Times New Roman"/>
            <w:sz w:val="24"/>
            <w:szCs w:val="24"/>
          </w:rPr>
          <w:delText xml:space="preserve"> </w:delText>
        </w:r>
      </w:del>
      <w:r w:rsidR="64DE28F7" w:rsidRPr="00E04EAF">
        <w:rPr>
          <w:rFonts w:ascii="Times New Roman" w:eastAsia="Times New Roman" w:hAnsi="Times New Roman" w:cs="Times New Roman"/>
          <w:sz w:val="24"/>
          <w:szCs w:val="24"/>
        </w:rPr>
        <w:t xml:space="preserve">pidajal on võimekus tagada lastehoiu </w:t>
      </w:r>
      <w:r w:rsidR="0053133A" w:rsidRPr="00E04EAF">
        <w:rPr>
          <w:rFonts w:ascii="Times New Roman" w:eastAsia="Times New Roman" w:hAnsi="Times New Roman" w:cs="Times New Roman"/>
          <w:sz w:val="24"/>
          <w:szCs w:val="24"/>
        </w:rPr>
        <w:t>kestlikkus</w:t>
      </w:r>
      <w:r w:rsidR="64DE28F7" w:rsidRPr="00E04EAF">
        <w:rPr>
          <w:rFonts w:ascii="Times New Roman" w:eastAsia="Times New Roman" w:hAnsi="Times New Roman" w:cs="Times New Roman"/>
          <w:sz w:val="24"/>
          <w:szCs w:val="24"/>
        </w:rPr>
        <w:t xml:space="preserve">, sealhulgas piisav </w:t>
      </w:r>
      <w:r w:rsidR="0001041D">
        <w:rPr>
          <w:rFonts w:ascii="Times New Roman" w:eastAsia="Times New Roman" w:hAnsi="Times New Roman" w:cs="Times New Roman"/>
          <w:sz w:val="24"/>
          <w:szCs w:val="24"/>
        </w:rPr>
        <w:t>rahastus</w:t>
      </w:r>
      <w:r w:rsidR="64DE28F7" w:rsidRPr="00E04EAF">
        <w:rPr>
          <w:rFonts w:ascii="Times New Roman" w:eastAsia="Times New Roman" w:hAnsi="Times New Roman" w:cs="Times New Roman"/>
          <w:sz w:val="24"/>
          <w:szCs w:val="24"/>
        </w:rPr>
        <w:t>;</w:t>
      </w:r>
    </w:p>
    <w:p w14:paraId="52B85837" w14:textId="71B1AAA4" w:rsidR="00C74F80" w:rsidRPr="00E04EAF" w:rsidRDefault="2BFD4BE5" w:rsidP="00015857">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2) lastehoiu</w:t>
      </w:r>
      <w:del w:id="442" w:author="Mari Koik" w:date="2024-02-13T16:34:00Z">
        <w:r w:rsidRPr="7BA5EFAE" w:rsidDel="00577A3A">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pidaja kinnitus selle kohta, et ta</w:t>
      </w:r>
      <w:r w:rsidR="7F893105"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 xml:space="preserve">tagab lastehoius piisavalt </w:t>
      </w:r>
      <w:r w:rsidR="5AE6FF98" w:rsidRPr="7BA5EFAE">
        <w:rPr>
          <w:rFonts w:ascii="Times New Roman" w:eastAsia="Times New Roman" w:hAnsi="Times New Roman" w:cs="Times New Roman"/>
          <w:sz w:val="24"/>
          <w:szCs w:val="24"/>
        </w:rPr>
        <w:t xml:space="preserve">kasvatustegevusega seotud töötajaid </w:t>
      </w:r>
      <w:r w:rsidRPr="7BA5EFAE">
        <w:rPr>
          <w:rFonts w:ascii="Times New Roman" w:eastAsia="Times New Roman" w:hAnsi="Times New Roman" w:cs="Times New Roman"/>
          <w:sz w:val="24"/>
          <w:szCs w:val="24"/>
        </w:rPr>
        <w:t>kavandatava</w:t>
      </w:r>
      <w:r w:rsidR="1E26D1A7" w:rsidRPr="7BA5EFAE">
        <w:rPr>
          <w:rFonts w:ascii="Times New Roman" w:eastAsia="Times New Roman" w:hAnsi="Times New Roman" w:cs="Times New Roman"/>
          <w:sz w:val="24"/>
          <w:szCs w:val="24"/>
        </w:rPr>
        <w:t xml:space="preserve"> arvu ja</w:t>
      </w:r>
      <w:r w:rsidR="6F140C74" w:rsidRPr="7BA5EFAE">
        <w:rPr>
          <w:rFonts w:ascii="Times New Roman" w:eastAsia="Times New Roman" w:hAnsi="Times New Roman" w:cs="Times New Roman"/>
          <w:sz w:val="24"/>
          <w:szCs w:val="24"/>
        </w:rPr>
        <w:t xml:space="preserve"> </w:t>
      </w:r>
      <w:r w:rsidR="05808544" w:rsidRPr="7BA5EFAE">
        <w:rPr>
          <w:rFonts w:ascii="Times New Roman" w:eastAsia="Times New Roman" w:hAnsi="Times New Roman" w:cs="Times New Roman"/>
          <w:sz w:val="24"/>
          <w:szCs w:val="24"/>
        </w:rPr>
        <w:t xml:space="preserve">vanuses </w:t>
      </w:r>
      <w:r w:rsidRPr="7BA5EFAE">
        <w:rPr>
          <w:rFonts w:ascii="Times New Roman" w:eastAsia="Times New Roman" w:hAnsi="Times New Roman" w:cs="Times New Roman"/>
          <w:sz w:val="24"/>
          <w:szCs w:val="24"/>
        </w:rPr>
        <w:t>laste hoidmiseks ja nende arengu toetamiseks</w:t>
      </w:r>
      <w:del w:id="443" w:author="Mari Koik" w:date="2024-02-15T16:25:00Z">
        <w:r w:rsidR="701EC758" w:rsidRPr="7BA5EFAE" w:rsidDel="00AA39FD">
          <w:rPr>
            <w:rFonts w:ascii="Times New Roman" w:eastAsia="Times New Roman" w:hAnsi="Times New Roman" w:cs="Times New Roman"/>
            <w:sz w:val="24"/>
            <w:szCs w:val="24"/>
          </w:rPr>
          <w:delText>,</w:delText>
        </w:r>
      </w:del>
      <w:r w:rsidRPr="7BA5EFAE">
        <w:rPr>
          <w:rFonts w:ascii="Times New Roman" w:eastAsia="Times New Roman" w:hAnsi="Times New Roman" w:cs="Times New Roman"/>
          <w:sz w:val="24"/>
          <w:szCs w:val="24"/>
        </w:rPr>
        <w:t xml:space="preserve"> ning </w:t>
      </w:r>
      <w:del w:id="444" w:author="Mari Koik" w:date="2024-02-15T16:25:00Z">
        <w:r w:rsidRPr="7BA5EFAE" w:rsidDel="00AA39FD">
          <w:rPr>
            <w:rFonts w:ascii="Times New Roman" w:eastAsia="Times New Roman" w:hAnsi="Times New Roman" w:cs="Times New Roman"/>
            <w:sz w:val="24"/>
            <w:szCs w:val="24"/>
          </w:rPr>
          <w:delText>lastehoiu</w:delText>
        </w:r>
      </w:del>
      <w:del w:id="445" w:author="Mari Koik" w:date="2024-02-13T16:19:00Z">
        <w:r w:rsidRPr="7BA5EFAE" w:rsidDel="00FF5C6B">
          <w:rPr>
            <w:rFonts w:ascii="Times New Roman" w:eastAsia="Times New Roman" w:hAnsi="Times New Roman" w:cs="Times New Roman"/>
            <w:sz w:val="24"/>
            <w:szCs w:val="24"/>
          </w:rPr>
          <w:delText xml:space="preserve"> </w:delText>
        </w:r>
      </w:del>
      <w:del w:id="446" w:author="Mari Koik" w:date="2024-02-15T16:25:00Z">
        <w:r w:rsidRPr="7BA5EFAE" w:rsidDel="00AA39FD">
          <w:rPr>
            <w:rFonts w:ascii="Times New Roman" w:eastAsia="Times New Roman" w:hAnsi="Times New Roman" w:cs="Times New Roman"/>
            <w:sz w:val="24"/>
            <w:szCs w:val="24"/>
          </w:rPr>
          <w:delText xml:space="preserve">pidaja kinnitus selle kohta, </w:delText>
        </w:r>
      </w:del>
      <w:r w:rsidRPr="7BA5EFAE">
        <w:rPr>
          <w:rFonts w:ascii="Times New Roman" w:eastAsia="Times New Roman" w:hAnsi="Times New Roman" w:cs="Times New Roman"/>
          <w:sz w:val="24"/>
          <w:szCs w:val="24"/>
        </w:rPr>
        <w:t>et ta tagab kõikide käesolevas seaduses lastehoiu</w:t>
      </w:r>
      <w:del w:id="447" w:author="Mari Koik" w:date="2024-02-13T16:20:00Z">
        <w:r w:rsidRPr="7BA5EFAE" w:rsidDel="00FF5C6B">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pidajale ja lastehoiule sätestatud nõuete täitmise;</w:t>
      </w:r>
    </w:p>
    <w:p w14:paraId="34C8DB52" w14:textId="4EAFEF1E" w:rsidR="4A131677" w:rsidRPr="00E04EAF" w:rsidRDefault="5121EA82" w:rsidP="0001585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3) pädevate asutuste hinnang, et tegevuskohaks kavandatavad ruumid, hooned, maa-ala ja sisustus vastavad </w:t>
      </w:r>
      <w:r w:rsidR="006E48C7">
        <w:rPr>
          <w:rFonts w:ascii="Times New Roman" w:eastAsia="Times New Roman" w:hAnsi="Times New Roman" w:cs="Times New Roman"/>
          <w:sz w:val="24"/>
          <w:szCs w:val="24"/>
        </w:rPr>
        <w:t xml:space="preserve">käesoleva seaduse </w:t>
      </w:r>
      <w:commentRangeStart w:id="448"/>
      <w:r w:rsidR="006E48C7">
        <w:rPr>
          <w:rFonts w:ascii="Times New Roman" w:eastAsia="Times New Roman" w:hAnsi="Times New Roman" w:cs="Times New Roman"/>
          <w:sz w:val="24"/>
          <w:szCs w:val="24"/>
        </w:rPr>
        <w:t xml:space="preserve">§ </w:t>
      </w:r>
      <w:r w:rsidR="00213CF0">
        <w:rPr>
          <w:rFonts w:ascii="Times New Roman" w:eastAsia="Times New Roman" w:hAnsi="Times New Roman" w:cs="Times New Roman"/>
          <w:sz w:val="24"/>
          <w:szCs w:val="24"/>
        </w:rPr>
        <w:t>3</w:t>
      </w:r>
      <w:r w:rsidR="006E48C7">
        <w:rPr>
          <w:rFonts w:ascii="Times New Roman" w:eastAsia="Times New Roman" w:hAnsi="Times New Roman" w:cs="Times New Roman"/>
          <w:sz w:val="24"/>
          <w:szCs w:val="24"/>
        </w:rPr>
        <w:t xml:space="preserve"> lõike </w:t>
      </w:r>
      <w:r w:rsidR="00213CF0">
        <w:rPr>
          <w:rFonts w:ascii="Times New Roman" w:eastAsia="Times New Roman" w:hAnsi="Times New Roman" w:cs="Times New Roman"/>
          <w:sz w:val="24"/>
          <w:szCs w:val="24"/>
        </w:rPr>
        <w:t>6</w:t>
      </w:r>
      <w:r w:rsidR="006E48C7">
        <w:rPr>
          <w:rFonts w:ascii="Times New Roman" w:eastAsia="Times New Roman" w:hAnsi="Times New Roman" w:cs="Times New Roman"/>
          <w:sz w:val="24"/>
          <w:szCs w:val="24"/>
        </w:rPr>
        <w:t xml:space="preserve"> alusel </w:t>
      </w:r>
      <w:commentRangeEnd w:id="448"/>
      <w:r w:rsidR="00425030">
        <w:rPr>
          <w:rStyle w:val="Kommentaariviide"/>
        </w:rPr>
        <w:commentReference w:id="448"/>
      </w:r>
      <w:r w:rsidR="006E48C7">
        <w:rPr>
          <w:rFonts w:ascii="Times New Roman" w:eastAsia="Times New Roman" w:hAnsi="Times New Roman" w:cs="Times New Roman"/>
          <w:sz w:val="24"/>
          <w:szCs w:val="24"/>
        </w:rPr>
        <w:t xml:space="preserve">kehtestatud </w:t>
      </w:r>
      <w:del w:id="449" w:author="Helen Uustalu" w:date="2024-02-09T12:47:00Z">
        <w:r w:rsidR="00853191" w:rsidDel="00C8492F">
          <w:rPr>
            <w:rFonts w:ascii="Times New Roman" w:eastAsia="Times New Roman" w:hAnsi="Times New Roman" w:cs="Times New Roman"/>
            <w:sz w:val="24"/>
            <w:szCs w:val="24"/>
          </w:rPr>
          <w:delText>õpi- ja kasvukeskkonna ning</w:delText>
        </w:r>
        <w:r w:rsidRPr="00E04EAF" w:rsidDel="00C8492F">
          <w:rPr>
            <w:rFonts w:ascii="Times New Roman" w:eastAsia="Times New Roman" w:hAnsi="Times New Roman" w:cs="Times New Roman"/>
            <w:sz w:val="24"/>
            <w:szCs w:val="24"/>
          </w:rPr>
          <w:delText xml:space="preserve"> tuleohutus</w:delText>
        </w:r>
      </w:del>
      <w:r w:rsidRPr="00E04EAF">
        <w:rPr>
          <w:rFonts w:ascii="Times New Roman" w:eastAsia="Times New Roman" w:hAnsi="Times New Roman" w:cs="Times New Roman"/>
          <w:sz w:val="24"/>
          <w:szCs w:val="24"/>
        </w:rPr>
        <w:t xml:space="preserve">nõuetele ning </w:t>
      </w:r>
      <w:del w:id="450" w:author="Mari Koik" w:date="2024-02-13T16:37:00Z">
        <w:r w:rsidRPr="00E04EAF" w:rsidDel="00BC6248">
          <w:rPr>
            <w:rFonts w:ascii="Times New Roman" w:eastAsia="Times New Roman" w:hAnsi="Times New Roman" w:cs="Times New Roman"/>
            <w:sz w:val="24"/>
            <w:szCs w:val="24"/>
          </w:rPr>
          <w:delText xml:space="preserve">et nimetatud ruumid, hooned, maa-ala ja sisustus </w:delText>
        </w:r>
      </w:del>
      <w:r w:rsidRPr="00E04EAF">
        <w:rPr>
          <w:rFonts w:ascii="Times New Roman" w:eastAsia="Times New Roman" w:hAnsi="Times New Roman" w:cs="Times New Roman"/>
          <w:sz w:val="24"/>
          <w:szCs w:val="24"/>
        </w:rPr>
        <w:t>võimaldavad hoida kavandatud arvu lapsi;</w:t>
      </w:r>
    </w:p>
    <w:p w14:paraId="138D908C" w14:textId="34BE4F52" w:rsidR="4A131677" w:rsidRPr="00E04EAF" w:rsidRDefault="5121EA82" w:rsidP="0001585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lastRenderedPageBreak/>
        <w:t>4) kui lastehoiu tegevus on eluruumides, siis eluruumi kasutava täisealise isiku tervisetõend nakkushaiguste suhtes tervisekontrolli läbimise kohta;</w:t>
      </w:r>
    </w:p>
    <w:p w14:paraId="347992F8" w14:textId="53E37E8A" w:rsidR="4A131677" w:rsidRPr="00E04EAF" w:rsidRDefault="0F6A993B" w:rsidP="00015857">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5) lastehoiu </w:t>
      </w:r>
      <w:r w:rsidR="38D875F1" w:rsidRPr="7BA5EFAE">
        <w:rPr>
          <w:rFonts w:ascii="Times New Roman" w:eastAsia="Times New Roman" w:hAnsi="Times New Roman" w:cs="Times New Roman"/>
          <w:sz w:val="24"/>
          <w:szCs w:val="24"/>
        </w:rPr>
        <w:t>õppekava</w:t>
      </w:r>
      <w:r w:rsidR="039CEAC7" w:rsidRPr="7BA5EFAE">
        <w:rPr>
          <w:rFonts w:ascii="Times New Roman" w:eastAsia="Times New Roman" w:hAnsi="Times New Roman" w:cs="Times New Roman"/>
          <w:sz w:val="24"/>
          <w:szCs w:val="24"/>
        </w:rPr>
        <w:t>.</w:t>
      </w:r>
    </w:p>
    <w:bookmarkEnd w:id="440"/>
    <w:p w14:paraId="5A5E4E20" w14:textId="38647F51" w:rsidR="5121EA82" w:rsidRPr="00E04EAF" w:rsidRDefault="5121EA82" w:rsidP="7BA5EFAE">
      <w:pPr>
        <w:spacing w:after="0" w:line="240" w:lineRule="auto"/>
        <w:jc w:val="both"/>
        <w:rPr>
          <w:rFonts w:ascii="Times New Roman" w:eastAsia="Times New Roman" w:hAnsi="Times New Roman" w:cs="Times New Roman"/>
          <w:sz w:val="24"/>
          <w:szCs w:val="24"/>
        </w:rPr>
      </w:pPr>
    </w:p>
    <w:p w14:paraId="5FEB8CD4" w14:textId="3225845F" w:rsidR="0B4A963E" w:rsidRDefault="5121EA82"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(4) Haridus- ja Teadusministeeriumil on õigus nõuda lisaks käesoleva paragrahvi lõikes 3 </w:t>
      </w:r>
      <w:r w:rsidR="00165FE8">
        <w:rPr>
          <w:rFonts w:ascii="Times New Roman" w:eastAsia="Times New Roman" w:hAnsi="Times New Roman" w:cs="Times New Roman"/>
          <w:sz w:val="24"/>
          <w:szCs w:val="24"/>
        </w:rPr>
        <w:t>sätestatule</w:t>
      </w:r>
      <w:r w:rsidR="00165FE8"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täiendavaid dokumente, andmeid või teavet, mis tõendavad lõikes 2 sätestatud asjaolusid.</w:t>
      </w:r>
    </w:p>
    <w:p w14:paraId="54538A6C"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0114536E" w14:textId="3B0120CA" w:rsidR="0B4A963E" w:rsidRDefault="2CB3E1DF" w:rsidP="009B6D65">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44</w:t>
      </w:r>
      <w:r w:rsidR="009C5D26" w:rsidRPr="00E04EAF">
        <w:rPr>
          <w:rFonts w:ascii="Times New Roman" w:eastAsia="Times New Roman" w:hAnsi="Times New Roman" w:cs="Times New Roman"/>
          <w:b/>
          <w:bCs/>
          <w:sz w:val="24"/>
          <w:szCs w:val="24"/>
        </w:rPr>
        <w:t>.</w:t>
      </w:r>
      <w:r w:rsidRPr="00E04EAF">
        <w:rPr>
          <w:rFonts w:ascii="Times New Roman" w:eastAsia="Times New Roman" w:hAnsi="Times New Roman" w:cs="Times New Roman"/>
          <w:b/>
          <w:bCs/>
          <w:sz w:val="24"/>
          <w:szCs w:val="24"/>
        </w:rPr>
        <w:t xml:space="preserve"> Tegevusloa andmine ja muutmine</w:t>
      </w:r>
    </w:p>
    <w:p w14:paraId="4DEC5319" w14:textId="77777777" w:rsidR="009B6D65" w:rsidRPr="000771AD" w:rsidRDefault="009B6D65" w:rsidP="009B6D65">
      <w:pPr>
        <w:spacing w:after="0" w:line="240" w:lineRule="auto"/>
        <w:jc w:val="both"/>
        <w:rPr>
          <w:rFonts w:ascii="Times New Roman" w:eastAsia="Times New Roman" w:hAnsi="Times New Roman" w:cs="Times New Roman"/>
          <w:sz w:val="24"/>
          <w:szCs w:val="24"/>
        </w:rPr>
      </w:pPr>
    </w:p>
    <w:p w14:paraId="1E3C6E96" w14:textId="45255169" w:rsidR="1A26A201" w:rsidRDefault="2CB3E1DF"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Haridus- ja Teadusministeerium otsustab tegevusloa andmise või muutmise kahe kuu jooksul </w:t>
      </w:r>
      <w:r w:rsidR="009524FC">
        <w:rPr>
          <w:rFonts w:ascii="Times New Roman" w:eastAsia="Times New Roman" w:hAnsi="Times New Roman" w:cs="Times New Roman"/>
          <w:sz w:val="24"/>
          <w:szCs w:val="24"/>
        </w:rPr>
        <w:t>pärast</w:t>
      </w:r>
      <w:r w:rsidRPr="00E04EAF">
        <w:rPr>
          <w:rFonts w:ascii="Times New Roman" w:eastAsia="Times New Roman" w:hAnsi="Times New Roman" w:cs="Times New Roman"/>
          <w:sz w:val="24"/>
          <w:szCs w:val="24"/>
        </w:rPr>
        <w:t xml:space="preserve"> taotluse esitamist. Tegevusloa muutmine on tegevuskoha muutmine või lisamine</w:t>
      </w:r>
      <w:r w:rsidR="00A2670A" w:rsidRPr="00E04EAF">
        <w:rPr>
          <w:rFonts w:ascii="Times New Roman" w:eastAsia="Times New Roman" w:hAnsi="Times New Roman" w:cs="Times New Roman"/>
          <w:sz w:val="24"/>
          <w:szCs w:val="24"/>
        </w:rPr>
        <w:t>.</w:t>
      </w:r>
    </w:p>
    <w:p w14:paraId="232F2547"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01696C05" w14:textId="42A76312" w:rsidR="00324C72" w:rsidRDefault="2BFD4BE5" w:rsidP="009B6D65">
      <w:pPr>
        <w:spacing w:after="0" w:line="240" w:lineRule="auto"/>
        <w:jc w:val="both"/>
        <w:rPr>
          <w:rFonts w:ascii="Times New Roman" w:eastAsia="Times New Roman" w:hAnsi="Times New Roman" w:cs="Times New Roman"/>
          <w:sz w:val="24"/>
          <w:szCs w:val="24"/>
        </w:rPr>
      </w:pPr>
      <w:bookmarkStart w:id="451" w:name="_Hlk99962731"/>
      <w:r w:rsidRPr="7BA5EFAE">
        <w:rPr>
          <w:rFonts w:ascii="Times New Roman" w:eastAsia="Times New Roman" w:hAnsi="Times New Roman" w:cs="Times New Roman"/>
          <w:sz w:val="24"/>
          <w:szCs w:val="24"/>
        </w:rPr>
        <w:t>(2) Haridus- ja Teadusministeerium keeldub tegevusloa andmisest või selle muutmisest, kui tegevusloa saamise või muutmise taotlus või taotlusele lisatud dokumendid ei ole kooskõlas käesolevas seaduses või teistes õigusaktides sätestatud nõuetega või lastehoiu</w:t>
      </w:r>
      <w:del w:id="452" w:author="Mari Koik" w:date="2024-02-14T13:08:00Z">
        <w:r w:rsidRPr="7BA5EFAE" w:rsidDel="007163DE">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pidaja ei ole tõendanud käesoleva seaduse § </w:t>
      </w:r>
      <w:r w:rsidR="5EB5786F" w:rsidRPr="7BA5EFAE">
        <w:rPr>
          <w:rFonts w:ascii="Times New Roman" w:eastAsia="Times New Roman" w:hAnsi="Times New Roman" w:cs="Times New Roman"/>
          <w:sz w:val="24"/>
          <w:szCs w:val="24"/>
        </w:rPr>
        <w:t>43</w:t>
      </w:r>
      <w:r w:rsidRPr="7BA5EFAE">
        <w:rPr>
          <w:rFonts w:ascii="Times New Roman" w:eastAsia="Times New Roman" w:hAnsi="Times New Roman" w:cs="Times New Roman"/>
          <w:sz w:val="24"/>
          <w:szCs w:val="24"/>
        </w:rPr>
        <w:t xml:space="preserve"> lõikes 2 </w:t>
      </w:r>
      <w:del w:id="453" w:author="Mari Koik" w:date="2024-02-13T17:13:00Z">
        <w:r w:rsidRPr="7BA5EFAE" w:rsidDel="00324C72">
          <w:rPr>
            <w:rFonts w:ascii="Times New Roman" w:eastAsia="Times New Roman" w:hAnsi="Times New Roman" w:cs="Times New Roman"/>
            <w:sz w:val="24"/>
            <w:szCs w:val="24"/>
          </w:rPr>
          <w:delText xml:space="preserve">nimetatud </w:delText>
        </w:r>
      </w:del>
      <w:ins w:id="454" w:author="Mari Koik" w:date="2024-02-13T17:13:00Z">
        <w:r w:rsidR="00324C72">
          <w:rPr>
            <w:rFonts w:ascii="Times New Roman" w:eastAsia="Times New Roman" w:hAnsi="Times New Roman" w:cs="Times New Roman"/>
            <w:sz w:val="24"/>
            <w:szCs w:val="24"/>
          </w:rPr>
          <w:t>sätes</w:t>
        </w:r>
        <w:r w:rsidR="00324C72" w:rsidRPr="7BA5EFAE">
          <w:rPr>
            <w:rFonts w:ascii="Times New Roman" w:eastAsia="Times New Roman" w:hAnsi="Times New Roman" w:cs="Times New Roman"/>
            <w:sz w:val="24"/>
            <w:szCs w:val="24"/>
          </w:rPr>
          <w:t xml:space="preserve">tatud </w:t>
        </w:r>
      </w:ins>
      <w:del w:id="455" w:author="Mari Koik" w:date="2024-02-13T17:12:00Z">
        <w:r w:rsidRPr="7BA5EFAE" w:rsidDel="00324C72">
          <w:rPr>
            <w:rFonts w:ascii="Times New Roman" w:eastAsia="Times New Roman" w:hAnsi="Times New Roman" w:cs="Times New Roman"/>
            <w:sz w:val="24"/>
            <w:szCs w:val="24"/>
          </w:rPr>
          <w:delText>asjaolusid</w:delText>
        </w:r>
      </w:del>
      <w:ins w:id="456" w:author="Mari Koik" w:date="2024-02-13T17:12:00Z">
        <w:r w:rsidR="00324C72">
          <w:rPr>
            <w:rFonts w:ascii="Times New Roman" w:eastAsia="Times New Roman" w:hAnsi="Times New Roman" w:cs="Times New Roman"/>
            <w:sz w:val="24"/>
            <w:szCs w:val="24"/>
          </w:rPr>
          <w:t>nõuete täitmist</w:t>
        </w:r>
      </w:ins>
      <w:r w:rsidRPr="7BA5EFAE">
        <w:rPr>
          <w:rFonts w:ascii="Times New Roman" w:eastAsia="Times New Roman" w:hAnsi="Times New Roman" w:cs="Times New Roman"/>
          <w:sz w:val="24"/>
          <w:szCs w:val="24"/>
        </w:rPr>
        <w:t xml:space="preserve">. Kui taotleja ei ole tõendanud </w:t>
      </w:r>
      <w:del w:id="457" w:author="Mari Koik" w:date="2024-02-13T17:13:00Z">
        <w:r w:rsidR="1BD61EA3" w:rsidRPr="7BA5EFAE" w:rsidDel="00324C72">
          <w:rPr>
            <w:rFonts w:ascii="Times New Roman" w:eastAsia="Times New Roman" w:hAnsi="Times New Roman" w:cs="Times New Roman"/>
            <w:sz w:val="24"/>
            <w:szCs w:val="24"/>
          </w:rPr>
          <w:delText xml:space="preserve">§ </w:delText>
        </w:r>
        <w:r w:rsidR="5EB5786F" w:rsidRPr="7BA5EFAE" w:rsidDel="00324C72">
          <w:rPr>
            <w:rFonts w:ascii="Times New Roman" w:eastAsia="Times New Roman" w:hAnsi="Times New Roman" w:cs="Times New Roman"/>
            <w:sz w:val="24"/>
            <w:szCs w:val="24"/>
          </w:rPr>
          <w:delText>43</w:delText>
        </w:r>
        <w:r w:rsidR="1BD61EA3" w:rsidRPr="7BA5EFAE" w:rsidDel="00324C72">
          <w:rPr>
            <w:rFonts w:ascii="Times New Roman" w:eastAsia="Times New Roman" w:hAnsi="Times New Roman" w:cs="Times New Roman"/>
            <w:sz w:val="24"/>
            <w:szCs w:val="24"/>
          </w:rPr>
          <w:delText xml:space="preserve"> </w:delText>
        </w:r>
        <w:r w:rsidR="593F0800" w:rsidRPr="7BA5EFAE" w:rsidDel="00324C72">
          <w:rPr>
            <w:rFonts w:ascii="Times New Roman" w:eastAsia="Times New Roman" w:hAnsi="Times New Roman" w:cs="Times New Roman"/>
            <w:sz w:val="24"/>
            <w:szCs w:val="24"/>
          </w:rPr>
          <w:delText xml:space="preserve">lõikes </w:delText>
        </w:r>
        <w:r w:rsidR="1BD61EA3" w:rsidRPr="7BA5EFAE" w:rsidDel="00324C72">
          <w:rPr>
            <w:rFonts w:ascii="Times New Roman" w:eastAsia="Times New Roman" w:hAnsi="Times New Roman" w:cs="Times New Roman"/>
            <w:sz w:val="24"/>
            <w:szCs w:val="24"/>
          </w:rPr>
          <w:delText xml:space="preserve">2 </w:delText>
        </w:r>
        <w:r w:rsidR="593F0800" w:rsidRPr="7BA5EFAE" w:rsidDel="00324C72">
          <w:rPr>
            <w:rFonts w:ascii="Times New Roman" w:eastAsia="Times New Roman" w:hAnsi="Times New Roman" w:cs="Times New Roman"/>
            <w:sz w:val="24"/>
            <w:szCs w:val="24"/>
          </w:rPr>
          <w:delText>sätes</w:delText>
        </w:r>
      </w:del>
      <w:ins w:id="458" w:author="Mari Koik" w:date="2024-02-13T17:13:00Z">
        <w:r w:rsidR="00324C72">
          <w:rPr>
            <w:rFonts w:ascii="Times New Roman" w:eastAsia="Times New Roman" w:hAnsi="Times New Roman" w:cs="Times New Roman"/>
            <w:sz w:val="24"/>
            <w:szCs w:val="24"/>
          </w:rPr>
          <w:t>nime</w:t>
        </w:r>
      </w:ins>
      <w:r w:rsidR="593F0800" w:rsidRPr="7BA5EFAE">
        <w:rPr>
          <w:rFonts w:ascii="Times New Roman" w:eastAsia="Times New Roman" w:hAnsi="Times New Roman" w:cs="Times New Roman"/>
          <w:sz w:val="24"/>
          <w:szCs w:val="24"/>
        </w:rPr>
        <w:t>tatud</w:t>
      </w:r>
      <w:r w:rsidRPr="7BA5EFAE">
        <w:rPr>
          <w:rFonts w:ascii="Times New Roman" w:eastAsia="Times New Roman" w:hAnsi="Times New Roman" w:cs="Times New Roman"/>
          <w:sz w:val="24"/>
          <w:szCs w:val="24"/>
        </w:rPr>
        <w:t xml:space="preserve"> nõuete täitmist kõigis tegevuskohtades, on Haridus- ja Teadusministeeriumil õigus anda tegevusluba või seda muuta vaid nendes tegevuskohtades tegutsemiseks, kus </w:t>
      </w:r>
      <w:del w:id="459" w:author="Mari Koik" w:date="2024-02-13T17:13:00Z">
        <w:r w:rsidR="5EB5786F" w:rsidRPr="7BA5EFAE" w:rsidDel="00324C72">
          <w:rPr>
            <w:rFonts w:ascii="Times New Roman" w:eastAsia="Times New Roman" w:hAnsi="Times New Roman" w:cs="Times New Roman"/>
            <w:sz w:val="24"/>
            <w:szCs w:val="24"/>
          </w:rPr>
          <w:delText>§</w:delText>
        </w:r>
        <w:r w:rsidR="1BD61EA3" w:rsidRPr="7BA5EFAE" w:rsidDel="00324C72">
          <w:rPr>
            <w:rFonts w:ascii="Times New Roman" w:eastAsia="Times New Roman" w:hAnsi="Times New Roman" w:cs="Times New Roman"/>
            <w:sz w:val="24"/>
            <w:szCs w:val="24"/>
          </w:rPr>
          <w:delText xml:space="preserve"> </w:delText>
        </w:r>
        <w:r w:rsidR="5EB5786F" w:rsidRPr="7BA5EFAE" w:rsidDel="00324C72">
          <w:rPr>
            <w:rFonts w:ascii="Times New Roman" w:eastAsia="Times New Roman" w:hAnsi="Times New Roman" w:cs="Times New Roman"/>
            <w:sz w:val="24"/>
            <w:szCs w:val="24"/>
          </w:rPr>
          <w:delText>43</w:delText>
        </w:r>
        <w:r w:rsidR="1BD61EA3" w:rsidRPr="7BA5EFAE" w:rsidDel="00324C72">
          <w:rPr>
            <w:rFonts w:ascii="Times New Roman" w:eastAsia="Times New Roman" w:hAnsi="Times New Roman" w:cs="Times New Roman"/>
            <w:sz w:val="24"/>
            <w:szCs w:val="24"/>
          </w:rPr>
          <w:delText xml:space="preserve"> </w:delText>
        </w:r>
        <w:r w:rsidR="79AC08AD" w:rsidRPr="7BA5EFAE" w:rsidDel="00324C72">
          <w:rPr>
            <w:rFonts w:ascii="Times New Roman" w:eastAsia="Times New Roman" w:hAnsi="Times New Roman" w:cs="Times New Roman"/>
            <w:sz w:val="24"/>
            <w:szCs w:val="24"/>
          </w:rPr>
          <w:delText>lõike</w:delText>
        </w:r>
        <w:r w:rsidR="5EB5786F" w:rsidRPr="7BA5EFAE" w:rsidDel="00324C72">
          <w:rPr>
            <w:rFonts w:ascii="Times New Roman" w:eastAsia="Times New Roman" w:hAnsi="Times New Roman" w:cs="Times New Roman"/>
            <w:sz w:val="24"/>
            <w:szCs w:val="24"/>
          </w:rPr>
          <w:delText>s</w:delText>
        </w:r>
        <w:r w:rsidR="1BD61EA3" w:rsidRPr="7BA5EFAE" w:rsidDel="00324C72">
          <w:rPr>
            <w:rFonts w:ascii="Times New Roman" w:eastAsia="Times New Roman" w:hAnsi="Times New Roman" w:cs="Times New Roman"/>
            <w:sz w:val="24"/>
            <w:szCs w:val="24"/>
          </w:rPr>
          <w:delText xml:space="preserve"> 2</w:delText>
        </w:r>
        <w:r w:rsidRPr="7BA5EFAE" w:rsidDel="00324C72">
          <w:rPr>
            <w:rFonts w:ascii="Times New Roman" w:eastAsia="Times New Roman" w:hAnsi="Times New Roman" w:cs="Times New Roman"/>
            <w:sz w:val="24"/>
            <w:szCs w:val="24"/>
          </w:rPr>
          <w:delText xml:space="preserve"> </w:delText>
        </w:r>
        <w:r w:rsidR="5EB5786F" w:rsidRPr="7BA5EFAE" w:rsidDel="00324C72">
          <w:rPr>
            <w:rFonts w:ascii="Times New Roman" w:eastAsia="Times New Roman" w:hAnsi="Times New Roman" w:cs="Times New Roman"/>
            <w:sz w:val="24"/>
            <w:szCs w:val="24"/>
          </w:rPr>
          <w:delText>sätestatud</w:delText>
        </w:r>
      </w:del>
      <w:ins w:id="460" w:author="Mari Koik" w:date="2024-02-13T17:13:00Z">
        <w:r w:rsidR="00324C72">
          <w:rPr>
            <w:rFonts w:ascii="Times New Roman" w:eastAsia="Times New Roman" w:hAnsi="Times New Roman" w:cs="Times New Roman"/>
            <w:sz w:val="24"/>
            <w:szCs w:val="24"/>
          </w:rPr>
          <w:t>nende</w:t>
        </w:r>
      </w:ins>
      <w:r w:rsidR="5EB5786F"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nõuete täitmine on tõendatud.</w:t>
      </w:r>
      <w:bookmarkEnd w:id="451"/>
    </w:p>
    <w:p w14:paraId="0147303A"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5F5F7B6D" w14:textId="68F7EF62" w:rsidR="1A26A201" w:rsidRDefault="2BFD4BE5" w:rsidP="009B6D65">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(3) Kui lastehoiu</w:t>
      </w:r>
      <w:del w:id="461" w:author="Mari Koik" w:date="2024-02-13T17:15:00Z">
        <w:r w:rsidRPr="7BA5EFAE" w:rsidDel="00324C72">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 xml:space="preserve">pidaja muudab pärast tegevusloa saamist tegevuskohta, </w:t>
      </w:r>
      <w:del w:id="462" w:author="Mari Koik" w:date="2024-02-13T17:15:00Z">
        <w:r w:rsidRPr="7BA5EFAE" w:rsidDel="00324C72">
          <w:rPr>
            <w:rFonts w:ascii="Times New Roman" w:eastAsia="Times New Roman" w:hAnsi="Times New Roman" w:cs="Times New Roman"/>
            <w:sz w:val="24"/>
            <w:szCs w:val="24"/>
          </w:rPr>
          <w:delText>on ta kohustatud esitama</w:delText>
        </w:r>
      </w:del>
      <w:ins w:id="463" w:author="Mari Koik" w:date="2024-02-13T17:15:00Z">
        <w:r w:rsidR="00324C72">
          <w:rPr>
            <w:rFonts w:ascii="Times New Roman" w:eastAsia="Times New Roman" w:hAnsi="Times New Roman" w:cs="Times New Roman"/>
            <w:sz w:val="24"/>
            <w:szCs w:val="24"/>
          </w:rPr>
          <w:t>esitab ta</w:t>
        </w:r>
      </w:ins>
      <w:r w:rsidRPr="7BA5EFAE">
        <w:rPr>
          <w:rFonts w:ascii="Times New Roman" w:eastAsia="Times New Roman" w:hAnsi="Times New Roman" w:cs="Times New Roman"/>
          <w:sz w:val="24"/>
          <w:szCs w:val="24"/>
        </w:rPr>
        <w:t xml:space="preserve"> </w:t>
      </w:r>
      <w:r w:rsidR="07D2C90C" w:rsidRPr="7BA5EFAE">
        <w:rPr>
          <w:rFonts w:ascii="Times New Roman" w:eastAsia="Times New Roman" w:hAnsi="Times New Roman" w:cs="Times New Roman"/>
          <w:sz w:val="24"/>
          <w:szCs w:val="24"/>
        </w:rPr>
        <w:t xml:space="preserve">Haridus- ja Teadusministeeriumile </w:t>
      </w:r>
      <w:r w:rsidRPr="7BA5EFAE">
        <w:rPr>
          <w:rFonts w:ascii="Times New Roman" w:eastAsia="Times New Roman" w:hAnsi="Times New Roman" w:cs="Times New Roman"/>
          <w:sz w:val="24"/>
          <w:szCs w:val="24"/>
        </w:rPr>
        <w:t xml:space="preserve">tegevuskoha muutmise taotluse </w:t>
      </w:r>
      <w:r w:rsidR="287E3395" w:rsidRPr="7BA5EFAE">
        <w:rPr>
          <w:rFonts w:ascii="Times New Roman" w:eastAsia="Times New Roman" w:hAnsi="Times New Roman" w:cs="Times New Roman"/>
          <w:sz w:val="24"/>
          <w:szCs w:val="24"/>
        </w:rPr>
        <w:t>hiljemalt</w:t>
      </w:r>
      <w:r w:rsidRPr="7BA5EFAE">
        <w:rPr>
          <w:rFonts w:ascii="Times New Roman" w:eastAsia="Times New Roman" w:hAnsi="Times New Roman" w:cs="Times New Roman"/>
          <w:sz w:val="24"/>
          <w:szCs w:val="24"/>
        </w:rPr>
        <w:t xml:space="preserve"> kaks kuud enne muudatuse tegemist. Lastehoiu</w:t>
      </w:r>
      <w:del w:id="464" w:author="Mari Koik" w:date="2024-02-13T17:15:00Z">
        <w:r w:rsidRPr="7BA5EFAE" w:rsidDel="00324C72">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 xml:space="preserve">pidaja </w:t>
      </w:r>
      <w:del w:id="465" w:author="Mari Koik" w:date="2024-02-14T13:20:00Z">
        <w:r w:rsidRPr="7BA5EFAE" w:rsidDel="00EC202C">
          <w:rPr>
            <w:rFonts w:ascii="Times New Roman" w:eastAsia="Times New Roman" w:hAnsi="Times New Roman" w:cs="Times New Roman"/>
            <w:sz w:val="24"/>
            <w:szCs w:val="24"/>
          </w:rPr>
          <w:delText xml:space="preserve">peab </w:delText>
        </w:r>
      </w:del>
      <w:ins w:id="466" w:author="Mari Koik" w:date="2024-02-14T13:20:00Z">
        <w:r w:rsidR="00EC202C">
          <w:rPr>
            <w:rFonts w:ascii="Times New Roman" w:eastAsia="Times New Roman" w:hAnsi="Times New Roman" w:cs="Times New Roman"/>
            <w:sz w:val="24"/>
            <w:szCs w:val="24"/>
          </w:rPr>
          <w:t>esitab</w:t>
        </w:r>
        <w:r w:rsidR="00EC202C"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 xml:space="preserve">selleks </w:t>
      </w:r>
      <w:del w:id="467" w:author="Mari Koik" w:date="2024-02-14T13:20:00Z">
        <w:r w:rsidRPr="7BA5EFAE" w:rsidDel="00EC202C">
          <w:rPr>
            <w:rFonts w:ascii="Times New Roman" w:eastAsia="Times New Roman" w:hAnsi="Times New Roman" w:cs="Times New Roman"/>
            <w:sz w:val="24"/>
            <w:szCs w:val="24"/>
          </w:rPr>
          <w:delText xml:space="preserve">esitama </w:delText>
        </w:r>
      </w:del>
      <w:r w:rsidRPr="7BA5EFAE">
        <w:rPr>
          <w:rFonts w:ascii="Times New Roman" w:eastAsia="Times New Roman" w:hAnsi="Times New Roman" w:cs="Times New Roman"/>
          <w:sz w:val="24"/>
          <w:szCs w:val="24"/>
        </w:rPr>
        <w:t>tegevusloa muutmise taotluse ning käesoleva seaduse § </w:t>
      </w:r>
      <w:r w:rsidR="53642834" w:rsidRPr="7BA5EFAE">
        <w:rPr>
          <w:rFonts w:ascii="Times New Roman" w:eastAsia="Times New Roman" w:hAnsi="Times New Roman" w:cs="Times New Roman"/>
          <w:sz w:val="24"/>
          <w:szCs w:val="24"/>
        </w:rPr>
        <w:t>43</w:t>
      </w:r>
      <w:r w:rsidRPr="7BA5EFAE">
        <w:rPr>
          <w:rFonts w:ascii="Times New Roman" w:eastAsia="Times New Roman" w:hAnsi="Times New Roman" w:cs="Times New Roman"/>
          <w:sz w:val="24"/>
          <w:szCs w:val="24"/>
        </w:rPr>
        <w:t xml:space="preserve"> lõike 3 punktides 2, 3, 4 ja 6 nimetatud dokumendid, andmed ja teabe.</w:t>
      </w:r>
    </w:p>
    <w:p w14:paraId="39ED2D9B"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3F03D79F" w14:textId="5FE91942" w:rsidR="1A26A201" w:rsidRPr="00E04EAF" w:rsidRDefault="2BFD4BE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(4) Haridus- ja Teadusministeerium </w:t>
      </w:r>
      <w:r w:rsidR="3E7AC63A" w:rsidRPr="7BA5EFAE">
        <w:rPr>
          <w:rFonts w:ascii="Times New Roman" w:eastAsia="Times New Roman" w:hAnsi="Times New Roman" w:cs="Times New Roman"/>
          <w:sz w:val="24"/>
          <w:szCs w:val="24"/>
        </w:rPr>
        <w:t xml:space="preserve">teeb </w:t>
      </w:r>
      <w:r w:rsidRPr="7BA5EFAE">
        <w:rPr>
          <w:rFonts w:ascii="Times New Roman" w:eastAsia="Times New Roman" w:hAnsi="Times New Roman" w:cs="Times New Roman"/>
          <w:sz w:val="24"/>
          <w:szCs w:val="24"/>
        </w:rPr>
        <w:t xml:space="preserve">käesoleva paragrahvi lõigetes 1 ja 2 nimetatud otsused </w:t>
      </w:r>
      <w:r w:rsidR="0FFF342F" w:rsidRPr="7BA5EFAE">
        <w:rPr>
          <w:rFonts w:ascii="Times New Roman" w:hAnsi="Times New Roman" w:cs="Times New Roman"/>
          <w:sz w:val="24"/>
          <w:szCs w:val="24"/>
        </w:rPr>
        <w:t xml:space="preserve">teatavaks </w:t>
      </w:r>
      <w:r w:rsidR="78A14530" w:rsidRPr="7BA5EFAE">
        <w:rPr>
          <w:rFonts w:ascii="Times New Roman" w:hAnsi="Times New Roman" w:cs="Times New Roman"/>
          <w:sz w:val="24"/>
          <w:szCs w:val="24"/>
        </w:rPr>
        <w:t xml:space="preserve">taotluses </w:t>
      </w:r>
      <w:del w:id="468" w:author="Mari Koik" w:date="2024-02-15T13:09:00Z">
        <w:r w:rsidR="78A14530" w:rsidRPr="7BA5EFAE" w:rsidDel="00BF2607">
          <w:rPr>
            <w:rFonts w:ascii="Times New Roman" w:hAnsi="Times New Roman" w:cs="Times New Roman"/>
            <w:sz w:val="24"/>
            <w:szCs w:val="24"/>
          </w:rPr>
          <w:delText xml:space="preserve">esitatud </w:delText>
        </w:r>
      </w:del>
      <w:ins w:id="469" w:author="Mari Koik" w:date="2024-02-15T13:09:00Z">
        <w:r w:rsidR="00BF2607">
          <w:rPr>
            <w:rFonts w:ascii="Times New Roman" w:hAnsi="Times New Roman" w:cs="Times New Roman"/>
            <w:sz w:val="24"/>
            <w:szCs w:val="24"/>
          </w:rPr>
          <w:t>märgi</w:t>
        </w:r>
        <w:r w:rsidR="00BF2607" w:rsidRPr="7BA5EFAE">
          <w:rPr>
            <w:rFonts w:ascii="Times New Roman" w:hAnsi="Times New Roman" w:cs="Times New Roman"/>
            <w:sz w:val="24"/>
            <w:szCs w:val="24"/>
          </w:rPr>
          <w:t xml:space="preserve">tud </w:t>
        </w:r>
      </w:ins>
      <w:r w:rsidR="78A14530" w:rsidRPr="7BA5EFAE">
        <w:rPr>
          <w:rFonts w:ascii="Times New Roman" w:hAnsi="Times New Roman" w:cs="Times New Roman"/>
          <w:sz w:val="24"/>
          <w:szCs w:val="24"/>
        </w:rPr>
        <w:t>e-posti aadressi kaudu.</w:t>
      </w:r>
      <w:r w:rsidRPr="7BA5EFAE">
        <w:rPr>
          <w:rFonts w:ascii="Times New Roman" w:eastAsia="Times New Roman" w:hAnsi="Times New Roman" w:cs="Times New Roman"/>
          <w:sz w:val="24"/>
          <w:szCs w:val="24"/>
        </w:rPr>
        <w:t xml:space="preserve"> Lastehoiu andmed kantakse hariduse infosüsteemi.</w:t>
      </w:r>
    </w:p>
    <w:p w14:paraId="4FCAEDBB" w14:textId="77777777" w:rsidR="00347352" w:rsidRPr="00347352" w:rsidRDefault="00347352" w:rsidP="1A26A201">
      <w:pPr>
        <w:spacing w:after="0" w:line="240" w:lineRule="auto"/>
        <w:jc w:val="both"/>
        <w:rPr>
          <w:rFonts w:ascii="Times New Roman" w:eastAsia="Times New Roman" w:hAnsi="Times New Roman" w:cs="Times New Roman"/>
          <w:sz w:val="24"/>
          <w:szCs w:val="24"/>
        </w:rPr>
      </w:pPr>
    </w:p>
    <w:p w14:paraId="0B90DE44" w14:textId="72B37E0D" w:rsidR="00409A0E" w:rsidRPr="00E04EAF" w:rsidRDefault="2CB3E1DF" w:rsidP="1A26A201">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45</w:t>
      </w:r>
      <w:r w:rsidRPr="00E04EAF">
        <w:rPr>
          <w:rFonts w:ascii="Times New Roman" w:eastAsia="Times New Roman" w:hAnsi="Times New Roman" w:cs="Times New Roman"/>
          <w:b/>
          <w:bCs/>
          <w:sz w:val="24"/>
          <w:szCs w:val="24"/>
        </w:rPr>
        <w:t>. Tegevusloa kehtetuks tunnistamine</w:t>
      </w:r>
    </w:p>
    <w:p w14:paraId="04074E7A" w14:textId="77777777" w:rsidR="00BA544E" w:rsidRPr="00347352" w:rsidRDefault="00BA544E" w:rsidP="00015857">
      <w:pPr>
        <w:spacing w:after="0" w:line="240" w:lineRule="auto"/>
        <w:jc w:val="both"/>
        <w:rPr>
          <w:rFonts w:ascii="Times New Roman" w:eastAsia="Times New Roman" w:hAnsi="Times New Roman" w:cs="Times New Roman"/>
          <w:sz w:val="24"/>
          <w:szCs w:val="24"/>
        </w:rPr>
      </w:pPr>
    </w:p>
    <w:p w14:paraId="2EE68277" w14:textId="18F3E810" w:rsidR="4A131677"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Haridus- ja Teadusministeerium võib lisaks majandustegevuse seadustiku üldosa seaduses sätestatud alustel tegevusloa kehtetuks tunnistamisele selle kehtetuks tunnistada, kui:</w:t>
      </w:r>
    </w:p>
    <w:p w14:paraId="763F9F84" w14:textId="30174171" w:rsidR="4A131677"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riiklik</w:t>
      </w:r>
      <w:r w:rsidR="006004DB">
        <w:rPr>
          <w:rFonts w:ascii="Times New Roman" w:eastAsia="Times New Roman" w:hAnsi="Times New Roman" w:cs="Times New Roman"/>
          <w:sz w:val="24"/>
          <w:szCs w:val="24"/>
        </w:rPr>
        <w:t>u</w:t>
      </w:r>
      <w:r w:rsidRPr="00E04EAF">
        <w:rPr>
          <w:rFonts w:ascii="Times New Roman" w:eastAsia="Times New Roman" w:hAnsi="Times New Roman" w:cs="Times New Roman"/>
          <w:sz w:val="24"/>
          <w:szCs w:val="24"/>
        </w:rPr>
        <w:t xml:space="preserve"> järelevalve </w:t>
      </w:r>
      <w:r w:rsidR="006004DB">
        <w:rPr>
          <w:rFonts w:ascii="Times New Roman" w:eastAsia="Times New Roman" w:hAnsi="Times New Roman" w:cs="Times New Roman"/>
          <w:sz w:val="24"/>
          <w:szCs w:val="24"/>
        </w:rPr>
        <w:t>teostamisel tuvastatakse</w:t>
      </w:r>
      <w:r w:rsidRPr="00E04EAF">
        <w:rPr>
          <w:rFonts w:ascii="Times New Roman" w:eastAsia="Times New Roman" w:hAnsi="Times New Roman" w:cs="Times New Roman"/>
          <w:sz w:val="24"/>
          <w:szCs w:val="24"/>
        </w:rPr>
        <w:t>, et lastehoiu või lastehoiu</w:t>
      </w:r>
      <w:del w:id="470" w:author="Mari Koik" w:date="2024-02-13T17:16:00Z">
        <w:r w:rsidRPr="00E04EAF" w:rsidDel="00324C72">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tegevus on vastuolus käesoleva seaduse või teiste õigusaktidega;</w:t>
      </w:r>
    </w:p>
    <w:p w14:paraId="39A6F75D" w14:textId="784C2BFA" w:rsidR="4A131677"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lastehoiu</w:t>
      </w:r>
      <w:del w:id="471" w:author="Mari Koik" w:date="2024-02-13T17:16:00Z">
        <w:r w:rsidRPr="00E04EAF" w:rsidDel="00324C72">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ei ole ettenähtud </w:t>
      </w:r>
      <w:del w:id="472" w:author="Mari Koik" w:date="2024-02-14T13:42:00Z">
        <w:r w:rsidRPr="00E04EAF" w:rsidDel="00FC7DA9">
          <w:rPr>
            <w:rFonts w:ascii="Times New Roman" w:eastAsia="Times New Roman" w:hAnsi="Times New Roman" w:cs="Times New Roman"/>
            <w:sz w:val="24"/>
            <w:szCs w:val="24"/>
          </w:rPr>
          <w:delText xml:space="preserve">tähtajaks </w:delText>
        </w:r>
      </w:del>
      <w:ins w:id="473" w:author="Mari Koik" w:date="2024-02-14T13:42:00Z">
        <w:r w:rsidR="00FC7DA9" w:rsidRPr="00E04EAF">
          <w:rPr>
            <w:rFonts w:ascii="Times New Roman" w:eastAsia="Times New Roman" w:hAnsi="Times New Roman" w:cs="Times New Roman"/>
            <w:sz w:val="24"/>
            <w:szCs w:val="24"/>
          </w:rPr>
          <w:t>täht</w:t>
        </w:r>
        <w:r w:rsidR="00FC7DA9">
          <w:rPr>
            <w:rFonts w:ascii="Times New Roman" w:eastAsia="Times New Roman" w:hAnsi="Times New Roman" w:cs="Times New Roman"/>
            <w:sz w:val="24"/>
            <w:szCs w:val="24"/>
          </w:rPr>
          <w:t>päev</w:t>
        </w:r>
        <w:r w:rsidR="00FC7DA9" w:rsidRPr="00E04EAF">
          <w:rPr>
            <w:rFonts w:ascii="Times New Roman" w:eastAsia="Times New Roman" w:hAnsi="Times New Roman" w:cs="Times New Roman"/>
            <w:sz w:val="24"/>
            <w:szCs w:val="24"/>
          </w:rPr>
          <w:t xml:space="preserve">aks </w:t>
        </w:r>
      </w:ins>
      <w:r w:rsidRPr="00E04EAF">
        <w:rPr>
          <w:rFonts w:ascii="Times New Roman" w:eastAsia="Times New Roman" w:hAnsi="Times New Roman" w:cs="Times New Roman"/>
          <w:sz w:val="24"/>
          <w:szCs w:val="24"/>
        </w:rPr>
        <w:t>ja korras täitnud riikliku järelevalveorgani ettekirjutust;</w:t>
      </w:r>
    </w:p>
    <w:p w14:paraId="1D3F9FEC" w14:textId="30B2B43E" w:rsidR="4A131677"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3) kvalifikatsiooninõuetele vastavate </w:t>
      </w:r>
      <w:r w:rsidR="6DB8E646" w:rsidRPr="00E04EAF">
        <w:rPr>
          <w:rFonts w:ascii="Times New Roman" w:eastAsia="Times New Roman" w:hAnsi="Times New Roman" w:cs="Times New Roman"/>
          <w:sz w:val="24"/>
          <w:szCs w:val="24"/>
        </w:rPr>
        <w:t xml:space="preserve">töötajate </w:t>
      </w:r>
      <w:r w:rsidRPr="00E04EAF">
        <w:rPr>
          <w:rFonts w:ascii="Times New Roman" w:eastAsia="Times New Roman" w:hAnsi="Times New Roman" w:cs="Times New Roman"/>
          <w:sz w:val="24"/>
          <w:szCs w:val="24"/>
        </w:rPr>
        <w:t xml:space="preserve">arv ei </w:t>
      </w:r>
      <w:del w:id="474" w:author="Helen Uustalu" w:date="2024-02-12T15:47:00Z">
        <w:r w:rsidRPr="00E04EAF" w:rsidDel="00425030">
          <w:rPr>
            <w:rFonts w:ascii="Times New Roman" w:eastAsia="Times New Roman" w:hAnsi="Times New Roman" w:cs="Times New Roman"/>
            <w:sz w:val="24"/>
            <w:szCs w:val="24"/>
          </w:rPr>
          <w:delText>ole vastavuses</w:delText>
        </w:r>
      </w:del>
      <w:ins w:id="475" w:author="Helen Uustalu" w:date="2024-02-12T15:47:00Z">
        <w:r w:rsidR="00425030">
          <w:rPr>
            <w:rFonts w:ascii="Times New Roman" w:eastAsia="Times New Roman" w:hAnsi="Times New Roman" w:cs="Times New Roman"/>
            <w:sz w:val="24"/>
            <w:szCs w:val="24"/>
          </w:rPr>
          <w:t>vasta</w:t>
        </w:r>
      </w:ins>
      <w:r w:rsidRPr="00E04EAF">
        <w:rPr>
          <w:rFonts w:ascii="Times New Roman" w:eastAsia="Times New Roman" w:hAnsi="Times New Roman" w:cs="Times New Roman"/>
          <w:sz w:val="24"/>
          <w:szCs w:val="24"/>
        </w:rPr>
        <w:t xml:space="preserve"> käesoleva seaduse §</w:t>
      </w:r>
      <w:ins w:id="476" w:author="Helen Uustalu" w:date="2024-02-09T12:49:00Z">
        <w:r w:rsidR="00C8492F">
          <w:rPr>
            <w:rFonts w:ascii="Times New Roman" w:eastAsia="Times New Roman" w:hAnsi="Times New Roman" w:cs="Times New Roman"/>
            <w:sz w:val="24"/>
            <w:szCs w:val="24"/>
          </w:rPr>
          <w:t>-s</w:t>
        </w:r>
      </w:ins>
      <w:r w:rsidRPr="00E04EAF">
        <w:rPr>
          <w:rFonts w:ascii="Times New Roman" w:eastAsia="Times New Roman" w:hAnsi="Times New Roman" w:cs="Times New Roman"/>
          <w:sz w:val="24"/>
          <w:szCs w:val="24"/>
        </w:rPr>
        <w:t xml:space="preserve"> </w:t>
      </w:r>
      <w:r w:rsidR="4CB49078" w:rsidRPr="00E04EAF">
        <w:rPr>
          <w:rFonts w:ascii="Times New Roman" w:eastAsia="Times New Roman" w:hAnsi="Times New Roman" w:cs="Times New Roman"/>
          <w:sz w:val="24"/>
          <w:szCs w:val="24"/>
        </w:rPr>
        <w:t>3</w:t>
      </w:r>
      <w:r w:rsidR="00E14711">
        <w:rPr>
          <w:rFonts w:ascii="Times New Roman" w:eastAsia="Times New Roman" w:hAnsi="Times New Roman" w:cs="Times New Roman"/>
          <w:sz w:val="24"/>
          <w:szCs w:val="24"/>
        </w:rPr>
        <w:t>4</w:t>
      </w:r>
      <w:r w:rsidRPr="00E04EAF">
        <w:rPr>
          <w:rFonts w:ascii="Times New Roman" w:eastAsia="Times New Roman" w:hAnsi="Times New Roman" w:cs="Times New Roman"/>
          <w:sz w:val="24"/>
          <w:szCs w:val="24"/>
        </w:rPr>
        <w:t xml:space="preserve"> sätestatu</w:t>
      </w:r>
      <w:del w:id="477" w:author="Helen Uustalu" w:date="2024-02-12T15:47:00Z">
        <w:r w:rsidRPr="00E04EAF" w:rsidDel="00425030">
          <w:rPr>
            <w:rFonts w:ascii="Times New Roman" w:eastAsia="Times New Roman" w:hAnsi="Times New Roman" w:cs="Times New Roman"/>
            <w:sz w:val="24"/>
            <w:szCs w:val="24"/>
          </w:rPr>
          <w:delText>d nõudega</w:delText>
        </w:r>
      </w:del>
      <w:ins w:id="478" w:author="Helen Uustalu" w:date="2024-02-12T15:47:00Z">
        <w:r w:rsidR="00425030">
          <w:rPr>
            <w:rFonts w:ascii="Times New Roman" w:eastAsia="Times New Roman" w:hAnsi="Times New Roman" w:cs="Times New Roman"/>
            <w:sz w:val="24"/>
            <w:szCs w:val="24"/>
          </w:rPr>
          <w:t>le</w:t>
        </w:r>
      </w:ins>
      <w:r w:rsidRPr="00E04EAF">
        <w:rPr>
          <w:rFonts w:ascii="Times New Roman" w:eastAsia="Times New Roman" w:hAnsi="Times New Roman" w:cs="Times New Roman"/>
          <w:sz w:val="24"/>
          <w:szCs w:val="24"/>
        </w:rPr>
        <w:t>;</w:t>
      </w:r>
    </w:p>
    <w:p w14:paraId="15ED327C" w14:textId="2A237607" w:rsidR="4A131677" w:rsidRPr="00E04EAF" w:rsidRDefault="35DE7A65"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w:t>
      </w:r>
      <w:r w:rsidR="2CB3E1DF" w:rsidRPr="00E04EAF">
        <w:rPr>
          <w:rFonts w:ascii="Times New Roman" w:eastAsia="Times New Roman" w:hAnsi="Times New Roman" w:cs="Times New Roman"/>
          <w:sz w:val="24"/>
          <w:szCs w:val="24"/>
        </w:rPr>
        <w:t>) riiklik järelevalveorgan teeb Haridus- ja Teadusministeeriumile ettepaneku tegevusluba kehtetuks tunnistada;</w:t>
      </w:r>
    </w:p>
    <w:p w14:paraId="799D74B1" w14:textId="30382482" w:rsidR="5121EA82" w:rsidRPr="00E04EAF" w:rsidRDefault="099DEF05" w:rsidP="0001585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5</w:t>
      </w:r>
      <w:r w:rsidR="2CB3E1DF" w:rsidRPr="00E04EAF">
        <w:rPr>
          <w:rFonts w:ascii="Times New Roman" w:eastAsia="Times New Roman" w:hAnsi="Times New Roman" w:cs="Times New Roman"/>
          <w:sz w:val="24"/>
          <w:szCs w:val="24"/>
        </w:rPr>
        <w:t xml:space="preserve">) lastehoid ei ole ühe aasta jooksul pärast tegevusloa </w:t>
      </w:r>
      <w:del w:id="479" w:author="Mari Koik" w:date="2024-02-15T13:00:00Z">
        <w:r w:rsidR="2CB3E1DF" w:rsidRPr="00E04EAF" w:rsidDel="00377A82">
          <w:rPr>
            <w:rFonts w:ascii="Times New Roman" w:eastAsia="Times New Roman" w:hAnsi="Times New Roman" w:cs="Times New Roman"/>
            <w:sz w:val="24"/>
            <w:szCs w:val="24"/>
          </w:rPr>
          <w:delText xml:space="preserve">andmist </w:delText>
        </w:r>
      </w:del>
      <w:ins w:id="480" w:author="Mari Koik" w:date="2024-02-15T13:00:00Z">
        <w:r w:rsidR="00377A82">
          <w:rPr>
            <w:rFonts w:ascii="Times New Roman" w:eastAsia="Times New Roman" w:hAnsi="Times New Roman" w:cs="Times New Roman"/>
            <w:sz w:val="24"/>
            <w:szCs w:val="24"/>
          </w:rPr>
          <w:t>saa</w:t>
        </w:r>
        <w:r w:rsidR="00377A82" w:rsidRPr="00E04EAF">
          <w:rPr>
            <w:rFonts w:ascii="Times New Roman" w:eastAsia="Times New Roman" w:hAnsi="Times New Roman" w:cs="Times New Roman"/>
            <w:sz w:val="24"/>
            <w:szCs w:val="24"/>
          </w:rPr>
          <w:t xml:space="preserve">mist </w:t>
        </w:r>
      </w:ins>
      <w:r w:rsidR="2CB3E1DF" w:rsidRPr="00E04EAF">
        <w:rPr>
          <w:rFonts w:ascii="Times New Roman" w:eastAsia="Times New Roman" w:hAnsi="Times New Roman" w:cs="Times New Roman"/>
          <w:sz w:val="24"/>
          <w:szCs w:val="24"/>
        </w:rPr>
        <w:t>tegevust alustanud</w:t>
      </w:r>
      <w:r w:rsidR="00A54B08" w:rsidRPr="00E04EAF">
        <w:rPr>
          <w:rFonts w:ascii="Times New Roman" w:eastAsia="Times New Roman" w:hAnsi="Times New Roman" w:cs="Times New Roman"/>
          <w:sz w:val="24"/>
          <w:szCs w:val="24"/>
        </w:rPr>
        <w:t xml:space="preserve"> või on rohkem kui üheks </w:t>
      </w:r>
      <w:ins w:id="481" w:author="Mari Koik" w:date="2024-02-15T13:05:00Z">
        <w:r w:rsidR="00377A82">
          <w:rPr>
            <w:rFonts w:ascii="Times New Roman" w:eastAsia="Times New Roman" w:hAnsi="Times New Roman" w:cs="Times New Roman"/>
            <w:sz w:val="24"/>
            <w:szCs w:val="24"/>
          </w:rPr>
          <w:t>õppe</w:t>
        </w:r>
      </w:ins>
      <w:r w:rsidR="00A54B08" w:rsidRPr="00E04EAF">
        <w:rPr>
          <w:rFonts w:ascii="Times New Roman" w:eastAsia="Times New Roman" w:hAnsi="Times New Roman" w:cs="Times New Roman"/>
          <w:sz w:val="24"/>
          <w:szCs w:val="24"/>
        </w:rPr>
        <w:t xml:space="preserve">aastaks </w:t>
      </w:r>
      <w:del w:id="482" w:author="Mari Koik" w:date="2024-02-15T13:03:00Z">
        <w:r w:rsidR="00A54B08" w:rsidRPr="00E04EAF" w:rsidDel="00377A82">
          <w:rPr>
            <w:rFonts w:ascii="Times New Roman" w:eastAsia="Times New Roman" w:hAnsi="Times New Roman" w:cs="Times New Roman"/>
            <w:sz w:val="24"/>
            <w:szCs w:val="24"/>
          </w:rPr>
          <w:delText xml:space="preserve">lastehoiu </w:delText>
        </w:r>
      </w:del>
      <w:r w:rsidR="00A54B08" w:rsidRPr="00E04EAF">
        <w:rPr>
          <w:rFonts w:ascii="Times New Roman" w:eastAsia="Times New Roman" w:hAnsi="Times New Roman" w:cs="Times New Roman"/>
          <w:sz w:val="24"/>
          <w:szCs w:val="24"/>
        </w:rPr>
        <w:t>tegevuse peatanud.</w:t>
      </w:r>
    </w:p>
    <w:p w14:paraId="76A3FCD3" w14:textId="6C9E8B15" w:rsidR="5838BA56" w:rsidRPr="00E04EAF" w:rsidRDefault="5838BA56" w:rsidP="00015857">
      <w:pPr>
        <w:spacing w:after="0" w:line="240" w:lineRule="auto"/>
        <w:jc w:val="both"/>
        <w:rPr>
          <w:rFonts w:ascii="Times New Roman" w:eastAsia="Times New Roman" w:hAnsi="Times New Roman" w:cs="Times New Roman"/>
          <w:sz w:val="24"/>
          <w:szCs w:val="24"/>
        </w:rPr>
      </w:pPr>
    </w:p>
    <w:p w14:paraId="4236C1A3" w14:textId="54E60C20" w:rsidR="1A26A201"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Lastehoiu</w:t>
      </w:r>
      <w:del w:id="483" w:author="Mari Koik" w:date="2024-02-13T17:17:00Z">
        <w:r w:rsidRPr="00E04EAF" w:rsidDel="00324C72">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teavitab </w:t>
      </w:r>
      <w:del w:id="484" w:author="Mari Koik" w:date="2024-02-15T16:19:00Z">
        <w:r w:rsidRPr="00E04EAF" w:rsidDel="0077733B">
          <w:rPr>
            <w:rFonts w:ascii="Times New Roman" w:eastAsia="Times New Roman" w:hAnsi="Times New Roman" w:cs="Times New Roman"/>
            <w:sz w:val="24"/>
            <w:szCs w:val="24"/>
          </w:rPr>
          <w:delText xml:space="preserve">lastehoiu tegevuse lõpetamise otsusest </w:delText>
        </w:r>
      </w:del>
      <w:r w:rsidRPr="00E04EAF">
        <w:rPr>
          <w:rFonts w:ascii="Times New Roman" w:eastAsia="Times New Roman" w:hAnsi="Times New Roman" w:cs="Times New Roman"/>
          <w:sz w:val="24"/>
          <w:szCs w:val="24"/>
        </w:rPr>
        <w:t xml:space="preserve">Haridus- ja Teadusministeeriumi, vanemaid ning lapse elukohajärgset kohaliku omavalitsuse üksust </w:t>
      </w:r>
      <w:ins w:id="485" w:author="Mari Koik" w:date="2024-02-15T16:19:00Z">
        <w:r w:rsidR="0077733B" w:rsidRPr="00E04EAF">
          <w:rPr>
            <w:rFonts w:ascii="Times New Roman" w:eastAsia="Times New Roman" w:hAnsi="Times New Roman" w:cs="Times New Roman"/>
            <w:sz w:val="24"/>
            <w:szCs w:val="24"/>
          </w:rPr>
          <w:t xml:space="preserve">lastehoiu tegevuse lõpetamise otsusest </w:t>
        </w:r>
      </w:ins>
      <w:r w:rsidRPr="00E04EAF">
        <w:rPr>
          <w:rFonts w:ascii="Times New Roman" w:eastAsia="Times New Roman" w:hAnsi="Times New Roman" w:cs="Times New Roman"/>
          <w:sz w:val="24"/>
          <w:szCs w:val="24"/>
        </w:rPr>
        <w:t xml:space="preserve">kirjalikku taasesitamist võimaldavas vormis </w:t>
      </w:r>
      <w:r w:rsidR="3A0544AD" w:rsidRPr="00E04EAF">
        <w:rPr>
          <w:rFonts w:ascii="Times New Roman" w:eastAsia="Times New Roman" w:hAnsi="Times New Roman" w:cs="Times New Roman"/>
          <w:sz w:val="24"/>
          <w:szCs w:val="24"/>
        </w:rPr>
        <w:t>hiljemalt</w:t>
      </w:r>
      <w:r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lastRenderedPageBreak/>
        <w:t>viis kuud enne tegevuse lõpetamise kuupäeva. Kui lastehoid ei ole ühe aasta jooksul pärast tegevusloa saamist tegevust alustanud, teavitab lastehoiu</w:t>
      </w:r>
      <w:del w:id="486" w:author="Mari Koik" w:date="2024-02-13T17:17:00Z">
        <w:r w:rsidRPr="00E04EAF" w:rsidDel="00324C72">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sellest Haridus- ja Teadusministeeriumi ning </w:t>
      </w:r>
      <w:r w:rsidR="00CD52AD">
        <w:rPr>
          <w:rFonts w:ascii="Times New Roman" w:eastAsia="Times New Roman" w:hAnsi="Times New Roman" w:cs="Times New Roman"/>
          <w:sz w:val="24"/>
          <w:szCs w:val="24"/>
        </w:rPr>
        <w:t>oma tegevuskoha</w:t>
      </w:r>
      <w:r w:rsidRPr="00E04EAF">
        <w:rPr>
          <w:rFonts w:ascii="Times New Roman" w:eastAsia="Times New Roman" w:hAnsi="Times New Roman" w:cs="Times New Roman"/>
          <w:sz w:val="24"/>
          <w:szCs w:val="24"/>
        </w:rPr>
        <w:t xml:space="preserve"> kohaliku omavalitsuse üksust viie tööpäeva jooksul pärast aasta möödumist tegevusloa andmisest.</w:t>
      </w:r>
    </w:p>
    <w:p w14:paraId="60837842" w14:textId="77777777" w:rsidR="00347352" w:rsidRDefault="00347352" w:rsidP="00015857">
      <w:pPr>
        <w:spacing w:after="0" w:line="240" w:lineRule="auto"/>
        <w:jc w:val="both"/>
        <w:rPr>
          <w:rFonts w:ascii="Times New Roman" w:eastAsia="Times New Roman" w:hAnsi="Times New Roman" w:cs="Times New Roman"/>
          <w:sz w:val="24"/>
          <w:szCs w:val="24"/>
        </w:rPr>
      </w:pPr>
    </w:p>
    <w:p w14:paraId="03B1E20F" w14:textId="382BE0C5" w:rsidR="5838BA56" w:rsidRDefault="0F6A993B" w:rsidP="7BA5EFAE">
      <w:pPr>
        <w:spacing w:after="0" w:line="240" w:lineRule="auto"/>
        <w:jc w:val="both"/>
        <w:rPr>
          <w:rFonts w:ascii="Times New Roman" w:hAnsi="Times New Roman" w:cs="Times New Roman"/>
          <w:sz w:val="24"/>
          <w:szCs w:val="24"/>
        </w:rPr>
      </w:pPr>
      <w:r w:rsidRPr="7BA5EFAE">
        <w:rPr>
          <w:rFonts w:ascii="Times New Roman" w:eastAsia="Times New Roman" w:hAnsi="Times New Roman" w:cs="Times New Roman"/>
          <w:sz w:val="24"/>
          <w:szCs w:val="24"/>
        </w:rPr>
        <w:t>(3)</w:t>
      </w:r>
      <w:r w:rsidR="0D18292C" w:rsidRPr="7BA5EFAE">
        <w:rPr>
          <w:rFonts w:ascii="Times New Roman" w:eastAsia="Times New Roman" w:hAnsi="Times New Roman" w:cs="Times New Roman"/>
          <w:sz w:val="24"/>
          <w:szCs w:val="24"/>
        </w:rPr>
        <w:t xml:space="preserve"> </w:t>
      </w:r>
      <w:r w:rsidR="5A8A283D" w:rsidRPr="7BA5EFAE">
        <w:rPr>
          <w:rFonts w:ascii="Times New Roman" w:hAnsi="Times New Roman" w:cs="Times New Roman"/>
          <w:sz w:val="24"/>
          <w:szCs w:val="24"/>
        </w:rPr>
        <w:t xml:space="preserve">Haridus- ja Teadusministeerium </w:t>
      </w:r>
      <w:r w:rsidR="78183390" w:rsidRPr="7BA5EFAE">
        <w:rPr>
          <w:rFonts w:ascii="Times New Roman" w:hAnsi="Times New Roman" w:cs="Times New Roman"/>
          <w:sz w:val="24"/>
          <w:szCs w:val="24"/>
        </w:rPr>
        <w:t xml:space="preserve">teeb </w:t>
      </w:r>
      <w:r w:rsidR="5A8A283D" w:rsidRPr="7BA5EFAE">
        <w:rPr>
          <w:rFonts w:ascii="Times New Roman" w:hAnsi="Times New Roman" w:cs="Times New Roman"/>
          <w:sz w:val="24"/>
          <w:szCs w:val="24"/>
        </w:rPr>
        <w:t xml:space="preserve">tegevusloa kehtetuks tunnistamise otsuse </w:t>
      </w:r>
      <w:r w:rsidR="4D2C320A" w:rsidRPr="7BA5EFAE">
        <w:rPr>
          <w:rFonts w:ascii="Times New Roman" w:hAnsi="Times New Roman" w:cs="Times New Roman"/>
          <w:sz w:val="24"/>
          <w:szCs w:val="24"/>
        </w:rPr>
        <w:t xml:space="preserve">teatavaks </w:t>
      </w:r>
      <w:r w:rsidR="5A8A283D" w:rsidRPr="7BA5EFAE">
        <w:rPr>
          <w:rFonts w:ascii="Times New Roman" w:hAnsi="Times New Roman" w:cs="Times New Roman"/>
          <w:sz w:val="24"/>
          <w:szCs w:val="24"/>
        </w:rPr>
        <w:t>hariduse infosüsteemi</w:t>
      </w:r>
      <w:ins w:id="487" w:author="Mari Koik" w:date="2024-02-15T13:10:00Z">
        <w:r w:rsidR="00BF2607">
          <w:rPr>
            <w:rFonts w:ascii="Times New Roman" w:hAnsi="Times New Roman" w:cs="Times New Roman"/>
            <w:sz w:val="24"/>
            <w:szCs w:val="24"/>
          </w:rPr>
          <w:t>s</w:t>
        </w:r>
      </w:ins>
      <w:r w:rsidR="5A8A283D" w:rsidRPr="7BA5EFAE">
        <w:rPr>
          <w:rFonts w:ascii="Times New Roman" w:hAnsi="Times New Roman" w:cs="Times New Roman"/>
          <w:sz w:val="24"/>
          <w:szCs w:val="24"/>
        </w:rPr>
        <w:t xml:space="preserve"> </w:t>
      </w:r>
      <w:del w:id="488" w:author="Mari Koik" w:date="2024-02-15T13:10:00Z">
        <w:r w:rsidR="5A8A283D" w:rsidRPr="7BA5EFAE" w:rsidDel="00BF2607">
          <w:rPr>
            <w:rFonts w:ascii="Times New Roman" w:hAnsi="Times New Roman" w:cs="Times New Roman"/>
            <w:sz w:val="24"/>
            <w:szCs w:val="24"/>
          </w:rPr>
          <w:delText xml:space="preserve">esitatud </w:delText>
        </w:r>
      </w:del>
      <w:ins w:id="489" w:author="Mari Koik" w:date="2024-02-15T13:10:00Z">
        <w:r w:rsidR="00BF2607">
          <w:rPr>
            <w:rFonts w:ascii="Times New Roman" w:hAnsi="Times New Roman" w:cs="Times New Roman"/>
            <w:sz w:val="24"/>
            <w:szCs w:val="24"/>
          </w:rPr>
          <w:t>märgi</w:t>
        </w:r>
        <w:r w:rsidR="00BF2607" w:rsidRPr="7BA5EFAE">
          <w:rPr>
            <w:rFonts w:ascii="Times New Roman" w:hAnsi="Times New Roman" w:cs="Times New Roman"/>
            <w:sz w:val="24"/>
            <w:szCs w:val="24"/>
          </w:rPr>
          <w:t xml:space="preserve">tud </w:t>
        </w:r>
      </w:ins>
      <w:r w:rsidR="5A8A283D" w:rsidRPr="7BA5EFAE">
        <w:rPr>
          <w:rFonts w:ascii="Times New Roman" w:hAnsi="Times New Roman" w:cs="Times New Roman"/>
          <w:sz w:val="24"/>
          <w:szCs w:val="24"/>
        </w:rPr>
        <w:t>e-posti aadressi kaudu.</w:t>
      </w:r>
    </w:p>
    <w:p w14:paraId="0322A72C" w14:textId="77777777" w:rsidR="00347352" w:rsidRPr="00E04EAF" w:rsidRDefault="00347352" w:rsidP="00015857">
      <w:pPr>
        <w:spacing w:after="0" w:line="240" w:lineRule="auto"/>
        <w:jc w:val="both"/>
        <w:rPr>
          <w:rFonts w:ascii="Times New Roman" w:eastAsia="Times New Roman" w:hAnsi="Times New Roman" w:cs="Times New Roman"/>
          <w:sz w:val="24"/>
          <w:szCs w:val="24"/>
        </w:rPr>
      </w:pPr>
    </w:p>
    <w:p w14:paraId="399E3BF2" w14:textId="17E90357" w:rsidR="2BF99F60" w:rsidRPr="00E04EAF" w:rsidRDefault="2C6D402A" w:rsidP="1A26A201">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5</w:t>
      </w:r>
      <w:r w:rsidR="2CB3E1DF" w:rsidRPr="00E04EAF">
        <w:rPr>
          <w:rFonts w:ascii="Times New Roman" w:eastAsia="Times New Roman" w:hAnsi="Times New Roman" w:cs="Times New Roman"/>
          <w:b/>
          <w:bCs/>
          <w:sz w:val="24"/>
          <w:szCs w:val="24"/>
        </w:rPr>
        <w:t>. peatükk</w:t>
      </w:r>
    </w:p>
    <w:p w14:paraId="732486EE" w14:textId="50985170" w:rsidR="4A131677" w:rsidRDefault="2CB3E1DF" w:rsidP="00015857">
      <w:pPr>
        <w:spacing w:line="240" w:lineRule="auto"/>
        <w:jc w:val="center"/>
        <w:rPr>
          <w:ins w:id="490" w:author="Helen Uustalu" w:date="2024-02-09T16:18:00Z"/>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L</w:t>
      </w:r>
      <w:r w:rsidR="129F9C16" w:rsidRPr="00E04EAF">
        <w:rPr>
          <w:rFonts w:ascii="Times New Roman" w:eastAsia="Times New Roman" w:hAnsi="Times New Roman" w:cs="Times New Roman"/>
          <w:b/>
          <w:bCs/>
          <w:sz w:val="24"/>
          <w:szCs w:val="24"/>
        </w:rPr>
        <w:t xml:space="preserve">astehoiu </w:t>
      </w:r>
      <w:r w:rsidRPr="00E04EAF">
        <w:rPr>
          <w:rFonts w:ascii="Times New Roman" w:eastAsia="Times New Roman" w:hAnsi="Times New Roman" w:cs="Times New Roman"/>
          <w:b/>
          <w:bCs/>
          <w:sz w:val="24"/>
          <w:szCs w:val="24"/>
        </w:rPr>
        <w:t>ja las</w:t>
      </w:r>
      <w:r w:rsidR="75E39991" w:rsidRPr="00E04EAF">
        <w:rPr>
          <w:rFonts w:ascii="Times New Roman" w:eastAsia="Times New Roman" w:hAnsi="Times New Roman" w:cs="Times New Roman"/>
          <w:b/>
          <w:bCs/>
          <w:sz w:val="24"/>
          <w:szCs w:val="24"/>
        </w:rPr>
        <w:t>te</w:t>
      </w:r>
      <w:r w:rsidR="03AB9467" w:rsidRPr="00E04EAF">
        <w:rPr>
          <w:rFonts w:ascii="Times New Roman" w:eastAsia="Times New Roman" w:hAnsi="Times New Roman" w:cs="Times New Roman"/>
          <w:b/>
          <w:bCs/>
          <w:sz w:val="24"/>
          <w:szCs w:val="24"/>
        </w:rPr>
        <w:t xml:space="preserve">aia </w:t>
      </w:r>
      <w:commentRangeStart w:id="491"/>
      <w:r w:rsidRPr="00E04EAF">
        <w:rPr>
          <w:rFonts w:ascii="Times New Roman" w:eastAsia="Times New Roman" w:hAnsi="Times New Roman" w:cs="Times New Roman"/>
          <w:b/>
          <w:bCs/>
          <w:sz w:val="24"/>
          <w:szCs w:val="24"/>
        </w:rPr>
        <w:t>rahastamine</w:t>
      </w:r>
    </w:p>
    <w:p w14:paraId="47137666" w14:textId="77777777" w:rsidR="00092B63" w:rsidRPr="00E04EAF" w:rsidRDefault="00092B63" w:rsidP="00015857">
      <w:pPr>
        <w:spacing w:line="240" w:lineRule="auto"/>
        <w:jc w:val="center"/>
        <w:rPr>
          <w:rFonts w:ascii="Times New Roman" w:eastAsia="Times New Roman" w:hAnsi="Times New Roman" w:cs="Times New Roman"/>
          <w:b/>
          <w:bCs/>
          <w:sz w:val="24"/>
          <w:szCs w:val="24"/>
        </w:rPr>
      </w:pPr>
    </w:p>
    <w:p w14:paraId="1BDDC781" w14:textId="3BC07661" w:rsidR="2BF99F60" w:rsidRPr="00E04EAF" w:rsidRDefault="4E63882E" w:rsidP="00347352">
      <w:pPr>
        <w:spacing w:after="0" w:line="240" w:lineRule="auto"/>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321B7E32" w:rsidRPr="00E04EAF">
        <w:rPr>
          <w:rFonts w:ascii="Times New Roman" w:eastAsia="Times New Roman" w:hAnsi="Times New Roman" w:cs="Times New Roman"/>
          <w:b/>
          <w:bCs/>
          <w:sz w:val="24"/>
          <w:szCs w:val="24"/>
        </w:rPr>
        <w:t>4</w:t>
      </w:r>
      <w:r w:rsidR="00F339DE">
        <w:rPr>
          <w:rFonts w:ascii="Times New Roman" w:eastAsia="Times New Roman" w:hAnsi="Times New Roman" w:cs="Times New Roman"/>
          <w:b/>
          <w:bCs/>
          <w:sz w:val="24"/>
          <w:szCs w:val="24"/>
        </w:rPr>
        <w:t>6</w:t>
      </w:r>
      <w:r w:rsidRPr="00E04EAF">
        <w:rPr>
          <w:rFonts w:ascii="Times New Roman" w:eastAsia="Times New Roman" w:hAnsi="Times New Roman" w:cs="Times New Roman"/>
          <w:b/>
          <w:bCs/>
          <w:sz w:val="24"/>
          <w:szCs w:val="24"/>
        </w:rPr>
        <w:t>. Munitsipaallas</w:t>
      </w:r>
      <w:r w:rsidR="6A9B170E" w:rsidRPr="00E04EAF">
        <w:rPr>
          <w:rFonts w:ascii="Times New Roman" w:eastAsia="Times New Roman" w:hAnsi="Times New Roman" w:cs="Times New Roman"/>
          <w:b/>
          <w:bCs/>
          <w:sz w:val="24"/>
          <w:szCs w:val="24"/>
        </w:rPr>
        <w:t>tehoiu</w:t>
      </w:r>
      <w:r w:rsidRPr="00E04EAF">
        <w:rPr>
          <w:rFonts w:ascii="Times New Roman" w:eastAsia="Times New Roman" w:hAnsi="Times New Roman" w:cs="Times New Roman"/>
          <w:b/>
          <w:bCs/>
          <w:sz w:val="24"/>
          <w:szCs w:val="24"/>
        </w:rPr>
        <w:t xml:space="preserve"> ja -</w:t>
      </w:r>
      <w:r w:rsidR="5F79780B" w:rsidRPr="00E04EAF">
        <w:rPr>
          <w:rFonts w:ascii="Times New Roman" w:eastAsia="Times New Roman" w:hAnsi="Times New Roman" w:cs="Times New Roman"/>
          <w:b/>
          <w:bCs/>
          <w:sz w:val="24"/>
          <w:szCs w:val="24"/>
        </w:rPr>
        <w:t>laste</w:t>
      </w:r>
      <w:r w:rsidR="76EDDEAE" w:rsidRPr="00E04EAF">
        <w:rPr>
          <w:rFonts w:ascii="Times New Roman" w:eastAsia="Times New Roman" w:hAnsi="Times New Roman" w:cs="Times New Roman"/>
          <w:b/>
          <w:bCs/>
          <w:sz w:val="24"/>
          <w:szCs w:val="24"/>
        </w:rPr>
        <w:t>aia</w:t>
      </w:r>
      <w:r w:rsidRPr="00E04EAF">
        <w:rPr>
          <w:rFonts w:ascii="Times New Roman" w:eastAsia="Times New Roman" w:hAnsi="Times New Roman" w:cs="Times New Roman"/>
          <w:b/>
          <w:bCs/>
          <w:sz w:val="24"/>
          <w:szCs w:val="24"/>
        </w:rPr>
        <w:t xml:space="preserve"> rahastamine</w:t>
      </w:r>
      <w:commentRangeEnd w:id="491"/>
      <w:r w:rsidR="00BE16D0">
        <w:rPr>
          <w:rStyle w:val="Kommentaariviide"/>
        </w:rPr>
        <w:commentReference w:id="491"/>
      </w:r>
    </w:p>
    <w:p w14:paraId="1C0AF083" w14:textId="77777777" w:rsidR="00347352" w:rsidRDefault="00347352" w:rsidP="00347352">
      <w:pPr>
        <w:spacing w:after="0" w:line="240" w:lineRule="auto"/>
        <w:jc w:val="both"/>
        <w:rPr>
          <w:rFonts w:ascii="Times New Roman" w:eastAsia="Times New Roman" w:hAnsi="Times New Roman" w:cs="Times New Roman"/>
          <w:sz w:val="24"/>
          <w:szCs w:val="24"/>
        </w:rPr>
      </w:pPr>
    </w:p>
    <w:p w14:paraId="0951C90A" w14:textId="633FA788" w:rsidR="2BF99F60" w:rsidRDefault="4E63882E" w:rsidP="0034735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w:t>
      </w:r>
      <w:r w:rsidR="5F79780B" w:rsidRPr="00400BA6">
        <w:rPr>
          <w:rFonts w:ascii="Times New Roman" w:eastAsia="Times New Roman" w:hAnsi="Times New Roman" w:cs="Times New Roman"/>
          <w:sz w:val="24"/>
          <w:szCs w:val="24"/>
        </w:rPr>
        <w:t>Munitsipaallast</w:t>
      </w:r>
      <w:r w:rsidR="5F79780B" w:rsidRPr="00E04EAF">
        <w:rPr>
          <w:rFonts w:ascii="Times New Roman" w:eastAsia="Times New Roman" w:hAnsi="Times New Roman" w:cs="Times New Roman"/>
          <w:sz w:val="24"/>
          <w:szCs w:val="24"/>
        </w:rPr>
        <w:t xml:space="preserve">eaeda </w:t>
      </w:r>
      <w:r w:rsidRPr="00E04EAF">
        <w:rPr>
          <w:rFonts w:ascii="Times New Roman" w:eastAsia="Times New Roman" w:hAnsi="Times New Roman" w:cs="Times New Roman"/>
          <w:sz w:val="24"/>
          <w:szCs w:val="24"/>
        </w:rPr>
        <w:t>ja -</w:t>
      </w:r>
      <w:r w:rsidR="487CA75D" w:rsidRPr="00E04EAF">
        <w:rPr>
          <w:rFonts w:ascii="Times New Roman" w:eastAsia="Times New Roman" w:hAnsi="Times New Roman" w:cs="Times New Roman"/>
          <w:sz w:val="24"/>
          <w:szCs w:val="24"/>
        </w:rPr>
        <w:t>lastehoi</w:t>
      </w:r>
      <w:r w:rsidR="5F79780B" w:rsidRPr="00E04EAF">
        <w:rPr>
          <w:rFonts w:ascii="Times New Roman" w:eastAsia="Times New Roman" w:hAnsi="Times New Roman" w:cs="Times New Roman"/>
          <w:sz w:val="24"/>
          <w:szCs w:val="24"/>
        </w:rPr>
        <w:t>d</w:t>
      </w:r>
      <w:r w:rsidRPr="00E04EAF">
        <w:rPr>
          <w:rFonts w:ascii="Times New Roman" w:eastAsia="Times New Roman" w:hAnsi="Times New Roman" w:cs="Times New Roman"/>
          <w:sz w:val="24"/>
          <w:szCs w:val="24"/>
        </w:rPr>
        <w:t>u rahasta</w:t>
      </w:r>
      <w:r w:rsidR="5F79780B" w:rsidRPr="00E04EAF">
        <w:rPr>
          <w:rFonts w:ascii="Times New Roman" w:eastAsia="Times New Roman" w:hAnsi="Times New Roman" w:cs="Times New Roman"/>
          <w:sz w:val="24"/>
          <w:szCs w:val="24"/>
        </w:rPr>
        <w:t>takse</w:t>
      </w:r>
      <w:r w:rsidRPr="00E04EAF">
        <w:rPr>
          <w:rFonts w:ascii="Times New Roman" w:eastAsia="Times New Roman" w:hAnsi="Times New Roman" w:cs="Times New Roman"/>
          <w:sz w:val="24"/>
          <w:szCs w:val="24"/>
        </w:rPr>
        <w:t xml:space="preserve"> kohaliku omavalitsuse üksuse eelarvest.</w:t>
      </w:r>
    </w:p>
    <w:p w14:paraId="5EFDD242"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6E9E1B2F" w14:textId="08312D02" w:rsidR="2BF99F60" w:rsidRDefault="50E09940" w:rsidP="009B6D65">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Kooskõlas riigieelarve seadusega antakse riigieelarvest kohaliku omavalitsuse üksusele toetust käesoleva seaduse § </w:t>
      </w:r>
      <w:r w:rsidR="427C6EB1" w:rsidRPr="7BA5EFAE">
        <w:rPr>
          <w:rFonts w:ascii="Times New Roman" w:eastAsia="Times New Roman" w:hAnsi="Times New Roman" w:cs="Times New Roman"/>
          <w:sz w:val="24"/>
          <w:szCs w:val="24"/>
        </w:rPr>
        <w:t>2</w:t>
      </w:r>
      <w:r w:rsidR="737ED1BB" w:rsidRPr="7BA5EFAE">
        <w:rPr>
          <w:rFonts w:ascii="Times New Roman" w:eastAsia="Times New Roman" w:hAnsi="Times New Roman" w:cs="Times New Roman"/>
          <w:sz w:val="24"/>
          <w:szCs w:val="24"/>
        </w:rPr>
        <w:t>8</w:t>
      </w:r>
      <w:r w:rsidRPr="7BA5EFAE">
        <w:rPr>
          <w:rFonts w:ascii="Times New Roman" w:eastAsia="Times New Roman" w:hAnsi="Times New Roman" w:cs="Times New Roman"/>
          <w:sz w:val="24"/>
          <w:szCs w:val="24"/>
        </w:rPr>
        <w:t xml:space="preserve"> lõikes 1 </w:t>
      </w:r>
      <w:r w:rsidR="4C9115C9" w:rsidRPr="7BA5EFAE">
        <w:rPr>
          <w:rFonts w:ascii="Times New Roman" w:eastAsia="Times New Roman" w:hAnsi="Times New Roman" w:cs="Times New Roman"/>
          <w:sz w:val="24"/>
          <w:szCs w:val="24"/>
        </w:rPr>
        <w:t>ja § 3</w:t>
      </w:r>
      <w:r w:rsidR="737ED1BB" w:rsidRPr="7BA5EFAE">
        <w:rPr>
          <w:rFonts w:ascii="Times New Roman" w:eastAsia="Times New Roman" w:hAnsi="Times New Roman" w:cs="Times New Roman"/>
          <w:sz w:val="24"/>
          <w:szCs w:val="24"/>
        </w:rPr>
        <w:t>7</w:t>
      </w:r>
      <w:r w:rsidR="4C9115C9" w:rsidRPr="7BA5EFAE">
        <w:rPr>
          <w:rFonts w:ascii="Times New Roman" w:eastAsia="Times New Roman" w:hAnsi="Times New Roman" w:cs="Times New Roman"/>
          <w:sz w:val="24"/>
          <w:szCs w:val="24"/>
        </w:rPr>
        <w:t xml:space="preserve"> lõikes 1 </w:t>
      </w:r>
      <w:r w:rsidRPr="7BA5EFAE">
        <w:rPr>
          <w:rFonts w:ascii="Times New Roman" w:eastAsia="Times New Roman" w:hAnsi="Times New Roman" w:cs="Times New Roman"/>
          <w:sz w:val="24"/>
          <w:szCs w:val="24"/>
        </w:rPr>
        <w:t xml:space="preserve">nimetatud õpetajate täienduskoolituseks, eesti keele õppeks ja </w:t>
      </w:r>
      <w:r w:rsidRPr="00382BAF">
        <w:rPr>
          <w:rFonts w:ascii="Times New Roman" w:eastAsia="Times New Roman" w:hAnsi="Times New Roman" w:cs="Times New Roman"/>
          <w:sz w:val="24"/>
          <w:szCs w:val="24"/>
        </w:rPr>
        <w:t>õpetajate tööjõukuludeks</w:t>
      </w:r>
      <w:r w:rsidR="4C390CDE" w:rsidRPr="7BA5EFAE">
        <w:rPr>
          <w:rFonts w:ascii="Times New Roman" w:eastAsia="Times New Roman" w:hAnsi="Times New Roman" w:cs="Times New Roman"/>
          <w:sz w:val="24"/>
          <w:szCs w:val="24"/>
        </w:rPr>
        <w:t xml:space="preserve">. </w:t>
      </w:r>
      <w:bookmarkStart w:id="492" w:name="_Hlk156472437"/>
      <w:r w:rsidR="4C390CDE" w:rsidRPr="7BA5EFAE">
        <w:rPr>
          <w:rFonts w:ascii="Times New Roman" w:eastAsia="Times New Roman" w:hAnsi="Times New Roman" w:cs="Times New Roman"/>
          <w:sz w:val="24"/>
          <w:szCs w:val="24"/>
        </w:rPr>
        <w:t>K</w:t>
      </w:r>
      <w:r w:rsidRPr="7BA5EFAE">
        <w:rPr>
          <w:rFonts w:ascii="Times New Roman" w:eastAsia="Times New Roman" w:hAnsi="Times New Roman" w:cs="Times New Roman"/>
          <w:sz w:val="24"/>
          <w:szCs w:val="24"/>
        </w:rPr>
        <w:t xml:space="preserve">ohaliku omavalitsuse üksus </w:t>
      </w:r>
      <w:r w:rsidR="4C390CDE" w:rsidRPr="7BA5EFAE">
        <w:rPr>
          <w:rFonts w:ascii="Times New Roman" w:eastAsia="Times New Roman" w:hAnsi="Times New Roman" w:cs="Times New Roman"/>
          <w:sz w:val="24"/>
          <w:szCs w:val="24"/>
        </w:rPr>
        <w:t xml:space="preserve">võib </w:t>
      </w:r>
      <w:r w:rsidRPr="7BA5EFAE">
        <w:rPr>
          <w:rFonts w:ascii="Times New Roman" w:eastAsia="Times New Roman" w:hAnsi="Times New Roman" w:cs="Times New Roman"/>
          <w:sz w:val="24"/>
          <w:szCs w:val="24"/>
        </w:rPr>
        <w:t xml:space="preserve">toetust kasutada </w:t>
      </w:r>
      <w:r w:rsidR="4C390CDE" w:rsidRPr="7BA5EFAE">
        <w:rPr>
          <w:rFonts w:ascii="Times New Roman" w:eastAsia="Times New Roman" w:hAnsi="Times New Roman" w:cs="Times New Roman"/>
          <w:sz w:val="24"/>
          <w:szCs w:val="24"/>
        </w:rPr>
        <w:t xml:space="preserve">ka </w:t>
      </w:r>
      <w:r w:rsidRPr="7BA5EFAE">
        <w:rPr>
          <w:rFonts w:ascii="Times New Roman" w:eastAsia="Times New Roman" w:hAnsi="Times New Roman" w:cs="Times New Roman"/>
          <w:sz w:val="24"/>
          <w:szCs w:val="24"/>
        </w:rPr>
        <w:t>tugispetsialistide tööjõukulude katmiseks või tugiteenuste kättesaadavuse tagamiseks.</w:t>
      </w:r>
    </w:p>
    <w:bookmarkEnd w:id="492"/>
    <w:p w14:paraId="042FC3ED"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7EA728F2" w14:textId="0BE1C505" w:rsidR="2BF99F60" w:rsidRDefault="4E63882E" w:rsidP="009B6D65">
      <w:pPr>
        <w:spacing w:after="0" w:line="240" w:lineRule="auto"/>
        <w:jc w:val="both"/>
        <w:rPr>
          <w:rFonts w:ascii="Times New Roman" w:eastAsia="Times New Roman" w:hAnsi="Times New Roman" w:cs="Times New Roman"/>
          <w:sz w:val="24"/>
          <w:szCs w:val="24"/>
        </w:rPr>
      </w:pPr>
      <w:r w:rsidRPr="00445831">
        <w:rPr>
          <w:rFonts w:ascii="Times New Roman" w:eastAsia="Times New Roman" w:hAnsi="Times New Roman" w:cs="Times New Roman"/>
          <w:sz w:val="24"/>
          <w:szCs w:val="24"/>
        </w:rPr>
        <w:t>(3) Kohaliku omavalitsuse üksusele antava õpetajate tööjõukulude toetuse arvestamise</w:t>
      </w:r>
      <w:r w:rsidR="75BCDCFE" w:rsidRPr="00445831">
        <w:rPr>
          <w:rFonts w:ascii="Times New Roman" w:eastAsia="Times New Roman" w:hAnsi="Times New Roman" w:cs="Times New Roman"/>
          <w:sz w:val="24"/>
          <w:szCs w:val="24"/>
        </w:rPr>
        <w:t xml:space="preserve"> aluseks</w:t>
      </w:r>
      <w:r w:rsidRPr="00445831">
        <w:rPr>
          <w:rFonts w:ascii="Times New Roman" w:eastAsia="Times New Roman" w:hAnsi="Times New Roman" w:cs="Times New Roman"/>
          <w:sz w:val="24"/>
          <w:szCs w:val="24"/>
        </w:rPr>
        <w:t xml:space="preserve"> on eelmisel kalendriaastal õpetaja töötasu alammäära suurendamisega kaasnenud lisakulude osaliseks katmiseks </w:t>
      </w:r>
      <w:r w:rsidRPr="007E48D0">
        <w:rPr>
          <w:rFonts w:ascii="Times New Roman" w:eastAsia="Times New Roman" w:hAnsi="Times New Roman" w:cs="Times New Roman"/>
          <w:sz w:val="24"/>
          <w:szCs w:val="24"/>
        </w:rPr>
        <w:t xml:space="preserve">eraldatud toetus. Õpetajate tööjõukulude toetuse ülejäänud vahendite jaotuse aluseks on munitsipaal- ja eralasteaedades </w:t>
      </w:r>
      <w:r w:rsidR="72D64A84" w:rsidRPr="007E48D0">
        <w:rPr>
          <w:rFonts w:ascii="Times New Roman" w:eastAsia="Times New Roman" w:hAnsi="Times New Roman" w:cs="Times New Roman"/>
          <w:sz w:val="24"/>
          <w:szCs w:val="24"/>
        </w:rPr>
        <w:t>ning</w:t>
      </w:r>
      <w:r w:rsidR="72D64A84" w:rsidRPr="00445831">
        <w:rPr>
          <w:rFonts w:ascii="Times New Roman" w:eastAsia="Times New Roman" w:hAnsi="Times New Roman" w:cs="Times New Roman"/>
          <w:sz w:val="24"/>
          <w:szCs w:val="24"/>
        </w:rPr>
        <w:t xml:space="preserve"> munitsipaal- ja eralastehoidudes käivate pooleteise- kuni kolmeaastaste </w:t>
      </w:r>
      <w:r w:rsidRPr="00445831">
        <w:rPr>
          <w:rFonts w:ascii="Times New Roman" w:eastAsia="Times New Roman" w:hAnsi="Times New Roman" w:cs="Times New Roman"/>
          <w:sz w:val="24"/>
          <w:szCs w:val="24"/>
        </w:rPr>
        <w:t>laste arv elukoha</w:t>
      </w:r>
      <w:r w:rsidR="75BCDCFE" w:rsidRPr="00445831">
        <w:rPr>
          <w:rFonts w:ascii="Times New Roman" w:eastAsia="Times New Roman" w:hAnsi="Times New Roman" w:cs="Times New Roman"/>
          <w:sz w:val="24"/>
          <w:szCs w:val="24"/>
        </w:rPr>
        <w:t xml:space="preserve"> järgi</w:t>
      </w:r>
      <w:r w:rsidRPr="00445831">
        <w:rPr>
          <w:rFonts w:ascii="Times New Roman" w:eastAsia="Times New Roman" w:hAnsi="Times New Roman" w:cs="Times New Roman"/>
          <w:sz w:val="24"/>
          <w:szCs w:val="24"/>
        </w:rPr>
        <w:t>.</w:t>
      </w:r>
    </w:p>
    <w:p w14:paraId="2B53C594"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5AD697B4" w14:textId="05A3A9F0" w:rsidR="00F15B79" w:rsidRDefault="2BFD4BE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(4) </w:t>
      </w:r>
      <w:r w:rsidR="44EABB41" w:rsidRPr="7BA5EFAE">
        <w:rPr>
          <w:rFonts w:ascii="Times New Roman" w:eastAsia="Times New Roman" w:hAnsi="Times New Roman" w:cs="Times New Roman"/>
          <w:sz w:val="24"/>
          <w:szCs w:val="24"/>
        </w:rPr>
        <w:t>O</w:t>
      </w:r>
      <w:r w:rsidRPr="7BA5EFAE">
        <w:rPr>
          <w:rFonts w:ascii="Times New Roman" w:eastAsia="Times New Roman" w:hAnsi="Times New Roman" w:cs="Times New Roman"/>
          <w:sz w:val="24"/>
          <w:szCs w:val="24"/>
        </w:rPr>
        <w:t xml:space="preserve">salustasu </w:t>
      </w:r>
      <w:r w:rsidR="1C02B045" w:rsidRPr="7BA5EFAE">
        <w:rPr>
          <w:rFonts w:ascii="Times New Roman" w:eastAsia="Times New Roman" w:hAnsi="Times New Roman" w:cs="Times New Roman"/>
          <w:sz w:val="24"/>
          <w:szCs w:val="24"/>
        </w:rPr>
        <w:t xml:space="preserve">lastehoius ja lasteaias </w:t>
      </w:r>
      <w:r w:rsidRPr="7BA5EFAE">
        <w:rPr>
          <w:rFonts w:ascii="Times New Roman" w:eastAsia="Times New Roman" w:hAnsi="Times New Roman" w:cs="Times New Roman"/>
          <w:sz w:val="24"/>
          <w:szCs w:val="24"/>
        </w:rPr>
        <w:t>ühe lapse kohta ei või ületada 20 protsenti töölepingu seaduse §</w:t>
      </w:r>
      <w:r w:rsidR="50FC9A34"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29 lõike</w:t>
      </w:r>
      <w:r w:rsidR="50FC9A34"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5 alusel kehtestatud töötasu alammäärast. Lapse toidukulu katab vanem.</w:t>
      </w:r>
    </w:p>
    <w:p w14:paraId="66A29C14"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08AF9F35" w14:textId="7D8E6060" w:rsidR="2BF99F60" w:rsidRDefault="096F5A89"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7CF73244" w:rsidRPr="7BA5EFAE">
        <w:rPr>
          <w:rFonts w:ascii="Times New Roman" w:eastAsia="Times New Roman" w:hAnsi="Times New Roman" w:cs="Times New Roman"/>
          <w:sz w:val="24"/>
          <w:szCs w:val="24"/>
        </w:rPr>
        <w:t>5</w:t>
      </w:r>
      <w:r w:rsidRPr="7BA5EFAE">
        <w:rPr>
          <w:rFonts w:ascii="Times New Roman" w:eastAsia="Times New Roman" w:hAnsi="Times New Roman" w:cs="Times New Roman"/>
          <w:sz w:val="24"/>
          <w:szCs w:val="24"/>
        </w:rPr>
        <w:t xml:space="preserve">) Kohaliku omavalitsuse üksus kehtestab </w:t>
      </w:r>
      <w:r w:rsidR="4CEC2DE3" w:rsidRPr="7BA5EFAE">
        <w:rPr>
          <w:rFonts w:ascii="Times New Roman" w:eastAsia="Times New Roman" w:hAnsi="Times New Roman" w:cs="Times New Roman"/>
          <w:sz w:val="24"/>
          <w:szCs w:val="24"/>
        </w:rPr>
        <w:t>munitsipaallasteaia ja -lastehoiu</w:t>
      </w:r>
      <w:r w:rsidRPr="7BA5EFAE">
        <w:rPr>
          <w:rFonts w:ascii="Times New Roman" w:eastAsia="Times New Roman" w:hAnsi="Times New Roman" w:cs="Times New Roman"/>
          <w:sz w:val="24"/>
          <w:szCs w:val="24"/>
        </w:rPr>
        <w:t xml:space="preserve"> osalustasu ja toidukulu</w:t>
      </w:r>
      <w:r w:rsidR="0F201708" w:rsidRPr="7BA5EFAE">
        <w:rPr>
          <w:rFonts w:ascii="Times New Roman" w:eastAsia="Times New Roman" w:hAnsi="Times New Roman" w:cs="Times New Roman"/>
          <w:sz w:val="24"/>
          <w:szCs w:val="24"/>
        </w:rPr>
        <w:t xml:space="preserve"> päevamaksumuse</w:t>
      </w:r>
      <w:r w:rsidRPr="7BA5EFAE">
        <w:rPr>
          <w:rFonts w:ascii="Times New Roman" w:eastAsia="Times New Roman" w:hAnsi="Times New Roman" w:cs="Times New Roman"/>
          <w:sz w:val="24"/>
          <w:szCs w:val="24"/>
        </w:rPr>
        <w:t>, mis võib olla diferentseeritud sõltuvalt laste arvust perekonnas, sotsiaalmajanduslikust taustast või muudest asjaoludest.</w:t>
      </w:r>
      <w:r w:rsidR="11FE20D4" w:rsidRPr="7BA5EFAE">
        <w:rPr>
          <w:rFonts w:ascii="Times New Roman" w:eastAsia="Times New Roman" w:hAnsi="Times New Roman" w:cs="Times New Roman"/>
          <w:sz w:val="24"/>
          <w:szCs w:val="24"/>
        </w:rPr>
        <w:t xml:space="preserve"> </w:t>
      </w:r>
      <w:r w:rsidR="646B85C2" w:rsidRPr="7BA5EFAE">
        <w:rPr>
          <w:rFonts w:ascii="Times New Roman" w:eastAsia="Times New Roman" w:hAnsi="Times New Roman" w:cs="Times New Roman"/>
          <w:sz w:val="24"/>
          <w:szCs w:val="24"/>
        </w:rPr>
        <w:t xml:space="preserve">Enne </w:t>
      </w:r>
      <w:r w:rsidR="67AA745F" w:rsidRPr="7BA5EFAE">
        <w:rPr>
          <w:rFonts w:ascii="Times New Roman" w:eastAsia="Times New Roman" w:hAnsi="Times New Roman" w:cs="Times New Roman"/>
          <w:sz w:val="24"/>
          <w:szCs w:val="24"/>
        </w:rPr>
        <w:t>t</w:t>
      </w:r>
      <w:r w:rsidR="11FE20D4" w:rsidRPr="7BA5EFAE">
        <w:rPr>
          <w:rFonts w:ascii="Times New Roman" w:eastAsia="Times New Roman" w:hAnsi="Times New Roman" w:cs="Times New Roman"/>
          <w:sz w:val="24"/>
          <w:szCs w:val="24"/>
        </w:rPr>
        <w:t>oidukulu päevamaksumuse kehtestamist</w:t>
      </w:r>
      <w:r w:rsidR="7F097E72" w:rsidRPr="7BA5EFAE">
        <w:rPr>
          <w:rFonts w:ascii="Times New Roman" w:eastAsia="Times New Roman" w:hAnsi="Times New Roman" w:cs="Times New Roman"/>
          <w:sz w:val="24"/>
          <w:szCs w:val="24"/>
        </w:rPr>
        <w:t xml:space="preserve"> </w:t>
      </w:r>
      <w:del w:id="493" w:author="Mari Koik" w:date="2024-02-14T13:21:00Z">
        <w:r w:rsidR="7F097E72" w:rsidRPr="7BA5EFAE" w:rsidDel="00725D07">
          <w:rPr>
            <w:rFonts w:ascii="Times New Roman" w:eastAsia="Times New Roman" w:hAnsi="Times New Roman" w:cs="Times New Roman"/>
            <w:sz w:val="24"/>
            <w:szCs w:val="24"/>
          </w:rPr>
          <w:delText xml:space="preserve">tuleb </w:delText>
        </w:r>
      </w:del>
      <w:ins w:id="494" w:author="Mari Koik" w:date="2024-02-14T13:21:00Z">
        <w:r w:rsidR="00725D07">
          <w:rPr>
            <w:rFonts w:ascii="Times New Roman" w:eastAsia="Times New Roman" w:hAnsi="Times New Roman" w:cs="Times New Roman"/>
            <w:sz w:val="24"/>
            <w:szCs w:val="24"/>
          </w:rPr>
          <w:t>kuulatakse</w:t>
        </w:r>
        <w:r w:rsidR="00725D07" w:rsidRPr="7BA5EFAE">
          <w:rPr>
            <w:rFonts w:ascii="Times New Roman" w:eastAsia="Times New Roman" w:hAnsi="Times New Roman" w:cs="Times New Roman"/>
            <w:sz w:val="24"/>
            <w:szCs w:val="24"/>
          </w:rPr>
          <w:t xml:space="preserve"> </w:t>
        </w:r>
      </w:ins>
      <w:r w:rsidR="7F097E72" w:rsidRPr="7BA5EFAE">
        <w:rPr>
          <w:rFonts w:ascii="Times New Roman" w:eastAsia="Times New Roman" w:hAnsi="Times New Roman" w:cs="Times New Roman"/>
          <w:sz w:val="24"/>
          <w:szCs w:val="24"/>
        </w:rPr>
        <w:t>ära</w:t>
      </w:r>
      <w:r w:rsidR="11FE20D4" w:rsidRPr="7BA5EFAE">
        <w:rPr>
          <w:rFonts w:ascii="Times New Roman" w:eastAsia="Times New Roman" w:hAnsi="Times New Roman" w:cs="Times New Roman"/>
          <w:sz w:val="24"/>
          <w:szCs w:val="24"/>
        </w:rPr>
        <w:t xml:space="preserve"> </w:t>
      </w:r>
      <w:del w:id="495" w:author="Mari Koik" w:date="2024-02-14T13:21:00Z">
        <w:r w:rsidR="11FE20D4" w:rsidRPr="7BA5EFAE" w:rsidDel="00725D07">
          <w:rPr>
            <w:rFonts w:ascii="Times New Roman" w:eastAsia="Times New Roman" w:hAnsi="Times New Roman" w:cs="Times New Roman"/>
            <w:sz w:val="24"/>
            <w:szCs w:val="24"/>
          </w:rPr>
          <w:delText xml:space="preserve">kuulata </w:delText>
        </w:r>
      </w:del>
      <w:r w:rsidR="11FE20D4" w:rsidRPr="7BA5EFAE">
        <w:rPr>
          <w:rFonts w:ascii="Times New Roman" w:eastAsia="Times New Roman" w:hAnsi="Times New Roman" w:cs="Times New Roman"/>
          <w:sz w:val="24"/>
          <w:szCs w:val="24"/>
        </w:rPr>
        <w:t>hoolekogu arvamus.</w:t>
      </w:r>
    </w:p>
    <w:p w14:paraId="547EC4D6"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1B437AD4" w14:textId="40A622E0" w:rsidR="00E65191" w:rsidRDefault="40AD7B95" w:rsidP="009B6D65">
      <w:pPr>
        <w:spacing w:after="0" w:line="240" w:lineRule="auto"/>
        <w:jc w:val="both"/>
        <w:rPr>
          <w:rFonts w:ascii="Times New Roman" w:eastAsia="Times New Roman" w:hAnsi="Times New Roman" w:cs="Times New Roman"/>
          <w:sz w:val="24"/>
          <w:szCs w:val="24"/>
        </w:rPr>
      </w:pPr>
      <w:bookmarkStart w:id="496" w:name="_Hlk133242796"/>
      <w:r w:rsidRPr="7BA5EFAE">
        <w:rPr>
          <w:rFonts w:ascii="Times New Roman" w:eastAsia="Times New Roman" w:hAnsi="Times New Roman" w:cs="Times New Roman"/>
          <w:sz w:val="24"/>
          <w:szCs w:val="24"/>
        </w:rPr>
        <w:t>(</w:t>
      </w:r>
      <w:r w:rsidR="7CF73244" w:rsidRPr="7BA5EFAE">
        <w:rPr>
          <w:rFonts w:ascii="Times New Roman" w:eastAsia="Times New Roman" w:hAnsi="Times New Roman" w:cs="Times New Roman"/>
          <w:sz w:val="24"/>
          <w:szCs w:val="24"/>
        </w:rPr>
        <w:t>6</w:t>
      </w:r>
      <w:r w:rsidRPr="7BA5EFAE">
        <w:rPr>
          <w:rFonts w:ascii="Times New Roman" w:eastAsia="Times New Roman" w:hAnsi="Times New Roman" w:cs="Times New Roman"/>
          <w:sz w:val="24"/>
          <w:szCs w:val="24"/>
        </w:rPr>
        <w:t xml:space="preserve">) </w:t>
      </w:r>
      <w:bookmarkStart w:id="497" w:name="_Hlk133238498"/>
      <w:r w:rsidR="41906AF6" w:rsidRPr="7BA5EFAE">
        <w:rPr>
          <w:rFonts w:ascii="Times New Roman" w:eastAsia="Times New Roman" w:hAnsi="Times New Roman" w:cs="Times New Roman"/>
          <w:sz w:val="24"/>
          <w:szCs w:val="24"/>
        </w:rPr>
        <w:t>Munitsipaallasteaia</w:t>
      </w:r>
      <w:r w:rsidR="439CA6E8" w:rsidRPr="7BA5EFAE">
        <w:rPr>
          <w:rFonts w:ascii="Times New Roman" w:eastAsia="Times New Roman" w:hAnsi="Times New Roman" w:cs="Times New Roman"/>
          <w:sz w:val="24"/>
          <w:szCs w:val="24"/>
        </w:rPr>
        <w:t>-</w:t>
      </w:r>
      <w:r w:rsidR="41906AF6" w:rsidRPr="7BA5EFAE">
        <w:rPr>
          <w:rFonts w:ascii="Times New Roman" w:eastAsia="Times New Roman" w:hAnsi="Times New Roman" w:cs="Times New Roman"/>
          <w:sz w:val="24"/>
          <w:szCs w:val="24"/>
        </w:rPr>
        <w:t xml:space="preserve"> </w:t>
      </w:r>
      <w:r w:rsidR="033BDA18" w:rsidRPr="7BA5EFAE">
        <w:rPr>
          <w:rFonts w:ascii="Times New Roman" w:eastAsia="Times New Roman" w:hAnsi="Times New Roman" w:cs="Times New Roman"/>
          <w:sz w:val="24"/>
          <w:szCs w:val="24"/>
        </w:rPr>
        <w:t xml:space="preserve">ja </w:t>
      </w:r>
      <w:r w:rsidR="35BD6C21" w:rsidRPr="7BA5EFAE">
        <w:rPr>
          <w:rFonts w:ascii="Times New Roman" w:eastAsia="Times New Roman" w:hAnsi="Times New Roman" w:cs="Times New Roman"/>
          <w:sz w:val="24"/>
          <w:szCs w:val="24"/>
        </w:rPr>
        <w:t>-</w:t>
      </w:r>
      <w:r w:rsidR="033BDA18" w:rsidRPr="7BA5EFAE">
        <w:rPr>
          <w:rFonts w:ascii="Times New Roman" w:eastAsia="Times New Roman" w:hAnsi="Times New Roman" w:cs="Times New Roman"/>
          <w:sz w:val="24"/>
          <w:szCs w:val="24"/>
        </w:rPr>
        <w:t xml:space="preserve">lastehoiukoha tagamisel </w:t>
      </w:r>
      <w:r w:rsidR="41906AF6" w:rsidRPr="7BA5EFAE">
        <w:rPr>
          <w:rFonts w:ascii="Times New Roman" w:eastAsia="Times New Roman" w:hAnsi="Times New Roman" w:cs="Times New Roman"/>
          <w:sz w:val="24"/>
          <w:szCs w:val="24"/>
        </w:rPr>
        <w:t>teise kohaliku omavalitsuse üksuse munitsipaallasteaia</w:t>
      </w:r>
      <w:r w:rsidR="45ACF667" w:rsidRPr="7BA5EFAE">
        <w:rPr>
          <w:rFonts w:ascii="Times New Roman" w:eastAsia="Times New Roman" w:hAnsi="Times New Roman" w:cs="Times New Roman"/>
          <w:sz w:val="24"/>
          <w:szCs w:val="24"/>
        </w:rPr>
        <w:t>s</w:t>
      </w:r>
      <w:r w:rsidR="41906AF6" w:rsidRPr="7BA5EFAE">
        <w:rPr>
          <w:rFonts w:ascii="Times New Roman" w:eastAsia="Times New Roman" w:hAnsi="Times New Roman" w:cs="Times New Roman"/>
          <w:sz w:val="24"/>
          <w:szCs w:val="24"/>
        </w:rPr>
        <w:t xml:space="preserve"> või </w:t>
      </w:r>
      <w:r w:rsidR="7266B916" w:rsidRPr="7BA5EFAE">
        <w:rPr>
          <w:rFonts w:ascii="Times New Roman" w:eastAsia="Times New Roman" w:hAnsi="Times New Roman" w:cs="Times New Roman"/>
          <w:sz w:val="24"/>
          <w:szCs w:val="24"/>
        </w:rPr>
        <w:t>-</w:t>
      </w:r>
      <w:r w:rsidR="41906AF6" w:rsidRPr="7BA5EFAE">
        <w:rPr>
          <w:rFonts w:ascii="Times New Roman" w:eastAsia="Times New Roman" w:hAnsi="Times New Roman" w:cs="Times New Roman"/>
          <w:sz w:val="24"/>
          <w:szCs w:val="24"/>
        </w:rPr>
        <w:t>lastehoiu</w:t>
      </w:r>
      <w:r w:rsidR="45ACF667" w:rsidRPr="7BA5EFAE">
        <w:rPr>
          <w:rFonts w:ascii="Times New Roman" w:eastAsia="Times New Roman" w:hAnsi="Times New Roman" w:cs="Times New Roman"/>
          <w:sz w:val="24"/>
          <w:szCs w:val="24"/>
        </w:rPr>
        <w:t>s</w:t>
      </w:r>
      <w:r w:rsidR="41906AF6" w:rsidRPr="7BA5EFAE">
        <w:rPr>
          <w:rFonts w:ascii="Times New Roman" w:eastAsia="Times New Roman" w:hAnsi="Times New Roman" w:cs="Times New Roman"/>
          <w:sz w:val="24"/>
          <w:szCs w:val="24"/>
        </w:rPr>
        <w:t xml:space="preserve"> käesoleva seaduse §-s </w:t>
      </w:r>
      <w:r w:rsidR="1B907CEF" w:rsidRPr="7BA5EFAE">
        <w:rPr>
          <w:rFonts w:ascii="Times New Roman" w:eastAsia="Times New Roman" w:hAnsi="Times New Roman" w:cs="Times New Roman"/>
          <w:sz w:val="24"/>
          <w:szCs w:val="24"/>
        </w:rPr>
        <w:t>4</w:t>
      </w:r>
      <w:r w:rsidR="41906AF6" w:rsidRPr="7BA5EFAE">
        <w:rPr>
          <w:rFonts w:ascii="Times New Roman" w:eastAsia="Times New Roman" w:hAnsi="Times New Roman" w:cs="Times New Roman"/>
          <w:sz w:val="24"/>
          <w:szCs w:val="24"/>
        </w:rPr>
        <w:t xml:space="preserve"> sätestatud korra</w:t>
      </w:r>
      <w:r w:rsidR="6396FDED" w:rsidRPr="7BA5EFAE">
        <w:rPr>
          <w:rFonts w:ascii="Times New Roman" w:eastAsia="Times New Roman" w:hAnsi="Times New Roman" w:cs="Times New Roman"/>
          <w:sz w:val="24"/>
          <w:szCs w:val="24"/>
        </w:rPr>
        <w:t>s</w:t>
      </w:r>
      <w:r w:rsidR="41906AF6" w:rsidRPr="7BA5EFAE">
        <w:rPr>
          <w:rFonts w:ascii="Times New Roman" w:eastAsia="Times New Roman" w:hAnsi="Times New Roman" w:cs="Times New Roman"/>
          <w:sz w:val="24"/>
          <w:szCs w:val="24"/>
        </w:rPr>
        <w:t xml:space="preserve"> lepivad kohaliku omavalitsuse üksused</w:t>
      </w:r>
      <w:r w:rsidRPr="7BA5EFAE">
        <w:rPr>
          <w:rFonts w:ascii="Times New Roman" w:eastAsia="Times New Roman" w:hAnsi="Times New Roman" w:cs="Times New Roman"/>
          <w:sz w:val="24"/>
          <w:szCs w:val="24"/>
        </w:rPr>
        <w:t xml:space="preserve"> kokku koha maksumusega seotud kulu tasumise korra</w:t>
      </w:r>
      <w:bookmarkEnd w:id="497"/>
      <w:del w:id="498" w:author="Mari Koik" w:date="2024-02-15T16:37:00Z">
        <w:r w:rsidR="306ACB22" w:rsidRPr="7BA5EFAE" w:rsidDel="0091706A">
          <w:rPr>
            <w:rFonts w:ascii="Times New Roman" w:eastAsia="Times New Roman" w:hAnsi="Times New Roman" w:cs="Times New Roman"/>
            <w:sz w:val="24"/>
            <w:szCs w:val="24"/>
          </w:rPr>
          <w:delText>s</w:delText>
        </w:r>
      </w:del>
      <w:r w:rsidR="306ACB22" w:rsidRPr="7BA5EFAE">
        <w:rPr>
          <w:rFonts w:ascii="Times New Roman" w:eastAsia="Times New Roman" w:hAnsi="Times New Roman" w:cs="Times New Roman"/>
          <w:sz w:val="24"/>
          <w:szCs w:val="24"/>
        </w:rPr>
        <w:t>.</w:t>
      </w:r>
    </w:p>
    <w:p w14:paraId="4D689451"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bookmarkEnd w:id="496"/>
    <w:p w14:paraId="3C5078A0" w14:textId="11709C9C" w:rsidR="2BF99F60" w:rsidRPr="00E04EAF" w:rsidRDefault="4E63882E" w:rsidP="00347352">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49EE2186" w:rsidRPr="00E04EAF">
        <w:rPr>
          <w:rFonts w:ascii="Times New Roman" w:eastAsia="Times New Roman" w:hAnsi="Times New Roman" w:cs="Times New Roman"/>
          <w:b/>
          <w:bCs/>
          <w:sz w:val="24"/>
          <w:szCs w:val="24"/>
        </w:rPr>
        <w:t>4</w:t>
      </w:r>
      <w:r w:rsidR="00F339DE">
        <w:rPr>
          <w:rFonts w:ascii="Times New Roman" w:eastAsia="Times New Roman" w:hAnsi="Times New Roman" w:cs="Times New Roman"/>
          <w:b/>
          <w:bCs/>
          <w:sz w:val="24"/>
          <w:szCs w:val="24"/>
        </w:rPr>
        <w:t>7</w:t>
      </w:r>
      <w:r w:rsidRPr="00E04EAF">
        <w:rPr>
          <w:rFonts w:ascii="Times New Roman" w:eastAsia="Times New Roman" w:hAnsi="Times New Roman" w:cs="Times New Roman"/>
          <w:b/>
          <w:bCs/>
          <w:sz w:val="24"/>
          <w:szCs w:val="24"/>
        </w:rPr>
        <w:t>. Eralas</w:t>
      </w:r>
      <w:r w:rsidR="2274490E" w:rsidRPr="00E04EAF">
        <w:rPr>
          <w:rFonts w:ascii="Times New Roman" w:eastAsia="Times New Roman" w:hAnsi="Times New Roman" w:cs="Times New Roman"/>
          <w:b/>
          <w:bCs/>
          <w:sz w:val="24"/>
          <w:szCs w:val="24"/>
        </w:rPr>
        <w:t>tehoiu</w:t>
      </w:r>
      <w:r w:rsidRPr="00E04EAF">
        <w:rPr>
          <w:rFonts w:ascii="Times New Roman" w:eastAsia="Times New Roman" w:hAnsi="Times New Roman" w:cs="Times New Roman"/>
          <w:b/>
          <w:bCs/>
          <w:sz w:val="24"/>
          <w:szCs w:val="24"/>
        </w:rPr>
        <w:t xml:space="preserve"> ja </w:t>
      </w:r>
      <w:r w:rsidR="75BCDCFE" w:rsidRPr="00E04EAF">
        <w:rPr>
          <w:rFonts w:ascii="Times New Roman" w:eastAsia="Times New Roman" w:hAnsi="Times New Roman" w:cs="Times New Roman"/>
          <w:b/>
          <w:bCs/>
          <w:sz w:val="24"/>
          <w:szCs w:val="24"/>
        </w:rPr>
        <w:t>-</w:t>
      </w:r>
      <w:r w:rsidR="487CA75D" w:rsidRPr="00E04EAF">
        <w:rPr>
          <w:rFonts w:ascii="Times New Roman" w:eastAsia="Times New Roman" w:hAnsi="Times New Roman" w:cs="Times New Roman"/>
          <w:b/>
          <w:bCs/>
          <w:sz w:val="24"/>
          <w:szCs w:val="24"/>
        </w:rPr>
        <w:t>laste</w:t>
      </w:r>
      <w:r w:rsidR="7D816165" w:rsidRPr="00E04EAF">
        <w:rPr>
          <w:rFonts w:ascii="Times New Roman" w:eastAsia="Times New Roman" w:hAnsi="Times New Roman" w:cs="Times New Roman"/>
          <w:b/>
          <w:bCs/>
          <w:sz w:val="24"/>
          <w:szCs w:val="24"/>
        </w:rPr>
        <w:t>aia</w:t>
      </w:r>
      <w:r w:rsidRPr="00E04EAF">
        <w:rPr>
          <w:rFonts w:ascii="Times New Roman" w:eastAsia="Times New Roman" w:hAnsi="Times New Roman" w:cs="Times New Roman"/>
          <w:b/>
          <w:bCs/>
          <w:sz w:val="24"/>
          <w:szCs w:val="24"/>
        </w:rPr>
        <w:t xml:space="preserve"> rahastamine</w:t>
      </w:r>
    </w:p>
    <w:p w14:paraId="313F50A8" w14:textId="77777777" w:rsidR="00347352" w:rsidRDefault="00347352" w:rsidP="00347352">
      <w:pPr>
        <w:spacing w:after="0" w:line="240" w:lineRule="auto"/>
        <w:jc w:val="both"/>
        <w:rPr>
          <w:rFonts w:ascii="Times New Roman" w:eastAsia="Times New Roman" w:hAnsi="Times New Roman" w:cs="Times New Roman"/>
          <w:sz w:val="24"/>
          <w:szCs w:val="24"/>
        </w:rPr>
      </w:pPr>
    </w:p>
    <w:p w14:paraId="66FEA69E" w14:textId="30A267E7" w:rsidR="2BF99F60" w:rsidRDefault="5B68D6B2" w:rsidP="0034735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E</w:t>
      </w:r>
      <w:r w:rsidR="41A121C0" w:rsidRPr="00E04EAF">
        <w:rPr>
          <w:rFonts w:ascii="Times New Roman" w:eastAsia="Times New Roman" w:hAnsi="Times New Roman" w:cs="Times New Roman"/>
          <w:sz w:val="24"/>
          <w:szCs w:val="24"/>
        </w:rPr>
        <w:t xml:space="preserve">ralastehoiu </w:t>
      </w:r>
      <w:r w:rsidRPr="00E04EAF">
        <w:rPr>
          <w:rFonts w:ascii="Times New Roman" w:eastAsia="Times New Roman" w:hAnsi="Times New Roman" w:cs="Times New Roman"/>
          <w:sz w:val="24"/>
          <w:szCs w:val="24"/>
        </w:rPr>
        <w:t>pidaja tagab eralaste</w:t>
      </w:r>
      <w:r w:rsidR="08B41D8B" w:rsidRPr="00E04EAF">
        <w:rPr>
          <w:rFonts w:ascii="Times New Roman" w:eastAsia="Times New Roman" w:hAnsi="Times New Roman" w:cs="Times New Roman"/>
          <w:sz w:val="24"/>
          <w:szCs w:val="24"/>
        </w:rPr>
        <w:t>hoiu</w:t>
      </w:r>
      <w:r w:rsidRPr="00E04EAF">
        <w:rPr>
          <w:rFonts w:ascii="Times New Roman" w:eastAsia="Times New Roman" w:hAnsi="Times New Roman" w:cs="Times New Roman"/>
          <w:sz w:val="24"/>
          <w:szCs w:val="24"/>
        </w:rPr>
        <w:t xml:space="preserve"> rahastamise. Eralaste</w:t>
      </w:r>
      <w:r w:rsidR="7AD3C76D" w:rsidRPr="00E04EAF">
        <w:rPr>
          <w:rFonts w:ascii="Times New Roman" w:eastAsia="Times New Roman" w:hAnsi="Times New Roman" w:cs="Times New Roman"/>
          <w:sz w:val="24"/>
          <w:szCs w:val="24"/>
        </w:rPr>
        <w:t xml:space="preserve">hoiul </w:t>
      </w:r>
      <w:r w:rsidRPr="00E04EAF">
        <w:rPr>
          <w:rFonts w:ascii="Times New Roman" w:eastAsia="Times New Roman" w:hAnsi="Times New Roman" w:cs="Times New Roman"/>
          <w:sz w:val="24"/>
          <w:szCs w:val="24"/>
        </w:rPr>
        <w:t xml:space="preserve">on oma eelarve, mille </w:t>
      </w:r>
      <w:commentRangeStart w:id="499"/>
      <w:r w:rsidRPr="00E04EAF">
        <w:rPr>
          <w:rFonts w:ascii="Times New Roman" w:eastAsia="Times New Roman" w:hAnsi="Times New Roman" w:cs="Times New Roman"/>
          <w:sz w:val="24"/>
          <w:szCs w:val="24"/>
        </w:rPr>
        <w:t xml:space="preserve">kinnitab </w:t>
      </w:r>
      <w:del w:id="500" w:author="Mari Koik" w:date="2024-02-15T16:37:00Z">
        <w:r w:rsidRPr="00E04EAF" w:rsidDel="0091706A">
          <w:rPr>
            <w:rFonts w:ascii="Times New Roman" w:eastAsia="Times New Roman" w:hAnsi="Times New Roman" w:cs="Times New Roman"/>
            <w:sz w:val="24"/>
            <w:szCs w:val="24"/>
          </w:rPr>
          <w:delText xml:space="preserve">eralasteaia </w:delText>
        </w:r>
      </w:del>
      <w:r w:rsidRPr="00E04EAF">
        <w:rPr>
          <w:rFonts w:ascii="Times New Roman" w:eastAsia="Times New Roman" w:hAnsi="Times New Roman" w:cs="Times New Roman"/>
          <w:sz w:val="24"/>
          <w:szCs w:val="24"/>
        </w:rPr>
        <w:t>pidaja</w:t>
      </w:r>
      <w:commentRangeEnd w:id="499"/>
      <w:r w:rsidR="0091706A">
        <w:rPr>
          <w:rStyle w:val="Kommentaariviide"/>
        </w:rPr>
        <w:commentReference w:id="499"/>
      </w:r>
      <w:r w:rsidRPr="00E04EAF">
        <w:rPr>
          <w:rFonts w:ascii="Times New Roman" w:eastAsia="Times New Roman" w:hAnsi="Times New Roman" w:cs="Times New Roman"/>
          <w:sz w:val="24"/>
          <w:szCs w:val="24"/>
        </w:rPr>
        <w:t>.</w:t>
      </w:r>
      <w:r w:rsidR="201ED161" w:rsidRPr="00E04EAF">
        <w:rPr>
          <w:rFonts w:ascii="Times New Roman" w:eastAsia="Times New Roman" w:hAnsi="Times New Roman" w:cs="Times New Roman"/>
          <w:sz w:val="24"/>
          <w:szCs w:val="24"/>
        </w:rPr>
        <w:t xml:space="preserve"> Eralasteaia pidaja tagab eralasteaia rahastamise. </w:t>
      </w:r>
      <w:r w:rsidR="00C459B9">
        <w:rPr>
          <w:rFonts w:ascii="Times New Roman" w:eastAsia="Times New Roman" w:hAnsi="Times New Roman" w:cs="Times New Roman"/>
          <w:sz w:val="24"/>
          <w:szCs w:val="24"/>
        </w:rPr>
        <w:t>E</w:t>
      </w:r>
      <w:r w:rsidR="72B1492A" w:rsidRPr="00E04EAF">
        <w:rPr>
          <w:rFonts w:ascii="Times New Roman" w:eastAsia="Times New Roman" w:hAnsi="Times New Roman" w:cs="Times New Roman"/>
          <w:sz w:val="24"/>
          <w:szCs w:val="24"/>
        </w:rPr>
        <w:t>ralasteaial</w:t>
      </w:r>
      <w:r w:rsidR="201ED161" w:rsidRPr="00E04EAF">
        <w:rPr>
          <w:rFonts w:ascii="Times New Roman" w:eastAsia="Times New Roman" w:hAnsi="Times New Roman" w:cs="Times New Roman"/>
          <w:sz w:val="24"/>
          <w:szCs w:val="24"/>
        </w:rPr>
        <w:t xml:space="preserve"> on oma eelarve, mille kinnitab pidaja.</w:t>
      </w:r>
    </w:p>
    <w:p w14:paraId="096E3966"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7A81BF54" w14:textId="6A15B1F6" w:rsidR="0036160A" w:rsidRDefault="1EC672CA" w:rsidP="009B6D65">
      <w:pPr>
        <w:spacing w:after="0" w:line="240" w:lineRule="auto"/>
        <w:jc w:val="both"/>
        <w:rPr>
          <w:rFonts w:ascii="Times New Roman" w:eastAsia="Times New Roman" w:hAnsi="Times New Roman" w:cs="Times New Roman"/>
          <w:sz w:val="24"/>
          <w:szCs w:val="24"/>
        </w:rPr>
      </w:pPr>
      <w:bookmarkStart w:id="501" w:name="_Hlk137934034"/>
      <w:r w:rsidRPr="7BA5EFAE">
        <w:rPr>
          <w:rFonts w:ascii="Times New Roman" w:eastAsia="Times New Roman" w:hAnsi="Times New Roman" w:cs="Times New Roman"/>
          <w:sz w:val="24"/>
          <w:szCs w:val="24"/>
        </w:rPr>
        <w:t>(</w:t>
      </w:r>
      <w:r w:rsidR="641D5DE3" w:rsidRPr="7BA5EFAE">
        <w:rPr>
          <w:rFonts w:ascii="Times New Roman" w:eastAsia="Times New Roman" w:hAnsi="Times New Roman" w:cs="Times New Roman"/>
          <w:sz w:val="24"/>
          <w:szCs w:val="24"/>
        </w:rPr>
        <w:t>2</w:t>
      </w:r>
      <w:r w:rsidRPr="7BA5EFAE">
        <w:rPr>
          <w:rFonts w:ascii="Times New Roman" w:eastAsia="Times New Roman" w:hAnsi="Times New Roman" w:cs="Times New Roman"/>
          <w:sz w:val="24"/>
          <w:szCs w:val="24"/>
        </w:rPr>
        <w:t xml:space="preserve">) </w:t>
      </w:r>
      <w:bookmarkStart w:id="502" w:name="_Hlk149156485"/>
      <w:r w:rsidR="3706FCF4" w:rsidRPr="7BA5EFAE">
        <w:rPr>
          <w:rFonts w:ascii="Times New Roman" w:eastAsia="Times New Roman" w:hAnsi="Times New Roman" w:cs="Times New Roman"/>
          <w:sz w:val="24"/>
          <w:szCs w:val="24"/>
        </w:rPr>
        <w:t>Munitsipaallaste</w:t>
      </w:r>
      <w:r w:rsidR="4EB64440" w:rsidRPr="7BA5EFAE">
        <w:rPr>
          <w:rFonts w:ascii="Times New Roman" w:eastAsia="Times New Roman" w:hAnsi="Times New Roman" w:cs="Times New Roman"/>
          <w:sz w:val="24"/>
          <w:szCs w:val="24"/>
        </w:rPr>
        <w:t>hoiu</w:t>
      </w:r>
      <w:r w:rsidR="033BDA18" w:rsidRPr="7BA5EFAE">
        <w:rPr>
          <w:rFonts w:ascii="Times New Roman" w:eastAsia="Times New Roman" w:hAnsi="Times New Roman" w:cs="Times New Roman"/>
          <w:sz w:val="24"/>
          <w:szCs w:val="24"/>
        </w:rPr>
        <w:t xml:space="preserve">koha </w:t>
      </w:r>
      <w:r w:rsidR="4EB64440" w:rsidRPr="7BA5EFAE">
        <w:rPr>
          <w:rFonts w:ascii="Times New Roman" w:eastAsia="Times New Roman" w:hAnsi="Times New Roman" w:cs="Times New Roman"/>
          <w:sz w:val="24"/>
          <w:szCs w:val="24"/>
        </w:rPr>
        <w:t>tagamisel</w:t>
      </w:r>
      <w:r w:rsidR="3706FCF4" w:rsidRPr="7BA5EFAE">
        <w:rPr>
          <w:rFonts w:ascii="Times New Roman" w:eastAsia="Times New Roman" w:hAnsi="Times New Roman" w:cs="Times New Roman"/>
          <w:sz w:val="24"/>
          <w:szCs w:val="24"/>
        </w:rPr>
        <w:t xml:space="preserve"> </w:t>
      </w:r>
      <w:r w:rsidR="4EB64440" w:rsidRPr="7BA5EFAE">
        <w:rPr>
          <w:rFonts w:ascii="Times New Roman" w:eastAsia="Times New Roman" w:hAnsi="Times New Roman" w:cs="Times New Roman"/>
          <w:sz w:val="24"/>
          <w:szCs w:val="24"/>
        </w:rPr>
        <w:t>eralastehoiu</w:t>
      </w:r>
      <w:r w:rsidR="02CF507D" w:rsidRPr="7BA5EFAE">
        <w:rPr>
          <w:rFonts w:ascii="Times New Roman" w:eastAsia="Times New Roman" w:hAnsi="Times New Roman" w:cs="Times New Roman"/>
          <w:sz w:val="24"/>
          <w:szCs w:val="24"/>
        </w:rPr>
        <w:t>s</w:t>
      </w:r>
      <w:r w:rsidR="4EB64440" w:rsidRPr="7BA5EFAE">
        <w:rPr>
          <w:rFonts w:ascii="Times New Roman" w:eastAsia="Times New Roman" w:hAnsi="Times New Roman" w:cs="Times New Roman"/>
          <w:sz w:val="24"/>
          <w:szCs w:val="24"/>
        </w:rPr>
        <w:t xml:space="preserve"> ja munitsipaallasteaiakoha tagamisel eralasteaia</w:t>
      </w:r>
      <w:r w:rsidR="02CF507D" w:rsidRPr="7BA5EFAE">
        <w:rPr>
          <w:rFonts w:ascii="Times New Roman" w:eastAsia="Times New Roman" w:hAnsi="Times New Roman" w:cs="Times New Roman"/>
          <w:sz w:val="24"/>
          <w:szCs w:val="24"/>
        </w:rPr>
        <w:t>s</w:t>
      </w:r>
      <w:r w:rsidR="4EB64440" w:rsidRPr="7BA5EFAE">
        <w:rPr>
          <w:rFonts w:ascii="Times New Roman" w:eastAsia="Times New Roman" w:hAnsi="Times New Roman" w:cs="Times New Roman"/>
          <w:sz w:val="24"/>
          <w:szCs w:val="24"/>
        </w:rPr>
        <w:t xml:space="preserve"> </w:t>
      </w:r>
      <w:r w:rsidR="3706FCF4" w:rsidRPr="7BA5EFAE">
        <w:rPr>
          <w:rFonts w:ascii="Times New Roman" w:eastAsia="Times New Roman" w:hAnsi="Times New Roman" w:cs="Times New Roman"/>
          <w:sz w:val="24"/>
          <w:szCs w:val="24"/>
        </w:rPr>
        <w:t>k</w:t>
      </w:r>
      <w:r w:rsidRPr="7BA5EFAE">
        <w:rPr>
          <w:rFonts w:ascii="Times New Roman" w:eastAsia="Times New Roman" w:hAnsi="Times New Roman" w:cs="Times New Roman"/>
          <w:sz w:val="24"/>
          <w:szCs w:val="24"/>
        </w:rPr>
        <w:t>äesoleva seaduse §</w:t>
      </w:r>
      <w:r w:rsidR="1B14FAC0" w:rsidRPr="7BA5EFAE">
        <w:rPr>
          <w:rFonts w:ascii="Times New Roman" w:eastAsia="Times New Roman" w:hAnsi="Times New Roman" w:cs="Times New Roman"/>
          <w:sz w:val="24"/>
          <w:szCs w:val="24"/>
        </w:rPr>
        <w:t>-s</w:t>
      </w:r>
      <w:r w:rsidRPr="7BA5EFAE">
        <w:rPr>
          <w:rFonts w:ascii="Times New Roman" w:eastAsia="Times New Roman" w:hAnsi="Times New Roman" w:cs="Times New Roman"/>
          <w:sz w:val="24"/>
          <w:szCs w:val="24"/>
        </w:rPr>
        <w:t xml:space="preserve"> </w:t>
      </w:r>
      <w:r w:rsidR="1063661F" w:rsidRPr="7BA5EFAE">
        <w:rPr>
          <w:rFonts w:ascii="Times New Roman" w:eastAsia="Times New Roman" w:hAnsi="Times New Roman" w:cs="Times New Roman"/>
          <w:sz w:val="24"/>
          <w:szCs w:val="24"/>
        </w:rPr>
        <w:t>4</w:t>
      </w:r>
      <w:r w:rsidRPr="7BA5EFAE">
        <w:rPr>
          <w:rFonts w:ascii="Times New Roman" w:eastAsia="Times New Roman" w:hAnsi="Times New Roman" w:cs="Times New Roman"/>
          <w:sz w:val="24"/>
          <w:szCs w:val="24"/>
        </w:rPr>
        <w:t xml:space="preserve"> sätestatud </w:t>
      </w:r>
      <w:r w:rsidR="3706FCF4" w:rsidRPr="7BA5EFAE">
        <w:rPr>
          <w:rFonts w:ascii="Times New Roman" w:eastAsia="Times New Roman" w:hAnsi="Times New Roman" w:cs="Times New Roman"/>
          <w:sz w:val="24"/>
          <w:szCs w:val="24"/>
        </w:rPr>
        <w:t xml:space="preserve">korras </w:t>
      </w:r>
      <w:r w:rsidRPr="7BA5EFAE">
        <w:rPr>
          <w:rFonts w:ascii="Times New Roman" w:eastAsia="Times New Roman" w:hAnsi="Times New Roman" w:cs="Times New Roman"/>
          <w:sz w:val="24"/>
          <w:szCs w:val="24"/>
        </w:rPr>
        <w:t>kohaldatakse eralaste</w:t>
      </w:r>
      <w:r w:rsidR="4EB64440" w:rsidRPr="7BA5EFAE">
        <w:rPr>
          <w:rFonts w:ascii="Times New Roman" w:eastAsia="Times New Roman" w:hAnsi="Times New Roman" w:cs="Times New Roman"/>
          <w:sz w:val="24"/>
          <w:szCs w:val="24"/>
        </w:rPr>
        <w:t>hoiu</w:t>
      </w:r>
      <w:r w:rsidRPr="7BA5EFAE">
        <w:rPr>
          <w:rFonts w:ascii="Times New Roman" w:eastAsia="Times New Roman" w:hAnsi="Times New Roman" w:cs="Times New Roman"/>
          <w:sz w:val="24"/>
          <w:szCs w:val="24"/>
        </w:rPr>
        <w:t xml:space="preserve"> ja -</w:t>
      </w:r>
      <w:r w:rsidR="3706FCF4" w:rsidRPr="7BA5EFAE">
        <w:rPr>
          <w:rFonts w:ascii="Times New Roman" w:eastAsia="Times New Roman" w:hAnsi="Times New Roman" w:cs="Times New Roman"/>
          <w:sz w:val="24"/>
          <w:szCs w:val="24"/>
        </w:rPr>
        <w:t>laste</w:t>
      </w:r>
      <w:r w:rsidR="4EB64440" w:rsidRPr="7BA5EFAE">
        <w:rPr>
          <w:rFonts w:ascii="Times New Roman" w:eastAsia="Times New Roman" w:hAnsi="Times New Roman" w:cs="Times New Roman"/>
          <w:sz w:val="24"/>
          <w:szCs w:val="24"/>
        </w:rPr>
        <w:t>aia</w:t>
      </w:r>
      <w:r w:rsidRPr="7BA5EFAE">
        <w:rPr>
          <w:rFonts w:ascii="Times New Roman" w:eastAsia="Times New Roman" w:hAnsi="Times New Roman" w:cs="Times New Roman"/>
          <w:sz w:val="24"/>
          <w:szCs w:val="24"/>
        </w:rPr>
        <w:t xml:space="preserve"> rahastamisele käesoleva seaduse §</w:t>
      </w:r>
      <w:ins w:id="503" w:author="Mari Koik" w:date="2024-02-14T11:11:00Z">
        <w:r w:rsidR="00400BA6">
          <w:rPr>
            <w:rFonts w:ascii="Times New Roman" w:eastAsia="Times New Roman" w:hAnsi="Times New Roman" w:cs="Times New Roman"/>
            <w:sz w:val="24"/>
            <w:szCs w:val="24"/>
          </w:rPr>
          <w:t>-s</w:t>
        </w:r>
      </w:ins>
      <w:r w:rsidRPr="7BA5EFAE">
        <w:rPr>
          <w:rFonts w:ascii="Times New Roman" w:eastAsia="Times New Roman" w:hAnsi="Times New Roman" w:cs="Times New Roman"/>
          <w:sz w:val="24"/>
          <w:szCs w:val="24"/>
        </w:rPr>
        <w:t xml:space="preserve"> </w:t>
      </w:r>
      <w:r w:rsidR="325CFEFB" w:rsidRPr="7BA5EFAE">
        <w:rPr>
          <w:rFonts w:ascii="Times New Roman" w:eastAsia="Times New Roman" w:hAnsi="Times New Roman" w:cs="Times New Roman"/>
          <w:sz w:val="24"/>
          <w:szCs w:val="24"/>
        </w:rPr>
        <w:t>4</w:t>
      </w:r>
      <w:r w:rsidR="306ACB22" w:rsidRPr="7BA5EFAE">
        <w:rPr>
          <w:rFonts w:ascii="Times New Roman" w:eastAsia="Times New Roman" w:hAnsi="Times New Roman" w:cs="Times New Roman"/>
          <w:sz w:val="24"/>
          <w:szCs w:val="24"/>
        </w:rPr>
        <w:t>6</w:t>
      </w:r>
      <w:r w:rsidR="3706FCF4"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sätestatut arvest</w:t>
      </w:r>
      <w:r w:rsidR="0CAE5E85" w:rsidRPr="7BA5EFAE">
        <w:rPr>
          <w:rFonts w:ascii="Times New Roman" w:eastAsia="Times New Roman" w:hAnsi="Times New Roman" w:cs="Times New Roman"/>
          <w:sz w:val="24"/>
          <w:szCs w:val="24"/>
        </w:rPr>
        <w:t>usega</w:t>
      </w:r>
      <w:r w:rsidRPr="7BA5EFAE">
        <w:rPr>
          <w:rFonts w:ascii="Times New Roman" w:eastAsia="Times New Roman" w:hAnsi="Times New Roman" w:cs="Times New Roman"/>
          <w:sz w:val="24"/>
          <w:szCs w:val="24"/>
        </w:rPr>
        <w:t xml:space="preserve">, et osalustasu ei või olla suurem kui </w:t>
      </w:r>
      <w:r w:rsidR="4EB64440" w:rsidRPr="7BA5EFAE">
        <w:rPr>
          <w:rFonts w:ascii="Times New Roman" w:eastAsia="Times New Roman" w:hAnsi="Times New Roman" w:cs="Times New Roman"/>
          <w:sz w:val="24"/>
          <w:szCs w:val="24"/>
        </w:rPr>
        <w:t xml:space="preserve">munitsipaallastehoius ja </w:t>
      </w:r>
      <w:r w:rsidRPr="7BA5EFAE">
        <w:rPr>
          <w:rFonts w:ascii="Times New Roman" w:eastAsia="Times New Roman" w:hAnsi="Times New Roman" w:cs="Times New Roman"/>
          <w:sz w:val="24"/>
          <w:szCs w:val="24"/>
        </w:rPr>
        <w:t>-</w:t>
      </w:r>
      <w:r w:rsidR="4EB64440" w:rsidRPr="7BA5EFAE">
        <w:rPr>
          <w:rFonts w:ascii="Times New Roman" w:eastAsia="Times New Roman" w:hAnsi="Times New Roman" w:cs="Times New Roman"/>
          <w:sz w:val="24"/>
          <w:szCs w:val="24"/>
        </w:rPr>
        <w:t>lasteaias</w:t>
      </w:r>
      <w:r w:rsidRPr="7BA5EFAE">
        <w:rPr>
          <w:rFonts w:ascii="Times New Roman" w:eastAsia="Times New Roman" w:hAnsi="Times New Roman" w:cs="Times New Roman"/>
          <w:sz w:val="24"/>
          <w:szCs w:val="24"/>
        </w:rPr>
        <w:t>.</w:t>
      </w:r>
      <w:bookmarkEnd w:id="502"/>
    </w:p>
    <w:p w14:paraId="059ADA0C"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bookmarkEnd w:id="501"/>
    <w:p w14:paraId="0E866376" w14:textId="1B1DCA83" w:rsidR="2BF99F60" w:rsidRPr="00E04EAF" w:rsidRDefault="186A90E7" w:rsidP="1A26A201">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lastRenderedPageBreak/>
        <w:t>(</w:t>
      </w:r>
      <w:r w:rsidR="2AA7FFEB" w:rsidRPr="7BA5EFAE">
        <w:rPr>
          <w:rFonts w:ascii="Times New Roman" w:eastAsia="Times New Roman" w:hAnsi="Times New Roman" w:cs="Times New Roman"/>
          <w:sz w:val="24"/>
          <w:szCs w:val="24"/>
        </w:rPr>
        <w:t>3</w:t>
      </w:r>
      <w:r w:rsidRPr="7BA5EFAE">
        <w:rPr>
          <w:rFonts w:ascii="Times New Roman" w:eastAsia="Times New Roman" w:hAnsi="Times New Roman" w:cs="Times New Roman"/>
          <w:sz w:val="24"/>
          <w:szCs w:val="24"/>
        </w:rPr>
        <w:t>) Kohaliku omavalitsuse üksus kehtestab eralast</w:t>
      </w:r>
      <w:r w:rsidR="2282F6AB" w:rsidRPr="7BA5EFAE">
        <w:rPr>
          <w:rFonts w:ascii="Times New Roman" w:eastAsia="Times New Roman" w:hAnsi="Times New Roman" w:cs="Times New Roman"/>
          <w:sz w:val="24"/>
          <w:szCs w:val="24"/>
        </w:rPr>
        <w:t>ehoiu</w:t>
      </w:r>
      <w:r w:rsidRPr="7BA5EFAE">
        <w:rPr>
          <w:rFonts w:ascii="Times New Roman" w:eastAsia="Times New Roman" w:hAnsi="Times New Roman" w:cs="Times New Roman"/>
          <w:sz w:val="24"/>
          <w:szCs w:val="24"/>
        </w:rPr>
        <w:t xml:space="preserve"> ja </w:t>
      </w:r>
      <w:r w:rsidR="39477865"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laste</w:t>
      </w:r>
      <w:r w:rsidR="2B340C17" w:rsidRPr="7BA5EFAE">
        <w:rPr>
          <w:rFonts w:ascii="Times New Roman" w:eastAsia="Times New Roman" w:hAnsi="Times New Roman" w:cs="Times New Roman"/>
          <w:sz w:val="24"/>
          <w:szCs w:val="24"/>
        </w:rPr>
        <w:t>aia</w:t>
      </w:r>
      <w:r w:rsidRPr="7BA5EFAE">
        <w:rPr>
          <w:rFonts w:ascii="Times New Roman" w:eastAsia="Times New Roman" w:hAnsi="Times New Roman" w:cs="Times New Roman"/>
          <w:sz w:val="24"/>
          <w:szCs w:val="24"/>
        </w:rPr>
        <w:t xml:space="preserve"> toetamise tingimused ja korra, arvestades käesolevas seaduses sätestatut.</w:t>
      </w:r>
    </w:p>
    <w:p w14:paraId="6996FB90" w14:textId="77777777" w:rsidR="009C5D26" w:rsidRPr="00E04EAF" w:rsidRDefault="009C5D26" w:rsidP="1A26A201">
      <w:pPr>
        <w:spacing w:after="0" w:line="240" w:lineRule="auto"/>
        <w:jc w:val="both"/>
        <w:rPr>
          <w:rFonts w:ascii="Times New Roman" w:eastAsia="Times New Roman" w:hAnsi="Times New Roman" w:cs="Times New Roman"/>
          <w:sz w:val="24"/>
          <w:szCs w:val="24"/>
        </w:rPr>
      </w:pPr>
    </w:p>
    <w:p w14:paraId="3DEF8A36" w14:textId="5B9DCC43" w:rsidR="2BF99F60" w:rsidRPr="00E04EAF" w:rsidRDefault="6D3054AC" w:rsidP="00502E26">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6</w:t>
      </w:r>
      <w:r w:rsidR="20002686" w:rsidRPr="00E04EAF">
        <w:rPr>
          <w:rFonts w:ascii="Times New Roman" w:eastAsia="Times New Roman" w:hAnsi="Times New Roman" w:cs="Times New Roman"/>
          <w:b/>
          <w:bCs/>
          <w:sz w:val="24"/>
          <w:szCs w:val="24"/>
        </w:rPr>
        <w:t>. peatükk</w:t>
      </w:r>
    </w:p>
    <w:p w14:paraId="34726904" w14:textId="24338D0E" w:rsidR="009976A5" w:rsidRPr="00E04EAF" w:rsidRDefault="4DCDC813" w:rsidP="00347352">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Järelevalve teostamine</w:t>
      </w:r>
    </w:p>
    <w:p w14:paraId="5E838725" w14:textId="77777777" w:rsidR="00347352" w:rsidRPr="00347352" w:rsidRDefault="00347352" w:rsidP="00347352">
      <w:pPr>
        <w:spacing w:after="0" w:line="240" w:lineRule="auto"/>
        <w:jc w:val="both"/>
        <w:rPr>
          <w:rFonts w:ascii="Times New Roman" w:eastAsia="Times New Roman" w:hAnsi="Times New Roman" w:cs="Times New Roman"/>
          <w:sz w:val="24"/>
          <w:szCs w:val="24"/>
        </w:rPr>
      </w:pPr>
    </w:p>
    <w:p w14:paraId="35259CD4" w14:textId="0E261C2A" w:rsidR="2BF99F60" w:rsidRPr="00E04EAF" w:rsidRDefault="4E63882E" w:rsidP="00347352">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572A7F24" w:rsidRPr="00E04EAF">
        <w:rPr>
          <w:rFonts w:ascii="Times New Roman" w:eastAsia="Times New Roman" w:hAnsi="Times New Roman" w:cs="Times New Roman"/>
          <w:b/>
          <w:bCs/>
          <w:sz w:val="24"/>
          <w:szCs w:val="24"/>
        </w:rPr>
        <w:t>4</w:t>
      </w:r>
      <w:r w:rsidR="00F339DE">
        <w:rPr>
          <w:rFonts w:ascii="Times New Roman" w:eastAsia="Times New Roman" w:hAnsi="Times New Roman" w:cs="Times New Roman"/>
          <w:b/>
          <w:bCs/>
          <w:sz w:val="24"/>
          <w:szCs w:val="24"/>
        </w:rPr>
        <w:t>8</w:t>
      </w:r>
      <w:r w:rsidRPr="00E04EAF">
        <w:rPr>
          <w:rFonts w:ascii="Times New Roman" w:eastAsia="Times New Roman" w:hAnsi="Times New Roman" w:cs="Times New Roman"/>
          <w:b/>
          <w:bCs/>
          <w:sz w:val="24"/>
          <w:szCs w:val="24"/>
        </w:rPr>
        <w:t xml:space="preserve">. </w:t>
      </w:r>
      <w:r w:rsidR="00FF31FA" w:rsidRPr="00E04EAF">
        <w:rPr>
          <w:rFonts w:ascii="Times New Roman" w:eastAsia="Times New Roman" w:hAnsi="Times New Roman" w:cs="Times New Roman"/>
          <w:b/>
          <w:bCs/>
          <w:sz w:val="24"/>
          <w:szCs w:val="24"/>
        </w:rPr>
        <w:t>Teenistusliku, r</w:t>
      </w:r>
      <w:r w:rsidRPr="00E04EAF">
        <w:rPr>
          <w:rFonts w:ascii="Times New Roman" w:eastAsia="Times New Roman" w:hAnsi="Times New Roman" w:cs="Times New Roman"/>
          <w:b/>
          <w:bCs/>
          <w:sz w:val="24"/>
          <w:szCs w:val="24"/>
        </w:rPr>
        <w:t>iikliku ja haldusjärelevalve teostamine</w:t>
      </w:r>
    </w:p>
    <w:p w14:paraId="6FFA58CD" w14:textId="77777777" w:rsidR="00347352" w:rsidRDefault="00347352" w:rsidP="00347352">
      <w:pPr>
        <w:spacing w:after="0" w:line="240" w:lineRule="auto"/>
        <w:jc w:val="both"/>
        <w:rPr>
          <w:rFonts w:ascii="Times New Roman" w:eastAsia="Times New Roman" w:hAnsi="Times New Roman" w:cs="Times New Roman"/>
          <w:sz w:val="24"/>
          <w:szCs w:val="24"/>
        </w:rPr>
      </w:pPr>
    </w:p>
    <w:p w14:paraId="0198BF11" w14:textId="05263A00" w:rsidR="2BF99F60" w:rsidRDefault="50E09940" w:rsidP="0034735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w:t>
      </w:r>
      <w:r w:rsidR="7367E8F5" w:rsidRPr="00E04EAF">
        <w:rPr>
          <w:rFonts w:ascii="Times New Roman" w:eastAsia="Times New Roman" w:hAnsi="Times New Roman" w:cs="Times New Roman"/>
          <w:sz w:val="24"/>
          <w:szCs w:val="24"/>
        </w:rPr>
        <w:t>T</w:t>
      </w:r>
      <w:r w:rsidRPr="00E04EAF">
        <w:rPr>
          <w:rFonts w:ascii="Times New Roman" w:eastAsia="Times New Roman" w:hAnsi="Times New Roman" w:cs="Times New Roman"/>
          <w:sz w:val="24"/>
          <w:szCs w:val="24"/>
        </w:rPr>
        <w:t xml:space="preserve">eenistuslikku järelevalvet munitsipaallasteaia ja </w:t>
      </w:r>
      <w:r w:rsidR="002D5914" w:rsidRPr="00E04EAF">
        <w:rPr>
          <w:rFonts w:ascii="Times New Roman" w:eastAsia="Times New Roman" w:hAnsi="Times New Roman" w:cs="Times New Roman"/>
          <w:sz w:val="24"/>
          <w:szCs w:val="24"/>
        </w:rPr>
        <w:noBreakHyphen/>
      </w:r>
      <w:r w:rsidR="06E7A8FC"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u tegevuse õiguspärasuse ja otstarbekuse üle</w:t>
      </w:r>
      <w:r w:rsidR="7367E8F5" w:rsidRPr="00E04EAF">
        <w:rPr>
          <w:rFonts w:ascii="Times New Roman" w:eastAsia="Times New Roman" w:hAnsi="Times New Roman" w:cs="Times New Roman"/>
          <w:sz w:val="24"/>
          <w:szCs w:val="24"/>
        </w:rPr>
        <w:t xml:space="preserve"> teostab kohaliku omavalitsu</w:t>
      </w:r>
      <w:r w:rsidR="1266C41A" w:rsidRPr="00E04EAF">
        <w:rPr>
          <w:rFonts w:ascii="Times New Roman" w:eastAsia="Times New Roman" w:hAnsi="Times New Roman" w:cs="Times New Roman"/>
          <w:sz w:val="24"/>
          <w:szCs w:val="24"/>
        </w:rPr>
        <w:t>s</w:t>
      </w:r>
      <w:r w:rsidR="7367E8F5" w:rsidRPr="00E04EAF">
        <w:rPr>
          <w:rFonts w:ascii="Times New Roman" w:eastAsia="Times New Roman" w:hAnsi="Times New Roman" w:cs="Times New Roman"/>
          <w:sz w:val="24"/>
          <w:szCs w:val="24"/>
        </w:rPr>
        <w:t>e üksus.</w:t>
      </w:r>
    </w:p>
    <w:p w14:paraId="20977AB3"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651BB7B3" w14:textId="691A516A" w:rsidR="2BF99F60" w:rsidRDefault="50E09940" w:rsidP="7BA5EFA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w:t>
      </w:r>
      <w:r w:rsidR="7367E8F5" w:rsidRPr="00E04EAF">
        <w:rPr>
          <w:rFonts w:ascii="Times New Roman" w:eastAsia="Times New Roman" w:hAnsi="Times New Roman" w:cs="Times New Roman"/>
          <w:sz w:val="24"/>
          <w:szCs w:val="24"/>
        </w:rPr>
        <w:t>H</w:t>
      </w:r>
      <w:r w:rsidRPr="00E04EAF">
        <w:rPr>
          <w:rFonts w:ascii="Times New Roman" w:eastAsia="Times New Roman" w:hAnsi="Times New Roman" w:cs="Times New Roman"/>
          <w:sz w:val="24"/>
          <w:szCs w:val="24"/>
        </w:rPr>
        <w:t>aldusjärelevalvet munitsipaall</w:t>
      </w:r>
      <w:r w:rsidR="5C47D5BB" w:rsidRPr="00E04EAF">
        <w:rPr>
          <w:rFonts w:ascii="Times New Roman" w:eastAsia="Times New Roman" w:hAnsi="Times New Roman" w:cs="Times New Roman"/>
          <w:sz w:val="24"/>
          <w:szCs w:val="24"/>
        </w:rPr>
        <w:t>astehoiu</w:t>
      </w:r>
      <w:r w:rsidRPr="00E04EAF">
        <w:rPr>
          <w:rFonts w:ascii="Times New Roman" w:eastAsia="Times New Roman" w:hAnsi="Times New Roman" w:cs="Times New Roman"/>
          <w:sz w:val="24"/>
          <w:szCs w:val="24"/>
        </w:rPr>
        <w:t>, -</w:t>
      </w:r>
      <w:r w:rsidR="2CBFDACA" w:rsidRPr="00E04EAF">
        <w:rPr>
          <w:rFonts w:ascii="Times New Roman" w:eastAsia="Times New Roman" w:hAnsi="Times New Roman" w:cs="Times New Roman"/>
          <w:sz w:val="24"/>
          <w:szCs w:val="24"/>
        </w:rPr>
        <w:t>lasteaia</w:t>
      </w:r>
      <w:r w:rsidRPr="00E04EAF">
        <w:rPr>
          <w:rFonts w:ascii="Times New Roman" w:eastAsia="Times New Roman" w:hAnsi="Times New Roman" w:cs="Times New Roman"/>
          <w:sz w:val="24"/>
          <w:szCs w:val="24"/>
        </w:rPr>
        <w:t xml:space="preserve"> ja </w:t>
      </w:r>
      <w:r w:rsidR="78B2B203" w:rsidRPr="00E04EAF">
        <w:rPr>
          <w:rFonts w:ascii="Times New Roman" w:eastAsia="Times New Roman" w:hAnsi="Times New Roman" w:cs="Times New Roman"/>
          <w:sz w:val="24"/>
          <w:szCs w:val="24"/>
        </w:rPr>
        <w:t>tema</w:t>
      </w:r>
      <w:r w:rsidRPr="00E04EAF">
        <w:rPr>
          <w:rFonts w:ascii="Times New Roman" w:eastAsia="Times New Roman" w:hAnsi="Times New Roman" w:cs="Times New Roman"/>
          <w:sz w:val="24"/>
          <w:szCs w:val="24"/>
        </w:rPr>
        <w:t xml:space="preserve"> </w:t>
      </w:r>
      <w:r w:rsidR="2BFD4BE5" w:rsidRPr="00E04EAF">
        <w:rPr>
          <w:rFonts w:ascii="Times New Roman" w:eastAsia="Times New Roman" w:hAnsi="Times New Roman" w:cs="Times New Roman"/>
          <w:sz w:val="24"/>
          <w:szCs w:val="24"/>
        </w:rPr>
        <w:t xml:space="preserve">pidaja tegevuse õiguspärasuse üle ning riiklikku järelevalvet eralasteaia, </w:t>
      </w:r>
      <w:r w:rsidR="002D5914" w:rsidRPr="00E04EAF">
        <w:rPr>
          <w:rFonts w:ascii="Times New Roman" w:eastAsia="Times New Roman" w:hAnsi="Times New Roman" w:cs="Times New Roman"/>
          <w:sz w:val="24"/>
          <w:szCs w:val="24"/>
        </w:rPr>
        <w:noBreakHyphen/>
      </w:r>
      <w:r w:rsidR="06E7A8FC"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u ja tema pidaja tegevuse õiguspärasuse üle</w:t>
      </w:r>
      <w:ins w:id="504" w:author="Mari Koik" w:date="2024-02-15T16:40:00Z">
        <w:r w:rsidR="0091706A">
          <w:rPr>
            <w:rFonts w:ascii="Times New Roman" w:eastAsia="Times New Roman" w:hAnsi="Times New Roman" w:cs="Times New Roman"/>
            <w:sz w:val="24"/>
            <w:szCs w:val="24"/>
          </w:rPr>
          <w:t>, et</w:t>
        </w:r>
      </w:ins>
      <w:del w:id="505" w:author="Mari Koik" w:date="2024-02-15T16:40:00Z">
        <w:r w:rsidR="41660760" w:rsidRPr="00E04EAF" w:rsidDel="0091706A">
          <w:rPr>
            <w:rFonts w:ascii="Times New Roman" w:eastAsia="Times New Roman" w:hAnsi="Times New Roman" w:cs="Times New Roman"/>
            <w:sz w:val="24"/>
            <w:szCs w:val="24"/>
          </w:rPr>
          <w:delText xml:space="preserve"> eesmärgiga</w:delText>
        </w:r>
      </w:del>
      <w:r w:rsidRPr="00E04EAF">
        <w:rPr>
          <w:rFonts w:ascii="Times New Roman" w:eastAsia="Times New Roman" w:hAnsi="Times New Roman" w:cs="Times New Roman"/>
          <w:sz w:val="24"/>
          <w:szCs w:val="24"/>
        </w:rPr>
        <w:t xml:space="preserve"> tagada</w:t>
      </w:r>
      <w:r w:rsidR="3C4F6CB2">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lapse arengu toetamine, alushariduse kättesaadavus ja sellele võrdsetel alustel juurdepääs, õppe- ja kasvatustegevuse korraldamine</w:t>
      </w:r>
      <w:r w:rsidR="5E0F1C77">
        <w:rPr>
          <w:rFonts w:ascii="Times New Roman" w:eastAsia="Times New Roman" w:hAnsi="Times New Roman" w:cs="Times New Roman"/>
          <w:sz w:val="24"/>
          <w:szCs w:val="24"/>
        </w:rPr>
        <w:t xml:space="preserve"> </w:t>
      </w:r>
      <w:r w:rsidR="56D051DA" w:rsidRPr="7BA5EFAE">
        <w:rPr>
          <w:rFonts w:ascii="Times New Roman" w:eastAsia="Times New Roman" w:hAnsi="Times New Roman" w:cs="Times New Roman"/>
          <w:sz w:val="24"/>
          <w:szCs w:val="24"/>
        </w:rPr>
        <w:t>ja</w:t>
      </w:r>
      <w:r w:rsidRPr="00E04EAF">
        <w:rPr>
          <w:rFonts w:ascii="Times New Roman" w:eastAsia="Times New Roman" w:hAnsi="Times New Roman" w:cs="Times New Roman"/>
          <w:sz w:val="24"/>
          <w:szCs w:val="24"/>
        </w:rPr>
        <w:t xml:space="preserve"> kvaliteet</w:t>
      </w:r>
      <w:ins w:id="506" w:author="Mari Koik" w:date="2024-02-15T16:41:00Z">
        <w:r w:rsidR="0091706A">
          <w:rPr>
            <w:rFonts w:ascii="Times New Roman" w:eastAsia="Times New Roman" w:hAnsi="Times New Roman" w:cs="Times New Roman"/>
            <w:sz w:val="24"/>
            <w:szCs w:val="24"/>
          </w:rPr>
          <w:t>,</w:t>
        </w:r>
      </w:ins>
      <w:r w:rsidR="7367E8F5" w:rsidRPr="00E04EAF">
        <w:rPr>
          <w:rFonts w:ascii="Times New Roman" w:eastAsia="Times New Roman" w:hAnsi="Times New Roman" w:cs="Times New Roman"/>
          <w:sz w:val="24"/>
          <w:szCs w:val="24"/>
        </w:rPr>
        <w:t xml:space="preserve"> teostab </w:t>
      </w:r>
      <w:r w:rsidR="7367E8F5" w:rsidRPr="7BA5EFAE">
        <w:rPr>
          <w:rFonts w:ascii="Times New Roman" w:eastAsia="Times New Roman" w:hAnsi="Times New Roman" w:cs="Times New Roman"/>
          <w:sz w:val="24"/>
          <w:szCs w:val="24"/>
        </w:rPr>
        <w:t>Haridus- ja Teadusministeerium</w:t>
      </w:r>
      <w:r w:rsidRPr="7BA5EFAE">
        <w:rPr>
          <w:rFonts w:ascii="Times New Roman" w:eastAsia="Times New Roman" w:hAnsi="Times New Roman" w:cs="Times New Roman"/>
          <w:sz w:val="24"/>
          <w:szCs w:val="24"/>
        </w:rPr>
        <w:t>.</w:t>
      </w:r>
    </w:p>
    <w:p w14:paraId="407917FB" w14:textId="0CB1D46A" w:rsidR="7BA5EFAE" w:rsidRDefault="7BA5EFAE" w:rsidP="7BA5EFAE">
      <w:pPr>
        <w:spacing w:after="0" w:line="240" w:lineRule="auto"/>
        <w:jc w:val="both"/>
        <w:rPr>
          <w:rFonts w:ascii="Times New Roman" w:eastAsia="Times New Roman" w:hAnsi="Times New Roman" w:cs="Times New Roman"/>
          <w:sz w:val="24"/>
          <w:szCs w:val="24"/>
        </w:rPr>
      </w:pPr>
    </w:p>
    <w:p w14:paraId="7FD5922A" w14:textId="418930D3" w:rsidR="00C94A56" w:rsidRDefault="1D1DF32D" w:rsidP="00C94A56">
      <w:pPr>
        <w:spacing w:after="0" w:line="240" w:lineRule="auto"/>
        <w:jc w:val="both"/>
        <w:rPr>
          <w:rFonts w:ascii="Times New Roman" w:eastAsia="Times New Roman" w:hAnsi="Times New Roman" w:cs="Times New Roman"/>
          <w:color w:val="202020"/>
          <w:sz w:val="24"/>
          <w:szCs w:val="24"/>
        </w:rPr>
      </w:pPr>
      <w:r w:rsidRPr="00692A8A">
        <w:rPr>
          <w:rFonts w:ascii="Times New Roman" w:eastAsia="Times New Roman" w:hAnsi="Times New Roman" w:cs="Times New Roman"/>
          <w:color w:val="202020"/>
          <w:sz w:val="24"/>
          <w:szCs w:val="24"/>
        </w:rPr>
        <w:t xml:space="preserve">(3) Kui riikliku või haldusjärelevalve käigus on </w:t>
      </w:r>
      <w:r w:rsidR="24216DEC" w:rsidRPr="00692A8A">
        <w:rPr>
          <w:rFonts w:ascii="Times New Roman" w:eastAsia="Times New Roman" w:hAnsi="Times New Roman" w:cs="Times New Roman"/>
          <w:color w:val="202020"/>
          <w:sz w:val="24"/>
          <w:szCs w:val="24"/>
        </w:rPr>
        <w:t>tuvastatud</w:t>
      </w:r>
      <w:r w:rsidRPr="00692A8A">
        <w:rPr>
          <w:rFonts w:ascii="Times New Roman" w:eastAsia="Times New Roman" w:hAnsi="Times New Roman" w:cs="Times New Roman"/>
          <w:color w:val="202020"/>
          <w:sz w:val="24"/>
          <w:szCs w:val="24"/>
        </w:rPr>
        <w:t xml:space="preserve"> direktori, õppealajuhataja, õpetaja,</w:t>
      </w:r>
      <w:r w:rsidR="50AAC08B" w:rsidRPr="00692A8A">
        <w:rPr>
          <w:rFonts w:ascii="Times New Roman" w:eastAsia="Times New Roman" w:hAnsi="Times New Roman" w:cs="Times New Roman"/>
          <w:color w:val="202020"/>
          <w:sz w:val="24"/>
          <w:szCs w:val="24"/>
        </w:rPr>
        <w:t xml:space="preserve"> tugispetsialisti, abiõpetaja või laps</w:t>
      </w:r>
      <w:r w:rsidR="57DFE2FB" w:rsidRPr="7BA5EFAE">
        <w:rPr>
          <w:rFonts w:ascii="Times New Roman" w:eastAsia="Times New Roman" w:hAnsi="Times New Roman" w:cs="Times New Roman"/>
          <w:color w:val="202020"/>
          <w:sz w:val="24"/>
          <w:szCs w:val="24"/>
        </w:rPr>
        <w:t>e</w:t>
      </w:r>
      <w:r w:rsidR="50AAC08B" w:rsidRPr="00692A8A">
        <w:rPr>
          <w:rFonts w:ascii="Times New Roman" w:eastAsia="Times New Roman" w:hAnsi="Times New Roman" w:cs="Times New Roman"/>
          <w:color w:val="202020"/>
          <w:sz w:val="24"/>
          <w:szCs w:val="24"/>
        </w:rPr>
        <w:t>hoidja</w:t>
      </w:r>
      <w:r w:rsidRPr="00692A8A">
        <w:rPr>
          <w:rFonts w:ascii="Times New Roman" w:eastAsia="Times New Roman" w:hAnsi="Times New Roman" w:cs="Times New Roman"/>
          <w:color w:val="202020"/>
          <w:sz w:val="24"/>
          <w:szCs w:val="24"/>
        </w:rPr>
        <w:t xml:space="preserve"> mittevastavus kvalifikatsiooninõuetes ettenähtud eesti keele oskuse nõudele, on käesoleva </w:t>
      </w:r>
      <w:r w:rsidR="0373E085" w:rsidRPr="00692A8A">
        <w:rPr>
          <w:rFonts w:ascii="Times New Roman" w:eastAsia="Times New Roman" w:hAnsi="Times New Roman" w:cs="Times New Roman"/>
          <w:color w:val="202020"/>
          <w:sz w:val="24"/>
          <w:szCs w:val="24"/>
        </w:rPr>
        <w:t xml:space="preserve">paragrahvi </w:t>
      </w:r>
      <w:r w:rsidRPr="00692A8A">
        <w:rPr>
          <w:rFonts w:ascii="Times New Roman" w:eastAsia="Times New Roman" w:hAnsi="Times New Roman" w:cs="Times New Roman"/>
          <w:color w:val="202020"/>
          <w:sz w:val="24"/>
          <w:szCs w:val="24"/>
        </w:rPr>
        <w:t>lõikes 1 nimetatud järelevalveasutusel õigus teha ettekirjutus:</w:t>
      </w:r>
    </w:p>
    <w:p w14:paraId="0B6F664A" w14:textId="77777777" w:rsidR="00C94A56" w:rsidRDefault="1D1DF32D" w:rsidP="00C94A56">
      <w:pPr>
        <w:spacing w:after="0" w:line="240" w:lineRule="auto"/>
        <w:jc w:val="both"/>
      </w:pPr>
      <w:r w:rsidRPr="00692A8A">
        <w:rPr>
          <w:rFonts w:ascii="Times New Roman" w:eastAsia="Times New Roman" w:hAnsi="Times New Roman" w:cs="Times New Roman"/>
          <w:color w:val="202020"/>
          <w:sz w:val="24"/>
          <w:szCs w:val="24"/>
        </w:rPr>
        <w:t>1) ametikoha täitmiseks isikuga, kes vastab kvalifikatsiooninõuetes ettenähtud eesti keele oskuse nõudele;</w:t>
      </w:r>
    </w:p>
    <w:p w14:paraId="6AAC7919" w14:textId="46F04AB9" w:rsidR="1D1DF32D" w:rsidRDefault="1D1DF32D" w:rsidP="00C94A56">
      <w:pPr>
        <w:spacing w:after="0" w:line="240" w:lineRule="auto"/>
        <w:jc w:val="both"/>
        <w:rPr>
          <w:rFonts w:ascii="Times New Roman" w:eastAsia="Times New Roman" w:hAnsi="Times New Roman" w:cs="Times New Roman"/>
          <w:sz w:val="24"/>
          <w:szCs w:val="24"/>
        </w:rPr>
      </w:pPr>
      <w:r w:rsidRPr="00692A8A">
        <w:rPr>
          <w:rFonts w:ascii="Times New Roman" w:eastAsia="Times New Roman" w:hAnsi="Times New Roman" w:cs="Times New Roman"/>
          <w:color w:val="202020"/>
          <w:sz w:val="24"/>
          <w:szCs w:val="24"/>
        </w:rPr>
        <w:t>2) töölepingu lõpetamiseks isikuga, kes ei vasta kvalifikatsiooninõuetes ettenähtud eesti keele oskuse nõudele.</w:t>
      </w:r>
    </w:p>
    <w:p w14:paraId="3FD67812" w14:textId="77777777" w:rsidR="009B6D65" w:rsidRPr="00E04EAF" w:rsidRDefault="009B6D65" w:rsidP="00C94A56">
      <w:pPr>
        <w:spacing w:after="0" w:line="240" w:lineRule="auto"/>
        <w:jc w:val="both"/>
        <w:rPr>
          <w:rFonts w:ascii="Times New Roman" w:eastAsia="Times New Roman" w:hAnsi="Times New Roman" w:cs="Times New Roman"/>
          <w:sz w:val="24"/>
          <w:szCs w:val="24"/>
        </w:rPr>
      </w:pPr>
    </w:p>
    <w:p w14:paraId="248E2478" w14:textId="399D6C5C" w:rsidR="2BF99F60" w:rsidRDefault="2BFD4BE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63325E77" w:rsidRPr="7BA5EFAE">
        <w:rPr>
          <w:rFonts w:ascii="Times New Roman" w:eastAsia="Times New Roman" w:hAnsi="Times New Roman" w:cs="Times New Roman"/>
          <w:sz w:val="24"/>
          <w:szCs w:val="24"/>
        </w:rPr>
        <w:t>4</w:t>
      </w:r>
      <w:r w:rsidRPr="7BA5EFAE">
        <w:rPr>
          <w:rFonts w:ascii="Times New Roman" w:eastAsia="Times New Roman" w:hAnsi="Times New Roman" w:cs="Times New Roman"/>
          <w:sz w:val="24"/>
          <w:szCs w:val="24"/>
        </w:rPr>
        <w:t xml:space="preserve">) </w:t>
      </w:r>
      <w:r w:rsidR="7997C6BD" w:rsidRPr="7BA5EFAE">
        <w:rPr>
          <w:rFonts w:ascii="Times New Roman" w:eastAsia="Times New Roman" w:hAnsi="Times New Roman" w:cs="Times New Roman"/>
          <w:sz w:val="24"/>
          <w:szCs w:val="24"/>
        </w:rPr>
        <w:t xml:space="preserve">Riiklikku ja haldusjärelevalvet </w:t>
      </w:r>
      <w:r w:rsidR="4F51B899" w:rsidRPr="7BA5EFAE">
        <w:rPr>
          <w:rFonts w:ascii="Times New Roman" w:eastAsia="Times New Roman" w:hAnsi="Times New Roman" w:cs="Times New Roman"/>
          <w:sz w:val="24"/>
          <w:szCs w:val="24"/>
        </w:rPr>
        <w:t xml:space="preserve">käesoleva seaduse </w:t>
      </w:r>
      <w:commentRangeStart w:id="507"/>
      <w:r w:rsidR="4F51B899" w:rsidRPr="7BA5EFAE">
        <w:rPr>
          <w:rFonts w:ascii="Times New Roman" w:eastAsia="Times New Roman" w:hAnsi="Times New Roman" w:cs="Times New Roman"/>
          <w:sz w:val="24"/>
          <w:szCs w:val="24"/>
        </w:rPr>
        <w:t xml:space="preserve">§ </w:t>
      </w:r>
      <w:r w:rsidR="00B2752B">
        <w:rPr>
          <w:rFonts w:ascii="Times New Roman" w:eastAsia="Times New Roman" w:hAnsi="Times New Roman" w:cs="Times New Roman"/>
          <w:sz w:val="24"/>
          <w:szCs w:val="24"/>
        </w:rPr>
        <w:t>3</w:t>
      </w:r>
      <w:r w:rsidR="4F51B899" w:rsidRPr="7BA5EFAE">
        <w:rPr>
          <w:rFonts w:ascii="Times New Roman" w:eastAsia="Times New Roman" w:hAnsi="Times New Roman" w:cs="Times New Roman"/>
          <w:sz w:val="24"/>
          <w:szCs w:val="24"/>
        </w:rPr>
        <w:t xml:space="preserve"> lõikes 6 alusel </w:t>
      </w:r>
      <w:commentRangeEnd w:id="507"/>
      <w:r w:rsidR="00425030">
        <w:rPr>
          <w:rStyle w:val="Kommentaariviide"/>
        </w:rPr>
        <w:commentReference w:id="507"/>
      </w:r>
      <w:r w:rsidR="4F51B899" w:rsidRPr="7BA5EFAE">
        <w:rPr>
          <w:rFonts w:ascii="Times New Roman" w:eastAsia="Times New Roman" w:hAnsi="Times New Roman" w:cs="Times New Roman"/>
          <w:sz w:val="24"/>
          <w:szCs w:val="24"/>
        </w:rPr>
        <w:t xml:space="preserve">kehtestatud </w:t>
      </w:r>
      <w:del w:id="508" w:author="Helen Uustalu" w:date="2024-02-09T13:35:00Z">
        <w:r w:rsidR="16ED8155" w:rsidRPr="7BA5EFAE" w:rsidDel="008F3044">
          <w:rPr>
            <w:rFonts w:ascii="Times New Roman" w:eastAsia="Times New Roman" w:hAnsi="Times New Roman" w:cs="Times New Roman"/>
            <w:sz w:val="24"/>
            <w:szCs w:val="24"/>
          </w:rPr>
          <w:delText xml:space="preserve">lastehoiu ja lasteaia </w:delText>
        </w:r>
        <w:r w:rsidR="4F51B899" w:rsidRPr="7BA5EFAE" w:rsidDel="008F3044">
          <w:rPr>
            <w:rFonts w:ascii="Times New Roman" w:eastAsia="Times New Roman" w:hAnsi="Times New Roman" w:cs="Times New Roman"/>
            <w:sz w:val="24"/>
            <w:szCs w:val="24"/>
          </w:rPr>
          <w:delText>õpi- ja kasvukeskkonna</w:delText>
        </w:r>
        <w:r w:rsidR="74DC5978" w:rsidRPr="7BA5EFAE" w:rsidDel="008F3044">
          <w:rPr>
            <w:rFonts w:ascii="Times New Roman" w:eastAsia="Times New Roman" w:hAnsi="Times New Roman" w:cs="Times New Roman"/>
            <w:sz w:val="24"/>
            <w:szCs w:val="24"/>
          </w:rPr>
          <w:delText xml:space="preserve"> nõuetes sätestatud </w:delText>
        </w:r>
      </w:del>
      <w:r w:rsidR="74DC5978" w:rsidRPr="7BA5EFAE">
        <w:rPr>
          <w:rFonts w:ascii="Times New Roman" w:eastAsia="Times New Roman" w:hAnsi="Times New Roman" w:cs="Times New Roman"/>
          <w:sz w:val="24"/>
          <w:szCs w:val="24"/>
        </w:rPr>
        <w:t>terviseohutuse</w:t>
      </w:r>
      <w:r w:rsidR="4F51B899" w:rsidRPr="7BA5EFAE">
        <w:rPr>
          <w:rFonts w:ascii="Times New Roman" w:eastAsia="Times New Roman" w:hAnsi="Times New Roman" w:cs="Times New Roman"/>
          <w:sz w:val="24"/>
          <w:szCs w:val="24"/>
        </w:rPr>
        <w:t xml:space="preserve"> </w:t>
      </w:r>
      <w:r w:rsidR="7997C6BD" w:rsidRPr="7BA5EFAE">
        <w:rPr>
          <w:rFonts w:ascii="Times New Roman" w:eastAsia="Times New Roman" w:hAnsi="Times New Roman" w:cs="Times New Roman"/>
          <w:sz w:val="24"/>
          <w:szCs w:val="24"/>
        </w:rPr>
        <w:t>nõuete üle teostab Terviseamet.</w:t>
      </w:r>
    </w:p>
    <w:p w14:paraId="3E401AFF"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78520A61" w14:textId="6D9EFCC1" w:rsidR="009B6D65" w:rsidRDefault="2CB3E1DF" w:rsidP="009B6D65">
      <w:pPr>
        <w:spacing w:after="0" w:line="240" w:lineRule="auto"/>
        <w:jc w:val="both"/>
        <w:rPr>
          <w:ins w:id="509" w:author="Helen Uustalu" w:date="2024-02-09T13:36:00Z"/>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572A7F24" w:rsidRPr="00E04EAF">
        <w:rPr>
          <w:rFonts w:ascii="Times New Roman" w:eastAsia="Times New Roman" w:hAnsi="Times New Roman" w:cs="Times New Roman"/>
          <w:b/>
          <w:bCs/>
          <w:sz w:val="24"/>
          <w:szCs w:val="24"/>
        </w:rPr>
        <w:t>4</w:t>
      </w:r>
      <w:r w:rsidR="00F339DE">
        <w:rPr>
          <w:rFonts w:ascii="Times New Roman" w:eastAsia="Times New Roman" w:hAnsi="Times New Roman" w:cs="Times New Roman"/>
          <w:b/>
          <w:bCs/>
          <w:sz w:val="24"/>
          <w:szCs w:val="24"/>
        </w:rPr>
        <w:t>9</w:t>
      </w:r>
      <w:r w:rsidRPr="00E04EAF">
        <w:rPr>
          <w:rFonts w:ascii="Times New Roman" w:eastAsia="Times New Roman" w:hAnsi="Times New Roman" w:cs="Times New Roman"/>
          <w:b/>
          <w:bCs/>
          <w:sz w:val="24"/>
          <w:szCs w:val="24"/>
        </w:rPr>
        <w:t>. Riikliku järelevalve erimeetmed</w:t>
      </w:r>
    </w:p>
    <w:p w14:paraId="48B98649" w14:textId="77777777" w:rsidR="008F3044" w:rsidRPr="00C73A59" w:rsidRDefault="008F3044" w:rsidP="009B6D65">
      <w:pPr>
        <w:spacing w:after="0" w:line="240" w:lineRule="auto"/>
        <w:jc w:val="both"/>
        <w:rPr>
          <w:rFonts w:ascii="Times New Roman" w:eastAsia="Times New Roman" w:hAnsi="Times New Roman" w:cs="Times New Roman"/>
          <w:b/>
          <w:bCs/>
          <w:sz w:val="24"/>
          <w:szCs w:val="24"/>
        </w:rPr>
      </w:pPr>
    </w:p>
    <w:p w14:paraId="08D0705B" w14:textId="0E0FBAF5" w:rsidR="009B6D65" w:rsidRPr="00E04EAF" w:rsidRDefault="005A5457" w:rsidP="009B6D65">
      <w:pPr>
        <w:spacing w:after="0" w:line="240" w:lineRule="auto"/>
        <w:jc w:val="both"/>
        <w:rPr>
          <w:rFonts w:ascii="Times New Roman" w:eastAsia="Times New Roman" w:hAnsi="Times New Roman" w:cs="Times New Roman"/>
          <w:sz w:val="24"/>
          <w:szCs w:val="24"/>
        </w:rPr>
      </w:pPr>
      <w:r w:rsidRPr="00E04EAF">
        <w:rPr>
          <w:rFonts w:ascii="Times New Roman" w:hAnsi="Times New Roman" w:cs="Times New Roman"/>
          <w:sz w:val="24"/>
          <w:szCs w:val="24"/>
          <w:shd w:val="clear" w:color="auto" w:fill="FFFFFF"/>
        </w:rPr>
        <w:t>Korrakaitseorgan võib käesolevas seaduses sätestatud riikliku järelevalve tegemiseks kohaldada korrakaitseseaduse §-des 30, 31, 32, 49, 50, 51, 52 ja 53 sätestatud riikliku järelevalve erimeetmeid korrakaitseseaduses sätestatud alusel ja korras</w:t>
      </w:r>
      <w:r w:rsidR="34F27E7F" w:rsidRPr="00E04EAF">
        <w:rPr>
          <w:rFonts w:ascii="Times New Roman" w:eastAsia="Times New Roman" w:hAnsi="Times New Roman" w:cs="Times New Roman"/>
          <w:sz w:val="24"/>
          <w:szCs w:val="24"/>
        </w:rPr>
        <w:t>.</w:t>
      </w:r>
    </w:p>
    <w:p w14:paraId="53DEA4BE" w14:textId="77777777" w:rsidR="009B6D65" w:rsidRPr="00E04EAF" w:rsidDel="000D3128" w:rsidRDefault="009B6D65" w:rsidP="009B6D65">
      <w:pPr>
        <w:spacing w:after="0" w:line="240" w:lineRule="auto"/>
        <w:jc w:val="both"/>
        <w:rPr>
          <w:rFonts w:ascii="Times New Roman" w:eastAsia="Times New Roman" w:hAnsi="Times New Roman" w:cs="Times New Roman"/>
          <w:sz w:val="24"/>
          <w:szCs w:val="24"/>
        </w:rPr>
      </w:pPr>
    </w:p>
    <w:p w14:paraId="56A1C735" w14:textId="1E8D468B" w:rsidR="2BF99F60" w:rsidRPr="00E04EAF" w:rsidRDefault="536F5083" w:rsidP="00015857">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7</w:t>
      </w:r>
      <w:r w:rsidR="20002686" w:rsidRPr="00E04EAF">
        <w:rPr>
          <w:rFonts w:ascii="Times New Roman" w:eastAsia="Times New Roman" w:hAnsi="Times New Roman" w:cs="Times New Roman"/>
          <w:b/>
          <w:bCs/>
          <w:sz w:val="24"/>
          <w:szCs w:val="24"/>
        </w:rPr>
        <w:t>. peatükk</w:t>
      </w:r>
    </w:p>
    <w:p w14:paraId="62211A7F" w14:textId="637AE9D2" w:rsidR="2BF99F60" w:rsidRPr="00E04EAF" w:rsidRDefault="5121EA82" w:rsidP="00015857">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Rakendussätted</w:t>
      </w:r>
    </w:p>
    <w:p w14:paraId="5FB9E437" w14:textId="48CB6238" w:rsidR="2BF99F60" w:rsidRPr="00E04EAF" w:rsidRDefault="4DCDC813" w:rsidP="00015857">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1. jagu</w:t>
      </w:r>
    </w:p>
    <w:p w14:paraId="031D65D0" w14:textId="626F9C60" w:rsidR="006532A5" w:rsidRPr="00E04EAF" w:rsidRDefault="0F6A993B" w:rsidP="009976A5">
      <w:pPr>
        <w:spacing w:after="0" w:line="240" w:lineRule="auto"/>
        <w:jc w:val="center"/>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Üleminekusätted </w:t>
      </w:r>
      <w:r w:rsidR="176EC5E9" w:rsidRPr="7BA5EFAE">
        <w:rPr>
          <w:rFonts w:ascii="Times New Roman" w:eastAsia="Times New Roman" w:hAnsi="Times New Roman" w:cs="Times New Roman"/>
          <w:b/>
          <w:bCs/>
          <w:sz w:val="24"/>
          <w:szCs w:val="24"/>
        </w:rPr>
        <w:t>ja järelhindamine</w:t>
      </w:r>
    </w:p>
    <w:p w14:paraId="6E98DD7D" w14:textId="77777777" w:rsidR="009B6D65" w:rsidRPr="00347352" w:rsidRDefault="009B6D65" w:rsidP="009B6D65">
      <w:pPr>
        <w:spacing w:after="0" w:line="240" w:lineRule="auto"/>
        <w:jc w:val="both"/>
        <w:rPr>
          <w:rFonts w:ascii="Times New Roman" w:eastAsia="Times New Roman" w:hAnsi="Times New Roman" w:cs="Times New Roman"/>
          <w:sz w:val="24"/>
          <w:szCs w:val="24"/>
        </w:rPr>
      </w:pPr>
    </w:p>
    <w:p w14:paraId="48A14500" w14:textId="392D0326" w:rsidR="2BF99F60" w:rsidRDefault="2CB3E1DF" w:rsidP="009B6D65">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50</w:t>
      </w:r>
      <w:r w:rsidRPr="00E04EAF">
        <w:rPr>
          <w:rFonts w:ascii="Times New Roman" w:eastAsia="Times New Roman" w:hAnsi="Times New Roman" w:cs="Times New Roman"/>
          <w:b/>
          <w:bCs/>
          <w:sz w:val="24"/>
          <w:szCs w:val="24"/>
        </w:rPr>
        <w:t>. Koolitus- ja tegevuslubade kehtivus</w:t>
      </w:r>
    </w:p>
    <w:p w14:paraId="3EC1569C" w14:textId="77777777" w:rsidR="009B6D65" w:rsidRPr="00347352" w:rsidRDefault="009B6D65" w:rsidP="009B6D65">
      <w:pPr>
        <w:spacing w:after="0" w:line="240" w:lineRule="auto"/>
        <w:jc w:val="both"/>
        <w:rPr>
          <w:rFonts w:ascii="Times New Roman" w:eastAsia="Times New Roman" w:hAnsi="Times New Roman" w:cs="Times New Roman"/>
          <w:sz w:val="24"/>
          <w:szCs w:val="24"/>
        </w:rPr>
      </w:pPr>
    </w:p>
    <w:p w14:paraId="2F9FAE70" w14:textId="0C840CBE" w:rsidR="2BF99F60" w:rsidRDefault="56B2A77F"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Eral</w:t>
      </w:r>
      <w:r w:rsidR="2CB3E1DF" w:rsidRPr="00E04EAF">
        <w:rPr>
          <w:rFonts w:ascii="Times New Roman" w:eastAsia="Times New Roman" w:hAnsi="Times New Roman" w:cs="Times New Roman"/>
          <w:sz w:val="24"/>
          <w:szCs w:val="24"/>
        </w:rPr>
        <w:t xml:space="preserve">asteaia pidajatele erakooliseaduse alusel enne </w:t>
      </w:r>
      <w:r w:rsidR="00BC41F1" w:rsidRPr="00E04EAF">
        <w:rPr>
          <w:rFonts w:ascii="Times New Roman" w:eastAsia="Times New Roman" w:hAnsi="Times New Roman" w:cs="Times New Roman"/>
          <w:sz w:val="24"/>
          <w:szCs w:val="24"/>
        </w:rPr>
        <w:t>2025</w:t>
      </w:r>
      <w:r w:rsidR="56C55A80" w:rsidRPr="00E04EAF">
        <w:rPr>
          <w:rFonts w:ascii="Times New Roman" w:eastAsia="Times New Roman" w:hAnsi="Times New Roman" w:cs="Times New Roman"/>
          <w:sz w:val="24"/>
          <w:szCs w:val="24"/>
        </w:rPr>
        <w:t>.</w:t>
      </w:r>
      <w:r w:rsidR="2CB3E1DF" w:rsidRPr="00E04EAF">
        <w:rPr>
          <w:rFonts w:ascii="Times New Roman" w:eastAsia="Times New Roman" w:hAnsi="Times New Roman" w:cs="Times New Roman"/>
          <w:sz w:val="24"/>
          <w:szCs w:val="24"/>
        </w:rPr>
        <w:t xml:space="preserve"> aasta 1. </w:t>
      </w:r>
      <w:r w:rsidR="7C1A1740" w:rsidRPr="00E04EAF">
        <w:rPr>
          <w:rFonts w:ascii="Times New Roman" w:eastAsia="Times New Roman" w:hAnsi="Times New Roman" w:cs="Times New Roman"/>
          <w:sz w:val="24"/>
          <w:szCs w:val="24"/>
        </w:rPr>
        <w:t>jaanuari</w:t>
      </w:r>
      <w:r w:rsidR="00BC41F1">
        <w:rPr>
          <w:rFonts w:ascii="Times New Roman" w:eastAsia="Times New Roman" w:hAnsi="Times New Roman" w:cs="Times New Roman"/>
          <w:sz w:val="24"/>
          <w:szCs w:val="24"/>
        </w:rPr>
        <w:t xml:space="preserve"> </w:t>
      </w:r>
      <w:r w:rsidR="2CB3E1DF" w:rsidRPr="00E04EAF">
        <w:rPr>
          <w:rFonts w:ascii="Times New Roman" w:eastAsia="Times New Roman" w:hAnsi="Times New Roman" w:cs="Times New Roman"/>
          <w:sz w:val="24"/>
          <w:szCs w:val="24"/>
        </w:rPr>
        <w:t xml:space="preserve">väljastatud tegevusload loetakse alates </w:t>
      </w:r>
      <w:r w:rsidR="00BC41F1" w:rsidRPr="00E04EAF">
        <w:rPr>
          <w:rFonts w:ascii="Times New Roman" w:eastAsia="Times New Roman" w:hAnsi="Times New Roman" w:cs="Times New Roman"/>
          <w:sz w:val="24"/>
          <w:szCs w:val="24"/>
        </w:rPr>
        <w:t>2025</w:t>
      </w:r>
      <w:r w:rsidR="219C2035" w:rsidRPr="00E04EAF">
        <w:rPr>
          <w:rFonts w:ascii="Times New Roman" w:eastAsia="Times New Roman" w:hAnsi="Times New Roman" w:cs="Times New Roman"/>
          <w:sz w:val="24"/>
          <w:szCs w:val="24"/>
        </w:rPr>
        <w:t>.</w:t>
      </w:r>
      <w:r w:rsidR="2CB3E1DF" w:rsidRPr="00E04EAF">
        <w:rPr>
          <w:rFonts w:ascii="Times New Roman" w:eastAsia="Times New Roman" w:hAnsi="Times New Roman" w:cs="Times New Roman"/>
          <w:sz w:val="24"/>
          <w:szCs w:val="24"/>
        </w:rPr>
        <w:t xml:space="preserve"> aasta 1. </w:t>
      </w:r>
      <w:r w:rsidR="50657D87" w:rsidRPr="00E04EAF">
        <w:rPr>
          <w:rFonts w:ascii="Times New Roman" w:eastAsia="Times New Roman" w:hAnsi="Times New Roman" w:cs="Times New Roman"/>
          <w:sz w:val="24"/>
          <w:szCs w:val="24"/>
        </w:rPr>
        <w:t>jaanuari</w:t>
      </w:r>
      <w:r w:rsidR="00C66A39">
        <w:rPr>
          <w:rFonts w:ascii="Times New Roman" w:eastAsia="Times New Roman" w:hAnsi="Times New Roman" w:cs="Times New Roman"/>
          <w:sz w:val="24"/>
          <w:szCs w:val="24"/>
        </w:rPr>
        <w:t>st</w:t>
      </w:r>
      <w:r w:rsidR="50657D87" w:rsidRPr="00E04EAF">
        <w:rPr>
          <w:rFonts w:ascii="Times New Roman" w:eastAsia="Times New Roman" w:hAnsi="Times New Roman" w:cs="Times New Roman"/>
          <w:sz w:val="24"/>
          <w:szCs w:val="24"/>
        </w:rPr>
        <w:t xml:space="preserve"> </w:t>
      </w:r>
      <w:r w:rsidR="2B43CA78" w:rsidRPr="00E04EAF">
        <w:rPr>
          <w:rFonts w:ascii="Times New Roman" w:eastAsia="Times New Roman" w:hAnsi="Times New Roman" w:cs="Times New Roman"/>
          <w:sz w:val="24"/>
          <w:szCs w:val="24"/>
        </w:rPr>
        <w:t>tegevuslubadeks</w:t>
      </w:r>
      <w:r w:rsidR="2CB3E1DF" w:rsidRPr="00E04EAF">
        <w:rPr>
          <w:rFonts w:ascii="Times New Roman" w:eastAsia="Times New Roman" w:hAnsi="Times New Roman" w:cs="Times New Roman"/>
          <w:sz w:val="24"/>
          <w:szCs w:val="24"/>
        </w:rPr>
        <w:t xml:space="preserve">, mis on antud </w:t>
      </w:r>
      <w:r w:rsidR="00BC41F1" w:rsidRPr="00E04EAF">
        <w:rPr>
          <w:rFonts w:ascii="Times New Roman" w:eastAsia="Times New Roman" w:hAnsi="Times New Roman" w:cs="Times New Roman"/>
          <w:sz w:val="24"/>
          <w:szCs w:val="24"/>
        </w:rPr>
        <w:t>käesoleva seaduse alusel</w:t>
      </w:r>
      <w:r w:rsidR="2CB3E1DF" w:rsidRPr="00E04EAF">
        <w:rPr>
          <w:rFonts w:ascii="Times New Roman" w:eastAsia="Times New Roman" w:hAnsi="Times New Roman" w:cs="Times New Roman"/>
          <w:sz w:val="24"/>
          <w:szCs w:val="24"/>
        </w:rPr>
        <w:t>.</w:t>
      </w:r>
    </w:p>
    <w:p w14:paraId="061E7506"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37EAC585" w14:textId="69EAA579" w:rsidR="009C5D26" w:rsidRDefault="56B2A77F"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w:t>
      </w:r>
      <w:r w:rsidR="63BB6504" w:rsidRPr="00E04EAF">
        <w:rPr>
          <w:rFonts w:ascii="Times New Roman" w:eastAsia="Times New Roman" w:hAnsi="Times New Roman" w:cs="Times New Roman"/>
          <w:sz w:val="24"/>
          <w:szCs w:val="24"/>
        </w:rPr>
        <w:t xml:space="preserve"> Munitsipaallasteaia pidajatele koolieelse lasteasutuse seaduse alusel enne </w:t>
      </w:r>
      <w:r w:rsidR="00BC41F1" w:rsidRPr="00E04EAF">
        <w:rPr>
          <w:rFonts w:ascii="Times New Roman" w:eastAsia="Times New Roman" w:hAnsi="Times New Roman" w:cs="Times New Roman"/>
          <w:sz w:val="24"/>
          <w:szCs w:val="24"/>
        </w:rPr>
        <w:t>2025</w:t>
      </w:r>
      <w:r w:rsidR="63BB6504" w:rsidRPr="00E04EAF">
        <w:rPr>
          <w:rFonts w:ascii="Times New Roman" w:eastAsia="Times New Roman" w:hAnsi="Times New Roman" w:cs="Times New Roman"/>
          <w:sz w:val="24"/>
          <w:szCs w:val="24"/>
        </w:rPr>
        <w:t>. aasta 1. jaanuari</w:t>
      </w:r>
      <w:r w:rsidR="00BC41F1">
        <w:rPr>
          <w:rFonts w:ascii="Times New Roman" w:eastAsia="Times New Roman" w:hAnsi="Times New Roman" w:cs="Times New Roman"/>
          <w:sz w:val="24"/>
          <w:szCs w:val="24"/>
        </w:rPr>
        <w:t xml:space="preserve"> </w:t>
      </w:r>
      <w:r w:rsidR="63BB6504" w:rsidRPr="00E04EAF">
        <w:rPr>
          <w:rFonts w:ascii="Times New Roman" w:eastAsia="Times New Roman" w:hAnsi="Times New Roman" w:cs="Times New Roman"/>
          <w:sz w:val="24"/>
          <w:szCs w:val="24"/>
        </w:rPr>
        <w:t>väljastatud koolitusload ja munitsipaallastehoiu pidajatele sotsiaalhoolekande seaduse alusel enne</w:t>
      </w:r>
      <w:r w:rsidR="00BC41F1">
        <w:rPr>
          <w:rFonts w:ascii="Times New Roman" w:eastAsia="Times New Roman" w:hAnsi="Times New Roman" w:cs="Times New Roman"/>
          <w:sz w:val="24"/>
          <w:szCs w:val="24"/>
        </w:rPr>
        <w:t xml:space="preserve"> </w:t>
      </w:r>
      <w:r w:rsidR="00BC41F1" w:rsidRPr="00E04EAF">
        <w:rPr>
          <w:rFonts w:ascii="Times New Roman" w:eastAsia="Times New Roman" w:hAnsi="Times New Roman" w:cs="Times New Roman"/>
          <w:sz w:val="24"/>
          <w:szCs w:val="24"/>
        </w:rPr>
        <w:t>2025</w:t>
      </w:r>
      <w:r w:rsidR="63BB6504" w:rsidRPr="00E04EAF">
        <w:rPr>
          <w:rFonts w:ascii="Times New Roman" w:eastAsia="Times New Roman" w:hAnsi="Times New Roman" w:cs="Times New Roman"/>
          <w:sz w:val="24"/>
          <w:szCs w:val="24"/>
        </w:rPr>
        <w:t>. aasta 1. jaanuari</w:t>
      </w:r>
      <w:r w:rsidR="00BC41F1">
        <w:rPr>
          <w:rFonts w:ascii="Times New Roman" w:eastAsia="Times New Roman" w:hAnsi="Times New Roman" w:cs="Times New Roman"/>
          <w:sz w:val="24"/>
          <w:szCs w:val="24"/>
        </w:rPr>
        <w:t xml:space="preserve"> </w:t>
      </w:r>
      <w:r w:rsidR="63BB6504" w:rsidRPr="00E04EAF">
        <w:rPr>
          <w:rFonts w:ascii="Times New Roman" w:eastAsia="Times New Roman" w:hAnsi="Times New Roman" w:cs="Times New Roman"/>
          <w:sz w:val="24"/>
          <w:szCs w:val="24"/>
        </w:rPr>
        <w:t>väljastatud tegevusload loetakse alates 2025. aasta 1. jaanuarist kehtetuks.</w:t>
      </w:r>
    </w:p>
    <w:p w14:paraId="4A8F25FE"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p w14:paraId="76B44A5C" w14:textId="4D86A4D2" w:rsidR="5121EA82" w:rsidRDefault="2BFD4BE5" w:rsidP="009B6D65">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CCF7849" w:rsidRPr="7BA5EFAE">
        <w:rPr>
          <w:rFonts w:ascii="Times New Roman" w:eastAsia="Times New Roman" w:hAnsi="Times New Roman" w:cs="Times New Roman"/>
          <w:b/>
          <w:bCs/>
          <w:sz w:val="24"/>
          <w:szCs w:val="24"/>
        </w:rPr>
        <w:t>51</w:t>
      </w:r>
      <w:r w:rsidRPr="7BA5EFAE">
        <w:rPr>
          <w:rFonts w:ascii="Times New Roman" w:eastAsia="Times New Roman" w:hAnsi="Times New Roman" w:cs="Times New Roman"/>
          <w:b/>
          <w:bCs/>
          <w:sz w:val="24"/>
          <w:szCs w:val="24"/>
        </w:rPr>
        <w:t>. Lasteaia tegevuse vastavusse viimine käesoleva seaduse nõuete</w:t>
      </w:r>
      <w:r w:rsidR="011818A5" w:rsidRPr="7BA5EFAE">
        <w:rPr>
          <w:rFonts w:ascii="Times New Roman" w:eastAsia="Times New Roman" w:hAnsi="Times New Roman" w:cs="Times New Roman"/>
          <w:b/>
          <w:bCs/>
          <w:sz w:val="24"/>
          <w:szCs w:val="24"/>
        </w:rPr>
        <w:t>ga</w:t>
      </w:r>
    </w:p>
    <w:p w14:paraId="62C815C2" w14:textId="77777777" w:rsidR="009B6D65" w:rsidRPr="00347352" w:rsidRDefault="009B6D65" w:rsidP="009B6D65">
      <w:pPr>
        <w:spacing w:after="0" w:line="240" w:lineRule="auto"/>
        <w:jc w:val="both"/>
        <w:rPr>
          <w:rFonts w:ascii="Times New Roman" w:eastAsia="Times New Roman" w:hAnsi="Times New Roman" w:cs="Times New Roman"/>
          <w:sz w:val="24"/>
          <w:szCs w:val="24"/>
        </w:rPr>
      </w:pPr>
    </w:p>
    <w:p w14:paraId="6081B334" w14:textId="4D356F97" w:rsidR="2BF99F60" w:rsidRPr="00E04EAF" w:rsidRDefault="2CB3E1DF" w:rsidP="1A26A201">
      <w:pPr>
        <w:spacing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Kui koolieelse lasteasutuse seaduse või erakooliseaduse alusel tegutseva lasteaia</w:t>
      </w:r>
      <w:r w:rsidR="5DA58E52"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xml:space="preserve">tegevus ei vasta käesolevas seaduses sätestatud </w:t>
      </w:r>
      <w:r w:rsidR="654FBF7A" w:rsidRPr="00E04EAF">
        <w:rPr>
          <w:rFonts w:ascii="Times New Roman" w:eastAsia="Times New Roman" w:hAnsi="Times New Roman" w:cs="Times New Roman"/>
          <w:sz w:val="24"/>
          <w:szCs w:val="24"/>
        </w:rPr>
        <w:t xml:space="preserve">lasteaia </w:t>
      </w:r>
      <w:ins w:id="510" w:author="Mari Koik" w:date="2024-02-14T11:22:00Z">
        <w:r w:rsidR="007E1DDF">
          <w:rPr>
            <w:rFonts w:ascii="Times New Roman" w:eastAsia="Times New Roman" w:hAnsi="Times New Roman" w:cs="Times New Roman"/>
            <w:sz w:val="24"/>
            <w:szCs w:val="24"/>
          </w:rPr>
          <w:t xml:space="preserve">kohta sätestatud </w:t>
        </w:r>
      </w:ins>
      <w:r w:rsidRPr="00E04EAF">
        <w:rPr>
          <w:rFonts w:ascii="Times New Roman" w:eastAsia="Times New Roman" w:hAnsi="Times New Roman" w:cs="Times New Roman"/>
          <w:sz w:val="24"/>
          <w:szCs w:val="24"/>
        </w:rPr>
        <w:t xml:space="preserve">nõuetele, </w:t>
      </w:r>
      <w:del w:id="511" w:author="Mari Koik" w:date="2024-02-14T13:17:00Z">
        <w:r w:rsidRPr="00E04EAF" w:rsidDel="00EC202C">
          <w:rPr>
            <w:rFonts w:ascii="Times New Roman" w:eastAsia="Times New Roman" w:hAnsi="Times New Roman" w:cs="Times New Roman"/>
            <w:sz w:val="24"/>
            <w:szCs w:val="24"/>
          </w:rPr>
          <w:delText xml:space="preserve">on </w:delText>
        </w:r>
      </w:del>
      <w:ins w:id="512" w:author="Mari Koik" w:date="2024-02-14T13:17:00Z">
        <w:r w:rsidR="00EC202C">
          <w:rPr>
            <w:rFonts w:ascii="Times New Roman" w:eastAsia="Times New Roman" w:hAnsi="Times New Roman" w:cs="Times New Roman"/>
            <w:sz w:val="24"/>
            <w:szCs w:val="24"/>
          </w:rPr>
          <w:t>viib</w:t>
        </w:r>
        <w:r w:rsidR="00EC202C"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 xml:space="preserve">pidaja </w:t>
      </w:r>
      <w:del w:id="513" w:author="Mari Koik" w:date="2024-02-14T13:17:00Z">
        <w:r w:rsidRPr="00E04EAF" w:rsidDel="00EC202C">
          <w:rPr>
            <w:rFonts w:ascii="Times New Roman" w:eastAsia="Times New Roman" w:hAnsi="Times New Roman" w:cs="Times New Roman"/>
            <w:sz w:val="24"/>
            <w:szCs w:val="24"/>
          </w:rPr>
          <w:delText xml:space="preserve">kohustatud viima </w:delText>
        </w:r>
      </w:del>
      <w:r w:rsidRPr="00E04EAF">
        <w:rPr>
          <w:rFonts w:ascii="Times New Roman" w:eastAsia="Times New Roman" w:hAnsi="Times New Roman" w:cs="Times New Roman"/>
          <w:sz w:val="24"/>
          <w:szCs w:val="24"/>
        </w:rPr>
        <w:t>tegevuse nõuetega vastavusse viivitamata, kuid hiljemalt 202</w:t>
      </w:r>
      <w:r w:rsidR="7BD1CC90" w:rsidRPr="00E04EAF">
        <w:rPr>
          <w:rFonts w:ascii="Times New Roman" w:eastAsia="Times New Roman" w:hAnsi="Times New Roman" w:cs="Times New Roman"/>
          <w:sz w:val="24"/>
          <w:szCs w:val="24"/>
        </w:rPr>
        <w:t>6</w:t>
      </w:r>
      <w:r w:rsidR="04E603BA" w:rsidRPr="00E04EAF">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31. augustiks.</w:t>
      </w:r>
    </w:p>
    <w:p w14:paraId="250E5CC4" w14:textId="09F8A5D5" w:rsidR="5121EA82" w:rsidRDefault="2CB3E1DF" w:rsidP="0034735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w:t>
      </w:r>
      <w:bookmarkStart w:id="514" w:name="_Hlk91015349"/>
      <w:r w:rsidRPr="00E04EAF">
        <w:rPr>
          <w:rFonts w:ascii="Times New Roman" w:eastAsia="Times New Roman" w:hAnsi="Times New Roman" w:cs="Times New Roman"/>
          <w:sz w:val="24"/>
          <w:szCs w:val="24"/>
        </w:rPr>
        <w:t>Lasteaia</w:t>
      </w:r>
      <w:del w:id="515" w:author="Mari Koik" w:date="2024-02-14T13:08:00Z">
        <w:r w:rsidRPr="00E04EAF" w:rsidDel="007163DE">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w:t>
      </w:r>
      <w:del w:id="516" w:author="Mari Koik" w:date="2024-02-14T13:18:00Z">
        <w:r w:rsidRPr="00E04EAF" w:rsidDel="00EC202C">
          <w:rPr>
            <w:rFonts w:ascii="Times New Roman" w:eastAsia="Times New Roman" w:hAnsi="Times New Roman" w:cs="Times New Roman"/>
            <w:sz w:val="24"/>
            <w:szCs w:val="24"/>
          </w:rPr>
          <w:delText xml:space="preserve">on </w:delText>
        </w:r>
      </w:del>
      <w:del w:id="517" w:author="Mari Koik" w:date="2024-02-14T13:17:00Z">
        <w:r w:rsidRPr="00E04EAF" w:rsidDel="00EC202C">
          <w:rPr>
            <w:rFonts w:ascii="Times New Roman" w:eastAsia="Times New Roman" w:hAnsi="Times New Roman" w:cs="Times New Roman"/>
            <w:sz w:val="24"/>
            <w:szCs w:val="24"/>
          </w:rPr>
          <w:delText xml:space="preserve">kohustatud </w:delText>
        </w:r>
      </w:del>
      <w:ins w:id="518" w:author="Mari Koik" w:date="2024-02-14T13:17:00Z">
        <w:r w:rsidR="00EC202C">
          <w:rPr>
            <w:rFonts w:ascii="Times New Roman" w:eastAsia="Times New Roman" w:hAnsi="Times New Roman" w:cs="Times New Roman"/>
            <w:sz w:val="24"/>
            <w:szCs w:val="24"/>
          </w:rPr>
          <w:t>teatab</w:t>
        </w:r>
        <w:r w:rsidR="00EC202C"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hiljemalt 202</w:t>
      </w:r>
      <w:r w:rsidR="3A5DCFBE" w:rsidRPr="00E04EAF">
        <w:rPr>
          <w:rFonts w:ascii="Times New Roman" w:eastAsia="Times New Roman" w:hAnsi="Times New Roman" w:cs="Times New Roman"/>
          <w:sz w:val="24"/>
          <w:szCs w:val="24"/>
        </w:rPr>
        <w:t>6</w:t>
      </w:r>
      <w:r w:rsidR="53C57E4D" w:rsidRPr="00E04EAF">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31. augustiks </w:t>
      </w:r>
      <w:del w:id="519" w:author="Mari Koik" w:date="2024-02-14T13:17:00Z">
        <w:r w:rsidRPr="00E04EAF" w:rsidDel="00EC202C">
          <w:rPr>
            <w:rFonts w:ascii="Times New Roman" w:eastAsia="Times New Roman" w:hAnsi="Times New Roman" w:cs="Times New Roman"/>
            <w:sz w:val="24"/>
            <w:szCs w:val="24"/>
          </w:rPr>
          <w:delText xml:space="preserve">teavitama </w:delText>
        </w:r>
      </w:del>
      <w:r w:rsidRPr="00E04EAF">
        <w:rPr>
          <w:rFonts w:ascii="Times New Roman" w:eastAsia="Times New Roman" w:hAnsi="Times New Roman" w:cs="Times New Roman"/>
          <w:sz w:val="24"/>
          <w:szCs w:val="24"/>
        </w:rPr>
        <w:t>Haridus- ja Teadusministeeriumi</w:t>
      </w:r>
      <w:ins w:id="520" w:author="Mari Koik" w:date="2024-02-14T13:18:00Z">
        <w:r w:rsidR="00EC202C">
          <w:rPr>
            <w:rFonts w:ascii="Times New Roman" w:eastAsia="Times New Roman" w:hAnsi="Times New Roman" w:cs="Times New Roman"/>
            <w:sz w:val="24"/>
            <w:szCs w:val="24"/>
          </w:rPr>
          <w:t>le</w:t>
        </w:r>
      </w:ins>
      <w:r w:rsidRPr="00E04EAF">
        <w:rPr>
          <w:rFonts w:ascii="Times New Roman" w:eastAsia="Times New Roman" w:hAnsi="Times New Roman" w:cs="Times New Roman"/>
          <w:sz w:val="24"/>
          <w:szCs w:val="24"/>
        </w:rPr>
        <w:t xml:space="preserve"> lasteaia tegevuskoh</w:t>
      </w:r>
      <w:ins w:id="521" w:author="Mari Koik" w:date="2024-02-14T13:18:00Z">
        <w:r w:rsidR="00EC202C">
          <w:rPr>
            <w:rFonts w:ascii="Times New Roman" w:eastAsia="Times New Roman" w:hAnsi="Times New Roman" w:cs="Times New Roman"/>
            <w:sz w:val="24"/>
            <w:szCs w:val="24"/>
          </w:rPr>
          <w:t>ad</w:t>
        </w:r>
      </w:ins>
      <w:del w:id="522" w:author="Mari Koik" w:date="2024-02-14T13:18:00Z">
        <w:r w:rsidRPr="00E04EAF" w:rsidDel="00EC202C">
          <w:rPr>
            <w:rFonts w:ascii="Times New Roman" w:eastAsia="Times New Roman" w:hAnsi="Times New Roman" w:cs="Times New Roman"/>
            <w:sz w:val="24"/>
            <w:szCs w:val="24"/>
          </w:rPr>
          <w:delText>tadest</w:delText>
        </w:r>
      </w:del>
      <w:r w:rsidR="00BC41F1" w:rsidRPr="00BC41F1">
        <w:rPr>
          <w:rFonts w:ascii="Times New Roman" w:eastAsia="Times New Roman" w:hAnsi="Times New Roman" w:cs="Times New Roman"/>
          <w:sz w:val="24"/>
          <w:szCs w:val="24"/>
        </w:rPr>
        <w:t xml:space="preserve"> </w:t>
      </w:r>
      <w:r w:rsidR="00BC41F1" w:rsidRPr="00E04EAF">
        <w:rPr>
          <w:rFonts w:ascii="Times New Roman" w:eastAsia="Times New Roman" w:hAnsi="Times New Roman" w:cs="Times New Roman"/>
          <w:sz w:val="24"/>
          <w:szCs w:val="24"/>
        </w:rPr>
        <w:t>hariduse infosüsteemi</w:t>
      </w:r>
      <w:r w:rsidR="00BC41F1" w:rsidRPr="00BC41F1">
        <w:rPr>
          <w:rFonts w:ascii="Times New Roman" w:eastAsia="Times New Roman" w:hAnsi="Times New Roman" w:cs="Times New Roman"/>
          <w:sz w:val="24"/>
          <w:szCs w:val="24"/>
        </w:rPr>
        <w:t xml:space="preserve"> </w:t>
      </w:r>
      <w:r w:rsidR="00BC41F1" w:rsidRPr="00E04EAF">
        <w:rPr>
          <w:rFonts w:ascii="Times New Roman" w:eastAsia="Times New Roman" w:hAnsi="Times New Roman" w:cs="Times New Roman"/>
          <w:sz w:val="24"/>
          <w:szCs w:val="24"/>
        </w:rPr>
        <w:t>kaudu</w:t>
      </w:r>
      <w:r w:rsidRPr="00E04EAF">
        <w:rPr>
          <w:rFonts w:ascii="Times New Roman" w:eastAsia="Times New Roman" w:hAnsi="Times New Roman" w:cs="Times New Roman"/>
          <w:sz w:val="24"/>
          <w:szCs w:val="24"/>
        </w:rPr>
        <w:t>.</w:t>
      </w:r>
      <w:bookmarkEnd w:id="514"/>
    </w:p>
    <w:p w14:paraId="35370221" w14:textId="77777777" w:rsidR="009B6D65" w:rsidRPr="00E04EAF" w:rsidRDefault="009B6D65" w:rsidP="00347352">
      <w:pPr>
        <w:spacing w:after="0" w:line="240" w:lineRule="auto"/>
        <w:jc w:val="both"/>
        <w:rPr>
          <w:rFonts w:ascii="Times New Roman" w:eastAsia="Times New Roman" w:hAnsi="Times New Roman" w:cs="Times New Roman"/>
          <w:sz w:val="24"/>
          <w:szCs w:val="24"/>
        </w:rPr>
      </w:pPr>
    </w:p>
    <w:p w14:paraId="3CDA180B" w14:textId="0C008623" w:rsidR="5121EA82" w:rsidRPr="00E04EAF" w:rsidRDefault="2CB3E1DF" w:rsidP="00347352">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52</w:t>
      </w:r>
      <w:r w:rsidRPr="00E04EAF">
        <w:rPr>
          <w:rFonts w:ascii="Times New Roman" w:eastAsia="Times New Roman" w:hAnsi="Times New Roman" w:cs="Times New Roman"/>
          <w:b/>
          <w:bCs/>
          <w:sz w:val="24"/>
          <w:szCs w:val="24"/>
        </w:rPr>
        <w:t xml:space="preserve">. </w:t>
      </w:r>
      <w:r w:rsidR="2A68B101" w:rsidRPr="00E04EAF">
        <w:rPr>
          <w:rFonts w:ascii="Times New Roman" w:eastAsia="Times New Roman" w:hAnsi="Times New Roman" w:cs="Times New Roman"/>
          <w:b/>
          <w:bCs/>
          <w:sz w:val="24"/>
          <w:szCs w:val="24"/>
        </w:rPr>
        <w:t>Tegevus</w:t>
      </w:r>
      <w:r w:rsidRPr="00E04EAF">
        <w:rPr>
          <w:rFonts w:ascii="Times New Roman" w:eastAsia="Times New Roman" w:hAnsi="Times New Roman" w:cs="Times New Roman"/>
          <w:b/>
          <w:bCs/>
          <w:sz w:val="24"/>
          <w:szCs w:val="24"/>
        </w:rPr>
        <w:t xml:space="preserve">loa </w:t>
      </w:r>
      <w:r w:rsidR="02742288" w:rsidRPr="00E04EAF">
        <w:rPr>
          <w:rFonts w:ascii="Times New Roman" w:eastAsia="Times New Roman" w:hAnsi="Times New Roman" w:cs="Times New Roman"/>
          <w:b/>
          <w:bCs/>
          <w:sz w:val="24"/>
          <w:szCs w:val="24"/>
        </w:rPr>
        <w:t xml:space="preserve">ja </w:t>
      </w:r>
      <w:r w:rsidR="2EF92850" w:rsidRPr="00E04EAF">
        <w:rPr>
          <w:rFonts w:ascii="Times New Roman" w:eastAsia="Times New Roman" w:hAnsi="Times New Roman" w:cs="Times New Roman"/>
          <w:b/>
          <w:bCs/>
          <w:sz w:val="24"/>
          <w:szCs w:val="24"/>
        </w:rPr>
        <w:t xml:space="preserve">koolitusloa </w:t>
      </w:r>
      <w:r w:rsidRPr="00E04EAF">
        <w:rPr>
          <w:rFonts w:ascii="Times New Roman" w:eastAsia="Times New Roman" w:hAnsi="Times New Roman" w:cs="Times New Roman"/>
          <w:b/>
          <w:bCs/>
          <w:sz w:val="24"/>
          <w:szCs w:val="24"/>
        </w:rPr>
        <w:t>taotluse menetlemine</w:t>
      </w:r>
    </w:p>
    <w:p w14:paraId="479482BD" w14:textId="77777777" w:rsidR="009B6D65" w:rsidRDefault="009B6D65" w:rsidP="009B6D65">
      <w:pPr>
        <w:spacing w:after="0" w:line="240" w:lineRule="auto"/>
        <w:jc w:val="both"/>
        <w:rPr>
          <w:rFonts w:ascii="Times New Roman" w:eastAsia="Times New Roman" w:hAnsi="Times New Roman" w:cs="Times New Roman"/>
          <w:sz w:val="24"/>
          <w:szCs w:val="24"/>
        </w:rPr>
      </w:pPr>
    </w:p>
    <w:p w14:paraId="07A349BA" w14:textId="3A4E087F" w:rsidR="5121EA82" w:rsidRPr="00E04EAF" w:rsidRDefault="2BFD4BE5" w:rsidP="009B6D65">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Enne </w:t>
      </w:r>
      <w:r w:rsidR="310098DA" w:rsidRPr="7BA5EFAE">
        <w:rPr>
          <w:rFonts w:ascii="Times New Roman" w:eastAsia="Times New Roman" w:hAnsi="Times New Roman" w:cs="Times New Roman"/>
          <w:sz w:val="24"/>
          <w:szCs w:val="24"/>
        </w:rPr>
        <w:t>2025</w:t>
      </w:r>
      <w:r w:rsidR="68A20EF0"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aasta 1. </w:t>
      </w:r>
      <w:r w:rsidR="147FF01F" w:rsidRPr="7BA5EFAE">
        <w:rPr>
          <w:rFonts w:ascii="Times New Roman" w:eastAsia="Times New Roman" w:hAnsi="Times New Roman" w:cs="Times New Roman"/>
          <w:sz w:val="24"/>
          <w:szCs w:val="24"/>
        </w:rPr>
        <w:t>jaanuari</w:t>
      </w:r>
      <w:r w:rsidR="310098DA" w:rsidRPr="7BA5EFAE">
        <w:rPr>
          <w:rFonts w:ascii="Times New Roman" w:eastAsia="Times New Roman" w:hAnsi="Times New Roman" w:cs="Times New Roman"/>
          <w:sz w:val="24"/>
          <w:szCs w:val="24"/>
        </w:rPr>
        <w:t xml:space="preserve"> </w:t>
      </w:r>
      <w:r w:rsidR="7D3C3D7A" w:rsidRPr="7BA5EFAE">
        <w:rPr>
          <w:rFonts w:ascii="Times New Roman" w:eastAsia="Times New Roman" w:hAnsi="Times New Roman" w:cs="Times New Roman"/>
          <w:sz w:val="24"/>
          <w:szCs w:val="24"/>
        </w:rPr>
        <w:t>erakooliseaduse</w:t>
      </w:r>
      <w:r w:rsidRPr="7BA5EFAE">
        <w:rPr>
          <w:rFonts w:ascii="Times New Roman" w:eastAsia="Times New Roman" w:hAnsi="Times New Roman" w:cs="Times New Roman"/>
          <w:sz w:val="24"/>
          <w:szCs w:val="24"/>
        </w:rPr>
        <w:t xml:space="preserve"> alusel esitatud </w:t>
      </w:r>
      <w:r w:rsidR="6CDF3C50" w:rsidRPr="7BA5EFAE">
        <w:rPr>
          <w:rFonts w:ascii="Times New Roman" w:eastAsia="Times New Roman" w:hAnsi="Times New Roman" w:cs="Times New Roman"/>
          <w:sz w:val="24"/>
          <w:szCs w:val="24"/>
        </w:rPr>
        <w:t xml:space="preserve">tegevusloa </w:t>
      </w:r>
      <w:r w:rsidRPr="7BA5EFAE">
        <w:rPr>
          <w:rFonts w:ascii="Times New Roman" w:eastAsia="Times New Roman" w:hAnsi="Times New Roman" w:cs="Times New Roman"/>
          <w:sz w:val="24"/>
          <w:szCs w:val="24"/>
        </w:rPr>
        <w:t xml:space="preserve">taotlusi </w:t>
      </w:r>
      <w:r w:rsidR="52685D94" w:rsidRPr="7BA5EFAE">
        <w:rPr>
          <w:rFonts w:ascii="Times New Roman" w:eastAsia="Times New Roman" w:hAnsi="Times New Roman" w:cs="Times New Roman"/>
          <w:sz w:val="24"/>
          <w:szCs w:val="24"/>
        </w:rPr>
        <w:t xml:space="preserve">ja koolieelse lasteasutuse seaduse alusel esitatud koolitusloa taotlusi </w:t>
      </w:r>
      <w:r w:rsidRPr="7BA5EFAE">
        <w:rPr>
          <w:rFonts w:ascii="Times New Roman" w:eastAsia="Times New Roman" w:hAnsi="Times New Roman" w:cs="Times New Roman"/>
          <w:sz w:val="24"/>
          <w:szCs w:val="24"/>
        </w:rPr>
        <w:t>menetletakse taotluse esitamise ajal kehtinud tingimustel ja korras.</w:t>
      </w:r>
    </w:p>
    <w:p w14:paraId="1EDDACD7" w14:textId="551AB67F" w:rsidR="5121EA82" w:rsidRPr="00E04EAF" w:rsidRDefault="5121EA82" w:rsidP="00015857">
      <w:pPr>
        <w:spacing w:after="0" w:line="240" w:lineRule="auto"/>
        <w:jc w:val="both"/>
        <w:rPr>
          <w:rFonts w:ascii="Times New Roman" w:eastAsia="Times New Roman" w:hAnsi="Times New Roman" w:cs="Times New Roman"/>
          <w:sz w:val="24"/>
          <w:szCs w:val="24"/>
        </w:rPr>
      </w:pPr>
    </w:p>
    <w:p w14:paraId="3C1F48E4" w14:textId="4CE12898" w:rsidR="5121EA82" w:rsidRDefault="2CB3E1DF" w:rsidP="009B6D65">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00F339DE">
        <w:rPr>
          <w:rFonts w:ascii="Times New Roman" w:eastAsia="Times New Roman" w:hAnsi="Times New Roman" w:cs="Times New Roman"/>
          <w:b/>
          <w:bCs/>
          <w:sz w:val="24"/>
          <w:szCs w:val="24"/>
        </w:rPr>
        <w:t>53</w:t>
      </w:r>
      <w:r w:rsidRPr="00E04EAF">
        <w:rPr>
          <w:rFonts w:ascii="Times New Roman" w:eastAsia="Times New Roman" w:hAnsi="Times New Roman" w:cs="Times New Roman"/>
          <w:b/>
          <w:bCs/>
          <w:sz w:val="24"/>
          <w:szCs w:val="24"/>
        </w:rPr>
        <w:t>. Lapsehoiuteenuse ümberkorraldamine lastehoiuks</w:t>
      </w:r>
    </w:p>
    <w:p w14:paraId="6D2DD747" w14:textId="77777777" w:rsidR="009B6D65" w:rsidRPr="00347352" w:rsidRDefault="009B6D65" w:rsidP="009B6D65">
      <w:pPr>
        <w:spacing w:after="0" w:line="240" w:lineRule="auto"/>
        <w:jc w:val="both"/>
        <w:rPr>
          <w:rFonts w:ascii="Times New Roman" w:eastAsia="Times New Roman" w:hAnsi="Times New Roman" w:cs="Times New Roman"/>
          <w:sz w:val="24"/>
          <w:szCs w:val="24"/>
        </w:rPr>
      </w:pPr>
    </w:p>
    <w:p w14:paraId="5BFA03BC" w14:textId="0932340C" w:rsidR="002C10E1" w:rsidRDefault="2CB3E1DF"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w:t>
      </w:r>
      <w:bookmarkStart w:id="523" w:name="_Hlk149157224"/>
      <w:r w:rsidRPr="00E04EAF">
        <w:rPr>
          <w:rFonts w:ascii="Times New Roman" w:eastAsia="Times New Roman" w:hAnsi="Times New Roman" w:cs="Times New Roman"/>
          <w:sz w:val="24"/>
          <w:szCs w:val="24"/>
        </w:rPr>
        <w:t xml:space="preserve">) </w:t>
      </w:r>
      <w:r w:rsidR="6C7A87E3" w:rsidRPr="00E04EAF">
        <w:rPr>
          <w:rFonts w:ascii="Times New Roman" w:eastAsia="Times New Roman" w:hAnsi="Times New Roman" w:cs="Times New Roman"/>
          <w:sz w:val="24"/>
          <w:szCs w:val="24"/>
        </w:rPr>
        <w:t>Eraõiguslik juriidiline isik või füüsilisest isikust ettevõtja</w:t>
      </w:r>
      <w:r w:rsidRPr="00E04EAF">
        <w:rPr>
          <w:rFonts w:ascii="Times New Roman" w:eastAsia="Times New Roman" w:hAnsi="Times New Roman" w:cs="Times New Roman"/>
          <w:sz w:val="24"/>
          <w:szCs w:val="24"/>
        </w:rPr>
        <w:t xml:space="preserve">, kellel on kehtiv lapsehoiuteenuse tegevusluba, </w:t>
      </w:r>
      <w:del w:id="524" w:author="Mari Koik" w:date="2024-02-14T11:25:00Z">
        <w:r w:rsidRPr="00E04EAF" w:rsidDel="007E1DDF">
          <w:rPr>
            <w:rFonts w:ascii="Times New Roman" w:eastAsia="Times New Roman" w:hAnsi="Times New Roman" w:cs="Times New Roman"/>
            <w:sz w:val="24"/>
            <w:szCs w:val="24"/>
          </w:rPr>
          <w:delText xml:space="preserve">on kohustatud </w:delText>
        </w:r>
      </w:del>
      <w:ins w:id="525" w:author="Mari Koik" w:date="2024-02-14T11:25:00Z">
        <w:r w:rsidR="007E1DDF">
          <w:rPr>
            <w:rFonts w:ascii="Times New Roman" w:eastAsia="Times New Roman" w:hAnsi="Times New Roman" w:cs="Times New Roman"/>
            <w:sz w:val="24"/>
            <w:szCs w:val="24"/>
          </w:rPr>
          <w:t xml:space="preserve">esitab </w:t>
        </w:r>
      </w:ins>
      <w:r w:rsidRPr="00E04EAF">
        <w:rPr>
          <w:rFonts w:ascii="Times New Roman" w:eastAsia="Times New Roman" w:hAnsi="Times New Roman" w:cs="Times New Roman"/>
          <w:sz w:val="24"/>
          <w:szCs w:val="24"/>
        </w:rPr>
        <w:t>hiljemalt 202</w:t>
      </w:r>
      <w:r w:rsidR="6096883B" w:rsidRPr="00E04EAF">
        <w:rPr>
          <w:rFonts w:ascii="Times New Roman" w:eastAsia="Times New Roman" w:hAnsi="Times New Roman" w:cs="Times New Roman"/>
          <w:sz w:val="24"/>
          <w:szCs w:val="24"/>
        </w:rPr>
        <w:t>5</w:t>
      </w:r>
      <w:r w:rsidR="00C15DF0">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1. </w:t>
      </w:r>
      <w:r w:rsidR="0E22B824" w:rsidRPr="00E04EAF">
        <w:rPr>
          <w:rFonts w:ascii="Times New Roman" w:eastAsia="Times New Roman" w:hAnsi="Times New Roman" w:cs="Times New Roman"/>
          <w:sz w:val="24"/>
          <w:szCs w:val="24"/>
        </w:rPr>
        <w:t>märtsiks</w:t>
      </w:r>
      <w:r w:rsidR="00BC41F1" w:rsidRPr="00E04EAF">
        <w:rPr>
          <w:rFonts w:ascii="Times New Roman" w:eastAsia="Times New Roman" w:hAnsi="Times New Roman" w:cs="Times New Roman"/>
          <w:sz w:val="24"/>
          <w:szCs w:val="24"/>
        </w:rPr>
        <w:t xml:space="preserve"> </w:t>
      </w:r>
      <w:del w:id="526" w:author="Mari Koik" w:date="2024-02-14T11:25:00Z">
        <w:r w:rsidRPr="00E04EAF" w:rsidDel="007E1DDF">
          <w:rPr>
            <w:rFonts w:ascii="Times New Roman" w:eastAsia="Times New Roman" w:hAnsi="Times New Roman" w:cs="Times New Roman"/>
            <w:sz w:val="24"/>
            <w:szCs w:val="24"/>
          </w:rPr>
          <w:delText xml:space="preserve">esitama </w:delText>
        </w:r>
      </w:del>
      <w:r w:rsidRPr="00E04EAF">
        <w:rPr>
          <w:rFonts w:ascii="Times New Roman" w:eastAsia="Times New Roman" w:hAnsi="Times New Roman" w:cs="Times New Roman"/>
          <w:sz w:val="24"/>
          <w:szCs w:val="24"/>
        </w:rPr>
        <w:t>Sotsiaalkindlustusametile kirjaliku avalduse, milles märgib, kas ta jätkab majandustegevust käesoleva seaduse alusel lastehoiu</w:t>
      </w:r>
      <w:del w:id="527" w:author="Mari Koik" w:date="2024-02-14T11:23:00Z">
        <w:r w:rsidRPr="00E04EAF" w:rsidDel="007E1DDF">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pidajana või sotsiaalhoolekande seaduse alusel suure hooldus- ja abivajadusega </w:t>
      </w:r>
      <w:commentRangeStart w:id="528"/>
      <w:r w:rsidRPr="00E04EAF">
        <w:rPr>
          <w:rFonts w:ascii="Times New Roman" w:eastAsia="Times New Roman" w:hAnsi="Times New Roman" w:cs="Times New Roman"/>
          <w:sz w:val="24"/>
          <w:szCs w:val="24"/>
        </w:rPr>
        <w:t>lapse hoiu</w:t>
      </w:r>
      <w:ins w:id="529" w:author="Mari Koik" w:date="2024-02-14T11:23:00Z">
        <w:r w:rsidR="007E1DD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 xml:space="preserve">teenuse </w:t>
      </w:r>
      <w:commentRangeEnd w:id="528"/>
      <w:r w:rsidR="007E1DDF">
        <w:rPr>
          <w:rStyle w:val="Kommentaariviide"/>
        </w:rPr>
        <w:commentReference w:id="528"/>
      </w:r>
      <w:r w:rsidRPr="00E04EAF">
        <w:rPr>
          <w:rFonts w:ascii="Times New Roman" w:eastAsia="Times New Roman" w:hAnsi="Times New Roman" w:cs="Times New Roman"/>
          <w:sz w:val="24"/>
          <w:szCs w:val="24"/>
        </w:rPr>
        <w:t>osutajana. Kui isik ei esita Sotsiaalkindlustusametile majandustegevuse jätkamise</w:t>
      </w:r>
      <w:r w:rsidR="008441F0" w:rsidRPr="008441F0">
        <w:rPr>
          <w:rFonts w:ascii="Times New Roman" w:eastAsia="Times New Roman" w:hAnsi="Times New Roman" w:cs="Times New Roman"/>
          <w:sz w:val="24"/>
          <w:szCs w:val="24"/>
        </w:rPr>
        <w:t xml:space="preserve"> </w:t>
      </w:r>
      <w:r w:rsidR="008441F0" w:rsidRPr="00E04EAF">
        <w:rPr>
          <w:rFonts w:ascii="Times New Roman" w:eastAsia="Times New Roman" w:hAnsi="Times New Roman" w:cs="Times New Roman"/>
          <w:sz w:val="24"/>
          <w:szCs w:val="24"/>
        </w:rPr>
        <w:t>avaldust</w:t>
      </w:r>
      <w:r w:rsidRPr="00E04EAF">
        <w:rPr>
          <w:rFonts w:ascii="Times New Roman" w:eastAsia="Times New Roman" w:hAnsi="Times New Roman" w:cs="Times New Roman"/>
          <w:sz w:val="24"/>
          <w:szCs w:val="24"/>
        </w:rPr>
        <w:t>, tunnistab Sotsiaalkindlustusamet tegevusloa 202</w:t>
      </w:r>
      <w:r w:rsidR="6EE72141" w:rsidRPr="00E04EAF">
        <w:rPr>
          <w:rFonts w:ascii="Times New Roman" w:eastAsia="Times New Roman" w:hAnsi="Times New Roman" w:cs="Times New Roman"/>
          <w:sz w:val="24"/>
          <w:szCs w:val="24"/>
        </w:rPr>
        <w:t>6</w:t>
      </w:r>
      <w:r w:rsidR="00C15DF0">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1. septembrist</w:t>
      </w:r>
      <w:r w:rsidR="00BC41F1" w:rsidRPr="00E04EAF">
        <w:rPr>
          <w:rFonts w:ascii="Times New Roman" w:eastAsia="Times New Roman" w:hAnsi="Times New Roman" w:cs="Times New Roman"/>
          <w:sz w:val="24"/>
          <w:szCs w:val="24"/>
        </w:rPr>
        <w:t xml:space="preserve"> </w:t>
      </w:r>
      <w:ins w:id="530" w:author="Mari Koik" w:date="2024-02-14T11:24:00Z">
        <w:r w:rsidR="007E1DDF">
          <w:rPr>
            <w:rFonts w:ascii="Times New Roman" w:eastAsia="Times New Roman" w:hAnsi="Times New Roman" w:cs="Times New Roman"/>
            <w:sz w:val="24"/>
            <w:szCs w:val="24"/>
          </w:rPr>
          <w:t xml:space="preserve">alates </w:t>
        </w:r>
      </w:ins>
      <w:r w:rsidRPr="00E04EAF">
        <w:rPr>
          <w:rFonts w:ascii="Times New Roman" w:eastAsia="Times New Roman" w:hAnsi="Times New Roman" w:cs="Times New Roman"/>
          <w:sz w:val="24"/>
          <w:szCs w:val="24"/>
        </w:rPr>
        <w:t>sotsiaalhoolekande seaduses sätestatud korras kehtetuks.</w:t>
      </w:r>
    </w:p>
    <w:p w14:paraId="07E730E6" w14:textId="77777777" w:rsidR="009B6D65" w:rsidRPr="00E04EAF" w:rsidRDefault="009B6D65" w:rsidP="009B6D65">
      <w:pPr>
        <w:spacing w:after="0" w:line="240" w:lineRule="auto"/>
        <w:jc w:val="both"/>
        <w:rPr>
          <w:rFonts w:ascii="Times New Roman" w:eastAsia="Times New Roman" w:hAnsi="Times New Roman" w:cs="Times New Roman"/>
          <w:sz w:val="24"/>
          <w:szCs w:val="24"/>
        </w:rPr>
      </w:pPr>
    </w:p>
    <w:bookmarkEnd w:id="523"/>
    <w:p w14:paraId="36D281E5" w14:textId="18F14829" w:rsidR="00842968" w:rsidRDefault="2630363B" w:rsidP="009B6D65">
      <w:pPr>
        <w:spacing w:after="0" w:line="240" w:lineRule="auto"/>
        <w:jc w:val="both"/>
        <w:rPr>
          <w:ins w:id="531" w:author="Helen Uustalu" w:date="2024-02-12T15:53:00Z"/>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770039B6" w:rsidRPr="00E04EAF">
        <w:rPr>
          <w:rFonts w:ascii="Times New Roman" w:eastAsia="Times New Roman" w:hAnsi="Times New Roman" w:cs="Times New Roman"/>
          <w:sz w:val="24"/>
          <w:szCs w:val="24"/>
        </w:rPr>
        <w:t>2</w:t>
      </w:r>
      <w:r w:rsidRPr="00E04EAF">
        <w:rPr>
          <w:rFonts w:ascii="Times New Roman" w:eastAsia="Times New Roman" w:hAnsi="Times New Roman" w:cs="Times New Roman"/>
          <w:sz w:val="24"/>
          <w:szCs w:val="24"/>
        </w:rPr>
        <w:t xml:space="preserve">) </w:t>
      </w:r>
      <w:bookmarkStart w:id="532" w:name="_Hlk149157268"/>
      <w:r w:rsidRPr="00E04EAF">
        <w:rPr>
          <w:rFonts w:ascii="Times New Roman" w:eastAsia="Times New Roman" w:hAnsi="Times New Roman" w:cs="Times New Roman"/>
          <w:sz w:val="24"/>
          <w:szCs w:val="24"/>
        </w:rPr>
        <w:t xml:space="preserve">Kohaliku omavalitsuse üksus, kellel on kehtiv lapsehoiuteenuse tegevusluba, </w:t>
      </w:r>
      <w:del w:id="533" w:author="Mari Koik" w:date="2024-02-14T11:25:00Z">
        <w:r w:rsidRPr="00E04EAF" w:rsidDel="007E1DDF">
          <w:rPr>
            <w:rFonts w:ascii="Times New Roman" w:eastAsia="Times New Roman" w:hAnsi="Times New Roman" w:cs="Times New Roman"/>
            <w:sz w:val="24"/>
            <w:szCs w:val="24"/>
          </w:rPr>
          <w:delText>on kohustatud</w:delText>
        </w:r>
      </w:del>
      <w:ins w:id="534" w:author="Mari Koik" w:date="2024-02-14T11:25:00Z">
        <w:r w:rsidR="007E1DDF">
          <w:rPr>
            <w:rFonts w:ascii="Times New Roman" w:eastAsia="Times New Roman" w:hAnsi="Times New Roman" w:cs="Times New Roman"/>
            <w:sz w:val="24"/>
            <w:szCs w:val="24"/>
          </w:rPr>
          <w:t>esitab</w:t>
        </w:r>
      </w:ins>
      <w:r w:rsidRPr="00E04EAF">
        <w:rPr>
          <w:rFonts w:ascii="Times New Roman" w:eastAsia="Times New Roman" w:hAnsi="Times New Roman" w:cs="Times New Roman"/>
          <w:sz w:val="24"/>
          <w:szCs w:val="24"/>
        </w:rPr>
        <w:t xml:space="preserve"> hiljemalt 202</w:t>
      </w:r>
      <w:r w:rsidR="77908EFA" w:rsidRPr="00E04EAF">
        <w:rPr>
          <w:rFonts w:ascii="Times New Roman" w:eastAsia="Times New Roman" w:hAnsi="Times New Roman" w:cs="Times New Roman"/>
          <w:sz w:val="24"/>
          <w:szCs w:val="24"/>
        </w:rPr>
        <w:t>5</w:t>
      </w:r>
      <w:r w:rsidR="1A10488E" w:rsidRPr="00E04EAF">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1. </w:t>
      </w:r>
      <w:r w:rsidR="58E2939C" w:rsidRPr="00E04EAF">
        <w:rPr>
          <w:rFonts w:ascii="Times New Roman" w:eastAsia="Times New Roman" w:hAnsi="Times New Roman" w:cs="Times New Roman"/>
          <w:sz w:val="24"/>
          <w:szCs w:val="24"/>
        </w:rPr>
        <w:t>märtsiks</w:t>
      </w:r>
      <w:r w:rsidR="00BC41F1">
        <w:rPr>
          <w:rFonts w:ascii="Times New Roman" w:eastAsia="Times New Roman" w:hAnsi="Times New Roman" w:cs="Times New Roman"/>
          <w:sz w:val="24"/>
          <w:szCs w:val="24"/>
        </w:rPr>
        <w:t xml:space="preserve"> </w:t>
      </w:r>
      <w:del w:id="535" w:author="Mari Koik" w:date="2024-02-14T11:25:00Z">
        <w:r w:rsidRPr="00E04EAF" w:rsidDel="007E1DDF">
          <w:rPr>
            <w:rFonts w:ascii="Times New Roman" w:eastAsia="Times New Roman" w:hAnsi="Times New Roman" w:cs="Times New Roman"/>
            <w:sz w:val="24"/>
            <w:szCs w:val="24"/>
          </w:rPr>
          <w:delText xml:space="preserve">esitama </w:delText>
        </w:r>
      </w:del>
      <w:r w:rsidRPr="00E04EAF">
        <w:rPr>
          <w:rFonts w:ascii="Times New Roman" w:eastAsia="Times New Roman" w:hAnsi="Times New Roman" w:cs="Times New Roman"/>
          <w:sz w:val="24"/>
          <w:szCs w:val="24"/>
        </w:rPr>
        <w:t>Sotsiaalkindlustusametile kirjaliku avalduse, milles märgib, kas ta jätkab lastehoiu pidamist käesoleva seaduse alusel lastehoiu</w:t>
      </w:r>
      <w:del w:id="536" w:author="Mari Koik" w:date="2024-02-14T11:25:00Z">
        <w:r w:rsidRPr="00E04EAF" w:rsidDel="007E1DDF">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pidajana või sotsiaalhoolekande seaduse alusel suure hooldus- ja abivajadusega lapse </w:t>
      </w:r>
      <w:commentRangeStart w:id="537"/>
      <w:r w:rsidRPr="00E04EAF">
        <w:rPr>
          <w:rFonts w:ascii="Times New Roman" w:eastAsia="Times New Roman" w:hAnsi="Times New Roman" w:cs="Times New Roman"/>
          <w:sz w:val="24"/>
          <w:szCs w:val="24"/>
        </w:rPr>
        <w:t>hoiu</w:t>
      </w:r>
      <w:ins w:id="538" w:author="Mari Koik" w:date="2024-02-14T11:25:00Z">
        <w:r w:rsidR="007E1DD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teenuse</w:t>
      </w:r>
      <w:commentRangeEnd w:id="537"/>
      <w:r w:rsidR="007E1DDF">
        <w:rPr>
          <w:rStyle w:val="Kommentaariviide"/>
        </w:rPr>
        <w:commentReference w:id="537"/>
      </w:r>
      <w:r w:rsidRPr="00E04EAF">
        <w:rPr>
          <w:rFonts w:ascii="Times New Roman" w:eastAsia="Times New Roman" w:hAnsi="Times New Roman" w:cs="Times New Roman"/>
          <w:sz w:val="24"/>
          <w:szCs w:val="24"/>
        </w:rPr>
        <w:t xml:space="preserve"> osutajana. Kui kohaliku omavalitsuse üksus ei esita Sotsiaalkindlustusametile käesoleva lõike esimeses lauses nimetatud avaldust, tunnistab Sotsiaalkindlustusamet tegevusloa</w:t>
      </w:r>
      <w:r w:rsidR="53A7C3AC" w:rsidRPr="00E04EAF">
        <w:rPr>
          <w:rFonts w:ascii="Times New Roman" w:eastAsia="Times New Roman" w:hAnsi="Times New Roman" w:cs="Times New Roman"/>
          <w:sz w:val="24"/>
          <w:szCs w:val="24"/>
        </w:rPr>
        <w:t xml:space="preserve"> 2026. aasta 1. septembrist</w:t>
      </w:r>
      <w:r w:rsidR="00BC41F1">
        <w:rPr>
          <w:rFonts w:ascii="Times New Roman" w:eastAsia="Times New Roman" w:hAnsi="Times New Roman" w:cs="Times New Roman"/>
          <w:sz w:val="24"/>
          <w:szCs w:val="24"/>
        </w:rPr>
        <w:t xml:space="preserve"> </w:t>
      </w:r>
      <w:ins w:id="539" w:author="Mari Koik" w:date="2024-02-14T11:28:00Z">
        <w:r w:rsidR="007E1DDF">
          <w:rPr>
            <w:rFonts w:ascii="Times New Roman" w:eastAsia="Times New Roman" w:hAnsi="Times New Roman" w:cs="Times New Roman"/>
            <w:sz w:val="24"/>
            <w:szCs w:val="24"/>
          </w:rPr>
          <w:t xml:space="preserve">alates </w:t>
        </w:r>
      </w:ins>
      <w:r w:rsidRPr="00E04EAF">
        <w:rPr>
          <w:rFonts w:ascii="Times New Roman" w:eastAsia="Times New Roman" w:hAnsi="Times New Roman" w:cs="Times New Roman"/>
          <w:sz w:val="24"/>
          <w:szCs w:val="24"/>
        </w:rPr>
        <w:t>sotsiaalhoolekande seaduses sätestatud korras kehtetuks.</w:t>
      </w:r>
    </w:p>
    <w:p w14:paraId="5B3E6DA6" w14:textId="77777777" w:rsidR="00425030" w:rsidRPr="00E04EAF" w:rsidRDefault="00425030" w:rsidP="009B6D65">
      <w:pPr>
        <w:spacing w:after="0" w:line="240" w:lineRule="auto"/>
        <w:jc w:val="both"/>
        <w:rPr>
          <w:rFonts w:ascii="Times New Roman" w:eastAsia="Times New Roman" w:hAnsi="Times New Roman" w:cs="Times New Roman"/>
          <w:sz w:val="24"/>
          <w:szCs w:val="24"/>
        </w:rPr>
      </w:pPr>
    </w:p>
    <w:bookmarkEnd w:id="532"/>
    <w:p w14:paraId="34F3FF5F" w14:textId="0414561E" w:rsidR="2BF99F60" w:rsidRPr="00097246" w:rsidRDefault="2CB3E1DF" w:rsidP="009B6D6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770039B6" w:rsidRPr="00E04EAF">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rPr>
        <w:t xml:space="preserve">) </w:t>
      </w:r>
      <w:bookmarkStart w:id="540" w:name="_Hlk149157292"/>
      <w:r w:rsidRPr="00E04EAF">
        <w:rPr>
          <w:rFonts w:ascii="Times New Roman" w:eastAsia="Times New Roman" w:hAnsi="Times New Roman" w:cs="Times New Roman"/>
          <w:sz w:val="24"/>
          <w:szCs w:val="24"/>
        </w:rPr>
        <w:t xml:space="preserve">Kui </w:t>
      </w:r>
      <w:r w:rsidR="4B943477" w:rsidRPr="00E04EAF">
        <w:rPr>
          <w:rFonts w:ascii="Times New Roman" w:eastAsia="Times New Roman" w:hAnsi="Times New Roman" w:cs="Times New Roman"/>
          <w:sz w:val="24"/>
          <w:szCs w:val="24"/>
        </w:rPr>
        <w:t xml:space="preserve">eraõiguslik juriidiline isik või füüsilisest isikust ettevõtja </w:t>
      </w:r>
      <w:r w:rsidRPr="00E04EAF">
        <w:rPr>
          <w:rFonts w:ascii="Times New Roman" w:eastAsia="Times New Roman" w:hAnsi="Times New Roman" w:cs="Times New Roman"/>
          <w:sz w:val="24"/>
          <w:szCs w:val="24"/>
        </w:rPr>
        <w:t xml:space="preserve">on esitanud Sotsiaalkindlustusametile käesoleva paragrahvi lõike 1 kohase avalduse, et </w:t>
      </w:r>
      <w:r w:rsidR="00433C60">
        <w:rPr>
          <w:rFonts w:ascii="Times New Roman" w:eastAsia="Times New Roman" w:hAnsi="Times New Roman" w:cs="Times New Roman"/>
          <w:sz w:val="24"/>
          <w:szCs w:val="24"/>
        </w:rPr>
        <w:t xml:space="preserve">ta </w:t>
      </w:r>
      <w:r w:rsidRPr="00E04EAF">
        <w:rPr>
          <w:rFonts w:ascii="Times New Roman" w:eastAsia="Times New Roman" w:hAnsi="Times New Roman" w:cs="Times New Roman"/>
          <w:sz w:val="24"/>
          <w:szCs w:val="24"/>
        </w:rPr>
        <w:t>jätkab majandustegevust käesoleva seaduse alusel lastehoiu</w:t>
      </w:r>
      <w:del w:id="541" w:author="Mari Koik" w:date="2024-02-14T11:28:00Z">
        <w:r w:rsidRPr="00E04EAF" w:rsidDel="007E1DDF">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pidajana</w:t>
      </w:r>
      <w:bookmarkStart w:id="542" w:name="_Hlk155359062"/>
      <w:r w:rsidRPr="00E04EAF">
        <w:rPr>
          <w:rFonts w:ascii="Times New Roman" w:eastAsia="Times New Roman" w:hAnsi="Times New Roman" w:cs="Times New Roman"/>
          <w:sz w:val="24"/>
          <w:szCs w:val="24"/>
        </w:rPr>
        <w:t>, kehtib talle sotsiaalhoolekande seaduse alusel väljastatud la</w:t>
      </w:r>
      <w:r w:rsidR="001C65C8">
        <w:rPr>
          <w:rFonts w:ascii="Times New Roman" w:eastAsia="Times New Roman" w:hAnsi="Times New Roman" w:cs="Times New Roman"/>
          <w:sz w:val="24"/>
          <w:szCs w:val="24"/>
        </w:rPr>
        <w:t>pse</w:t>
      </w:r>
      <w:r w:rsidRPr="00E04EAF">
        <w:rPr>
          <w:rFonts w:ascii="Times New Roman" w:eastAsia="Times New Roman" w:hAnsi="Times New Roman" w:cs="Times New Roman"/>
          <w:sz w:val="24"/>
          <w:szCs w:val="24"/>
        </w:rPr>
        <w:t xml:space="preserve">hoiuteenuse tegevusluba </w:t>
      </w:r>
      <w:r w:rsidRPr="00097246">
        <w:rPr>
          <w:rFonts w:ascii="Times New Roman" w:eastAsia="Times New Roman" w:hAnsi="Times New Roman" w:cs="Times New Roman"/>
          <w:sz w:val="24"/>
          <w:szCs w:val="24"/>
        </w:rPr>
        <w:t>kuni 202</w:t>
      </w:r>
      <w:r w:rsidR="4F9AA8FE" w:rsidRPr="00097246">
        <w:rPr>
          <w:rFonts w:ascii="Times New Roman" w:eastAsia="Times New Roman" w:hAnsi="Times New Roman" w:cs="Times New Roman"/>
          <w:sz w:val="24"/>
          <w:szCs w:val="24"/>
        </w:rPr>
        <w:t>6</w:t>
      </w:r>
      <w:r w:rsidRPr="00097246">
        <w:rPr>
          <w:rFonts w:ascii="Times New Roman" w:eastAsia="Times New Roman" w:hAnsi="Times New Roman" w:cs="Times New Roman"/>
          <w:sz w:val="24"/>
          <w:szCs w:val="24"/>
        </w:rPr>
        <w:t xml:space="preserve">. aasta 1. </w:t>
      </w:r>
      <w:r w:rsidR="009D4A2B" w:rsidRPr="00097246">
        <w:rPr>
          <w:rFonts w:ascii="Times New Roman" w:eastAsia="Times New Roman" w:hAnsi="Times New Roman" w:cs="Times New Roman"/>
          <w:sz w:val="24"/>
          <w:szCs w:val="24"/>
        </w:rPr>
        <w:t xml:space="preserve">septembrini </w:t>
      </w:r>
      <w:r w:rsidRPr="00097246">
        <w:rPr>
          <w:rFonts w:ascii="Times New Roman" w:eastAsia="Times New Roman" w:hAnsi="Times New Roman" w:cs="Times New Roman"/>
          <w:sz w:val="24"/>
          <w:szCs w:val="24"/>
        </w:rPr>
        <w:t xml:space="preserve">või kuni käesoleva paragrahvi lõikes </w:t>
      </w:r>
      <w:r w:rsidR="264964CA" w:rsidRPr="00097246">
        <w:rPr>
          <w:rFonts w:ascii="Times New Roman" w:eastAsia="Times New Roman" w:hAnsi="Times New Roman" w:cs="Times New Roman"/>
          <w:sz w:val="24"/>
          <w:szCs w:val="24"/>
        </w:rPr>
        <w:t>9</w:t>
      </w:r>
      <w:r w:rsidRPr="00097246">
        <w:rPr>
          <w:rFonts w:ascii="Times New Roman" w:eastAsia="Times New Roman" w:hAnsi="Times New Roman" w:cs="Times New Roman"/>
          <w:sz w:val="24"/>
          <w:szCs w:val="24"/>
        </w:rPr>
        <w:t xml:space="preserve"> sätestatud korras la</w:t>
      </w:r>
      <w:r w:rsidR="001C65C8" w:rsidRPr="00097246">
        <w:rPr>
          <w:rFonts w:ascii="Times New Roman" w:eastAsia="Times New Roman" w:hAnsi="Times New Roman" w:cs="Times New Roman"/>
          <w:sz w:val="24"/>
          <w:szCs w:val="24"/>
        </w:rPr>
        <w:t>pse</w:t>
      </w:r>
      <w:r w:rsidRPr="00097246">
        <w:rPr>
          <w:rFonts w:ascii="Times New Roman" w:eastAsia="Times New Roman" w:hAnsi="Times New Roman" w:cs="Times New Roman"/>
          <w:sz w:val="24"/>
          <w:szCs w:val="24"/>
        </w:rPr>
        <w:t xml:space="preserve">hoiuteenuse tegevusloa lugemiseni </w:t>
      </w:r>
      <w:r w:rsidR="001F4BFA" w:rsidRPr="00097246">
        <w:rPr>
          <w:rFonts w:ascii="Times New Roman" w:eastAsia="Times New Roman" w:hAnsi="Times New Roman" w:cs="Times New Roman"/>
          <w:sz w:val="24"/>
          <w:szCs w:val="24"/>
        </w:rPr>
        <w:t xml:space="preserve">käesoleva seaduse § </w:t>
      </w:r>
      <w:r w:rsidR="0030243B">
        <w:rPr>
          <w:rFonts w:ascii="Times New Roman" w:eastAsia="Times New Roman" w:hAnsi="Times New Roman" w:cs="Times New Roman"/>
          <w:sz w:val="24"/>
          <w:szCs w:val="24"/>
        </w:rPr>
        <w:t>43</w:t>
      </w:r>
      <w:r w:rsidR="001F4BFA" w:rsidRPr="00097246">
        <w:rPr>
          <w:rFonts w:ascii="Times New Roman" w:eastAsia="Times New Roman" w:hAnsi="Times New Roman" w:cs="Times New Roman"/>
          <w:sz w:val="24"/>
          <w:szCs w:val="24"/>
        </w:rPr>
        <w:t xml:space="preserve"> alusel antud </w:t>
      </w:r>
      <w:r w:rsidRPr="00097246">
        <w:rPr>
          <w:rFonts w:ascii="Times New Roman" w:eastAsia="Times New Roman" w:hAnsi="Times New Roman" w:cs="Times New Roman"/>
          <w:sz w:val="24"/>
          <w:szCs w:val="24"/>
        </w:rPr>
        <w:t>tegevusloaks</w:t>
      </w:r>
      <w:r w:rsidR="00433C60" w:rsidRPr="00097246">
        <w:rPr>
          <w:rFonts w:ascii="Times New Roman" w:eastAsia="Times New Roman" w:hAnsi="Times New Roman" w:cs="Times New Roman"/>
          <w:sz w:val="24"/>
          <w:szCs w:val="24"/>
        </w:rPr>
        <w:t>.</w:t>
      </w:r>
    </w:p>
    <w:bookmarkEnd w:id="542"/>
    <w:p w14:paraId="02404FEA" w14:textId="77777777" w:rsidR="00A57024" w:rsidRPr="00097246" w:rsidRDefault="00A57024" w:rsidP="009B6D65">
      <w:pPr>
        <w:spacing w:after="0" w:line="240" w:lineRule="auto"/>
        <w:jc w:val="both"/>
        <w:rPr>
          <w:rFonts w:ascii="Times New Roman" w:eastAsia="Times New Roman" w:hAnsi="Times New Roman" w:cs="Times New Roman"/>
          <w:sz w:val="24"/>
          <w:szCs w:val="24"/>
        </w:rPr>
      </w:pPr>
    </w:p>
    <w:bookmarkEnd w:id="540"/>
    <w:p w14:paraId="05F9E9D0" w14:textId="715D9817" w:rsidR="00222822" w:rsidRDefault="52DB7704" w:rsidP="00A57024">
      <w:pPr>
        <w:spacing w:after="0" w:line="240" w:lineRule="auto"/>
        <w:jc w:val="both"/>
        <w:rPr>
          <w:rFonts w:ascii="Times New Roman" w:eastAsia="Times New Roman" w:hAnsi="Times New Roman" w:cs="Times New Roman"/>
          <w:sz w:val="24"/>
          <w:szCs w:val="24"/>
        </w:rPr>
      </w:pPr>
      <w:r w:rsidRPr="00097246">
        <w:rPr>
          <w:rFonts w:ascii="Times New Roman" w:eastAsia="Times New Roman" w:hAnsi="Times New Roman" w:cs="Times New Roman"/>
          <w:sz w:val="24"/>
          <w:szCs w:val="24"/>
        </w:rPr>
        <w:t>(</w:t>
      </w:r>
      <w:r w:rsidR="770039B6" w:rsidRPr="00097246">
        <w:rPr>
          <w:rFonts w:ascii="Times New Roman" w:eastAsia="Times New Roman" w:hAnsi="Times New Roman" w:cs="Times New Roman"/>
          <w:sz w:val="24"/>
          <w:szCs w:val="24"/>
        </w:rPr>
        <w:t>4</w:t>
      </w:r>
      <w:r w:rsidRPr="00097246">
        <w:rPr>
          <w:rFonts w:ascii="Times New Roman" w:eastAsia="Times New Roman" w:hAnsi="Times New Roman" w:cs="Times New Roman"/>
          <w:sz w:val="24"/>
          <w:szCs w:val="24"/>
        </w:rPr>
        <w:t xml:space="preserve">) </w:t>
      </w:r>
      <w:bookmarkStart w:id="543" w:name="_Hlk149157338"/>
      <w:r w:rsidRPr="00097246">
        <w:rPr>
          <w:rFonts w:ascii="Times New Roman" w:eastAsia="Times New Roman" w:hAnsi="Times New Roman" w:cs="Times New Roman"/>
          <w:sz w:val="24"/>
          <w:szCs w:val="24"/>
        </w:rPr>
        <w:t xml:space="preserve">Kui kohaliku omavalitsuse üksus on esitanud Sotsiaalkindlustusametile käesoleva paragrahvi lõike </w:t>
      </w:r>
      <w:r w:rsidR="60C2F58B" w:rsidRPr="00097246">
        <w:rPr>
          <w:rFonts w:ascii="Times New Roman" w:eastAsia="Times New Roman" w:hAnsi="Times New Roman" w:cs="Times New Roman"/>
          <w:sz w:val="24"/>
          <w:szCs w:val="24"/>
        </w:rPr>
        <w:t>2</w:t>
      </w:r>
      <w:r w:rsidRPr="00097246">
        <w:rPr>
          <w:rFonts w:ascii="Times New Roman" w:eastAsia="Times New Roman" w:hAnsi="Times New Roman" w:cs="Times New Roman"/>
          <w:sz w:val="24"/>
          <w:szCs w:val="24"/>
        </w:rPr>
        <w:t xml:space="preserve"> kohase avalduse, et </w:t>
      </w:r>
      <w:r w:rsidR="00433C60" w:rsidRPr="00097246">
        <w:rPr>
          <w:rFonts w:ascii="Times New Roman" w:eastAsia="Times New Roman" w:hAnsi="Times New Roman" w:cs="Times New Roman"/>
          <w:sz w:val="24"/>
          <w:szCs w:val="24"/>
        </w:rPr>
        <w:t xml:space="preserve">ta </w:t>
      </w:r>
      <w:r w:rsidRPr="00097246">
        <w:rPr>
          <w:rFonts w:ascii="Times New Roman" w:eastAsia="Times New Roman" w:hAnsi="Times New Roman" w:cs="Times New Roman"/>
          <w:sz w:val="24"/>
          <w:szCs w:val="24"/>
        </w:rPr>
        <w:t>jätkab lastehoiu pidamist käesoleva seaduse alusel lastehoiu</w:t>
      </w:r>
      <w:del w:id="544" w:author="Mari Koik" w:date="2024-02-14T11:28:00Z">
        <w:r w:rsidRPr="00097246" w:rsidDel="007E1DDF">
          <w:rPr>
            <w:rFonts w:ascii="Times New Roman" w:eastAsia="Times New Roman" w:hAnsi="Times New Roman" w:cs="Times New Roman"/>
            <w:sz w:val="24"/>
            <w:szCs w:val="24"/>
          </w:rPr>
          <w:delText xml:space="preserve"> </w:delText>
        </w:r>
      </w:del>
      <w:r w:rsidRPr="00097246">
        <w:rPr>
          <w:rFonts w:ascii="Times New Roman" w:eastAsia="Times New Roman" w:hAnsi="Times New Roman" w:cs="Times New Roman"/>
          <w:sz w:val="24"/>
          <w:szCs w:val="24"/>
        </w:rPr>
        <w:t>pidajana, kehtib talle sotsiaalhoolekande seaduse alusel väljastatud la</w:t>
      </w:r>
      <w:r w:rsidR="001C65C8" w:rsidRPr="00097246">
        <w:rPr>
          <w:rFonts w:ascii="Times New Roman" w:eastAsia="Times New Roman" w:hAnsi="Times New Roman" w:cs="Times New Roman"/>
          <w:sz w:val="24"/>
          <w:szCs w:val="24"/>
        </w:rPr>
        <w:t>pse</w:t>
      </w:r>
      <w:r w:rsidRPr="00097246">
        <w:rPr>
          <w:rFonts w:ascii="Times New Roman" w:eastAsia="Times New Roman" w:hAnsi="Times New Roman" w:cs="Times New Roman"/>
          <w:sz w:val="24"/>
          <w:szCs w:val="24"/>
        </w:rPr>
        <w:t>hoiuteenuse tegevusluba kuni 202</w:t>
      </w:r>
      <w:r w:rsidR="28B68E1A" w:rsidRPr="00097246">
        <w:rPr>
          <w:rFonts w:ascii="Times New Roman" w:eastAsia="Times New Roman" w:hAnsi="Times New Roman" w:cs="Times New Roman"/>
          <w:sz w:val="24"/>
          <w:szCs w:val="24"/>
        </w:rPr>
        <w:t>6</w:t>
      </w:r>
      <w:r w:rsidR="009E4AA6" w:rsidRPr="00097246">
        <w:rPr>
          <w:rFonts w:ascii="Times New Roman" w:eastAsia="Times New Roman" w:hAnsi="Times New Roman" w:cs="Times New Roman"/>
          <w:sz w:val="24"/>
          <w:szCs w:val="24"/>
        </w:rPr>
        <w:t>.</w:t>
      </w:r>
      <w:r w:rsidRPr="00097246">
        <w:rPr>
          <w:rFonts w:ascii="Times New Roman" w:eastAsia="Times New Roman" w:hAnsi="Times New Roman" w:cs="Times New Roman"/>
          <w:sz w:val="24"/>
          <w:szCs w:val="24"/>
        </w:rPr>
        <w:t xml:space="preserve"> aasta 1. septembrini.</w:t>
      </w:r>
    </w:p>
    <w:p w14:paraId="1B6D224C"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bookmarkEnd w:id="543"/>
    <w:p w14:paraId="18AB96F8" w14:textId="3D134897" w:rsidR="2BF99F60" w:rsidRPr="00E04EAF" w:rsidRDefault="2CB3E1DF"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770039B6" w:rsidRPr="00E04EAF">
        <w:rPr>
          <w:rFonts w:ascii="Times New Roman" w:eastAsia="Times New Roman" w:hAnsi="Times New Roman" w:cs="Times New Roman"/>
          <w:sz w:val="24"/>
          <w:szCs w:val="24"/>
        </w:rPr>
        <w:t>5</w:t>
      </w:r>
      <w:r w:rsidRPr="00E04EAF">
        <w:rPr>
          <w:rFonts w:ascii="Times New Roman" w:eastAsia="Times New Roman" w:hAnsi="Times New Roman" w:cs="Times New Roman"/>
          <w:sz w:val="24"/>
          <w:szCs w:val="24"/>
        </w:rPr>
        <w:t xml:space="preserve">) </w:t>
      </w:r>
      <w:ins w:id="545" w:author="Mari Koik" w:date="2024-02-15T16:49:00Z">
        <w:r w:rsidR="006171EC">
          <w:rPr>
            <w:rFonts w:ascii="Times New Roman" w:eastAsia="Times New Roman" w:hAnsi="Times New Roman" w:cs="Times New Roman"/>
            <w:sz w:val="24"/>
            <w:szCs w:val="24"/>
          </w:rPr>
          <w:t>Kui i</w:t>
        </w:r>
      </w:ins>
      <w:del w:id="546" w:author="Mari Koik" w:date="2024-02-15T16:49:00Z">
        <w:r w:rsidRPr="00E04EAF" w:rsidDel="006171EC">
          <w:rPr>
            <w:rFonts w:ascii="Times New Roman" w:eastAsia="Times New Roman" w:hAnsi="Times New Roman" w:cs="Times New Roman"/>
            <w:sz w:val="24"/>
            <w:szCs w:val="24"/>
          </w:rPr>
          <w:delText>I</w:delText>
        </w:r>
      </w:del>
      <w:r w:rsidRPr="00E04EAF">
        <w:rPr>
          <w:rFonts w:ascii="Times New Roman" w:eastAsia="Times New Roman" w:hAnsi="Times New Roman" w:cs="Times New Roman"/>
          <w:sz w:val="24"/>
          <w:szCs w:val="24"/>
        </w:rPr>
        <w:t>sik</w:t>
      </w:r>
      <w:del w:id="547" w:author="Mari Koik" w:date="2024-02-15T16:49:00Z">
        <w:r w:rsidRPr="00E04EAF" w:rsidDel="006171EC">
          <w:rPr>
            <w:rFonts w:ascii="Times New Roman" w:eastAsia="Times New Roman" w:hAnsi="Times New Roman" w:cs="Times New Roman"/>
            <w:sz w:val="24"/>
            <w:szCs w:val="24"/>
          </w:rPr>
          <w:delText>u suhtes, kes</w:delText>
        </w:r>
      </w:del>
      <w:r w:rsidRPr="00E04EAF">
        <w:rPr>
          <w:rFonts w:ascii="Times New Roman" w:eastAsia="Times New Roman" w:hAnsi="Times New Roman" w:cs="Times New Roman"/>
          <w:sz w:val="24"/>
          <w:szCs w:val="24"/>
        </w:rPr>
        <w:t xml:space="preserve"> on esitanud Sotsiaalkindlustusametile käesoleva paragrahvi lõike 1 kohase avalduse majandustegevuse jätkamiseks suure hooldus- ja abivajadusega lapse </w:t>
      </w:r>
      <w:commentRangeStart w:id="548"/>
      <w:r w:rsidRPr="00E04EAF">
        <w:rPr>
          <w:rFonts w:ascii="Times New Roman" w:eastAsia="Times New Roman" w:hAnsi="Times New Roman" w:cs="Times New Roman"/>
          <w:sz w:val="24"/>
          <w:szCs w:val="24"/>
        </w:rPr>
        <w:t>hoiu</w:t>
      </w:r>
      <w:ins w:id="549" w:author="Mari Koik" w:date="2024-02-14T11:28:00Z">
        <w:r w:rsidR="007E1DD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 xml:space="preserve">teenuse </w:t>
      </w:r>
      <w:commentRangeEnd w:id="548"/>
      <w:r w:rsidR="007E1DDF">
        <w:rPr>
          <w:rStyle w:val="Kommentaariviide"/>
        </w:rPr>
        <w:commentReference w:id="548"/>
      </w:r>
      <w:r w:rsidRPr="00E04EAF">
        <w:rPr>
          <w:rFonts w:ascii="Times New Roman" w:eastAsia="Times New Roman" w:hAnsi="Times New Roman" w:cs="Times New Roman"/>
          <w:sz w:val="24"/>
          <w:szCs w:val="24"/>
        </w:rPr>
        <w:t xml:space="preserve">osutajana, kohaldatakse </w:t>
      </w:r>
      <w:ins w:id="550" w:author="Mari Koik" w:date="2024-02-15T16:49:00Z">
        <w:r w:rsidR="006171EC">
          <w:rPr>
            <w:rFonts w:ascii="Times New Roman" w:eastAsia="Times New Roman" w:hAnsi="Times New Roman" w:cs="Times New Roman"/>
            <w:sz w:val="24"/>
            <w:szCs w:val="24"/>
          </w:rPr>
          <w:t xml:space="preserve">talle </w:t>
        </w:r>
      </w:ins>
      <w:r w:rsidRPr="00E04EAF">
        <w:rPr>
          <w:rFonts w:ascii="Times New Roman" w:eastAsia="Times New Roman" w:hAnsi="Times New Roman" w:cs="Times New Roman"/>
          <w:sz w:val="24"/>
          <w:szCs w:val="24"/>
        </w:rPr>
        <w:t>sotsiaalhoolekande seaduse § 160</w:t>
      </w:r>
      <w:r w:rsidR="00731064">
        <w:rPr>
          <w:rFonts w:ascii="Times New Roman" w:eastAsia="Times New Roman" w:hAnsi="Times New Roman" w:cs="Times New Roman"/>
          <w:sz w:val="24"/>
          <w:szCs w:val="24"/>
          <w:vertAlign w:val="superscript"/>
        </w:rPr>
        <w:t>7</w:t>
      </w:r>
      <w:r w:rsidRPr="00E04EAF">
        <w:rPr>
          <w:rFonts w:ascii="Times New Roman" w:eastAsia="Times New Roman" w:hAnsi="Times New Roman" w:cs="Times New Roman"/>
          <w:sz w:val="24"/>
          <w:szCs w:val="24"/>
        </w:rPr>
        <w:t xml:space="preserve"> lõikes 2 sätestatut.</w:t>
      </w:r>
    </w:p>
    <w:p w14:paraId="188D9850" w14:textId="13CBD15B" w:rsidR="00409A0E" w:rsidRPr="00E04EAF" w:rsidRDefault="00409A0E" w:rsidP="1A26A201">
      <w:pPr>
        <w:spacing w:after="0" w:line="240" w:lineRule="auto"/>
        <w:jc w:val="both"/>
        <w:rPr>
          <w:rFonts w:ascii="Times New Roman" w:eastAsia="Times New Roman" w:hAnsi="Times New Roman" w:cs="Times New Roman"/>
          <w:sz w:val="24"/>
          <w:szCs w:val="24"/>
        </w:rPr>
      </w:pPr>
    </w:p>
    <w:p w14:paraId="4D64B29F" w14:textId="5A4E9A8E" w:rsidR="2BF99F60" w:rsidRDefault="2CB3E1DF"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770039B6" w:rsidRPr="00E04EAF">
        <w:rPr>
          <w:rFonts w:ascii="Times New Roman" w:eastAsia="Times New Roman" w:hAnsi="Times New Roman" w:cs="Times New Roman"/>
          <w:sz w:val="24"/>
          <w:szCs w:val="24"/>
        </w:rPr>
        <w:t>6</w:t>
      </w:r>
      <w:r w:rsidRPr="00E04EAF">
        <w:rPr>
          <w:rFonts w:ascii="Times New Roman" w:eastAsia="Times New Roman" w:hAnsi="Times New Roman" w:cs="Times New Roman"/>
          <w:sz w:val="24"/>
          <w:szCs w:val="24"/>
        </w:rPr>
        <w:t xml:space="preserve">) </w:t>
      </w:r>
      <w:bookmarkStart w:id="551" w:name="_Hlk149157399"/>
      <w:r w:rsidRPr="00E04EAF">
        <w:rPr>
          <w:rFonts w:ascii="Times New Roman" w:eastAsia="Times New Roman" w:hAnsi="Times New Roman" w:cs="Times New Roman"/>
          <w:sz w:val="24"/>
          <w:szCs w:val="24"/>
        </w:rPr>
        <w:t xml:space="preserve">Enne </w:t>
      </w:r>
      <w:r w:rsidR="002D3540" w:rsidRPr="00E04EAF">
        <w:rPr>
          <w:rFonts w:ascii="Times New Roman" w:eastAsia="Times New Roman" w:hAnsi="Times New Roman" w:cs="Times New Roman"/>
          <w:sz w:val="24"/>
          <w:szCs w:val="24"/>
        </w:rPr>
        <w:t>2025</w:t>
      </w:r>
      <w:r w:rsidR="009E4AA6">
        <w:rPr>
          <w:rFonts w:ascii="Times New Roman" w:eastAsia="Times New Roman" w:hAnsi="Times New Roman" w:cs="Times New Roman"/>
          <w:sz w:val="24"/>
          <w:szCs w:val="24"/>
        </w:rPr>
        <w:t>.</w:t>
      </w:r>
      <w:r w:rsidR="002D3540">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xml:space="preserve">aasta 1. </w:t>
      </w:r>
      <w:r w:rsidR="2098569F" w:rsidRPr="00E04EAF">
        <w:rPr>
          <w:rFonts w:ascii="Times New Roman" w:eastAsia="Times New Roman" w:hAnsi="Times New Roman" w:cs="Times New Roman"/>
          <w:sz w:val="24"/>
          <w:szCs w:val="24"/>
        </w:rPr>
        <w:t xml:space="preserve">jaanuari </w:t>
      </w:r>
      <w:r w:rsidRPr="00E04EAF">
        <w:rPr>
          <w:rFonts w:ascii="Times New Roman" w:eastAsia="Times New Roman" w:hAnsi="Times New Roman" w:cs="Times New Roman"/>
          <w:sz w:val="24"/>
          <w:szCs w:val="24"/>
        </w:rPr>
        <w:t xml:space="preserve">sotsiaalhoolekande seaduse alusel </w:t>
      </w:r>
      <w:r w:rsidR="00433C60" w:rsidRPr="00E04EAF">
        <w:rPr>
          <w:rFonts w:ascii="Times New Roman" w:eastAsia="Times New Roman" w:hAnsi="Times New Roman" w:cs="Times New Roman"/>
          <w:sz w:val="24"/>
          <w:szCs w:val="24"/>
        </w:rPr>
        <w:t>la</w:t>
      </w:r>
      <w:r w:rsidR="001C65C8">
        <w:rPr>
          <w:rFonts w:ascii="Times New Roman" w:eastAsia="Times New Roman" w:hAnsi="Times New Roman" w:cs="Times New Roman"/>
          <w:sz w:val="24"/>
          <w:szCs w:val="24"/>
        </w:rPr>
        <w:t>pseh</w:t>
      </w:r>
      <w:r w:rsidR="00433C60" w:rsidRPr="00E04EAF">
        <w:rPr>
          <w:rFonts w:ascii="Times New Roman" w:eastAsia="Times New Roman" w:hAnsi="Times New Roman" w:cs="Times New Roman"/>
          <w:sz w:val="24"/>
          <w:szCs w:val="24"/>
        </w:rPr>
        <w:t xml:space="preserve">oiuteenuse </w:t>
      </w:r>
      <w:r w:rsidRPr="00E04EAF">
        <w:rPr>
          <w:rFonts w:ascii="Times New Roman" w:eastAsia="Times New Roman" w:hAnsi="Times New Roman" w:cs="Times New Roman"/>
          <w:sz w:val="24"/>
          <w:szCs w:val="24"/>
        </w:rPr>
        <w:t>osutamiseks esitatud tegevusloa taotlusi menetleb Sotsiaalkindlustusamet taotluse esitamise ajal kehtinud tingimustel ja korras, arvestades käesoleva paragrahvi lõigetes 1</w:t>
      </w:r>
      <w:r w:rsidR="713D4F5A" w:rsidRPr="00E04EAF">
        <w:rPr>
          <w:rFonts w:ascii="Times New Roman" w:eastAsia="Times New Roman" w:hAnsi="Times New Roman" w:cs="Times New Roman"/>
          <w:sz w:val="24"/>
          <w:szCs w:val="24"/>
        </w:rPr>
        <w:t>, 3 ja 5</w:t>
      </w:r>
      <w:r w:rsidRPr="00E04EAF">
        <w:rPr>
          <w:rFonts w:ascii="Times New Roman" w:eastAsia="Times New Roman" w:hAnsi="Times New Roman" w:cs="Times New Roman"/>
          <w:sz w:val="24"/>
          <w:szCs w:val="24"/>
        </w:rPr>
        <w:t xml:space="preserve"> sätestatut.</w:t>
      </w:r>
    </w:p>
    <w:p w14:paraId="4118914E"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bookmarkEnd w:id="551"/>
    <w:p w14:paraId="552E4E6D" w14:textId="1989ABDF" w:rsidR="52DB7704" w:rsidRDefault="52DB7704"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770039B6" w:rsidRPr="00E04EAF">
        <w:rPr>
          <w:rFonts w:ascii="Times New Roman" w:eastAsia="Times New Roman" w:hAnsi="Times New Roman" w:cs="Times New Roman"/>
          <w:sz w:val="24"/>
          <w:szCs w:val="24"/>
        </w:rPr>
        <w:t>7</w:t>
      </w:r>
      <w:r w:rsidRPr="00E04EAF">
        <w:rPr>
          <w:rFonts w:ascii="Times New Roman" w:eastAsia="Times New Roman" w:hAnsi="Times New Roman" w:cs="Times New Roman"/>
          <w:sz w:val="24"/>
          <w:szCs w:val="24"/>
        </w:rPr>
        <w:t xml:space="preserve">) </w:t>
      </w:r>
      <w:bookmarkStart w:id="552" w:name="_Hlk149157428"/>
      <w:r w:rsidR="435B33CC" w:rsidRPr="00E04EAF">
        <w:rPr>
          <w:rFonts w:ascii="Times New Roman" w:eastAsia="Times New Roman" w:hAnsi="Times New Roman" w:cs="Times New Roman"/>
          <w:sz w:val="24"/>
          <w:szCs w:val="24"/>
        </w:rPr>
        <w:t xml:space="preserve">Kui isik on esitanud Sotsiaalkindlustusametile käesoleva paragrahvi lõike 1 kohase avalduse, et </w:t>
      </w:r>
      <w:r w:rsidR="00097246">
        <w:rPr>
          <w:rFonts w:ascii="Times New Roman" w:eastAsia="Times New Roman" w:hAnsi="Times New Roman" w:cs="Times New Roman"/>
          <w:sz w:val="24"/>
          <w:szCs w:val="24"/>
        </w:rPr>
        <w:t xml:space="preserve">ta </w:t>
      </w:r>
      <w:r w:rsidR="435B33CC" w:rsidRPr="00E04EAF">
        <w:rPr>
          <w:rFonts w:ascii="Times New Roman" w:eastAsia="Times New Roman" w:hAnsi="Times New Roman" w:cs="Times New Roman"/>
          <w:sz w:val="24"/>
          <w:szCs w:val="24"/>
        </w:rPr>
        <w:t>jätkab majandustegevust või lastehoiu pidamist käesoleva seaduse alusel lastehoiu</w:t>
      </w:r>
      <w:del w:id="553" w:author="Mari Koik" w:date="2024-02-14T11:29:00Z">
        <w:r w:rsidR="435B33CC" w:rsidRPr="00E04EAF" w:rsidDel="007C25CB">
          <w:rPr>
            <w:rFonts w:ascii="Times New Roman" w:eastAsia="Times New Roman" w:hAnsi="Times New Roman" w:cs="Times New Roman"/>
            <w:sz w:val="24"/>
            <w:szCs w:val="24"/>
          </w:rPr>
          <w:delText xml:space="preserve"> </w:delText>
        </w:r>
      </w:del>
      <w:r w:rsidR="435B33CC" w:rsidRPr="00E04EAF">
        <w:rPr>
          <w:rFonts w:ascii="Times New Roman" w:eastAsia="Times New Roman" w:hAnsi="Times New Roman" w:cs="Times New Roman"/>
          <w:sz w:val="24"/>
          <w:szCs w:val="24"/>
        </w:rPr>
        <w:t>pidajana, siis alates 2025. aasta 1. märtsist korraldab la</w:t>
      </w:r>
      <w:r w:rsidR="001C65C8">
        <w:rPr>
          <w:rFonts w:ascii="Times New Roman" w:eastAsia="Times New Roman" w:hAnsi="Times New Roman" w:cs="Times New Roman"/>
          <w:sz w:val="24"/>
          <w:szCs w:val="24"/>
        </w:rPr>
        <w:t>pse</w:t>
      </w:r>
      <w:r w:rsidR="435B33CC" w:rsidRPr="00E04EAF">
        <w:rPr>
          <w:rFonts w:ascii="Times New Roman" w:eastAsia="Times New Roman" w:hAnsi="Times New Roman" w:cs="Times New Roman"/>
          <w:sz w:val="24"/>
          <w:szCs w:val="24"/>
        </w:rPr>
        <w:t>hoiuteenuse osutamise tegevusloaga ja lastehoiu pidamisega seotud õigusi ja kohustusi Sotsiaalkindlustusameti asemel Haridus- ja Teadusministeerium. Haridus- ja Teadusministeerium kohaldab lastehoiu</w:t>
      </w:r>
      <w:del w:id="554" w:author="Mari Koik" w:date="2024-02-14T11:30:00Z">
        <w:r w:rsidR="435B33CC" w:rsidRPr="00E04EAF" w:rsidDel="007C25CB">
          <w:rPr>
            <w:rFonts w:ascii="Times New Roman" w:eastAsia="Times New Roman" w:hAnsi="Times New Roman" w:cs="Times New Roman"/>
            <w:sz w:val="24"/>
            <w:szCs w:val="24"/>
          </w:rPr>
          <w:delText xml:space="preserve"> </w:delText>
        </w:r>
      </w:del>
      <w:r w:rsidR="435B33CC" w:rsidRPr="00E04EAF">
        <w:rPr>
          <w:rFonts w:ascii="Times New Roman" w:eastAsia="Times New Roman" w:hAnsi="Times New Roman" w:cs="Times New Roman"/>
          <w:sz w:val="24"/>
          <w:szCs w:val="24"/>
        </w:rPr>
        <w:t>pidaja tegevusele sotsiaalhoolekande seadust, mis kehtis kuni 2024. aasta 31. detsembrini. Kui lastehoiu</w:t>
      </w:r>
      <w:del w:id="555" w:author="Mari Koik" w:date="2024-02-14T11:35:00Z">
        <w:r w:rsidR="435B33CC" w:rsidRPr="00E04EAF" w:rsidDel="00F71095">
          <w:rPr>
            <w:rFonts w:ascii="Times New Roman" w:eastAsia="Times New Roman" w:hAnsi="Times New Roman" w:cs="Times New Roman"/>
            <w:sz w:val="24"/>
            <w:szCs w:val="24"/>
          </w:rPr>
          <w:delText xml:space="preserve"> </w:delText>
        </w:r>
      </w:del>
      <w:r w:rsidR="435B33CC" w:rsidRPr="00E04EAF">
        <w:rPr>
          <w:rFonts w:ascii="Times New Roman" w:eastAsia="Times New Roman" w:hAnsi="Times New Roman" w:cs="Times New Roman"/>
          <w:sz w:val="24"/>
          <w:szCs w:val="24"/>
        </w:rPr>
        <w:t>pidaja tegevusluba loetakse enne 202</w:t>
      </w:r>
      <w:r w:rsidR="6B5F9AD2" w:rsidRPr="00E04EAF">
        <w:rPr>
          <w:rFonts w:ascii="Times New Roman" w:eastAsia="Times New Roman" w:hAnsi="Times New Roman" w:cs="Times New Roman"/>
          <w:sz w:val="24"/>
          <w:szCs w:val="24"/>
        </w:rPr>
        <w:t>6</w:t>
      </w:r>
      <w:r w:rsidR="435B33CC" w:rsidRPr="00E04EAF">
        <w:rPr>
          <w:rFonts w:ascii="Times New Roman" w:eastAsia="Times New Roman" w:hAnsi="Times New Roman" w:cs="Times New Roman"/>
          <w:sz w:val="24"/>
          <w:szCs w:val="24"/>
        </w:rPr>
        <w:t xml:space="preserve">. aasta 1. septembrit käesoleva paragrahvi lõikes </w:t>
      </w:r>
      <w:r w:rsidR="509DE566" w:rsidRPr="00E04EAF">
        <w:rPr>
          <w:rFonts w:ascii="Times New Roman" w:eastAsia="Times New Roman" w:hAnsi="Times New Roman" w:cs="Times New Roman"/>
          <w:sz w:val="24"/>
          <w:szCs w:val="24"/>
        </w:rPr>
        <w:t>9</w:t>
      </w:r>
      <w:r w:rsidR="435B33CC" w:rsidRPr="00E04EAF">
        <w:rPr>
          <w:rFonts w:ascii="Times New Roman" w:eastAsia="Times New Roman" w:hAnsi="Times New Roman" w:cs="Times New Roman"/>
          <w:sz w:val="24"/>
          <w:szCs w:val="24"/>
        </w:rPr>
        <w:t xml:space="preserve"> sätestatud korras </w:t>
      </w:r>
      <w:r w:rsidR="00433C60" w:rsidRPr="00E04EAF">
        <w:rPr>
          <w:rFonts w:ascii="Times New Roman" w:eastAsia="Times New Roman" w:hAnsi="Times New Roman" w:cs="Times New Roman"/>
          <w:sz w:val="24"/>
          <w:szCs w:val="24"/>
        </w:rPr>
        <w:t xml:space="preserve">käesoleva seaduse § </w:t>
      </w:r>
      <w:r w:rsidR="00842968">
        <w:rPr>
          <w:rFonts w:ascii="Times New Roman" w:eastAsia="Times New Roman" w:hAnsi="Times New Roman" w:cs="Times New Roman"/>
          <w:sz w:val="24"/>
          <w:szCs w:val="24"/>
        </w:rPr>
        <w:t>43</w:t>
      </w:r>
      <w:r w:rsidR="00433C60" w:rsidRPr="00E04EAF">
        <w:rPr>
          <w:rFonts w:ascii="Times New Roman" w:eastAsia="Times New Roman" w:hAnsi="Times New Roman" w:cs="Times New Roman"/>
          <w:sz w:val="24"/>
          <w:szCs w:val="24"/>
        </w:rPr>
        <w:t xml:space="preserve"> alusel</w:t>
      </w:r>
      <w:r w:rsidR="00433C60">
        <w:rPr>
          <w:rFonts w:ascii="Times New Roman" w:eastAsia="Times New Roman" w:hAnsi="Times New Roman" w:cs="Times New Roman"/>
          <w:sz w:val="24"/>
          <w:szCs w:val="24"/>
        </w:rPr>
        <w:t xml:space="preserve"> </w:t>
      </w:r>
      <w:r w:rsidR="00433C60" w:rsidRPr="00E04EAF">
        <w:rPr>
          <w:rFonts w:ascii="Times New Roman" w:eastAsia="Times New Roman" w:hAnsi="Times New Roman" w:cs="Times New Roman"/>
          <w:sz w:val="24"/>
          <w:szCs w:val="24"/>
        </w:rPr>
        <w:t xml:space="preserve">antud </w:t>
      </w:r>
      <w:r w:rsidR="435B33CC" w:rsidRPr="00E04EAF">
        <w:rPr>
          <w:rFonts w:ascii="Times New Roman" w:eastAsia="Times New Roman" w:hAnsi="Times New Roman" w:cs="Times New Roman"/>
          <w:sz w:val="24"/>
          <w:szCs w:val="24"/>
        </w:rPr>
        <w:t xml:space="preserve">tegevusloaks või </w:t>
      </w:r>
      <w:del w:id="556" w:author="Mari Koik" w:date="2024-02-14T11:35:00Z">
        <w:r w:rsidR="435B33CC" w:rsidRPr="00E04EAF" w:rsidDel="00F71095">
          <w:rPr>
            <w:rFonts w:ascii="Times New Roman" w:eastAsia="Times New Roman" w:hAnsi="Times New Roman" w:cs="Times New Roman"/>
            <w:sz w:val="24"/>
            <w:szCs w:val="24"/>
          </w:rPr>
          <w:delText xml:space="preserve">tunnistatakse </w:delText>
        </w:r>
      </w:del>
      <w:r w:rsidR="435B33CC" w:rsidRPr="00E04EAF">
        <w:rPr>
          <w:rFonts w:ascii="Times New Roman" w:eastAsia="Times New Roman" w:hAnsi="Times New Roman" w:cs="Times New Roman"/>
          <w:sz w:val="24"/>
          <w:szCs w:val="24"/>
        </w:rPr>
        <w:t xml:space="preserve">kohaliku omavalitsuse üksusele väljastatud tegevusluba </w:t>
      </w:r>
      <w:ins w:id="557" w:author="Mari Koik" w:date="2024-02-14T11:35:00Z">
        <w:r w:rsidR="00F71095" w:rsidRPr="00E04EAF">
          <w:rPr>
            <w:rFonts w:ascii="Times New Roman" w:eastAsia="Times New Roman" w:hAnsi="Times New Roman" w:cs="Times New Roman"/>
            <w:sz w:val="24"/>
            <w:szCs w:val="24"/>
          </w:rPr>
          <w:t xml:space="preserve">tunnistatakse </w:t>
        </w:r>
      </w:ins>
      <w:r w:rsidR="435B33CC" w:rsidRPr="00E04EAF">
        <w:rPr>
          <w:rFonts w:ascii="Times New Roman" w:eastAsia="Times New Roman" w:hAnsi="Times New Roman" w:cs="Times New Roman"/>
          <w:sz w:val="24"/>
          <w:szCs w:val="24"/>
        </w:rPr>
        <w:t xml:space="preserve">kehtetuks ning </w:t>
      </w:r>
      <w:del w:id="558" w:author="Mari Koik" w:date="2024-02-14T11:35:00Z">
        <w:r w:rsidR="435B33CC" w:rsidRPr="00E04EAF" w:rsidDel="00F71095">
          <w:rPr>
            <w:rFonts w:ascii="Times New Roman" w:eastAsia="Times New Roman" w:hAnsi="Times New Roman" w:cs="Times New Roman"/>
            <w:sz w:val="24"/>
            <w:szCs w:val="24"/>
          </w:rPr>
          <w:delText xml:space="preserve">tehakse </w:delText>
        </w:r>
      </w:del>
      <w:r w:rsidR="435B33CC" w:rsidRPr="00E04EAF">
        <w:rPr>
          <w:rFonts w:ascii="Times New Roman" w:eastAsia="Times New Roman" w:hAnsi="Times New Roman" w:cs="Times New Roman"/>
          <w:sz w:val="24"/>
          <w:szCs w:val="24"/>
        </w:rPr>
        <w:t xml:space="preserve">hariduse infosüsteemi </w:t>
      </w:r>
      <w:ins w:id="559" w:author="Mari Koik" w:date="2024-02-14T11:35:00Z">
        <w:r w:rsidR="00F71095" w:rsidRPr="00E04EAF">
          <w:rPr>
            <w:rFonts w:ascii="Times New Roman" w:eastAsia="Times New Roman" w:hAnsi="Times New Roman" w:cs="Times New Roman"/>
            <w:sz w:val="24"/>
            <w:szCs w:val="24"/>
          </w:rPr>
          <w:t xml:space="preserve">tehakse </w:t>
        </w:r>
      </w:ins>
      <w:r w:rsidR="435B33CC" w:rsidRPr="00E04EAF">
        <w:rPr>
          <w:rFonts w:ascii="Times New Roman" w:eastAsia="Times New Roman" w:hAnsi="Times New Roman" w:cs="Times New Roman"/>
          <w:sz w:val="24"/>
          <w:szCs w:val="24"/>
        </w:rPr>
        <w:t xml:space="preserve">märge lastehoiu pidamise jätkamise kohta, </w:t>
      </w:r>
      <w:del w:id="560" w:author="Mari Koik" w:date="2024-02-14T11:36:00Z">
        <w:r w:rsidR="435B33CC" w:rsidRPr="00E04EAF" w:rsidDel="00F71095">
          <w:rPr>
            <w:rFonts w:ascii="Times New Roman" w:eastAsia="Times New Roman" w:hAnsi="Times New Roman" w:cs="Times New Roman"/>
            <w:sz w:val="24"/>
            <w:szCs w:val="24"/>
          </w:rPr>
          <w:delText xml:space="preserve">siis </w:delText>
        </w:r>
      </w:del>
      <w:r w:rsidR="435B33CC" w:rsidRPr="00E04EAF">
        <w:rPr>
          <w:rFonts w:ascii="Times New Roman" w:eastAsia="Times New Roman" w:hAnsi="Times New Roman" w:cs="Times New Roman"/>
          <w:sz w:val="24"/>
          <w:szCs w:val="24"/>
        </w:rPr>
        <w:t>kohaldatakse lastehoiu</w:t>
      </w:r>
      <w:del w:id="561" w:author="Mari Koik" w:date="2024-02-14T11:36:00Z">
        <w:r w:rsidR="435B33CC" w:rsidRPr="00E04EAF" w:rsidDel="00F71095">
          <w:rPr>
            <w:rFonts w:ascii="Times New Roman" w:eastAsia="Times New Roman" w:hAnsi="Times New Roman" w:cs="Times New Roman"/>
            <w:sz w:val="24"/>
            <w:szCs w:val="24"/>
          </w:rPr>
          <w:delText xml:space="preserve"> </w:delText>
        </w:r>
      </w:del>
      <w:r w:rsidR="435B33CC" w:rsidRPr="00E04EAF">
        <w:rPr>
          <w:rFonts w:ascii="Times New Roman" w:eastAsia="Times New Roman" w:hAnsi="Times New Roman" w:cs="Times New Roman"/>
          <w:sz w:val="24"/>
          <w:szCs w:val="24"/>
        </w:rPr>
        <w:t>pidaja tegevusele edaspidi käesolevat seadust.</w:t>
      </w:r>
    </w:p>
    <w:p w14:paraId="3D1969E3"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bookmarkEnd w:id="552"/>
    <w:p w14:paraId="15B6EF34" w14:textId="40702036" w:rsidR="2BF99F60" w:rsidRDefault="2BFD4BE5" w:rsidP="00A57024">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2E40EE04" w:rsidRPr="7BA5EFAE">
        <w:rPr>
          <w:rFonts w:ascii="Times New Roman" w:eastAsia="Times New Roman" w:hAnsi="Times New Roman" w:cs="Times New Roman"/>
          <w:sz w:val="24"/>
          <w:szCs w:val="24"/>
        </w:rPr>
        <w:t>8</w:t>
      </w:r>
      <w:r w:rsidRPr="7BA5EFAE">
        <w:rPr>
          <w:rFonts w:ascii="Times New Roman" w:eastAsia="Times New Roman" w:hAnsi="Times New Roman" w:cs="Times New Roman"/>
          <w:sz w:val="24"/>
          <w:szCs w:val="24"/>
        </w:rPr>
        <w:t>) Kuni 202</w:t>
      </w:r>
      <w:r w:rsidR="4A1CDD66" w:rsidRPr="7BA5EFAE">
        <w:rPr>
          <w:rFonts w:ascii="Times New Roman" w:eastAsia="Times New Roman" w:hAnsi="Times New Roman" w:cs="Times New Roman"/>
          <w:sz w:val="24"/>
          <w:szCs w:val="24"/>
        </w:rPr>
        <w:t>4</w:t>
      </w:r>
      <w:r w:rsidR="740B1C47"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aasta 31. </w:t>
      </w:r>
      <w:r w:rsidR="235559FC" w:rsidRPr="7BA5EFAE">
        <w:rPr>
          <w:rFonts w:ascii="Times New Roman" w:eastAsia="Times New Roman" w:hAnsi="Times New Roman" w:cs="Times New Roman"/>
          <w:sz w:val="24"/>
          <w:szCs w:val="24"/>
        </w:rPr>
        <w:t xml:space="preserve">detsembrini </w:t>
      </w:r>
      <w:r w:rsidRPr="7BA5EFAE">
        <w:rPr>
          <w:rFonts w:ascii="Times New Roman" w:eastAsia="Times New Roman" w:hAnsi="Times New Roman" w:cs="Times New Roman"/>
          <w:sz w:val="24"/>
          <w:szCs w:val="24"/>
        </w:rPr>
        <w:t>sotsiaalhoolekande seaduse § 45</w:t>
      </w:r>
      <w:r w:rsidRPr="7BA5EFAE">
        <w:rPr>
          <w:rFonts w:ascii="Times New Roman" w:eastAsia="Times New Roman" w:hAnsi="Times New Roman" w:cs="Times New Roman"/>
          <w:sz w:val="24"/>
          <w:szCs w:val="24"/>
          <w:vertAlign w:val="superscript"/>
        </w:rPr>
        <w:t>2</w:t>
      </w:r>
      <w:r w:rsidRPr="7BA5EFAE">
        <w:rPr>
          <w:rFonts w:ascii="Times New Roman" w:eastAsia="Times New Roman" w:hAnsi="Times New Roman" w:cs="Times New Roman"/>
          <w:sz w:val="24"/>
          <w:szCs w:val="24"/>
        </w:rPr>
        <w:t xml:space="preserve"> lõike 2 alusel la</w:t>
      </w:r>
      <w:r w:rsidR="5FA121D8" w:rsidRPr="7BA5EFAE">
        <w:rPr>
          <w:rFonts w:ascii="Times New Roman" w:eastAsia="Times New Roman" w:hAnsi="Times New Roman" w:cs="Times New Roman"/>
          <w:sz w:val="24"/>
          <w:szCs w:val="24"/>
        </w:rPr>
        <w:t>pse</w:t>
      </w:r>
      <w:r w:rsidRPr="7BA5EFAE">
        <w:rPr>
          <w:rFonts w:ascii="Times New Roman" w:eastAsia="Times New Roman" w:hAnsi="Times New Roman" w:cs="Times New Roman"/>
          <w:sz w:val="24"/>
          <w:szCs w:val="24"/>
        </w:rPr>
        <w:t>hoiuteenuse osutamise kohta antud haldusaktid või sõlmitud halduslepingud, mis on seotud käesolevas seaduses sätestatud ülesannete täitmisega, kehtivad edasi, kui nad vastavad käesolevas seaduses sätestatud nõuetele</w:t>
      </w:r>
      <w:ins w:id="562" w:author="Mari Koik" w:date="2024-02-14T11:36:00Z">
        <w:r w:rsidR="00F71095">
          <w:rPr>
            <w:rFonts w:ascii="Times New Roman" w:eastAsia="Times New Roman" w:hAnsi="Times New Roman" w:cs="Times New Roman"/>
            <w:sz w:val="24"/>
            <w:szCs w:val="24"/>
          </w:rPr>
          <w:t>,</w:t>
        </w:r>
      </w:ins>
      <w:r w:rsidRPr="7BA5EFAE">
        <w:rPr>
          <w:rFonts w:ascii="Times New Roman" w:eastAsia="Times New Roman" w:hAnsi="Times New Roman" w:cs="Times New Roman"/>
          <w:sz w:val="24"/>
          <w:szCs w:val="24"/>
        </w:rPr>
        <w:t xml:space="preserve"> või kuni </w:t>
      </w:r>
      <w:r w:rsidR="4C00F4DB" w:rsidRPr="7BA5EFAE">
        <w:rPr>
          <w:rFonts w:ascii="Times New Roman" w:eastAsia="Times New Roman" w:hAnsi="Times New Roman" w:cs="Times New Roman"/>
          <w:sz w:val="24"/>
          <w:szCs w:val="24"/>
        </w:rPr>
        <w:t>eraõigusliku</w:t>
      </w:r>
      <w:r w:rsidR="3D027474" w:rsidRPr="7BA5EFAE">
        <w:rPr>
          <w:rFonts w:ascii="Times New Roman" w:eastAsia="Times New Roman" w:hAnsi="Times New Roman" w:cs="Times New Roman"/>
          <w:sz w:val="24"/>
          <w:szCs w:val="24"/>
        </w:rPr>
        <w:t>st</w:t>
      </w:r>
      <w:r w:rsidR="4C00F4DB" w:rsidRPr="7BA5EFAE">
        <w:rPr>
          <w:rFonts w:ascii="Times New Roman" w:eastAsia="Times New Roman" w:hAnsi="Times New Roman" w:cs="Times New Roman"/>
          <w:sz w:val="24"/>
          <w:szCs w:val="24"/>
        </w:rPr>
        <w:t xml:space="preserve"> juriidili</w:t>
      </w:r>
      <w:r w:rsidR="5C8687C7" w:rsidRPr="7BA5EFAE">
        <w:rPr>
          <w:rFonts w:ascii="Times New Roman" w:eastAsia="Times New Roman" w:hAnsi="Times New Roman" w:cs="Times New Roman"/>
          <w:sz w:val="24"/>
          <w:szCs w:val="24"/>
        </w:rPr>
        <w:t>s</w:t>
      </w:r>
      <w:r w:rsidR="4C00F4DB" w:rsidRPr="7BA5EFAE">
        <w:rPr>
          <w:rFonts w:ascii="Times New Roman" w:eastAsia="Times New Roman" w:hAnsi="Times New Roman" w:cs="Times New Roman"/>
          <w:sz w:val="24"/>
          <w:szCs w:val="24"/>
        </w:rPr>
        <w:t>e</w:t>
      </w:r>
      <w:r w:rsidR="07660330" w:rsidRPr="7BA5EFAE">
        <w:rPr>
          <w:rFonts w:ascii="Times New Roman" w:eastAsia="Times New Roman" w:hAnsi="Times New Roman" w:cs="Times New Roman"/>
          <w:sz w:val="24"/>
          <w:szCs w:val="24"/>
        </w:rPr>
        <w:t>st</w:t>
      </w:r>
      <w:r w:rsidR="4C00F4DB" w:rsidRPr="7BA5EFAE">
        <w:rPr>
          <w:rFonts w:ascii="Times New Roman" w:eastAsia="Times New Roman" w:hAnsi="Times New Roman" w:cs="Times New Roman"/>
          <w:sz w:val="24"/>
          <w:szCs w:val="24"/>
        </w:rPr>
        <w:t xml:space="preserve"> isiku</w:t>
      </w:r>
      <w:r w:rsidR="165C5EDF" w:rsidRPr="7BA5EFAE">
        <w:rPr>
          <w:rFonts w:ascii="Times New Roman" w:eastAsia="Times New Roman" w:hAnsi="Times New Roman" w:cs="Times New Roman"/>
          <w:sz w:val="24"/>
          <w:szCs w:val="24"/>
        </w:rPr>
        <w:t>st</w:t>
      </w:r>
      <w:r w:rsidR="4C00F4DB" w:rsidRPr="7BA5EFAE">
        <w:rPr>
          <w:rFonts w:ascii="Times New Roman" w:eastAsia="Times New Roman" w:hAnsi="Times New Roman" w:cs="Times New Roman"/>
          <w:sz w:val="24"/>
          <w:szCs w:val="24"/>
        </w:rPr>
        <w:t xml:space="preserve"> või füüsilisest isikust ettevõtja</w:t>
      </w:r>
      <w:r w:rsidR="5034BDF2" w:rsidRPr="7BA5EFAE">
        <w:rPr>
          <w:rFonts w:ascii="Times New Roman" w:eastAsia="Times New Roman" w:hAnsi="Times New Roman" w:cs="Times New Roman"/>
          <w:sz w:val="24"/>
          <w:szCs w:val="24"/>
        </w:rPr>
        <w:t>st</w:t>
      </w:r>
      <w:r w:rsidR="4C00F4DB"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teenuseosutaja la</w:t>
      </w:r>
      <w:r w:rsidR="5FA121D8" w:rsidRPr="7BA5EFAE">
        <w:rPr>
          <w:rFonts w:ascii="Times New Roman" w:eastAsia="Times New Roman" w:hAnsi="Times New Roman" w:cs="Times New Roman"/>
          <w:sz w:val="24"/>
          <w:szCs w:val="24"/>
        </w:rPr>
        <w:t>pse</w:t>
      </w:r>
      <w:r w:rsidRPr="7BA5EFAE">
        <w:rPr>
          <w:rFonts w:ascii="Times New Roman" w:eastAsia="Times New Roman" w:hAnsi="Times New Roman" w:cs="Times New Roman"/>
          <w:sz w:val="24"/>
          <w:szCs w:val="24"/>
        </w:rPr>
        <w:t>hoiuteenuse tegevusloa kehtivuse lõppemiseni. Kuni 202</w:t>
      </w:r>
      <w:r w:rsidR="509B8985" w:rsidRPr="7BA5EFAE">
        <w:rPr>
          <w:rFonts w:ascii="Times New Roman" w:eastAsia="Times New Roman" w:hAnsi="Times New Roman" w:cs="Times New Roman"/>
          <w:sz w:val="24"/>
          <w:szCs w:val="24"/>
        </w:rPr>
        <w:t>4</w:t>
      </w:r>
      <w:r w:rsidR="2356A807"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aasta 31. </w:t>
      </w:r>
      <w:r w:rsidR="696520AB" w:rsidRPr="7BA5EFAE">
        <w:rPr>
          <w:rFonts w:ascii="Times New Roman" w:eastAsia="Times New Roman" w:hAnsi="Times New Roman" w:cs="Times New Roman"/>
          <w:sz w:val="24"/>
          <w:szCs w:val="24"/>
        </w:rPr>
        <w:t xml:space="preserve">detsembrini </w:t>
      </w:r>
      <w:r w:rsidRPr="7BA5EFAE">
        <w:rPr>
          <w:rFonts w:ascii="Times New Roman" w:eastAsia="Times New Roman" w:hAnsi="Times New Roman" w:cs="Times New Roman"/>
          <w:sz w:val="24"/>
          <w:szCs w:val="24"/>
        </w:rPr>
        <w:t>sotsiaalhoolekande seaduse § 45</w:t>
      </w:r>
      <w:r w:rsidRPr="7BA5EFAE">
        <w:rPr>
          <w:rFonts w:ascii="Times New Roman" w:eastAsia="Times New Roman" w:hAnsi="Times New Roman" w:cs="Times New Roman"/>
          <w:sz w:val="24"/>
          <w:szCs w:val="24"/>
          <w:vertAlign w:val="superscript"/>
        </w:rPr>
        <w:t>2</w:t>
      </w:r>
      <w:r w:rsidRPr="7BA5EFAE">
        <w:rPr>
          <w:rFonts w:ascii="Times New Roman" w:eastAsia="Times New Roman" w:hAnsi="Times New Roman" w:cs="Times New Roman"/>
          <w:sz w:val="24"/>
          <w:szCs w:val="24"/>
        </w:rPr>
        <w:t xml:space="preserve"> lõike 4 alusel </w:t>
      </w:r>
      <w:r w:rsidR="45A6DE4C" w:rsidRPr="7BA5EFAE">
        <w:rPr>
          <w:rFonts w:ascii="Times New Roman" w:eastAsia="Times New Roman" w:hAnsi="Times New Roman" w:cs="Times New Roman"/>
          <w:sz w:val="24"/>
          <w:szCs w:val="24"/>
        </w:rPr>
        <w:t>la</w:t>
      </w:r>
      <w:r w:rsidR="3C4F6CB2" w:rsidRPr="7BA5EFAE">
        <w:rPr>
          <w:rFonts w:ascii="Times New Roman" w:eastAsia="Times New Roman" w:hAnsi="Times New Roman" w:cs="Times New Roman"/>
          <w:sz w:val="24"/>
          <w:szCs w:val="24"/>
        </w:rPr>
        <w:t>pse</w:t>
      </w:r>
      <w:r w:rsidR="45A6DE4C" w:rsidRPr="7BA5EFAE">
        <w:rPr>
          <w:rFonts w:ascii="Times New Roman" w:eastAsia="Times New Roman" w:hAnsi="Times New Roman" w:cs="Times New Roman"/>
          <w:sz w:val="24"/>
          <w:szCs w:val="24"/>
        </w:rPr>
        <w:t xml:space="preserve">hoiuteenuse </w:t>
      </w:r>
      <w:r w:rsidRPr="7BA5EFAE">
        <w:rPr>
          <w:rFonts w:ascii="Times New Roman" w:eastAsia="Times New Roman" w:hAnsi="Times New Roman" w:cs="Times New Roman"/>
          <w:sz w:val="24"/>
          <w:szCs w:val="24"/>
        </w:rPr>
        <w:t xml:space="preserve">osutamiseks antud haldusaktid või sõlmitud halduslepingud </w:t>
      </w:r>
      <w:del w:id="563" w:author="Mari Koik" w:date="2024-02-14T11:37:00Z">
        <w:r w:rsidRPr="7BA5EFAE" w:rsidDel="00F71095">
          <w:rPr>
            <w:rFonts w:ascii="Times New Roman" w:eastAsia="Times New Roman" w:hAnsi="Times New Roman" w:cs="Times New Roman"/>
            <w:sz w:val="24"/>
            <w:szCs w:val="24"/>
          </w:rPr>
          <w:delText>tuleb viia</w:delText>
        </w:r>
      </w:del>
      <w:ins w:id="564" w:author="Mari Koik" w:date="2024-02-14T11:37:00Z">
        <w:r w:rsidR="00F71095">
          <w:rPr>
            <w:rFonts w:ascii="Times New Roman" w:eastAsia="Times New Roman" w:hAnsi="Times New Roman" w:cs="Times New Roman"/>
            <w:sz w:val="24"/>
            <w:szCs w:val="24"/>
          </w:rPr>
          <w:t>viiakse</w:t>
        </w:r>
      </w:ins>
      <w:r w:rsidRPr="7BA5EFAE">
        <w:rPr>
          <w:rFonts w:ascii="Times New Roman" w:eastAsia="Times New Roman" w:hAnsi="Times New Roman" w:cs="Times New Roman"/>
          <w:sz w:val="24"/>
          <w:szCs w:val="24"/>
        </w:rPr>
        <w:t xml:space="preserve"> </w:t>
      </w:r>
      <w:del w:id="565" w:author="Mari Koik" w:date="2024-02-14T11:37:00Z">
        <w:r w:rsidR="5E0F1C77" w:rsidRPr="7BA5EFAE" w:rsidDel="00F71095">
          <w:rPr>
            <w:rFonts w:ascii="Times New Roman" w:eastAsia="Times New Roman" w:hAnsi="Times New Roman" w:cs="Times New Roman"/>
            <w:sz w:val="24"/>
            <w:szCs w:val="24"/>
          </w:rPr>
          <w:delText xml:space="preserve">kooskõlla </w:delText>
        </w:r>
      </w:del>
      <w:r w:rsidRPr="7BA5EFAE">
        <w:rPr>
          <w:rFonts w:ascii="Times New Roman" w:eastAsia="Times New Roman" w:hAnsi="Times New Roman" w:cs="Times New Roman"/>
          <w:sz w:val="24"/>
          <w:szCs w:val="24"/>
        </w:rPr>
        <w:t xml:space="preserve">käesoleva seadusega </w:t>
      </w:r>
      <w:ins w:id="566" w:author="Mari Koik" w:date="2024-02-14T11:37:00Z">
        <w:r w:rsidR="00F71095" w:rsidRPr="7BA5EFAE">
          <w:rPr>
            <w:rFonts w:ascii="Times New Roman" w:eastAsia="Times New Roman" w:hAnsi="Times New Roman" w:cs="Times New Roman"/>
            <w:sz w:val="24"/>
            <w:szCs w:val="24"/>
          </w:rPr>
          <w:t xml:space="preserve">kooskõlla </w:t>
        </w:r>
      </w:ins>
      <w:r w:rsidRPr="7BA5EFAE">
        <w:rPr>
          <w:rFonts w:ascii="Times New Roman" w:eastAsia="Times New Roman" w:hAnsi="Times New Roman" w:cs="Times New Roman"/>
          <w:sz w:val="24"/>
          <w:szCs w:val="24"/>
        </w:rPr>
        <w:t>hiljemalt 202</w:t>
      </w:r>
      <w:r w:rsidR="22DDCAEB" w:rsidRPr="7BA5EFAE">
        <w:rPr>
          <w:rFonts w:ascii="Times New Roman" w:eastAsia="Times New Roman" w:hAnsi="Times New Roman" w:cs="Times New Roman"/>
          <w:sz w:val="24"/>
          <w:szCs w:val="24"/>
        </w:rPr>
        <w:t>5</w:t>
      </w:r>
      <w:r w:rsidR="2356A807"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aasta 1. septembriks</w:t>
      </w:r>
      <w:r w:rsidR="5E0F1C77" w:rsidRPr="7BA5EFAE">
        <w:rPr>
          <w:rFonts w:ascii="Times New Roman" w:eastAsia="Times New Roman" w:hAnsi="Times New Roman" w:cs="Times New Roman"/>
          <w:sz w:val="24"/>
          <w:szCs w:val="24"/>
        </w:rPr>
        <w:t>.</w:t>
      </w:r>
    </w:p>
    <w:p w14:paraId="1FA4DC89"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2EB8B34D" w14:textId="70F255A5" w:rsidR="00E95A31" w:rsidRDefault="2CB3E1DF" w:rsidP="1A26A201">
      <w:pPr>
        <w:spacing w:after="0" w:line="240" w:lineRule="auto"/>
        <w:jc w:val="both"/>
        <w:rPr>
          <w:ins w:id="567" w:author="Helen Uustalu" w:date="2024-02-12T15:53:00Z"/>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770039B6" w:rsidRPr="00E04EAF">
        <w:rPr>
          <w:rFonts w:ascii="Times New Roman" w:eastAsia="Times New Roman" w:hAnsi="Times New Roman" w:cs="Times New Roman"/>
          <w:sz w:val="24"/>
          <w:szCs w:val="24"/>
        </w:rPr>
        <w:t>9</w:t>
      </w:r>
      <w:r w:rsidRPr="00E04EAF">
        <w:rPr>
          <w:rFonts w:ascii="Times New Roman" w:eastAsia="Times New Roman" w:hAnsi="Times New Roman" w:cs="Times New Roman"/>
          <w:sz w:val="24"/>
          <w:szCs w:val="24"/>
        </w:rPr>
        <w:t xml:space="preserve">) </w:t>
      </w:r>
      <w:bookmarkStart w:id="568" w:name="_Hlk149157550"/>
      <w:r w:rsidRPr="00E04EAF">
        <w:rPr>
          <w:rFonts w:ascii="Times New Roman" w:eastAsia="Times New Roman" w:hAnsi="Times New Roman" w:cs="Times New Roman"/>
          <w:sz w:val="24"/>
          <w:szCs w:val="24"/>
        </w:rPr>
        <w:t>Isik, kes jätkab majandustegevust lastehoiu</w:t>
      </w:r>
      <w:del w:id="569" w:author="Mari Koik" w:date="2024-02-14T11:37:00Z">
        <w:r w:rsidRPr="00E04EAF" w:rsidDel="00F71095">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pidajana, </w:t>
      </w:r>
      <w:del w:id="570" w:author="Mari Koik" w:date="2024-02-14T13:19:00Z">
        <w:r w:rsidRPr="00E04EAF" w:rsidDel="00EC202C">
          <w:rPr>
            <w:rFonts w:ascii="Times New Roman" w:eastAsia="Times New Roman" w:hAnsi="Times New Roman" w:cs="Times New Roman"/>
            <w:sz w:val="24"/>
            <w:szCs w:val="24"/>
          </w:rPr>
          <w:delText>on kohustatud viima</w:delText>
        </w:r>
      </w:del>
      <w:ins w:id="571" w:author="Mari Koik" w:date="2024-02-14T13:19:00Z">
        <w:r w:rsidR="00EC202C">
          <w:rPr>
            <w:rFonts w:ascii="Times New Roman" w:eastAsia="Times New Roman" w:hAnsi="Times New Roman" w:cs="Times New Roman"/>
            <w:sz w:val="24"/>
            <w:szCs w:val="24"/>
          </w:rPr>
          <w:t>viib</w:t>
        </w:r>
      </w:ins>
      <w:r w:rsidRPr="00E04EAF">
        <w:rPr>
          <w:rFonts w:ascii="Times New Roman" w:eastAsia="Times New Roman" w:hAnsi="Times New Roman" w:cs="Times New Roman"/>
          <w:sz w:val="24"/>
          <w:szCs w:val="24"/>
        </w:rPr>
        <w:t xml:space="preserve"> oma tegevuse vastavusse käesolevas seaduses lastehoiu</w:t>
      </w:r>
      <w:del w:id="572" w:author="Mari Koik" w:date="2024-02-14T11:37:00Z">
        <w:r w:rsidRPr="00E04EAF" w:rsidDel="00F71095">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pidajale sätestatud nõuetega viivitamata, kuid hiljemalt 202</w:t>
      </w:r>
      <w:r w:rsidR="0604446E" w:rsidRPr="00E04EAF">
        <w:rPr>
          <w:rFonts w:ascii="Times New Roman" w:eastAsia="Times New Roman" w:hAnsi="Times New Roman" w:cs="Times New Roman"/>
          <w:sz w:val="24"/>
          <w:szCs w:val="24"/>
        </w:rPr>
        <w:t>6</w:t>
      </w:r>
      <w:r w:rsidR="00C75EE7">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31. augustiks. Kui lastehoiu</w:t>
      </w:r>
      <w:del w:id="573" w:author="Mari Koik" w:date="2024-02-14T11:37:00Z">
        <w:r w:rsidRPr="00E04EAF" w:rsidDel="00F71095">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on oma tegevuse nõuetega vastavusse viinud, teavitab ta sellest viie tööpäeva jooksul, kuid hiljemalt 202</w:t>
      </w:r>
      <w:r w:rsidR="28B41814" w:rsidRPr="00E04EAF">
        <w:rPr>
          <w:rFonts w:ascii="Times New Roman" w:eastAsia="Times New Roman" w:hAnsi="Times New Roman" w:cs="Times New Roman"/>
          <w:sz w:val="24"/>
          <w:szCs w:val="24"/>
        </w:rPr>
        <w:t>6</w:t>
      </w:r>
      <w:r w:rsidR="00DC5A8C">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31. augustiks Haridus- ja Teadusministeeriumi</w:t>
      </w:r>
      <w:r w:rsidR="00433C60" w:rsidRPr="00433C60">
        <w:rPr>
          <w:rFonts w:ascii="Times New Roman" w:eastAsia="Times New Roman" w:hAnsi="Times New Roman" w:cs="Times New Roman"/>
          <w:sz w:val="24"/>
          <w:szCs w:val="24"/>
        </w:rPr>
        <w:t xml:space="preserve"> </w:t>
      </w:r>
      <w:r w:rsidR="004E578C">
        <w:rPr>
          <w:rFonts w:ascii="Times New Roman" w:eastAsia="Times New Roman" w:hAnsi="Times New Roman" w:cs="Times New Roman"/>
          <w:sz w:val="24"/>
          <w:szCs w:val="24"/>
        </w:rPr>
        <w:t xml:space="preserve">hariduse </w:t>
      </w:r>
      <w:r w:rsidR="00433C60" w:rsidRPr="00E04EAF">
        <w:rPr>
          <w:rFonts w:ascii="Times New Roman" w:eastAsia="Times New Roman" w:hAnsi="Times New Roman" w:cs="Times New Roman"/>
          <w:sz w:val="24"/>
          <w:szCs w:val="24"/>
        </w:rPr>
        <w:t>infosüsteemi kaudu</w:t>
      </w:r>
      <w:r w:rsidRPr="00E04EAF">
        <w:rPr>
          <w:rFonts w:ascii="Times New Roman" w:eastAsia="Times New Roman" w:hAnsi="Times New Roman" w:cs="Times New Roman"/>
          <w:sz w:val="24"/>
          <w:szCs w:val="24"/>
        </w:rPr>
        <w:t xml:space="preserve">. Pärast teavituse esitamist loetakse </w:t>
      </w:r>
      <w:r w:rsidR="7740DD20" w:rsidRPr="00E04EAF">
        <w:rPr>
          <w:rFonts w:ascii="Times New Roman" w:eastAsia="Times New Roman" w:hAnsi="Times New Roman" w:cs="Times New Roman"/>
          <w:sz w:val="24"/>
          <w:szCs w:val="24"/>
        </w:rPr>
        <w:t xml:space="preserve">eraõiguslikule juriidilisele isikule või füüsilisest isikust ettevõtjale </w:t>
      </w:r>
      <w:r w:rsidRPr="00E04EAF">
        <w:rPr>
          <w:rFonts w:ascii="Times New Roman" w:eastAsia="Times New Roman" w:hAnsi="Times New Roman" w:cs="Times New Roman"/>
          <w:sz w:val="24"/>
          <w:szCs w:val="24"/>
        </w:rPr>
        <w:t xml:space="preserve">sotsiaalhoolekande seaduse alusel väljastatud lapsehoiuteenuse tegevusluba käesoleva seaduse § </w:t>
      </w:r>
      <w:r w:rsidR="00E95A31">
        <w:rPr>
          <w:rFonts w:ascii="Times New Roman" w:eastAsia="Times New Roman" w:hAnsi="Times New Roman" w:cs="Times New Roman"/>
          <w:sz w:val="24"/>
          <w:szCs w:val="24"/>
        </w:rPr>
        <w:t>43</w:t>
      </w:r>
      <w:r w:rsidRPr="00E04EAF">
        <w:rPr>
          <w:rFonts w:ascii="Times New Roman" w:eastAsia="Times New Roman" w:hAnsi="Times New Roman" w:cs="Times New Roman"/>
          <w:sz w:val="24"/>
          <w:szCs w:val="24"/>
        </w:rPr>
        <w:t xml:space="preserve"> alusel väljastatud tegevusloaks</w:t>
      </w:r>
      <w:r w:rsidR="7740DD20" w:rsidRPr="00E04EAF">
        <w:rPr>
          <w:rFonts w:ascii="Times New Roman" w:eastAsia="Times New Roman" w:hAnsi="Times New Roman" w:cs="Times New Roman"/>
          <w:sz w:val="24"/>
          <w:szCs w:val="24"/>
        </w:rPr>
        <w:t>, kohaliku</w:t>
      </w:r>
      <w:del w:id="574" w:author="Mari Koik" w:date="2024-02-14T11:38:00Z">
        <w:r w:rsidR="7740DD20" w:rsidRPr="00E04EAF" w:rsidDel="00F71095">
          <w:rPr>
            <w:rFonts w:ascii="Times New Roman" w:eastAsia="Times New Roman" w:hAnsi="Times New Roman" w:cs="Times New Roman"/>
            <w:sz w:val="24"/>
            <w:szCs w:val="24"/>
          </w:rPr>
          <w:delText>le</w:delText>
        </w:r>
      </w:del>
      <w:r w:rsidR="7740DD20" w:rsidRPr="00E04EAF">
        <w:rPr>
          <w:rFonts w:ascii="Times New Roman" w:eastAsia="Times New Roman" w:hAnsi="Times New Roman" w:cs="Times New Roman"/>
          <w:sz w:val="24"/>
          <w:szCs w:val="24"/>
        </w:rPr>
        <w:t xml:space="preserve"> omavalitsuse üksusele väljastatud tegevusluba tunnistatakse kehtetuks ning hariduse infosüsteemi </w:t>
      </w:r>
      <w:r w:rsidR="00433C60" w:rsidRPr="00E04EAF">
        <w:rPr>
          <w:rFonts w:ascii="Times New Roman" w:eastAsia="Times New Roman" w:hAnsi="Times New Roman" w:cs="Times New Roman"/>
          <w:sz w:val="24"/>
          <w:szCs w:val="24"/>
        </w:rPr>
        <w:t xml:space="preserve">tehakse </w:t>
      </w:r>
      <w:r w:rsidR="7740DD20" w:rsidRPr="00E04EAF">
        <w:rPr>
          <w:rFonts w:ascii="Times New Roman" w:eastAsia="Times New Roman" w:hAnsi="Times New Roman" w:cs="Times New Roman"/>
          <w:sz w:val="24"/>
          <w:szCs w:val="24"/>
        </w:rPr>
        <w:t xml:space="preserve">lastehoiu pidamise jätkamise </w:t>
      </w:r>
      <w:r w:rsidR="00433C60" w:rsidRPr="00E04EAF">
        <w:rPr>
          <w:rFonts w:ascii="Times New Roman" w:eastAsia="Times New Roman" w:hAnsi="Times New Roman" w:cs="Times New Roman"/>
          <w:sz w:val="24"/>
          <w:szCs w:val="24"/>
        </w:rPr>
        <w:t>märge</w:t>
      </w:r>
      <w:r w:rsidR="7740DD20" w:rsidRPr="00E04EAF">
        <w:rPr>
          <w:rFonts w:ascii="Times New Roman" w:eastAsia="Times New Roman" w:hAnsi="Times New Roman" w:cs="Times New Roman"/>
          <w:sz w:val="24"/>
          <w:szCs w:val="24"/>
        </w:rPr>
        <w:t>.</w:t>
      </w:r>
      <w:bookmarkEnd w:id="568"/>
    </w:p>
    <w:p w14:paraId="7BCAD425" w14:textId="77777777" w:rsidR="00425030" w:rsidRPr="00E04EAF" w:rsidRDefault="00425030" w:rsidP="1A26A201">
      <w:pPr>
        <w:spacing w:after="0" w:line="240" w:lineRule="auto"/>
        <w:jc w:val="both"/>
        <w:rPr>
          <w:rFonts w:ascii="Times New Roman" w:eastAsia="Times New Roman" w:hAnsi="Times New Roman" w:cs="Times New Roman"/>
          <w:sz w:val="24"/>
          <w:szCs w:val="24"/>
        </w:rPr>
      </w:pPr>
    </w:p>
    <w:p w14:paraId="07DBAFDC" w14:textId="2E16F0C5" w:rsidR="2BF99F60"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770039B6" w:rsidRPr="00E04EAF">
        <w:rPr>
          <w:rFonts w:ascii="Times New Roman" w:eastAsia="Times New Roman" w:hAnsi="Times New Roman" w:cs="Times New Roman"/>
          <w:sz w:val="24"/>
          <w:szCs w:val="24"/>
        </w:rPr>
        <w:t>10</w:t>
      </w:r>
      <w:r w:rsidRPr="00E04EAF">
        <w:rPr>
          <w:rFonts w:ascii="Times New Roman" w:eastAsia="Times New Roman" w:hAnsi="Times New Roman" w:cs="Times New Roman"/>
          <w:sz w:val="24"/>
          <w:szCs w:val="24"/>
        </w:rPr>
        <w:t xml:space="preserve">) Käesoleva paragrahvi lõikes </w:t>
      </w:r>
      <w:r w:rsidR="4F82D62E" w:rsidRPr="00E04EAF">
        <w:rPr>
          <w:rFonts w:ascii="Times New Roman" w:eastAsia="Times New Roman" w:hAnsi="Times New Roman" w:cs="Times New Roman"/>
          <w:sz w:val="24"/>
          <w:szCs w:val="24"/>
        </w:rPr>
        <w:t>7</w:t>
      </w:r>
      <w:r w:rsidRPr="00E04EAF">
        <w:rPr>
          <w:rFonts w:ascii="Times New Roman" w:eastAsia="Times New Roman" w:hAnsi="Times New Roman" w:cs="Times New Roman"/>
          <w:sz w:val="24"/>
          <w:szCs w:val="24"/>
        </w:rPr>
        <w:t xml:space="preserve"> sätestatud juhul kannab majandustegevuse registri vastutav töötleja hiljemalt 202</w:t>
      </w:r>
      <w:r w:rsidR="76689E38" w:rsidRPr="00E04EAF">
        <w:rPr>
          <w:rFonts w:ascii="Times New Roman" w:eastAsia="Times New Roman" w:hAnsi="Times New Roman" w:cs="Times New Roman"/>
          <w:sz w:val="24"/>
          <w:szCs w:val="24"/>
        </w:rPr>
        <w:t>5</w:t>
      </w:r>
      <w:r w:rsidR="00C75EE7">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1. </w:t>
      </w:r>
      <w:r w:rsidR="55A19655" w:rsidRPr="00E04EAF">
        <w:rPr>
          <w:rFonts w:ascii="Times New Roman" w:eastAsia="Times New Roman" w:hAnsi="Times New Roman" w:cs="Times New Roman"/>
          <w:sz w:val="24"/>
          <w:szCs w:val="24"/>
        </w:rPr>
        <w:t>märtsil</w:t>
      </w:r>
      <w:r w:rsidR="00433C60"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majandustegevuse registrist hariduse infosüsteemi üle lõi</w:t>
      </w:r>
      <w:r w:rsidR="0DE5CA03" w:rsidRPr="00E04EAF">
        <w:rPr>
          <w:rFonts w:ascii="Times New Roman" w:eastAsia="Times New Roman" w:hAnsi="Times New Roman" w:cs="Times New Roman"/>
          <w:sz w:val="24"/>
          <w:szCs w:val="24"/>
        </w:rPr>
        <w:t>getes 3 ja 4</w:t>
      </w:r>
      <w:r w:rsidRPr="00E04EAF">
        <w:rPr>
          <w:rFonts w:ascii="Times New Roman" w:eastAsia="Times New Roman" w:hAnsi="Times New Roman" w:cs="Times New Roman"/>
          <w:sz w:val="24"/>
          <w:szCs w:val="24"/>
        </w:rPr>
        <w:t xml:space="preserve"> sätestatud lapsehoiuteenuse </w:t>
      </w:r>
      <w:r w:rsidR="00CC7A84">
        <w:rPr>
          <w:rFonts w:ascii="Times New Roman" w:eastAsia="Times New Roman" w:hAnsi="Times New Roman" w:cs="Times New Roman"/>
          <w:sz w:val="24"/>
          <w:szCs w:val="24"/>
        </w:rPr>
        <w:t>osutaja</w:t>
      </w:r>
      <w:r w:rsidR="00E271E1">
        <w:rPr>
          <w:rFonts w:ascii="Times New Roman" w:eastAsia="Times New Roman" w:hAnsi="Times New Roman" w:cs="Times New Roman"/>
          <w:sz w:val="24"/>
          <w:szCs w:val="24"/>
        </w:rPr>
        <w:t>te</w:t>
      </w:r>
      <w:r w:rsidRPr="00E04EAF">
        <w:rPr>
          <w:rFonts w:ascii="Times New Roman" w:eastAsia="Times New Roman" w:hAnsi="Times New Roman" w:cs="Times New Roman"/>
          <w:sz w:val="24"/>
          <w:szCs w:val="24"/>
        </w:rPr>
        <w:t xml:space="preserve"> esindusõigusega isikute andmed ja järgmised tegevuslubade andmed:</w:t>
      </w:r>
    </w:p>
    <w:p w14:paraId="6EED31A6" w14:textId="0A2811B3" w:rsidR="29DC07B0" w:rsidRPr="00E04EAF" w:rsidRDefault="2CB3E1DF"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tegevusloa üldandmed;</w:t>
      </w:r>
    </w:p>
    <w:p w14:paraId="2DE29B7E" w14:textId="3AF16281" w:rsidR="2BF99F60" w:rsidRPr="00F57769" w:rsidRDefault="4E63882E" w:rsidP="1A26A201">
      <w:pPr>
        <w:spacing w:after="0" w:line="240" w:lineRule="auto"/>
        <w:jc w:val="both"/>
        <w:rPr>
          <w:rFonts w:ascii="Times New Roman" w:hAnsi="Times New Roman"/>
          <w:sz w:val="24"/>
        </w:rPr>
      </w:pPr>
      <w:r w:rsidRPr="00E04EAF">
        <w:rPr>
          <w:rFonts w:ascii="Times New Roman" w:eastAsia="Times New Roman" w:hAnsi="Times New Roman" w:cs="Times New Roman"/>
          <w:sz w:val="24"/>
          <w:szCs w:val="24"/>
        </w:rPr>
        <w:t xml:space="preserve">2)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u</w:t>
      </w:r>
      <w:del w:id="575" w:author="Mari Koik" w:date="2024-02-14T11:38:00Z">
        <w:r w:rsidRPr="00E04EAF" w:rsidDel="00F71095">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 andmed;</w:t>
      </w:r>
    </w:p>
    <w:p w14:paraId="0FF1784D" w14:textId="5E7EF6EE" w:rsidR="6880ECE1"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3) </w:t>
      </w:r>
      <w:r w:rsidR="487CA75D" w:rsidRPr="00E04EAF">
        <w:rPr>
          <w:rFonts w:ascii="Times New Roman" w:eastAsia="Times New Roman" w:hAnsi="Times New Roman" w:cs="Times New Roman"/>
          <w:sz w:val="24"/>
          <w:szCs w:val="24"/>
        </w:rPr>
        <w:t>lastehoi</w:t>
      </w:r>
      <w:r w:rsidRPr="00E04EAF">
        <w:rPr>
          <w:rFonts w:ascii="Times New Roman" w:eastAsia="Times New Roman" w:hAnsi="Times New Roman" w:cs="Times New Roman"/>
          <w:sz w:val="24"/>
          <w:szCs w:val="24"/>
        </w:rPr>
        <w:t>u kontaktandmed;</w:t>
      </w:r>
    </w:p>
    <w:p w14:paraId="2CAB49BE" w14:textId="6657AC8B" w:rsidR="2BF99F60"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4) lapsehoidjate hariduse, kutsetunnistuse, esmaabikoolituse </w:t>
      </w:r>
      <w:r w:rsidR="42CD40C3" w:rsidRPr="00E04EAF">
        <w:rPr>
          <w:rFonts w:ascii="Times New Roman" w:eastAsia="Times New Roman" w:hAnsi="Times New Roman" w:cs="Times New Roman"/>
          <w:sz w:val="24"/>
          <w:szCs w:val="24"/>
        </w:rPr>
        <w:t xml:space="preserve">läbimist </w:t>
      </w:r>
      <w:r w:rsidRPr="00E04EAF">
        <w:rPr>
          <w:rFonts w:ascii="Times New Roman" w:eastAsia="Times New Roman" w:hAnsi="Times New Roman" w:cs="Times New Roman"/>
          <w:sz w:val="24"/>
          <w:szCs w:val="24"/>
        </w:rPr>
        <w:t xml:space="preserve">tõendava dokumendi ja tervisetõendi olemasolu </w:t>
      </w:r>
      <w:r w:rsidR="00251104" w:rsidRPr="00E04EAF">
        <w:rPr>
          <w:rFonts w:ascii="Times New Roman" w:eastAsia="Times New Roman" w:hAnsi="Times New Roman" w:cs="Times New Roman"/>
          <w:sz w:val="24"/>
          <w:szCs w:val="24"/>
        </w:rPr>
        <w:t>andmed</w:t>
      </w:r>
      <w:r w:rsidRPr="00E04EAF">
        <w:rPr>
          <w:rFonts w:ascii="Times New Roman" w:eastAsia="Times New Roman" w:hAnsi="Times New Roman" w:cs="Times New Roman"/>
          <w:sz w:val="24"/>
          <w:szCs w:val="24"/>
        </w:rPr>
        <w:t>;</w:t>
      </w:r>
    </w:p>
    <w:p w14:paraId="2C63EC7B" w14:textId="4ACFB2E7" w:rsidR="2BF99F60" w:rsidRPr="00E04EAF" w:rsidRDefault="4E63882E" w:rsidP="1A26A201">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5) la</w:t>
      </w:r>
      <w:r w:rsidR="487CA75D" w:rsidRPr="00E04EAF">
        <w:rPr>
          <w:rFonts w:ascii="Times New Roman" w:eastAsia="Times New Roman" w:hAnsi="Times New Roman" w:cs="Times New Roman"/>
          <w:sz w:val="24"/>
          <w:szCs w:val="24"/>
        </w:rPr>
        <w:t>st</w:t>
      </w:r>
      <w:r w:rsidRPr="00E04EAF">
        <w:rPr>
          <w:rFonts w:ascii="Times New Roman" w:eastAsia="Times New Roman" w:hAnsi="Times New Roman" w:cs="Times New Roman"/>
          <w:sz w:val="24"/>
          <w:szCs w:val="24"/>
        </w:rPr>
        <w:t>ehoius töötavate lapsehoidjate arv;</w:t>
      </w:r>
    </w:p>
    <w:p w14:paraId="26F2E625" w14:textId="18913D8D" w:rsidR="006E1E7F" w:rsidRPr="00E04EAF" w:rsidRDefault="2BFD4BE5" w:rsidP="00015857">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6) laste piirarv lastehoius.</w:t>
      </w:r>
    </w:p>
    <w:p w14:paraId="09010A40" w14:textId="77777777" w:rsidR="009C5D26" w:rsidRPr="00E04EAF" w:rsidRDefault="009C5D26" w:rsidP="00015857">
      <w:pPr>
        <w:spacing w:after="0" w:line="240" w:lineRule="auto"/>
        <w:jc w:val="both"/>
        <w:rPr>
          <w:rFonts w:ascii="Times New Roman" w:eastAsia="Times New Roman" w:hAnsi="Times New Roman" w:cs="Times New Roman"/>
          <w:sz w:val="24"/>
          <w:szCs w:val="24"/>
        </w:rPr>
      </w:pPr>
    </w:p>
    <w:p w14:paraId="16A41825" w14:textId="1980AA04"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CCF7849" w:rsidRPr="7BA5EFAE">
        <w:rPr>
          <w:rFonts w:ascii="Times New Roman" w:eastAsia="Times New Roman" w:hAnsi="Times New Roman" w:cs="Times New Roman"/>
          <w:b/>
          <w:bCs/>
          <w:sz w:val="24"/>
          <w:szCs w:val="24"/>
        </w:rPr>
        <w:t>54</w:t>
      </w:r>
      <w:r w:rsidRPr="7BA5EFAE">
        <w:rPr>
          <w:rFonts w:ascii="Times New Roman" w:eastAsia="Times New Roman" w:hAnsi="Times New Roman" w:cs="Times New Roman"/>
          <w:b/>
          <w:bCs/>
          <w:sz w:val="24"/>
          <w:szCs w:val="24"/>
        </w:rPr>
        <w:t>. Kvalifikatsiooninõuete</w:t>
      </w:r>
      <w:r w:rsidR="6ED18A73" w:rsidRPr="7BA5EFAE">
        <w:rPr>
          <w:rFonts w:ascii="Times New Roman" w:eastAsia="Times New Roman" w:hAnsi="Times New Roman" w:cs="Times New Roman"/>
          <w:b/>
          <w:bCs/>
          <w:sz w:val="24"/>
          <w:szCs w:val="24"/>
        </w:rPr>
        <w:t>ga seotud</w:t>
      </w:r>
      <w:r w:rsidRPr="7BA5EFAE">
        <w:rPr>
          <w:rFonts w:ascii="Times New Roman" w:eastAsia="Times New Roman" w:hAnsi="Times New Roman" w:cs="Times New Roman"/>
          <w:b/>
          <w:bCs/>
          <w:sz w:val="24"/>
          <w:szCs w:val="24"/>
        </w:rPr>
        <w:t xml:space="preserve"> üleminekuperiood</w:t>
      </w:r>
    </w:p>
    <w:p w14:paraId="0AC7D82F"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27E7E619" w14:textId="5963E0D2" w:rsidR="00BE4BF4" w:rsidRDefault="77F41F64" w:rsidP="00A57024">
      <w:pPr>
        <w:spacing w:after="0" w:line="240" w:lineRule="auto"/>
        <w:jc w:val="both"/>
        <w:rPr>
          <w:rFonts w:ascii="Times New Roman" w:eastAsia="Times New Roman" w:hAnsi="Times New Roman" w:cs="Times New Roman"/>
          <w:sz w:val="24"/>
          <w:szCs w:val="24"/>
        </w:rPr>
      </w:pPr>
      <w:r w:rsidRPr="00F2288D">
        <w:rPr>
          <w:rFonts w:ascii="Times New Roman" w:eastAsia="Times New Roman" w:hAnsi="Times New Roman" w:cs="Times New Roman"/>
          <w:sz w:val="24"/>
          <w:szCs w:val="24"/>
        </w:rPr>
        <w:t>(1) Käesolevas seaduses direktorile sätestatud magistrikraadi või sellele vastava kvalifikatsiooni nõuet ei kohaldata kuni 202</w:t>
      </w:r>
      <w:r w:rsidR="5C44A3FA" w:rsidRPr="00F2288D">
        <w:rPr>
          <w:rFonts w:ascii="Times New Roman" w:eastAsia="Times New Roman" w:hAnsi="Times New Roman" w:cs="Times New Roman"/>
          <w:sz w:val="24"/>
          <w:szCs w:val="24"/>
        </w:rPr>
        <w:t>8</w:t>
      </w:r>
      <w:r w:rsidRPr="00F2288D">
        <w:rPr>
          <w:rFonts w:ascii="Times New Roman" w:eastAsia="Times New Roman" w:hAnsi="Times New Roman" w:cs="Times New Roman"/>
          <w:sz w:val="24"/>
          <w:szCs w:val="24"/>
        </w:rPr>
        <w:t xml:space="preserve">. aasta </w:t>
      </w:r>
      <w:r w:rsidR="5ED47C89" w:rsidRPr="00F2288D">
        <w:rPr>
          <w:rFonts w:ascii="Times New Roman" w:eastAsia="Times New Roman" w:hAnsi="Times New Roman" w:cs="Times New Roman"/>
          <w:sz w:val="24"/>
          <w:szCs w:val="24"/>
        </w:rPr>
        <w:t>31</w:t>
      </w:r>
      <w:r w:rsidRPr="00F2288D">
        <w:rPr>
          <w:rFonts w:ascii="Times New Roman" w:eastAsia="Times New Roman" w:hAnsi="Times New Roman" w:cs="Times New Roman"/>
          <w:sz w:val="24"/>
          <w:szCs w:val="24"/>
        </w:rPr>
        <w:t xml:space="preserve">. </w:t>
      </w:r>
      <w:r w:rsidR="32D97989" w:rsidRPr="00F2288D">
        <w:rPr>
          <w:rFonts w:ascii="Times New Roman" w:eastAsia="Times New Roman" w:hAnsi="Times New Roman" w:cs="Times New Roman"/>
          <w:sz w:val="24"/>
          <w:szCs w:val="24"/>
        </w:rPr>
        <w:t>august</w:t>
      </w:r>
      <w:r w:rsidR="0BB4B9B3" w:rsidRPr="00F2288D">
        <w:rPr>
          <w:rFonts w:ascii="Times New Roman" w:eastAsia="Times New Roman" w:hAnsi="Times New Roman" w:cs="Times New Roman"/>
          <w:sz w:val="24"/>
          <w:szCs w:val="24"/>
        </w:rPr>
        <w:t xml:space="preserve">ini </w:t>
      </w:r>
      <w:r w:rsidRPr="00F2288D">
        <w:rPr>
          <w:rFonts w:ascii="Times New Roman" w:eastAsia="Times New Roman" w:hAnsi="Times New Roman" w:cs="Times New Roman"/>
          <w:sz w:val="24"/>
          <w:szCs w:val="24"/>
        </w:rPr>
        <w:t>direktori suhtes, kes töötas enne käesoleva seaduse jõustumist</w:t>
      </w:r>
      <w:r w:rsidRPr="00E04EAF">
        <w:rPr>
          <w:rFonts w:ascii="Times New Roman" w:eastAsia="Times New Roman" w:hAnsi="Times New Roman" w:cs="Times New Roman"/>
          <w:sz w:val="24"/>
          <w:szCs w:val="24"/>
        </w:rPr>
        <w:t xml:space="preserve"> direktori</w:t>
      </w:r>
      <w:r w:rsidR="00976553">
        <w:rPr>
          <w:rFonts w:ascii="Times New Roman" w:eastAsia="Times New Roman" w:hAnsi="Times New Roman" w:cs="Times New Roman"/>
          <w:sz w:val="24"/>
          <w:szCs w:val="24"/>
        </w:rPr>
        <w:t>na.</w:t>
      </w:r>
    </w:p>
    <w:p w14:paraId="0C3B415A"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29711CED" w14:textId="2F1E80BD" w:rsidR="569838C0" w:rsidRDefault="6F04C3C1"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40B75652" w:rsidRPr="7BA5EFAE">
        <w:rPr>
          <w:rFonts w:ascii="Times New Roman" w:eastAsia="Times New Roman" w:hAnsi="Times New Roman" w:cs="Times New Roman"/>
          <w:sz w:val="24"/>
          <w:szCs w:val="24"/>
        </w:rPr>
        <w:t>2</w:t>
      </w:r>
      <w:r w:rsidRPr="7BA5EFAE">
        <w:rPr>
          <w:rFonts w:ascii="Times New Roman" w:eastAsia="Times New Roman" w:hAnsi="Times New Roman" w:cs="Times New Roman"/>
          <w:sz w:val="24"/>
          <w:szCs w:val="24"/>
        </w:rPr>
        <w:t xml:space="preserve">) </w:t>
      </w:r>
      <w:r w:rsidR="0D4D0C09" w:rsidRPr="7BA5EFAE">
        <w:rPr>
          <w:rFonts w:ascii="Times New Roman" w:eastAsia="Times New Roman" w:hAnsi="Times New Roman" w:cs="Times New Roman"/>
          <w:sz w:val="24"/>
          <w:szCs w:val="24"/>
        </w:rPr>
        <w:t>Käesolevas seaduses sätestatud kvalifikatsiooninõudeid</w:t>
      </w:r>
      <w:r w:rsidR="0D18292C" w:rsidRPr="7BA5EFAE">
        <w:rPr>
          <w:rFonts w:ascii="Times New Roman" w:eastAsia="Times New Roman" w:hAnsi="Times New Roman" w:cs="Times New Roman"/>
          <w:sz w:val="24"/>
          <w:szCs w:val="24"/>
        </w:rPr>
        <w:t xml:space="preserve"> ei kohaldata õpetaja suhtes</w:t>
      </w:r>
      <w:r w:rsidR="3D6F3636" w:rsidRPr="7BA5EFAE">
        <w:rPr>
          <w:rFonts w:ascii="Times New Roman" w:eastAsia="Times New Roman" w:hAnsi="Times New Roman" w:cs="Times New Roman"/>
          <w:sz w:val="24"/>
          <w:szCs w:val="24"/>
        </w:rPr>
        <w:t>,</w:t>
      </w:r>
      <w:r w:rsidR="0D4D0C09" w:rsidRPr="7BA5EFAE">
        <w:rPr>
          <w:rFonts w:ascii="Times New Roman" w:eastAsia="Times New Roman" w:hAnsi="Times New Roman" w:cs="Times New Roman"/>
          <w:sz w:val="24"/>
          <w:szCs w:val="24"/>
        </w:rPr>
        <w:t xml:space="preserve"> kes enne </w:t>
      </w:r>
      <w:r w:rsidR="45A6DE4C" w:rsidRPr="7BA5EFAE">
        <w:rPr>
          <w:rFonts w:ascii="Times New Roman" w:eastAsia="Times New Roman" w:hAnsi="Times New Roman" w:cs="Times New Roman"/>
          <w:sz w:val="24"/>
          <w:szCs w:val="24"/>
        </w:rPr>
        <w:t>2025</w:t>
      </w:r>
      <w:r w:rsidR="0D4D0C09" w:rsidRPr="7BA5EFAE">
        <w:rPr>
          <w:rFonts w:ascii="Times New Roman" w:eastAsia="Times New Roman" w:hAnsi="Times New Roman" w:cs="Times New Roman"/>
          <w:sz w:val="24"/>
          <w:szCs w:val="24"/>
        </w:rPr>
        <w:t xml:space="preserve">. aasta 1. </w:t>
      </w:r>
      <w:r w:rsidR="7F648BA6" w:rsidRPr="7BA5EFAE">
        <w:rPr>
          <w:rFonts w:ascii="Times New Roman" w:eastAsia="Times New Roman" w:hAnsi="Times New Roman" w:cs="Times New Roman"/>
          <w:sz w:val="24"/>
          <w:szCs w:val="24"/>
        </w:rPr>
        <w:t>jaanuari</w:t>
      </w:r>
      <w:r w:rsidR="45A6DE4C" w:rsidRPr="7BA5EFAE">
        <w:rPr>
          <w:rFonts w:ascii="Times New Roman" w:eastAsia="Times New Roman" w:hAnsi="Times New Roman" w:cs="Times New Roman"/>
          <w:sz w:val="24"/>
          <w:szCs w:val="24"/>
        </w:rPr>
        <w:t xml:space="preserve"> </w:t>
      </w:r>
      <w:r w:rsidR="0D4D0C09" w:rsidRPr="7BA5EFAE">
        <w:rPr>
          <w:rFonts w:ascii="Times New Roman" w:eastAsia="Times New Roman" w:hAnsi="Times New Roman" w:cs="Times New Roman"/>
          <w:sz w:val="24"/>
          <w:szCs w:val="24"/>
        </w:rPr>
        <w:t xml:space="preserve">töötas koolieelses lasteasutuses õpetajana, vastates või olles loetud vastavaks enne </w:t>
      </w:r>
      <w:r w:rsidR="45A6DE4C" w:rsidRPr="7BA5EFAE">
        <w:rPr>
          <w:rFonts w:ascii="Times New Roman" w:eastAsia="Times New Roman" w:hAnsi="Times New Roman" w:cs="Times New Roman"/>
          <w:sz w:val="24"/>
          <w:szCs w:val="24"/>
        </w:rPr>
        <w:t>2025</w:t>
      </w:r>
      <w:r w:rsidR="0D4D0C09" w:rsidRPr="7BA5EFAE">
        <w:rPr>
          <w:rFonts w:ascii="Times New Roman" w:eastAsia="Times New Roman" w:hAnsi="Times New Roman" w:cs="Times New Roman"/>
          <w:sz w:val="24"/>
          <w:szCs w:val="24"/>
        </w:rPr>
        <w:t xml:space="preserve">. aasta 1. </w:t>
      </w:r>
      <w:r w:rsidR="37479247" w:rsidRPr="7BA5EFAE">
        <w:rPr>
          <w:rFonts w:ascii="Times New Roman" w:eastAsia="Times New Roman" w:hAnsi="Times New Roman" w:cs="Times New Roman"/>
          <w:sz w:val="24"/>
          <w:szCs w:val="24"/>
        </w:rPr>
        <w:t xml:space="preserve">jaanuari </w:t>
      </w:r>
      <w:r w:rsidR="0427796B" w:rsidRPr="7BA5EFAE">
        <w:rPr>
          <w:rFonts w:ascii="Times New Roman" w:eastAsia="Times New Roman" w:hAnsi="Times New Roman" w:cs="Times New Roman"/>
          <w:sz w:val="24"/>
          <w:szCs w:val="24"/>
        </w:rPr>
        <w:t>oma</w:t>
      </w:r>
      <w:r w:rsidR="0D4D0C09" w:rsidRPr="7BA5EFAE">
        <w:rPr>
          <w:rFonts w:ascii="Times New Roman" w:eastAsia="Times New Roman" w:hAnsi="Times New Roman" w:cs="Times New Roman"/>
          <w:sz w:val="24"/>
          <w:szCs w:val="24"/>
        </w:rPr>
        <w:t xml:space="preserve"> ametikohal töötamiseks esitatud kvalifikatsiooninõuetele.</w:t>
      </w:r>
    </w:p>
    <w:p w14:paraId="0782A3F2" w14:textId="77777777" w:rsidR="006A2010" w:rsidRDefault="006A2010" w:rsidP="00A57024">
      <w:pPr>
        <w:spacing w:after="0" w:line="240" w:lineRule="auto"/>
        <w:jc w:val="both"/>
        <w:rPr>
          <w:rFonts w:ascii="Times New Roman" w:eastAsia="Times New Roman" w:hAnsi="Times New Roman" w:cs="Times New Roman"/>
          <w:sz w:val="24"/>
          <w:szCs w:val="24"/>
        </w:rPr>
      </w:pPr>
    </w:p>
    <w:p w14:paraId="20C87917" w14:textId="411F6F7C" w:rsidR="00BE4BF4" w:rsidRDefault="77F41F64"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9C5D26" w:rsidRPr="00E04EAF">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rPr>
        <w:t>) Käesoleva</w:t>
      </w:r>
      <w:r w:rsidR="7536ED68" w:rsidRPr="00E04EAF">
        <w:rPr>
          <w:rFonts w:ascii="Times New Roman" w:eastAsia="Times New Roman" w:hAnsi="Times New Roman" w:cs="Times New Roman"/>
          <w:sz w:val="24"/>
          <w:szCs w:val="24"/>
        </w:rPr>
        <w:t>s</w:t>
      </w:r>
      <w:r w:rsidR="3D84D2BD" w:rsidRPr="00E04EAF">
        <w:rPr>
          <w:rFonts w:ascii="Times New Roman" w:eastAsia="Times New Roman" w:hAnsi="Times New Roman" w:cs="Times New Roman"/>
          <w:sz w:val="24"/>
          <w:szCs w:val="24"/>
        </w:rPr>
        <w:t xml:space="preserve"> seaduse</w:t>
      </w:r>
      <w:r w:rsidR="1DEBF346" w:rsidRPr="00E04EAF">
        <w:rPr>
          <w:rFonts w:ascii="Times New Roman" w:eastAsia="Times New Roman" w:hAnsi="Times New Roman" w:cs="Times New Roman"/>
          <w:sz w:val="24"/>
          <w:szCs w:val="24"/>
        </w:rPr>
        <w:t>s</w:t>
      </w:r>
      <w:r w:rsidR="3D84D2BD"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abiõpetajale sätestatud kvalifikatsiooninõudeid</w:t>
      </w:r>
      <w:r w:rsidR="3D84D2BD" w:rsidRPr="00E04EAF">
        <w:rPr>
          <w:rFonts w:ascii="Times New Roman" w:eastAsia="Times New Roman" w:hAnsi="Times New Roman" w:cs="Times New Roman"/>
          <w:sz w:val="24"/>
          <w:szCs w:val="24"/>
        </w:rPr>
        <w:t>, välja arvatud eesti keele oskuse nõuet,</w:t>
      </w:r>
      <w:r w:rsidRPr="00E04EAF">
        <w:rPr>
          <w:rFonts w:ascii="Times New Roman" w:eastAsia="Times New Roman" w:hAnsi="Times New Roman" w:cs="Times New Roman"/>
          <w:sz w:val="24"/>
          <w:szCs w:val="24"/>
        </w:rPr>
        <w:t xml:space="preserve"> ei kohaldata kuni 202</w:t>
      </w:r>
      <w:r w:rsidR="4EFF2B8A" w:rsidRPr="00E04EAF">
        <w:rPr>
          <w:rFonts w:ascii="Times New Roman" w:eastAsia="Times New Roman" w:hAnsi="Times New Roman" w:cs="Times New Roman"/>
          <w:sz w:val="24"/>
          <w:szCs w:val="24"/>
        </w:rPr>
        <w:t>8</w:t>
      </w:r>
      <w:r w:rsidRPr="00E04EAF">
        <w:rPr>
          <w:rFonts w:ascii="Times New Roman" w:eastAsia="Times New Roman" w:hAnsi="Times New Roman" w:cs="Times New Roman"/>
          <w:sz w:val="24"/>
          <w:szCs w:val="24"/>
        </w:rPr>
        <w:t xml:space="preserve">. aasta </w:t>
      </w:r>
      <w:r w:rsidR="71B19F1A" w:rsidRPr="00E04EAF">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rPr>
        <w:t xml:space="preserve">1. </w:t>
      </w:r>
      <w:r w:rsidR="5524BCAC" w:rsidRPr="00E04EAF">
        <w:rPr>
          <w:rFonts w:ascii="Times New Roman" w:eastAsia="Times New Roman" w:hAnsi="Times New Roman" w:cs="Times New Roman"/>
          <w:sz w:val="24"/>
          <w:szCs w:val="24"/>
        </w:rPr>
        <w:t xml:space="preserve">augustini </w:t>
      </w:r>
      <w:r w:rsidRPr="00E04EAF">
        <w:rPr>
          <w:rFonts w:ascii="Times New Roman" w:eastAsia="Times New Roman" w:hAnsi="Times New Roman" w:cs="Times New Roman"/>
          <w:sz w:val="24"/>
          <w:szCs w:val="24"/>
        </w:rPr>
        <w:t>abiõpetaja suhtes, kes töötas enne käesoleva seaduse jõustumist õpetajat abistava töötajana.</w:t>
      </w:r>
    </w:p>
    <w:p w14:paraId="205FFF0D"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0039242E" w14:textId="79654F0E" w:rsidR="00A57024" w:rsidRPr="00347352" w:rsidRDefault="11898EC3"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w:t>
      </w:r>
      <w:r w:rsidR="009C5D26" w:rsidRPr="00E04EAF">
        <w:rPr>
          <w:rFonts w:ascii="Times New Roman" w:eastAsia="Times New Roman" w:hAnsi="Times New Roman" w:cs="Times New Roman"/>
          <w:sz w:val="24"/>
          <w:szCs w:val="24"/>
        </w:rPr>
        <w:t>4</w:t>
      </w:r>
      <w:r w:rsidRPr="00E04EAF">
        <w:rPr>
          <w:rFonts w:ascii="Times New Roman" w:eastAsia="Times New Roman" w:hAnsi="Times New Roman" w:cs="Times New Roman"/>
          <w:sz w:val="24"/>
          <w:szCs w:val="24"/>
        </w:rPr>
        <w:t>) K</w:t>
      </w:r>
      <w:r w:rsidR="41B12806" w:rsidRPr="00E04EAF">
        <w:rPr>
          <w:rFonts w:ascii="Times New Roman" w:eastAsia="Times New Roman" w:hAnsi="Times New Roman" w:cs="Times New Roman"/>
          <w:sz w:val="24"/>
          <w:szCs w:val="24"/>
        </w:rPr>
        <w:t xml:space="preserve">äesolevas seaduses lapsehoidjale sätestatud kvalifikatsiooninõudeid, välja arvatud eesti keele oskuse nõuet, ei kohaldata kuni 2028. aasta </w:t>
      </w:r>
      <w:r w:rsidR="00348240" w:rsidRPr="00E04EAF">
        <w:rPr>
          <w:rFonts w:ascii="Times New Roman" w:eastAsia="Times New Roman" w:hAnsi="Times New Roman" w:cs="Times New Roman"/>
          <w:sz w:val="24"/>
          <w:szCs w:val="24"/>
        </w:rPr>
        <w:t>3</w:t>
      </w:r>
      <w:r w:rsidR="41B12806" w:rsidRPr="00E04EAF">
        <w:rPr>
          <w:rFonts w:ascii="Times New Roman" w:eastAsia="Times New Roman" w:hAnsi="Times New Roman" w:cs="Times New Roman"/>
          <w:sz w:val="24"/>
          <w:szCs w:val="24"/>
        </w:rPr>
        <w:t xml:space="preserve">1. </w:t>
      </w:r>
      <w:r w:rsidR="49966490" w:rsidRPr="00E04EAF">
        <w:rPr>
          <w:rFonts w:ascii="Times New Roman" w:eastAsia="Times New Roman" w:hAnsi="Times New Roman" w:cs="Times New Roman"/>
          <w:sz w:val="24"/>
          <w:szCs w:val="24"/>
        </w:rPr>
        <w:t xml:space="preserve">augustini </w:t>
      </w:r>
      <w:r w:rsidR="41B12806" w:rsidRPr="00E04EAF">
        <w:rPr>
          <w:rFonts w:ascii="Times New Roman" w:eastAsia="Times New Roman" w:hAnsi="Times New Roman" w:cs="Times New Roman"/>
          <w:sz w:val="24"/>
          <w:szCs w:val="24"/>
        </w:rPr>
        <w:t>lapsehoidja suhtes, kes töötas enne käesoleva seaduse jõustumist lapsehoidjana.</w:t>
      </w:r>
    </w:p>
    <w:p w14:paraId="46C24C32"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1A62EA51" w14:textId="3B6CD5F1" w:rsidR="3518D53F" w:rsidRPr="00E04EAF" w:rsidRDefault="2CB3E1DF" w:rsidP="00A57024">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572A7F24" w:rsidRPr="00E04EAF">
        <w:rPr>
          <w:rFonts w:ascii="Times New Roman" w:eastAsia="Times New Roman" w:hAnsi="Times New Roman" w:cs="Times New Roman"/>
          <w:b/>
          <w:bCs/>
          <w:sz w:val="24"/>
          <w:szCs w:val="24"/>
        </w:rPr>
        <w:t>5</w:t>
      </w:r>
      <w:r w:rsidR="00F339DE">
        <w:rPr>
          <w:rFonts w:ascii="Times New Roman" w:eastAsia="Times New Roman" w:hAnsi="Times New Roman" w:cs="Times New Roman"/>
          <w:b/>
          <w:bCs/>
          <w:sz w:val="24"/>
          <w:szCs w:val="24"/>
        </w:rPr>
        <w:t>5</w:t>
      </w:r>
      <w:r w:rsidRPr="00E04EAF">
        <w:rPr>
          <w:rFonts w:ascii="Times New Roman" w:eastAsia="Times New Roman" w:hAnsi="Times New Roman" w:cs="Times New Roman"/>
          <w:b/>
          <w:bCs/>
          <w:sz w:val="24"/>
          <w:szCs w:val="24"/>
        </w:rPr>
        <w:t xml:space="preserve">. Lastehoiu </w:t>
      </w:r>
      <w:r w:rsidR="0069121A" w:rsidRPr="00E04EAF">
        <w:rPr>
          <w:rFonts w:ascii="Times New Roman" w:eastAsia="Times New Roman" w:hAnsi="Times New Roman" w:cs="Times New Roman"/>
          <w:b/>
          <w:bCs/>
          <w:sz w:val="24"/>
          <w:szCs w:val="24"/>
        </w:rPr>
        <w:t xml:space="preserve">õppekava </w:t>
      </w:r>
      <w:r w:rsidRPr="00E04EAF">
        <w:rPr>
          <w:rFonts w:ascii="Times New Roman" w:eastAsia="Times New Roman" w:hAnsi="Times New Roman" w:cs="Times New Roman"/>
          <w:b/>
          <w:bCs/>
          <w:sz w:val="24"/>
          <w:szCs w:val="24"/>
        </w:rPr>
        <w:t>koostamise tähtaeg</w:t>
      </w:r>
    </w:p>
    <w:p w14:paraId="64EFDB27" w14:textId="77777777" w:rsidR="00A57024" w:rsidRDefault="00A57024" w:rsidP="00A57024">
      <w:pPr>
        <w:spacing w:after="0" w:line="240" w:lineRule="auto"/>
        <w:jc w:val="both"/>
        <w:rPr>
          <w:rFonts w:ascii="Times New Roman" w:eastAsia="Times New Roman" w:hAnsi="Times New Roman" w:cs="Times New Roman"/>
          <w:sz w:val="24"/>
          <w:szCs w:val="24"/>
        </w:rPr>
      </w:pPr>
    </w:p>
    <w:p w14:paraId="0E72D3D7" w14:textId="71203D03" w:rsidR="7A43C086" w:rsidRPr="00E04EAF" w:rsidRDefault="4E63882E"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La</w:t>
      </w:r>
      <w:r w:rsidR="5314F7C4" w:rsidRPr="00E04EAF">
        <w:rPr>
          <w:rFonts w:ascii="Times New Roman" w:eastAsia="Times New Roman" w:hAnsi="Times New Roman" w:cs="Times New Roman"/>
          <w:sz w:val="24"/>
          <w:szCs w:val="24"/>
        </w:rPr>
        <w:t>st</w:t>
      </w:r>
      <w:r w:rsidRPr="00E04EAF">
        <w:rPr>
          <w:rFonts w:ascii="Times New Roman" w:eastAsia="Times New Roman" w:hAnsi="Times New Roman" w:cs="Times New Roman"/>
          <w:sz w:val="24"/>
          <w:szCs w:val="24"/>
        </w:rPr>
        <w:t>ehoiu</w:t>
      </w:r>
      <w:del w:id="576" w:author="Mari Koik" w:date="2024-02-14T11:39:00Z">
        <w:r w:rsidRPr="00E04EAF" w:rsidDel="00F71095">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w:t>
      </w:r>
      <w:del w:id="577" w:author="Mari Koik" w:date="2024-02-14T11:39:00Z">
        <w:r w:rsidRPr="00E04EAF" w:rsidDel="00312063">
          <w:rPr>
            <w:rFonts w:ascii="Times New Roman" w:eastAsia="Times New Roman" w:hAnsi="Times New Roman" w:cs="Times New Roman"/>
            <w:sz w:val="24"/>
            <w:szCs w:val="24"/>
          </w:rPr>
          <w:delText>pea</w:delText>
        </w:r>
        <w:r w:rsidR="4B7C50FD" w:rsidRPr="00E04EAF" w:rsidDel="00312063">
          <w:rPr>
            <w:rFonts w:ascii="Times New Roman" w:eastAsia="Times New Roman" w:hAnsi="Times New Roman" w:cs="Times New Roman"/>
            <w:sz w:val="24"/>
            <w:szCs w:val="24"/>
          </w:rPr>
          <w:delText>b</w:delText>
        </w:r>
        <w:r w:rsidRPr="00E04EAF" w:rsidDel="00312063">
          <w:rPr>
            <w:rFonts w:ascii="Times New Roman" w:eastAsia="Times New Roman" w:hAnsi="Times New Roman" w:cs="Times New Roman"/>
            <w:sz w:val="24"/>
            <w:szCs w:val="24"/>
          </w:rPr>
          <w:delText xml:space="preserve"> koostama</w:delText>
        </w:r>
      </w:del>
      <w:ins w:id="578" w:author="Mari Koik" w:date="2024-02-14T11:39:00Z">
        <w:r w:rsidR="00312063">
          <w:rPr>
            <w:rFonts w:ascii="Times New Roman" w:eastAsia="Times New Roman" w:hAnsi="Times New Roman" w:cs="Times New Roman"/>
            <w:sz w:val="24"/>
            <w:szCs w:val="24"/>
          </w:rPr>
          <w:t>koostab</w:t>
        </w:r>
      </w:ins>
      <w:r w:rsidRPr="00E04EAF">
        <w:rPr>
          <w:rFonts w:ascii="Times New Roman" w:eastAsia="Times New Roman" w:hAnsi="Times New Roman" w:cs="Times New Roman"/>
          <w:sz w:val="24"/>
          <w:szCs w:val="24"/>
        </w:rPr>
        <w:t xml:space="preserve"> </w:t>
      </w:r>
      <w:r w:rsidR="0069121A" w:rsidRPr="00E04EAF">
        <w:rPr>
          <w:rFonts w:ascii="Times New Roman" w:eastAsia="Times New Roman" w:hAnsi="Times New Roman" w:cs="Times New Roman"/>
          <w:sz w:val="24"/>
          <w:szCs w:val="24"/>
        </w:rPr>
        <w:t xml:space="preserve">õppekava </w:t>
      </w:r>
      <w:r w:rsidRPr="00E04EAF">
        <w:rPr>
          <w:rFonts w:ascii="Times New Roman" w:eastAsia="Times New Roman" w:hAnsi="Times New Roman" w:cs="Times New Roman"/>
          <w:sz w:val="24"/>
          <w:szCs w:val="24"/>
        </w:rPr>
        <w:t>käesoleva seaduse §</w:t>
      </w:r>
      <w:r w:rsidR="00301A48">
        <w:rPr>
          <w:rFonts w:ascii="Times New Roman" w:eastAsia="Times New Roman" w:hAnsi="Times New Roman" w:cs="Times New Roman"/>
          <w:sz w:val="24"/>
          <w:szCs w:val="24"/>
        </w:rPr>
        <w:t>-s</w:t>
      </w:r>
      <w:r w:rsidRPr="00E04EAF">
        <w:rPr>
          <w:rFonts w:ascii="Times New Roman" w:eastAsia="Times New Roman" w:hAnsi="Times New Roman" w:cs="Times New Roman"/>
          <w:sz w:val="24"/>
          <w:szCs w:val="24"/>
        </w:rPr>
        <w:t xml:space="preserve"> </w:t>
      </w:r>
      <w:r w:rsidR="00301A48">
        <w:rPr>
          <w:rFonts w:ascii="Times New Roman" w:eastAsia="Times New Roman" w:hAnsi="Times New Roman" w:cs="Times New Roman"/>
          <w:sz w:val="24"/>
          <w:szCs w:val="24"/>
        </w:rPr>
        <w:t>36</w:t>
      </w:r>
      <w:r w:rsidRPr="00E04EAF">
        <w:rPr>
          <w:rFonts w:ascii="Times New Roman" w:eastAsia="Times New Roman" w:hAnsi="Times New Roman" w:cs="Times New Roman"/>
          <w:sz w:val="24"/>
          <w:szCs w:val="24"/>
        </w:rPr>
        <w:t xml:space="preserve"> sätestatud korras hiljemalt 202</w:t>
      </w:r>
      <w:r w:rsidR="735AE7FD" w:rsidRPr="00E04EAF">
        <w:rPr>
          <w:rFonts w:ascii="Times New Roman" w:eastAsia="Times New Roman" w:hAnsi="Times New Roman" w:cs="Times New Roman"/>
          <w:sz w:val="24"/>
          <w:szCs w:val="24"/>
        </w:rPr>
        <w:t>5.</w:t>
      </w:r>
      <w:r w:rsidRPr="00E04EAF">
        <w:rPr>
          <w:rFonts w:ascii="Times New Roman" w:eastAsia="Times New Roman" w:hAnsi="Times New Roman" w:cs="Times New Roman"/>
          <w:sz w:val="24"/>
          <w:szCs w:val="24"/>
        </w:rPr>
        <w:t xml:space="preserve"> aasta 31. augustiks.</w:t>
      </w:r>
    </w:p>
    <w:p w14:paraId="74E071E2" w14:textId="77777777" w:rsidR="00A57024" w:rsidRPr="00347352" w:rsidRDefault="00A57024" w:rsidP="00A57024">
      <w:pPr>
        <w:spacing w:after="0" w:line="240" w:lineRule="auto"/>
        <w:jc w:val="both"/>
        <w:rPr>
          <w:rFonts w:ascii="Times New Roman" w:eastAsia="Times New Roman" w:hAnsi="Times New Roman" w:cs="Times New Roman"/>
          <w:sz w:val="24"/>
          <w:szCs w:val="24"/>
        </w:rPr>
      </w:pPr>
    </w:p>
    <w:p w14:paraId="3EA7B536" w14:textId="403DA262" w:rsidR="2BF99F60" w:rsidRPr="00E04EAF" w:rsidRDefault="2CB3E1DF" w:rsidP="00A57024">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xml:space="preserve">§ </w:t>
      </w:r>
      <w:r w:rsidR="572A7F24" w:rsidRPr="00E04EAF">
        <w:rPr>
          <w:rFonts w:ascii="Times New Roman" w:eastAsia="Times New Roman" w:hAnsi="Times New Roman" w:cs="Times New Roman"/>
          <w:b/>
          <w:bCs/>
          <w:sz w:val="24"/>
          <w:szCs w:val="24"/>
        </w:rPr>
        <w:t>5</w:t>
      </w:r>
      <w:r w:rsidR="00F339DE">
        <w:rPr>
          <w:rFonts w:ascii="Times New Roman" w:eastAsia="Times New Roman" w:hAnsi="Times New Roman" w:cs="Times New Roman"/>
          <w:b/>
          <w:bCs/>
          <w:sz w:val="24"/>
          <w:szCs w:val="24"/>
        </w:rPr>
        <w:t>6</w:t>
      </w:r>
      <w:r w:rsidRPr="00E04EAF">
        <w:rPr>
          <w:rFonts w:ascii="Times New Roman" w:eastAsia="Times New Roman" w:hAnsi="Times New Roman" w:cs="Times New Roman"/>
          <w:b/>
          <w:bCs/>
          <w:sz w:val="24"/>
          <w:szCs w:val="24"/>
        </w:rPr>
        <w:t>. Hoolekogu töökorra kehtestamise tähtaeg</w:t>
      </w:r>
    </w:p>
    <w:p w14:paraId="640DD4DD" w14:textId="77777777" w:rsidR="00A57024" w:rsidRDefault="00A57024" w:rsidP="00A57024">
      <w:pPr>
        <w:spacing w:after="0" w:line="240" w:lineRule="auto"/>
        <w:jc w:val="both"/>
        <w:rPr>
          <w:rFonts w:ascii="Times New Roman" w:eastAsia="Times New Roman" w:hAnsi="Times New Roman" w:cs="Times New Roman"/>
          <w:sz w:val="24"/>
          <w:szCs w:val="24"/>
        </w:rPr>
      </w:pPr>
    </w:p>
    <w:p w14:paraId="254280DE" w14:textId="6269DB9A" w:rsidR="2BF99F60" w:rsidRDefault="2CB3E1DF"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Lasteaia</w:t>
      </w:r>
      <w:del w:id="579" w:author="Mari Koik" w:date="2024-02-14T13:08:00Z">
        <w:r w:rsidRPr="00E04EAF" w:rsidDel="007163DE">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 xml:space="preserve">pidaja </w:t>
      </w:r>
      <w:del w:id="580" w:author="Mari Koik" w:date="2024-02-14T11:39:00Z">
        <w:r w:rsidRPr="00E04EAF" w:rsidDel="00312063">
          <w:rPr>
            <w:rFonts w:ascii="Times New Roman" w:eastAsia="Times New Roman" w:hAnsi="Times New Roman" w:cs="Times New Roman"/>
            <w:sz w:val="24"/>
            <w:szCs w:val="24"/>
          </w:rPr>
          <w:delText>on kohustatud kehtestama</w:delText>
        </w:r>
      </w:del>
      <w:ins w:id="581" w:author="Mari Koik" w:date="2024-02-14T11:39:00Z">
        <w:r w:rsidR="00312063">
          <w:rPr>
            <w:rFonts w:ascii="Times New Roman" w:eastAsia="Times New Roman" w:hAnsi="Times New Roman" w:cs="Times New Roman"/>
            <w:sz w:val="24"/>
            <w:szCs w:val="24"/>
          </w:rPr>
          <w:t>kehtestab</w:t>
        </w:r>
      </w:ins>
      <w:r w:rsidRPr="00E04EAF">
        <w:rPr>
          <w:rFonts w:ascii="Times New Roman" w:eastAsia="Times New Roman" w:hAnsi="Times New Roman" w:cs="Times New Roman"/>
          <w:sz w:val="24"/>
          <w:szCs w:val="24"/>
        </w:rPr>
        <w:t xml:space="preserve"> hoolekogu töökorra hiljemalt 202</w:t>
      </w:r>
      <w:r w:rsidR="0CB21BAD" w:rsidRPr="00E04EAF">
        <w:rPr>
          <w:rFonts w:ascii="Times New Roman" w:eastAsia="Times New Roman" w:hAnsi="Times New Roman" w:cs="Times New Roman"/>
          <w:sz w:val="24"/>
          <w:szCs w:val="24"/>
        </w:rPr>
        <w:t>5</w:t>
      </w:r>
      <w:r w:rsidRPr="00E04EAF">
        <w:rPr>
          <w:rFonts w:ascii="Times New Roman" w:eastAsia="Times New Roman" w:hAnsi="Times New Roman" w:cs="Times New Roman"/>
          <w:sz w:val="24"/>
          <w:szCs w:val="24"/>
        </w:rPr>
        <w:t xml:space="preserve">. aasta 31. </w:t>
      </w:r>
      <w:r w:rsidR="5C3B61F3" w:rsidRPr="00E04EAF">
        <w:rPr>
          <w:rFonts w:ascii="Times New Roman" w:eastAsia="Times New Roman" w:hAnsi="Times New Roman" w:cs="Times New Roman"/>
          <w:sz w:val="24"/>
          <w:szCs w:val="24"/>
        </w:rPr>
        <w:t>märtsiks</w:t>
      </w:r>
      <w:r w:rsidR="00687149" w:rsidRPr="00E04EAF">
        <w:rPr>
          <w:rFonts w:ascii="Times New Roman" w:eastAsia="Times New Roman" w:hAnsi="Times New Roman" w:cs="Times New Roman"/>
          <w:sz w:val="24"/>
          <w:szCs w:val="24"/>
        </w:rPr>
        <w:t>.</w:t>
      </w:r>
    </w:p>
    <w:p w14:paraId="27F1DC3C"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2C1393DA" w14:textId="45FE9FDE" w:rsidR="66CC90BD" w:rsidRDefault="2BFD4BE5" w:rsidP="7BA5EFAE">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1AEE3912" w:rsidRPr="7BA5EFAE">
        <w:rPr>
          <w:rFonts w:ascii="Times New Roman" w:eastAsia="Times New Roman" w:hAnsi="Times New Roman" w:cs="Times New Roman"/>
          <w:b/>
          <w:bCs/>
          <w:sz w:val="24"/>
          <w:szCs w:val="24"/>
        </w:rPr>
        <w:t>5</w:t>
      </w:r>
      <w:r w:rsidR="7CCF7849" w:rsidRPr="7BA5EFAE">
        <w:rPr>
          <w:rFonts w:ascii="Times New Roman" w:eastAsia="Times New Roman" w:hAnsi="Times New Roman" w:cs="Times New Roman"/>
          <w:b/>
          <w:bCs/>
          <w:sz w:val="24"/>
          <w:szCs w:val="24"/>
        </w:rPr>
        <w:t>7</w:t>
      </w:r>
      <w:r w:rsidRPr="7BA5EFAE">
        <w:rPr>
          <w:rFonts w:ascii="Times New Roman" w:eastAsia="Times New Roman" w:hAnsi="Times New Roman" w:cs="Times New Roman"/>
          <w:b/>
          <w:bCs/>
          <w:sz w:val="24"/>
          <w:szCs w:val="24"/>
        </w:rPr>
        <w:t xml:space="preserve">. Lapse lasteaeda </w:t>
      </w:r>
      <w:r w:rsidR="1B9B189D" w:rsidRPr="7BA5EFAE">
        <w:rPr>
          <w:rFonts w:ascii="Times New Roman" w:eastAsia="Times New Roman" w:hAnsi="Times New Roman" w:cs="Times New Roman"/>
          <w:b/>
          <w:bCs/>
          <w:sz w:val="24"/>
          <w:szCs w:val="24"/>
        </w:rPr>
        <w:t xml:space="preserve">ja lastehoidu </w:t>
      </w:r>
      <w:r w:rsidRPr="7BA5EFAE">
        <w:rPr>
          <w:rFonts w:ascii="Times New Roman" w:eastAsia="Times New Roman" w:hAnsi="Times New Roman" w:cs="Times New Roman"/>
          <w:b/>
          <w:bCs/>
          <w:sz w:val="24"/>
          <w:szCs w:val="24"/>
        </w:rPr>
        <w:t xml:space="preserve">vastuvõtu </w:t>
      </w:r>
      <w:r w:rsidR="71825DD0" w:rsidRPr="7BA5EFAE">
        <w:rPr>
          <w:rFonts w:ascii="Times New Roman" w:eastAsia="Times New Roman" w:hAnsi="Times New Roman" w:cs="Times New Roman"/>
          <w:b/>
          <w:bCs/>
          <w:sz w:val="24"/>
          <w:szCs w:val="24"/>
        </w:rPr>
        <w:t xml:space="preserve">ja </w:t>
      </w:r>
      <w:r w:rsidRPr="7BA5EFAE">
        <w:rPr>
          <w:rFonts w:ascii="Times New Roman" w:eastAsia="Times New Roman" w:hAnsi="Times New Roman" w:cs="Times New Roman"/>
          <w:b/>
          <w:bCs/>
          <w:sz w:val="24"/>
          <w:szCs w:val="24"/>
        </w:rPr>
        <w:t>sealt väljaarvamise korra kehtestamise tähtaeg</w:t>
      </w:r>
    </w:p>
    <w:p w14:paraId="3B1A51E5" w14:textId="77777777" w:rsidR="00A57024" w:rsidRPr="00A57024" w:rsidRDefault="00A57024" w:rsidP="00A57024">
      <w:pPr>
        <w:spacing w:after="0" w:line="240" w:lineRule="auto"/>
        <w:jc w:val="both"/>
        <w:rPr>
          <w:rFonts w:ascii="Times New Roman" w:eastAsia="Times New Roman" w:hAnsi="Times New Roman" w:cs="Times New Roman"/>
          <w:sz w:val="24"/>
          <w:szCs w:val="24"/>
        </w:rPr>
      </w:pPr>
    </w:p>
    <w:p w14:paraId="285E9284" w14:textId="15B0FD80" w:rsidR="2BF99F60" w:rsidRDefault="4E218909"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w:t>
      </w:r>
      <w:r w:rsidR="2CB3E1DF" w:rsidRPr="00E04EAF">
        <w:rPr>
          <w:rFonts w:ascii="Times New Roman" w:eastAsia="Times New Roman" w:hAnsi="Times New Roman" w:cs="Times New Roman"/>
          <w:sz w:val="24"/>
          <w:szCs w:val="24"/>
        </w:rPr>
        <w:t>Lasteaia</w:t>
      </w:r>
      <w:del w:id="582" w:author="Mari Koik" w:date="2024-02-14T11:40:00Z">
        <w:r w:rsidR="2CB3E1DF" w:rsidRPr="00E04EAF" w:rsidDel="00312063">
          <w:rPr>
            <w:rFonts w:ascii="Times New Roman" w:eastAsia="Times New Roman" w:hAnsi="Times New Roman" w:cs="Times New Roman"/>
            <w:sz w:val="24"/>
            <w:szCs w:val="24"/>
          </w:rPr>
          <w:delText xml:space="preserve"> </w:delText>
        </w:r>
      </w:del>
      <w:r w:rsidR="2CB3E1DF" w:rsidRPr="00E04EAF">
        <w:rPr>
          <w:rFonts w:ascii="Times New Roman" w:eastAsia="Times New Roman" w:hAnsi="Times New Roman" w:cs="Times New Roman"/>
          <w:sz w:val="24"/>
          <w:szCs w:val="24"/>
        </w:rPr>
        <w:t xml:space="preserve">pidaja </w:t>
      </w:r>
      <w:del w:id="583" w:author="Mari Koik" w:date="2024-02-14T11:40:00Z">
        <w:r w:rsidR="2CB3E1DF" w:rsidRPr="00E04EAF" w:rsidDel="00312063">
          <w:rPr>
            <w:rFonts w:ascii="Times New Roman" w:eastAsia="Times New Roman" w:hAnsi="Times New Roman" w:cs="Times New Roman"/>
            <w:sz w:val="24"/>
            <w:szCs w:val="24"/>
          </w:rPr>
          <w:delText>on kohustatud kehtestama</w:delText>
        </w:r>
      </w:del>
      <w:ins w:id="584" w:author="Mari Koik" w:date="2024-02-14T11:40:00Z">
        <w:r w:rsidR="00312063">
          <w:rPr>
            <w:rFonts w:ascii="Times New Roman" w:eastAsia="Times New Roman" w:hAnsi="Times New Roman" w:cs="Times New Roman"/>
            <w:sz w:val="24"/>
            <w:szCs w:val="24"/>
          </w:rPr>
          <w:t>kehtestab</w:t>
        </w:r>
      </w:ins>
      <w:r w:rsidR="2CB3E1DF" w:rsidRPr="00E04EAF">
        <w:rPr>
          <w:rFonts w:ascii="Times New Roman" w:eastAsia="Times New Roman" w:hAnsi="Times New Roman" w:cs="Times New Roman"/>
          <w:sz w:val="24"/>
          <w:szCs w:val="24"/>
        </w:rPr>
        <w:t xml:space="preserve"> lapse lasteaeda vastuvõtu ja sealt väljaarvamise korra hiljemalt 20</w:t>
      </w:r>
      <w:r w:rsidR="11FE0371" w:rsidRPr="00E04EAF">
        <w:rPr>
          <w:rFonts w:ascii="Times New Roman" w:eastAsia="Times New Roman" w:hAnsi="Times New Roman" w:cs="Times New Roman"/>
          <w:sz w:val="24"/>
          <w:szCs w:val="24"/>
        </w:rPr>
        <w:t>25</w:t>
      </w:r>
      <w:r w:rsidR="0077732D">
        <w:rPr>
          <w:rFonts w:ascii="Times New Roman" w:eastAsia="Times New Roman" w:hAnsi="Times New Roman" w:cs="Times New Roman"/>
          <w:sz w:val="24"/>
          <w:szCs w:val="24"/>
        </w:rPr>
        <w:t>.</w:t>
      </w:r>
      <w:r w:rsidR="2CB3E1DF" w:rsidRPr="00E04EAF">
        <w:rPr>
          <w:rFonts w:ascii="Times New Roman" w:eastAsia="Times New Roman" w:hAnsi="Times New Roman" w:cs="Times New Roman"/>
          <w:sz w:val="24"/>
          <w:szCs w:val="24"/>
        </w:rPr>
        <w:t xml:space="preserve"> aasta 31. </w:t>
      </w:r>
      <w:r w:rsidR="587CAAF2" w:rsidRPr="00E04EAF">
        <w:rPr>
          <w:rFonts w:ascii="Times New Roman" w:eastAsia="Times New Roman" w:hAnsi="Times New Roman" w:cs="Times New Roman"/>
          <w:sz w:val="24"/>
          <w:szCs w:val="24"/>
        </w:rPr>
        <w:t>märt</w:t>
      </w:r>
      <w:r w:rsidR="2CB3E1DF" w:rsidRPr="00E04EAF">
        <w:rPr>
          <w:rFonts w:ascii="Times New Roman" w:eastAsia="Times New Roman" w:hAnsi="Times New Roman" w:cs="Times New Roman"/>
          <w:sz w:val="24"/>
          <w:szCs w:val="24"/>
        </w:rPr>
        <w:t>s</w:t>
      </w:r>
      <w:r w:rsidR="587CAAF2" w:rsidRPr="00E04EAF">
        <w:rPr>
          <w:rFonts w:ascii="Times New Roman" w:eastAsia="Times New Roman" w:hAnsi="Times New Roman" w:cs="Times New Roman"/>
          <w:sz w:val="24"/>
          <w:szCs w:val="24"/>
        </w:rPr>
        <w:t>iks</w:t>
      </w:r>
      <w:r w:rsidR="2CB3E1DF" w:rsidRPr="00E04EAF">
        <w:rPr>
          <w:rFonts w:ascii="Times New Roman" w:eastAsia="Times New Roman" w:hAnsi="Times New Roman" w:cs="Times New Roman"/>
          <w:sz w:val="24"/>
          <w:szCs w:val="24"/>
        </w:rPr>
        <w:t>.</w:t>
      </w:r>
    </w:p>
    <w:p w14:paraId="3E65FDF9"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4CA2F74C" w14:textId="6C49E69C" w:rsidR="00C85244" w:rsidRDefault="1B9B189D" w:rsidP="00A57024">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(2) L</w:t>
      </w:r>
      <w:r w:rsidR="50A56974" w:rsidRPr="7BA5EFAE">
        <w:rPr>
          <w:rFonts w:ascii="Times New Roman" w:eastAsia="Times New Roman" w:hAnsi="Times New Roman" w:cs="Times New Roman"/>
          <w:sz w:val="24"/>
          <w:szCs w:val="24"/>
        </w:rPr>
        <w:t>astehoiu</w:t>
      </w:r>
      <w:del w:id="585" w:author="Mari Koik" w:date="2024-02-14T11:40:00Z">
        <w:r w:rsidR="50A56974" w:rsidRPr="7BA5EFAE" w:rsidDel="00312063">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 xml:space="preserve">pidaja </w:t>
      </w:r>
      <w:del w:id="586" w:author="Mari Koik" w:date="2024-02-14T11:40:00Z">
        <w:r w:rsidRPr="7BA5EFAE" w:rsidDel="00312063">
          <w:rPr>
            <w:rFonts w:ascii="Times New Roman" w:eastAsia="Times New Roman" w:hAnsi="Times New Roman" w:cs="Times New Roman"/>
            <w:sz w:val="24"/>
            <w:szCs w:val="24"/>
          </w:rPr>
          <w:delText>on kohustatud kehtestama</w:delText>
        </w:r>
      </w:del>
      <w:ins w:id="587" w:author="Mari Koik" w:date="2024-02-14T11:40:00Z">
        <w:r w:rsidR="00312063">
          <w:rPr>
            <w:rFonts w:ascii="Times New Roman" w:eastAsia="Times New Roman" w:hAnsi="Times New Roman" w:cs="Times New Roman"/>
            <w:sz w:val="24"/>
            <w:szCs w:val="24"/>
          </w:rPr>
          <w:t>kehtestab</w:t>
        </w:r>
      </w:ins>
      <w:r w:rsidRPr="7BA5EFAE">
        <w:rPr>
          <w:rFonts w:ascii="Times New Roman" w:eastAsia="Times New Roman" w:hAnsi="Times New Roman" w:cs="Times New Roman"/>
          <w:sz w:val="24"/>
          <w:szCs w:val="24"/>
        </w:rPr>
        <w:t xml:space="preserve"> lapse lastehoidu vastuvõtu ja sealt väljaarvamise korra hiljemalt 20</w:t>
      </w:r>
      <w:r w:rsidR="16B41BF8" w:rsidRPr="7BA5EFAE">
        <w:rPr>
          <w:rFonts w:ascii="Times New Roman" w:eastAsia="Times New Roman" w:hAnsi="Times New Roman" w:cs="Times New Roman"/>
          <w:sz w:val="24"/>
          <w:szCs w:val="24"/>
        </w:rPr>
        <w:t>25</w:t>
      </w:r>
      <w:r w:rsidR="762BAB7A"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aasta 31. </w:t>
      </w:r>
      <w:r w:rsidR="45C11441" w:rsidRPr="7BA5EFAE">
        <w:rPr>
          <w:rFonts w:ascii="Times New Roman" w:eastAsia="Times New Roman" w:hAnsi="Times New Roman" w:cs="Times New Roman"/>
          <w:sz w:val="24"/>
          <w:szCs w:val="24"/>
        </w:rPr>
        <w:t>m</w:t>
      </w:r>
      <w:r w:rsidR="3FFE6685" w:rsidRPr="7BA5EFAE">
        <w:rPr>
          <w:rFonts w:ascii="Times New Roman" w:eastAsia="Times New Roman" w:hAnsi="Times New Roman" w:cs="Times New Roman"/>
          <w:sz w:val="24"/>
          <w:szCs w:val="24"/>
        </w:rPr>
        <w:t>ärt</w:t>
      </w:r>
      <w:r w:rsidRPr="7BA5EFAE">
        <w:rPr>
          <w:rFonts w:ascii="Times New Roman" w:eastAsia="Times New Roman" w:hAnsi="Times New Roman" w:cs="Times New Roman"/>
          <w:sz w:val="24"/>
          <w:szCs w:val="24"/>
        </w:rPr>
        <w:t>s</w:t>
      </w:r>
      <w:r w:rsidR="3FFE6685" w:rsidRPr="7BA5EFAE">
        <w:rPr>
          <w:rFonts w:ascii="Times New Roman" w:eastAsia="Times New Roman" w:hAnsi="Times New Roman" w:cs="Times New Roman"/>
          <w:sz w:val="24"/>
          <w:szCs w:val="24"/>
        </w:rPr>
        <w:t>iks</w:t>
      </w:r>
      <w:r w:rsidRPr="7BA5EFAE">
        <w:rPr>
          <w:rFonts w:ascii="Times New Roman" w:eastAsia="Times New Roman" w:hAnsi="Times New Roman" w:cs="Times New Roman"/>
          <w:sz w:val="24"/>
          <w:szCs w:val="24"/>
        </w:rPr>
        <w:t>.</w:t>
      </w:r>
    </w:p>
    <w:p w14:paraId="0757BBC0" w14:textId="26A9C970" w:rsidR="7BA5EFAE" w:rsidRDefault="7BA5EFAE" w:rsidP="7BA5EFAE">
      <w:pPr>
        <w:spacing w:after="0" w:line="240" w:lineRule="auto"/>
        <w:jc w:val="both"/>
        <w:rPr>
          <w:rFonts w:ascii="Times New Roman" w:eastAsia="Times New Roman" w:hAnsi="Times New Roman" w:cs="Times New Roman"/>
          <w:sz w:val="24"/>
          <w:szCs w:val="24"/>
        </w:rPr>
      </w:pPr>
    </w:p>
    <w:p w14:paraId="0660547C" w14:textId="0B3EBB00" w:rsidR="00301A48" w:rsidRDefault="2E06E7B7" w:rsidP="00DA4D7A">
      <w:pPr>
        <w:spacing w:after="0" w:line="240" w:lineRule="auto"/>
        <w:jc w:val="both"/>
        <w:rPr>
          <w:ins w:id="588" w:author="Helen Uustalu" w:date="2024-02-09T13:38:00Z"/>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58. Järelhindamine</w:t>
      </w:r>
    </w:p>
    <w:p w14:paraId="6718B864" w14:textId="77777777" w:rsidR="008F3044" w:rsidRPr="00677004" w:rsidRDefault="008F3044" w:rsidP="00DA4D7A">
      <w:pPr>
        <w:spacing w:after="0" w:line="240" w:lineRule="auto"/>
        <w:jc w:val="both"/>
        <w:rPr>
          <w:rFonts w:ascii="Times New Roman" w:eastAsia="Times New Roman" w:hAnsi="Times New Roman" w:cs="Times New Roman"/>
          <w:b/>
          <w:bCs/>
          <w:sz w:val="24"/>
          <w:szCs w:val="24"/>
        </w:rPr>
      </w:pPr>
    </w:p>
    <w:p w14:paraId="7C24F5CD" w14:textId="64A0CDD1" w:rsidR="00C94A56" w:rsidRDefault="2E06E7B7" w:rsidP="00DA4D7A">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Haridus- ja Teadusministeerium analüüsib hiljemalt 203</w:t>
      </w:r>
      <w:r w:rsidR="00707413">
        <w:rPr>
          <w:rFonts w:ascii="Times New Roman" w:eastAsia="Times New Roman" w:hAnsi="Times New Roman" w:cs="Times New Roman"/>
          <w:sz w:val="24"/>
          <w:szCs w:val="24"/>
        </w:rPr>
        <w:t>1</w:t>
      </w:r>
      <w:r w:rsidRPr="7BA5EFAE">
        <w:rPr>
          <w:rFonts w:ascii="Times New Roman" w:eastAsia="Times New Roman" w:hAnsi="Times New Roman" w:cs="Times New Roman"/>
          <w:sz w:val="24"/>
          <w:szCs w:val="24"/>
        </w:rPr>
        <w:t xml:space="preserve">. aastal lasteaedade ja lapsehoiuteenuse üheks alushariduse süsteemiks </w:t>
      </w:r>
      <w:r w:rsidR="62A2FD63" w:rsidRPr="7BA5EFAE">
        <w:rPr>
          <w:rFonts w:ascii="Times New Roman" w:eastAsia="Times New Roman" w:hAnsi="Times New Roman" w:cs="Times New Roman"/>
          <w:sz w:val="24"/>
          <w:szCs w:val="24"/>
        </w:rPr>
        <w:t>ühendamise</w:t>
      </w:r>
      <w:r w:rsidRPr="7BA5EFAE">
        <w:rPr>
          <w:rFonts w:ascii="Times New Roman" w:eastAsia="Times New Roman" w:hAnsi="Times New Roman" w:cs="Times New Roman"/>
          <w:sz w:val="24"/>
          <w:szCs w:val="24"/>
        </w:rPr>
        <w:t xml:space="preserve"> tulemuslikkust</w:t>
      </w:r>
      <w:ins w:id="589" w:author="Mari Koik" w:date="2024-02-14T11:42:00Z">
        <w:r w:rsidR="00E24F8D">
          <w:rPr>
            <w:rFonts w:ascii="Times New Roman" w:eastAsia="Times New Roman" w:hAnsi="Times New Roman" w:cs="Times New Roman"/>
            <w:sz w:val="24"/>
            <w:szCs w:val="24"/>
          </w:rPr>
          <w:t xml:space="preserve"> ning</w:t>
        </w:r>
      </w:ins>
      <w:del w:id="590" w:author="Mari Koik" w:date="2024-02-14T11:42:00Z">
        <w:r w:rsidRPr="7BA5EFAE" w:rsidDel="00E24F8D">
          <w:rPr>
            <w:rFonts w:ascii="Times New Roman" w:eastAsia="Times New Roman" w:hAnsi="Times New Roman" w:cs="Times New Roman"/>
            <w:sz w:val="24"/>
            <w:szCs w:val="24"/>
          </w:rPr>
          <w:delText>,</w:delText>
        </w:r>
      </w:del>
      <w:r w:rsidRPr="7BA5EFAE">
        <w:rPr>
          <w:rFonts w:ascii="Times New Roman" w:eastAsia="Times New Roman" w:hAnsi="Times New Roman" w:cs="Times New Roman"/>
          <w:sz w:val="24"/>
          <w:szCs w:val="24"/>
        </w:rPr>
        <w:t xml:space="preserve"> lastele </w:t>
      </w:r>
      <w:r w:rsidR="04A795BC" w:rsidRPr="7BA5EFAE">
        <w:rPr>
          <w:rFonts w:ascii="Times New Roman" w:eastAsia="Times New Roman" w:hAnsi="Times New Roman" w:cs="Times New Roman"/>
          <w:sz w:val="24"/>
          <w:szCs w:val="24"/>
        </w:rPr>
        <w:t xml:space="preserve">pakutavate </w:t>
      </w:r>
      <w:r w:rsidR="5170197D" w:rsidRPr="7BA5EFAE">
        <w:rPr>
          <w:rFonts w:ascii="Times New Roman" w:eastAsia="Times New Roman" w:hAnsi="Times New Roman" w:cs="Times New Roman"/>
          <w:sz w:val="24"/>
          <w:szCs w:val="24"/>
        </w:rPr>
        <w:t xml:space="preserve">tugiteenuste </w:t>
      </w:r>
      <w:r w:rsidRPr="7BA5EFAE">
        <w:rPr>
          <w:rFonts w:ascii="Times New Roman" w:eastAsia="Times New Roman" w:hAnsi="Times New Roman" w:cs="Times New Roman"/>
          <w:sz w:val="24"/>
          <w:szCs w:val="24"/>
        </w:rPr>
        <w:t xml:space="preserve">korralduse muutmise </w:t>
      </w:r>
      <w:del w:id="591" w:author="Mari Koik" w:date="2024-02-14T11:42:00Z">
        <w:r w:rsidRPr="7BA5EFAE" w:rsidDel="00E24F8D">
          <w:rPr>
            <w:rFonts w:ascii="Times New Roman" w:eastAsia="Times New Roman" w:hAnsi="Times New Roman" w:cs="Times New Roman"/>
            <w:sz w:val="24"/>
            <w:szCs w:val="24"/>
          </w:rPr>
          <w:delText xml:space="preserve">ning </w:delText>
        </w:r>
      </w:del>
      <w:ins w:id="592" w:author="Mari Koik" w:date="2024-02-15T16:56:00Z">
        <w:r w:rsidR="006171EC">
          <w:rPr>
            <w:rFonts w:ascii="Times New Roman" w:eastAsia="Times New Roman" w:hAnsi="Times New Roman" w:cs="Times New Roman"/>
            <w:sz w:val="24"/>
            <w:szCs w:val="24"/>
          </w:rPr>
          <w:t>ning</w:t>
        </w:r>
      </w:ins>
      <w:ins w:id="593" w:author="Mari Koik" w:date="2024-02-14T11:42:00Z">
        <w:r w:rsidR="00E24F8D"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lasteaia</w:t>
      </w:r>
      <w:ins w:id="594" w:author="Mari Koik" w:date="2024-02-14T11:40:00Z">
        <w:r w:rsidR="00312063">
          <w:rPr>
            <w:rFonts w:ascii="Times New Roman" w:eastAsia="Times New Roman" w:hAnsi="Times New Roman" w:cs="Times New Roman"/>
            <w:sz w:val="24"/>
            <w:szCs w:val="24"/>
          </w:rPr>
          <w:t>-</w:t>
        </w:r>
      </w:ins>
      <w:r w:rsidRPr="7BA5EFAE">
        <w:rPr>
          <w:rFonts w:ascii="Times New Roman" w:eastAsia="Times New Roman" w:hAnsi="Times New Roman" w:cs="Times New Roman"/>
          <w:sz w:val="24"/>
          <w:szCs w:val="24"/>
        </w:rPr>
        <w:t xml:space="preserve"> ja lastehoiu</w:t>
      </w:r>
      <w:del w:id="595" w:author="Mari Koik" w:date="2024-02-14T11:40:00Z">
        <w:r w:rsidRPr="7BA5EFAE" w:rsidDel="00312063">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töötajatele täiendavate kvalifikatsiooninõuete kehtestamise mõju.</w:t>
      </w:r>
    </w:p>
    <w:p w14:paraId="2ACCE97C" w14:textId="77777777" w:rsidR="00570B38" w:rsidRPr="00E04EAF" w:rsidRDefault="00570B38" w:rsidP="00DA4D7A">
      <w:pPr>
        <w:spacing w:after="0" w:line="240" w:lineRule="auto"/>
        <w:jc w:val="both"/>
        <w:rPr>
          <w:rFonts w:ascii="Times New Roman" w:eastAsia="Times New Roman" w:hAnsi="Times New Roman" w:cs="Times New Roman"/>
          <w:sz w:val="24"/>
          <w:szCs w:val="24"/>
        </w:rPr>
      </w:pPr>
    </w:p>
    <w:p w14:paraId="67463E7C" w14:textId="3004D91D" w:rsidR="2BF99F60" w:rsidRPr="00E04EAF" w:rsidRDefault="4DCDC813" w:rsidP="00A57024">
      <w:pPr>
        <w:spacing w:after="0" w:line="240" w:lineRule="auto"/>
        <w:jc w:val="center"/>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2. jagu </w:t>
      </w:r>
    </w:p>
    <w:p w14:paraId="14D6F831" w14:textId="6ABEAA77" w:rsidR="2BF99F60" w:rsidRPr="00E04EAF" w:rsidRDefault="4DCDC813" w:rsidP="00015857">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Seaduste muutmine ja kehtetuks tunnistamine</w:t>
      </w:r>
    </w:p>
    <w:p w14:paraId="6EE4B183" w14:textId="77777777" w:rsidR="006532A5" w:rsidRPr="00A57024" w:rsidRDefault="006532A5" w:rsidP="00015857">
      <w:pPr>
        <w:spacing w:after="0" w:line="240" w:lineRule="auto"/>
        <w:jc w:val="both"/>
        <w:rPr>
          <w:rFonts w:ascii="Times New Roman" w:eastAsia="Times New Roman" w:hAnsi="Times New Roman" w:cs="Times New Roman"/>
          <w:sz w:val="24"/>
          <w:szCs w:val="24"/>
        </w:rPr>
      </w:pPr>
    </w:p>
    <w:p w14:paraId="342CC72C" w14:textId="28589BE5" w:rsidR="00E311A9" w:rsidRPr="00E04EAF" w:rsidRDefault="2BFD4BE5" w:rsidP="00347352">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1AEE3912" w:rsidRPr="7BA5EFAE">
        <w:rPr>
          <w:rFonts w:ascii="Times New Roman" w:eastAsia="Times New Roman" w:hAnsi="Times New Roman" w:cs="Times New Roman"/>
          <w:b/>
          <w:bCs/>
          <w:sz w:val="24"/>
          <w:szCs w:val="24"/>
        </w:rPr>
        <w:t>5</w:t>
      </w:r>
      <w:r w:rsidR="61C4E587" w:rsidRPr="7BA5EFAE">
        <w:rPr>
          <w:rFonts w:ascii="Times New Roman" w:eastAsia="Times New Roman" w:hAnsi="Times New Roman" w:cs="Times New Roman"/>
          <w:b/>
          <w:bCs/>
          <w:sz w:val="24"/>
          <w:szCs w:val="24"/>
        </w:rPr>
        <w:t>9</w:t>
      </w:r>
      <w:r w:rsidRPr="7BA5EFAE">
        <w:rPr>
          <w:rFonts w:ascii="Times New Roman" w:eastAsia="Times New Roman" w:hAnsi="Times New Roman" w:cs="Times New Roman"/>
          <w:b/>
          <w:bCs/>
          <w:sz w:val="24"/>
          <w:szCs w:val="24"/>
        </w:rPr>
        <w:t>. Alkoholiseaduse muutmine</w:t>
      </w:r>
    </w:p>
    <w:p w14:paraId="773CA90C" w14:textId="77777777" w:rsidR="00347352" w:rsidRDefault="00347352" w:rsidP="00347352">
      <w:pPr>
        <w:spacing w:after="0" w:line="240" w:lineRule="auto"/>
        <w:jc w:val="both"/>
        <w:rPr>
          <w:rFonts w:ascii="Times New Roman" w:eastAsia="Times New Roman" w:hAnsi="Times New Roman" w:cs="Times New Roman"/>
          <w:sz w:val="24"/>
          <w:szCs w:val="24"/>
        </w:rPr>
      </w:pPr>
    </w:p>
    <w:p w14:paraId="42193115" w14:textId="77777777" w:rsidR="00E83CC3" w:rsidRDefault="5121EA82"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Alkoholiseaduse § 41 lõike 1 punkt 1 muudetakse ja sõnastatakse järgmiselt:</w:t>
      </w:r>
    </w:p>
    <w:p w14:paraId="31B48B26" w14:textId="50681177" w:rsidR="00A57024" w:rsidRDefault="2A92741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lastRenderedPageBreak/>
        <w:t>„1) la</w:t>
      </w:r>
      <w:r w:rsidR="120E279C" w:rsidRPr="7BA5EFAE">
        <w:rPr>
          <w:rFonts w:ascii="Times New Roman" w:eastAsia="Times New Roman" w:hAnsi="Times New Roman" w:cs="Times New Roman"/>
          <w:sz w:val="24"/>
          <w:szCs w:val="24"/>
        </w:rPr>
        <w:t>st</w:t>
      </w:r>
      <w:r w:rsidRPr="7BA5EFAE">
        <w:rPr>
          <w:rFonts w:ascii="Times New Roman" w:eastAsia="Times New Roman" w:hAnsi="Times New Roman" w:cs="Times New Roman"/>
          <w:sz w:val="24"/>
          <w:szCs w:val="24"/>
        </w:rPr>
        <w:t xml:space="preserve">ehoid, lasteaed, noorsootööasutus, noorteühing, huvikool, noorte püsilaager ja noorte projektlaager </w:t>
      </w:r>
      <w:r w:rsidR="19CDDD66" w:rsidRPr="7BA5EFAE">
        <w:rPr>
          <w:rFonts w:ascii="Times New Roman" w:eastAsia="Times New Roman" w:hAnsi="Times New Roman" w:cs="Times New Roman"/>
          <w:sz w:val="24"/>
          <w:szCs w:val="24"/>
        </w:rPr>
        <w:t xml:space="preserve">ning põhikool, gümnaasium ja kutseõppeasutus, </w:t>
      </w:r>
      <w:r w:rsidRPr="7BA5EFAE">
        <w:rPr>
          <w:rFonts w:ascii="Times New Roman" w:eastAsia="Times New Roman" w:hAnsi="Times New Roman" w:cs="Times New Roman"/>
          <w:sz w:val="24"/>
          <w:szCs w:val="24"/>
        </w:rPr>
        <w:t>välja arvatud käesoleva seaduse § 40 lõike 1 punktides 9 ja 10 sätestatud juhul;“</w:t>
      </w:r>
      <w:r w:rsidR="1D113EF6" w:rsidRPr="7BA5EFAE">
        <w:rPr>
          <w:rFonts w:ascii="Times New Roman" w:eastAsia="Times New Roman" w:hAnsi="Times New Roman" w:cs="Times New Roman"/>
          <w:sz w:val="24"/>
          <w:szCs w:val="24"/>
        </w:rPr>
        <w:t>.</w:t>
      </w:r>
    </w:p>
    <w:p w14:paraId="20E26B0B" w14:textId="77777777" w:rsidR="00347352" w:rsidRPr="00E04EAF" w:rsidRDefault="00347352" w:rsidP="00A57024">
      <w:pPr>
        <w:spacing w:after="0" w:line="240" w:lineRule="auto"/>
        <w:jc w:val="both"/>
        <w:rPr>
          <w:rFonts w:ascii="Times New Roman" w:eastAsia="Times New Roman" w:hAnsi="Times New Roman" w:cs="Times New Roman"/>
          <w:sz w:val="24"/>
          <w:szCs w:val="24"/>
        </w:rPr>
      </w:pPr>
    </w:p>
    <w:p w14:paraId="5CAB19E4" w14:textId="74D0D858"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47EBB569" w:rsidRPr="7BA5EFAE">
        <w:rPr>
          <w:rFonts w:ascii="Times New Roman" w:eastAsia="Times New Roman" w:hAnsi="Times New Roman" w:cs="Times New Roman"/>
          <w:b/>
          <w:bCs/>
          <w:sz w:val="24"/>
          <w:szCs w:val="24"/>
        </w:rPr>
        <w:t>60</w:t>
      </w:r>
      <w:r w:rsidRPr="7BA5EFAE">
        <w:rPr>
          <w:rFonts w:ascii="Times New Roman" w:eastAsia="Times New Roman" w:hAnsi="Times New Roman" w:cs="Times New Roman"/>
          <w:b/>
          <w:bCs/>
          <w:sz w:val="24"/>
          <w:szCs w:val="24"/>
        </w:rPr>
        <w:t>. Avaliku teabe seaduse muutmine</w:t>
      </w:r>
    </w:p>
    <w:p w14:paraId="24F059EC" w14:textId="77777777" w:rsidR="00A57024" w:rsidRPr="00347352" w:rsidRDefault="00A57024" w:rsidP="00A57024">
      <w:pPr>
        <w:spacing w:after="0" w:line="240" w:lineRule="auto"/>
        <w:jc w:val="both"/>
        <w:rPr>
          <w:rFonts w:ascii="Times New Roman" w:eastAsia="Times New Roman" w:hAnsi="Times New Roman" w:cs="Times New Roman"/>
          <w:sz w:val="24"/>
          <w:szCs w:val="24"/>
        </w:rPr>
      </w:pPr>
    </w:p>
    <w:p w14:paraId="7A86F43D" w14:textId="52DC6CC9" w:rsidR="00A57024" w:rsidRPr="00E04EAF" w:rsidRDefault="0F6A993B" w:rsidP="00E83CC3">
      <w:pPr>
        <w:spacing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Avaliku teabe seaduse § 32 lõike 6 punkt</w:t>
      </w:r>
      <w:r w:rsidR="352B5F56" w:rsidRPr="7BA5EFAE">
        <w:rPr>
          <w:rFonts w:ascii="Times New Roman" w:eastAsia="Times New Roman" w:hAnsi="Times New Roman" w:cs="Times New Roman"/>
          <w:sz w:val="24"/>
          <w:szCs w:val="24"/>
        </w:rPr>
        <w:t>is</w:t>
      </w:r>
      <w:r w:rsidRPr="7BA5EFAE">
        <w:rPr>
          <w:rFonts w:ascii="Times New Roman" w:eastAsia="Times New Roman" w:hAnsi="Times New Roman" w:cs="Times New Roman"/>
          <w:sz w:val="24"/>
          <w:szCs w:val="24"/>
        </w:rPr>
        <w:t xml:space="preserve"> 2 </w:t>
      </w:r>
      <w:r w:rsidR="352B5F56" w:rsidRPr="7BA5EFAE">
        <w:rPr>
          <w:rFonts w:ascii="Times New Roman" w:eastAsia="Times New Roman" w:hAnsi="Times New Roman" w:cs="Times New Roman"/>
          <w:sz w:val="24"/>
          <w:szCs w:val="24"/>
        </w:rPr>
        <w:t>asendatakse tekstiosa „</w:t>
      </w:r>
      <w:ins w:id="596" w:author="Mari Koik" w:date="2024-02-16T10:05:00Z">
        <w:r w:rsidR="0096215A">
          <w:rPr>
            <w:rFonts w:ascii="Times New Roman" w:eastAsia="Times New Roman" w:hAnsi="Times New Roman" w:cs="Times New Roman"/>
            <w:sz w:val="24"/>
            <w:szCs w:val="24"/>
          </w:rPr>
          <w:t xml:space="preserve">ja </w:t>
        </w:r>
      </w:ins>
      <w:r w:rsidR="352B5F56" w:rsidRPr="7BA5EFAE">
        <w:rPr>
          <w:rFonts w:ascii="Times New Roman" w:eastAsia="Times New Roman" w:hAnsi="Times New Roman" w:cs="Times New Roman"/>
          <w:sz w:val="24"/>
          <w:szCs w:val="24"/>
        </w:rPr>
        <w:t xml:space="preserve">koolieelsetele lasteasutustele“ </w:t>
      </w:r>
      <w:r w:rsidR="004F7C75">
        <w:rPr>
          <w:rFonts w:ascii="Times New Roman" w:eastAsia="Times New Roman" w:hAnsi="Times New Roman" w:cs="Times New Roman"/>
          <w:sz w:val="24"/>
          <w:szCs w:val="24"/>
        </w:rPr>
        <w:t>tekstiosaga</w:t>
      </w:r>
      <w:r w:rsidR="352B5F56" w:rsidRPr="7BA5EFAE">
        <w:rPr>
          <w:rFonts w:ascii="Times New Roman" w:eastAsia="Times New Roman" w:hAnsi="Times New Roman" w:cs="Times New Roman"/>
          <w:sz w:val="24"/>
          <w:szCs w:val="24"/>
        </w:rPr>
        <w:t xml:space="preserve"> „</w:t>
      </w:r>
      <w:ins w:id="597" w:author="Mari Koik" w:date="2024-02-16T10:05:00Z">
        <w:r w:rsidR="0096215A">
          <w:rPr>
            <w:rFonts w:ascii="Times New Roman" w:eastAsia="Times New Roman" w:hAnsi="Times New Roman" w:cs="Times New Roman"/>
            <w:sz w:val="24"/>
            <w:szCs w:val="24"/>
          </w:rPr>
          <w:t xml:space="preserve">, </w:t>
        </w:r>
      </w:ins>
      <w:r w:rsidR="352B5F56" w:rsidRPr="7BA5EFAE">
        <w:rPr>
          <w:rFonts w:ascii="Times New Roman" w:eastAsia="Times New Roman" w:hAnsi="Times New Roman" w:cs="Times New Roman"/>
          <w:sz w:val="24"/>
          <w:szCs w:val="24"/>
        </w:rPr>
        <w:t>lasteaedadele ja lastehoidudele“.</w:t>
      </w:r>
    </w:p>
    <w:p w14:paraId="47DA7AD8" w14:textId="3FB0EC6B"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CCF7849" w:rsidRPr="7BA5EFAE">
        <w:rPr>
          <w:rFonts w:ascii="Times New Roman" w:eastAsia="Times New Roman" w:hAnsi="Times New Roman" w:cs="Times New Roman"/>
          <w:b/>
          <w:bCs/>
          <w:sz w:val="24"/>
          <w:szCs w:val="24"/>
        </w:rPr>
        <w:t>6</w:t>
      </w:r>
      <w:r w:rsidR="46B8C362" w:rsidRPr="7BA5EFAE">
        <w:rPr>
          <w:rFonts w:ascii="Times New Roman" w:eastAsia="Times New Roman" w:hAnsi="Times New Roman" w:cs="Times New Roman"/>
          <w:b/>
          <w:bCs/>
          <w:sz w:val="24"/>
          <w:szCs w:val="24"/>
        </w:rPr>
        <w:t>1</w:t>
      </w:r>
      <w:r w:rsidRPr="7BA5EFAE">
        <w:rPr>
          <w:rFonts w:ascii="Times New Roman" w:eastAsia="Times New Roman" w:hAnsi="Times New Roman" w:cs="Times New Roman"/>
          <w:b/>
          <w:bCs/>
          <w:sz w:val="24"/>
          <w:szCs w:val="24"/>
        </w:rPr>
        <w:t>. Avaliku teenistuse seaduse muutmine</w:t>
      </w:r>
    </w:p>
    <w:p w14:paraId="1CE2519B"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43F1F17B" w14:textId="1FFA1320" w:rsidR="2BF99F60" w:rsidRDefault="0F6A993B" w:rsidP="0072026C">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Avaliku teenistuse seaduse § 45 lõike 4 punkt</w:t>
      </w:r>
      <w:r w:rsidR="2440CFF3" w:rsidRPr="7BA5EFAE">
        <w:rPr>
          <w:rFonts w:ascii="Times New Roman" w:eastAsia="Times New Roman" w:hAnsi="Times New Roman" w:cs="Times New Roman"/>
          <w:sz w:val="24"/>
          <w:szCs w:val="24"/>
        </w:rPr>
        <w:t>is</w:t>
      </w:r>
      <w:r w:rsidRPr="7BA5EFAE">
        <w:rPr>
          <w:rFonts w:ascii="Times New Roman" w:eastAsia="Times New Roman" w:hAnsi="Times New Roman" w:cs="Times New Roman"/>
          <w:sz w:val="24"/>
          <w:szCs w:val="24"/>
        </w:rPr>
        <w:t xml:space="preserve"> 4 </w:t>
      </w:r>
      <w:r w:rsidR="2440CFF3" w:rsidRPr="7BA5EFAE">
        <w:rPr>
          <w:rFonts w:ascii="Times New Roman" w:eastAsia="Times New Roman" w:hAnsi="Times New Roman" w:cs="Times New Roman"/>
          <w:sz w:val="24"/>
          <w:szCs w:val="24"/>
        </w:rPr>
        <w:t>asendatakse tekstiosa „koolieelse lasteasutuse tasu“ tekstiosaga „lasteaia</w:t>
      </w:r>
      <w:r w:rsidR="18B25FF7" w:rsidRPr="7BA5EFAE">
        <w:rPr>
          <w:rFonts w:ascii="Times New Roman" w:eastAsia="Times New Roman" w:hAnsi="Times New Roman" w:cs="Times New Roman"/>
          <w:sz w:val="24"/>
          <w:szCs w:val="24"/>
        </w:rPr>
        <w:t>-</w:t>
      </w:r>
      <w:r w:rsidR="2440CFF3" w:rsidRPr="7BA5EFAE">
        <w:rPr>
          <w:rFonts w:ascii="Times New Roman" w:eastAsia="Times New Roman" w:hAnsi="Times New Roman" w:cs="Times New Roman"/>
          <w:sz w:val="24"/>
          <w:szCs w:val="24"/>
        </w:rPr>
        <w:t xml:space="preserve"> või lastehoiutasu“.</w:t>
      </w:r>
    </w:p>
    <w:p w14:paraId="49950B83"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04E5D77B" w14:textId="0284A89A"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CCF7849" w:rsidRPr="7BA5EFAE">
        <w:rPr>
          <w:rFonts w:ascii="Times New Roman" w:eastAsia="Times New Roman" w:hAnsi="Times New Roman" w:cs="Times New Roman"/>
          <w:b/>
          <w:bCs/>
          <w:sz w:val="24"/>
          <w:szCs w:val="24"/>
        </w:rPr>
        <w:t>6</w:t>
      </w:r>
      <w:r w:rsidR="74181DE1" w:rsidRPr="7BA5EFAE">
        <w:rPr>
          <w:rFonts w:ascii="Times New Roman" w:eastAsia="Times New Roman" w:hAnsi="Times New Roman" w:cs="Times New Roman"/>
          <w:b/>
          <w:bCs/>
          <w:sz w:val="24"/>
          <w:szCs w:val="24"/>
        </w:rPr>
        <w:t>2</w:t>
      </w:r>
      <w:r w:rsidRPr="7BA5EFAE">
        <w:rPr>
          <w:rFonts w:ascii="Times New Roman" w:eastAsia="Times New Roman" w:hAnsi="Times New Roman" w:cs="Times New Roman"/>
          <w:b/>
          <w:bCs/>
          <w:sz w:val="24"/>
          <w:szCs w:val="24"/>
        </w:rPr>
        <w:t>. Eesti Vabariigi haridusseaduse muutmine</w:t>
      </w:r>
    </w:p>
    <w:p w14:paraId="4D02D79D" w14:textId="77777777" w:rsidR="00A57024" w:rsidRPr="00A57024" w:rsidRDefault="00A57024" w:rsidP="00A57024">
      <w:pPr>
        <w:spacing w:after="0" w:line="240" w:lineRule="auto"/>
        <w:jc w:val="both"/>
        <w:rPr>
          <w:rFonts w:ascii="Times New Roman" w:eastAsia="Times New Roman" w:hAnsi="Times New Roman" w:cs="Times New Roman"/>
          <w:sz w:val="24"/>
          <w:szCs w:val="24"/>
        </w:rPr>
      </w:pPr>
    </w:p>
    <w:p w14:paraId="3B4F468A" w14:textId="3C942B02" w:rsidR="2BF99F60" w:rsidRDefault="5121EA82" w:rsidP="00E83CC3">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Eesti Vabariigi haridusseaduses tehakse järgmised muudatused:</w:t>
      </w:r>
    </w:p>
    <w:p w14:paraId="33F8EB6C" w14:textId="77777777" w:rsidR="00E66EA2" w:rsidRPr="00E04EAF" w:rsidRDefault="00E66EA2" w:rsidP="00E83CC3">
      <w:pPr>
        <w:spacing w:after="0" w:line="240" w:lineRule="auto"/>
        <w:jc w:val="both"/>
        <w:rPr>
          <w:rFonts w:ascii="Times New Roman" w:eastAsia="Times New Roman" w:hAnsi="Times New Roman" w:cs="Times New Roman"/>
          <w:sz w:val="24"/>
          <w:szCs w:val="24"/>
        </w:rPr>
      </w:pPr>
    </w:p>
    <w:p w14:paraId="1C765650" w14:textId="76377D9F" w:rsidR="2BF99F60" w:rsidRDefault="136A579E" w:rsidP="00E83CC3">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1)</w:t>
      </w:r>
      <w:r w:rsidRPr="00E04EAF">
        <w:rPr>
          <w:rFonts w:ascii="Times New Roman" w:eastAsia="Times New Roman" w:hAnsi="Times New Roman" w:cs="Times New Roman"/>
          <w:sz w:val="24"/>
          <w:szCs w:val="24"/>
        </w:rPr>
        <w:t xml:space="preserve"> paragrahvi 3 </w:t>
      </w:r>
      <w:r w:rsidR="3B713A58" w:rsidRPr="00E04EAF">
        <w:rPr>
          <w:rFonts w:ascii="Times New Roman" w:eastAsia="Times New Roman" w:hAnsi="Times New Roman" w:cs="Times New Roman"/>
          <w:sz w:val="24"/>
          <w:szCs w:val="24"/>
        </w:rPr>
        <w:t xml:space="preserve">lõikes </w:t>
      </w:r>
      <w:r w:rsidRPr="00E04EAF">
        <w:rPr>
          <w:rFonts w:ascii="Times New Roman" w:eastAsia="Times New Roman" w:hAnsi="Times New Roman" w:cs="Times New Roman"/>
          <w:sz w:val="24"/>
          <w:szCs w:val="24"/>
        </w:rPr>
        <w:t xml:space="preserve">2 </w:t>
      </w:r>
      <w:r w:rsidR="0E22CDEF" w:rsidRPr="00E04EAF">
        <w:rPr>
          <w:rFonts w:ascii="Times New Roman" w:eastAsia="Times New Roman" w:hAnsi="Times New Roman" w:cs="Times New Roman"/>
          <w:sz w:val="24"/>
          <w:szCs w:val="24"/>
        </w:rPr>
        <w:t xml:space="preserve">asendatakse </w:t>
      </w:r>
      <w:r w:rsidR="79D0847C">
        <w:rPr>
          <w:rFonts w:ascii="Times New Roman" w:eastAsia="Times New Roman" w:hAnsi="Times New Roman" w:cs="Times New Roman"/>
          <w:sz w:val="24"/>
          <w:szCs w:val="24"/>
        </w:rPr>
        <w:t>tekstiosa</w:t>
      </w:r>
      <w:r w:rsidR="79D0847C" w:rsidRPr="00E04EAF">
        <w:rPr>
          <w:rFonts w:ascii="Times New Roman" w:eastAsia="Times New Roman" w:hAnsi="Times New Roman" w:cs="Times New Roman"/>
          <w:sz w:val="24"/>
          <w:szCs w:val="24"/>
        </w:rPr>
        <w:t xml:space="preserve"> </w:t>
      </w:r>
      <w:r w:rsidR="0E22CDEF" w:rsidRPr="00E04EAF">
        <w:rPr>
          <w:rFonts w:ascii="Times New Roman" w:eastAsia="Times New Roman" w:hAnsi="Times New Roman" w:cs="Times New Roman"/>
          <w:sz w:val="24"/>
          <w:szCs w:val="24"/>
        </w:rPr>
        <w:t>„</w:t>
      </w:r>
      <w:r w:rsidR="0E22CDEF" w:rsidRPr="00E04EAF">
        <w:rPr>
          <w:rFonts w:ascii="Times New Roman" w:hAnsi="Times New Roman" w:cs="Times New Roman"/>
          <w:sz w:val="24"/>
          <w:szCs w:val="24"/>
          <w:shd w:val="clear" w:color="auto" w:fill="FFFFFF"/>
        </w:rPr>
        <w:t xml:space="preserve">koolieelsed lasteasutused“ </w:t>
      </w:r>
      <w:r w:rsidR="79D0847C">
        <w:rPr>
          <w:rFonts w:ascii="Times New Roman" w:hAnsi="Times New Roman" w:cs="Times New Roman"/>
          <w:sz w:val="24"/>
          <w:szCs w:val="24"/>
          <w:shd w:val="clear" w:color="auto" w:fill="FFFFFF"/>
        </w:rPr>
        <w:t>tekstiosaga</w:t>
      </w:r>
      <w:r w:rsidR="79D0847C" w:rsidRPr="00E04EAF">
        <w:rPr>
          <w:rFonts w:ascii="Times New Roman" w:hAnsi="Times New Roman" w:cs="Times New Roman"/>
          <w:sz w:val="24"/>
          <w:szCs w:val="24"/>
          <w:shd w:val="clear" w:color="auto" w:fill="FFFFFF"/>
        </w:rPr>
        <w:t xml:space="preserve"> </w:t>
      </w:r>
      <w:r w:rsidR="0E22CDEF" w:rsidRPr="00E04EAF">
        <w:rPr>
          <w:rFonts w:ascii="Times New Roman" w:hAnsi="Times New Roman" w:cs="Times New Roman"/>
          <w:sz w:val="24"/>
          <w:szCs w:val="24"/>
          <w:shd w:val="clear" w:color="auto" w:fill="FFFFFF"/>
        </w:rPr>
        <w:t>„</w:t>
      </w:r>
      <w:r w:rsidR="257B2C5D" w:rsidRPr="00E04EAF">
        <w:rPr>
          <w:rFonts w:ascii="Times New Roman" w:hAnsi="Times New Roman" w:cs="Times New Roman"/>
          <w:sz w:val="24"/>
          <w:szCs w:val="24"/>
          <w:shd w:val="clear" w:color="auto" w:fill="FFFFFF"/>
        </w:rPr>
        <w:t xml:space="preserve">lastehoiud, </w:t>
      </w:r>
      <w:r w:rsidR="0F6A993B" w:rsidRPr="00E04EAF">
        <w:rPr>
          <w:rFonts w:ascii="Times New Roman" w:eastAsia="Times New Roman" w:hAnsi="Times New Roman" w:cs="Times New Roman"/>
          <w:sz w:val="24"/>
          <w:szCs w:val="24"/>
        </w:rPr>
        <w:t>lasteaiad“;</w:t>
      </w:r>
    </w:p>
    <w:p w14:paraId="169E65D6" w14:textId="77777777" w:rsidR="00E83CC3" w:rsidRPr="00E04EAF" w:rsidDel="00F40069" w:rsidRDefault="00E83CC3" w:rsidP="00E83CC3">
      <w:pPr>
        <w:spacing w:after="0" w:line="240" w:lineRule="auto"/>
        <w:jc w:val="both"/>
        <w:rPr>
          <w:rFonts w:ascii="Times New Roman" w:eastAsia="Times New Roman" w:hAnsi="Times New Roman" w:cs="Times New Roman"/>
          <w:sz w:val="24"/>
          <w:szCs w:val="24"/>
        </w:rPr>
      </w:pPr>
    </w:p>
    <w:p w14:paraId="63AD970C" w14:textId="5F29ED87" w:rsidR="2BF99F60" w:rsidRPr="00E04EAF" w:rsidRDefault="5121EA82" w:rsidP="00E311A9">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2)</w:t>
      </w:r>
      <w:r w:rsidRPr="00E04EAF">
        <w:rPr>
          <w:rFonts w:ascii="Times New Roman" w:eastAsia="Times New Roman" w:hAnsi="Times New Roman" w:cs="Times New Roman"/>
          <w:sz w:val="24"/>
          <w:szCs w:val="24"/>
        </w:rPr>
        <w:t xml:space="preserve"> paragrahvi 14 tekst muudetakse ja sõnastatakse järgmiselt:</w:t>
      </w:r>
    </w:p>
    <w:p w14:paraId="497CD4DF" w14:textId="76EE5D7A" w:rsidR="2BF99F60" w:rsidRDefault="5121EA82" w:rsidP="00E311A9">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„Alusharidus on üldoskuste, teadmiste ja hoiakute kogum, mis loob eeldused põhihariduse omandamiseks.“;</w:t>
      </w:r>
    </w:p>
    <w:p w14:paraId="6A4A1382" w14:textId="77777777" w:rsidR="00E311A9" w:rsidRPr="00E04EAF" w:rsidRDefault="00E311A9" w:rsidP="00E311A9">
      <w:pPr>
        <w:spacing w:after="0" w:line="240" w:lineRule="auto"/>
        <w:jc w:val="both"/>
        <w:rPr>
          <w:rFonts w:ascii="Times New Roman" w:eastAsia="Times New Roman" w:hAnsi="Times New Roman" w:cs="Times New Roman"/>
          <w:sz w:val="24"/>
          <w:szCs w:val="24"/>
        </w:rPr>
      </w:pPr>
    </w:p>
    <w:p w14:paraId="45E99A10" w14:textId="0EE015AB" w:rsidR="2BF99F60" w:rsidRPr="00E04EAF" w:rsidRDefault="5121EA82" w:rsidP="00E311A9">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3)</w:t>
      </w:r>
      <w:r w:rsidRPr="00E04EAF">
        <w:rPr>
          <w:rFonts w:ascii="Times New Roman" w:eastAsia="Times New Roman" w:hAnsi="Times New Roman" w:cs="Times New Roman"/>
          <w:sz w:val="24"/>
          <w:szCs w:val="24"/>
        </w:rPr>
        <w:t xml:space="preserve"> paragrahv 24 muudetakse ja sõnastatakse järgmiselt:</w:t>
      </w:r>
    </w:p>
    <w:p w14:paraId="6F097AF9" w14:textId="59912530" w:rsidR="2BF99F60" w:rsidRPr="00E04EAF" w:rsidRDefault="5121EA82" w:rsidP="00E311A9">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sz w:val="24"/>
          <w:szCs w:val="24"/>
        </w:rPr>
        <w:t>„</w:t>
      </w:r>
      <w:r w:rsidRPr="00E04EAF">
        <w:rPr>
          <w:rFonts w:ascii="Times New Roman" w:eastAsia="Times New Roman" w:hAnsi="Times New Roman" w:cs="Times New Roman"/>
          <w:b/>
          <w:bCs/>
          <w:sz w:val="24"/>
          <w:szCs w:val="24"/>
        </w:rPr>
        <w:t>§ 24. Lasteaiad</w:t>
      </w:r>
    </w:p>
    <w:p w14:paraId="3024A069" w14:textId="575CBDCD" w:rsidR="2BF99F60" w:rsidRPr="00E04EAF" w:rsidRDefault="50E09940" w:rsidP="00015857">
      <w:pPr>
        <w:spacing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(1) Alushariduse omandab koolikohustuslikust east noorem laps lasteaias või kodus.</w:t>
      </w:r>
    </w:p>
    <w:p w14:paraId="2CF716A8" w14:textId="79427128" w:rsidR="2BF99F60" w:rsidRPr="00E04EAF" w:rsidRDefault="4E63882E" w:rsidP="00015857">
      <w:pPr>
        <w:spacing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w:t>
      </w:r>
      <w:ins w:id="598" w:author="Mari Koik" w:date="2024-02-14T11:44:00Z">
        <w:r w:rsidR="00E24F8D">
          <w:rPr>
            <w:rFonts w:ascii="Times New Roman" w:eastAsia="Times New Roman" w:hAnsi="Times New Roman" w:cs="Times New Roman"/>
            <w:sz w:val="24"/>
            <w:szCs w:val="24"/>
          </w:rPr>
          <w:t>V</w:t>
        </w:r>
      </w:ins>
      <w:del w:id="599" w:author="Mari Koik" w:date="2024-02-14T11:44:00Z">
        <w:r w:rsidRPr="00E04EAF" w:rsidDel="00E24F8D">
          <w:rPr>
            <w:rFonts w:ascii="Times New Roman" w:eastAsia="Times New Roman" w:hAnsi="Times New Roman" w:cs="Times New Roman"/>
            <w:sz w:val="24"/>
            <w:szCs w:val="24"/>
          </w:rPr>
          <w:delText>Lapse v</w:delText>
        </w:r>
      </w:del>
      <w:r w:rsidRPr="00E04EAF">
        <w:rPr>
          <w:rFonts w:ascii="Times New Roman" w:eastAsia="Times New Roman" w:hAnsi="Times New Roman" w:cs="Times New Roman"/>
          <w:sz w:val="24"/>
          <w:szCs w:val="24"/>
        </w:rPr>
        <w:t xml:space="preserve">anemal ja lasteaial või </w:t>
      </w:r>
      <w:r w:rsidR="694314F8" w:rsidRPr="00E04EAF">
        <w:rPr>
          <w:rFonts w:ascii="Times New Roman" w:eastAsia="Times New Roman" w:hAnsi="Times New Roman" w:cs="Times New Roman"/>
          <w:sz w:val="24"/>
          <w:szCs w:val="24"/>
        </w:rPr>
        <w:t>lasteaia</w:t>
      </w:r>
      <w:del w:id="600" w:author="Mari Koik" w:date="2024-02-14T11:44:00Z">
        <w:r w:rsidRPr="00E04EAF" w:rsidDel="00E24F8D">
          <w:rPr>
            <w:rFonts w:ascii="Times New Roman" w:eastAsia="Times New Roman" w:hAnsi="Times New Roman" w:cs="Times New Roman"/>
            <w:sz w:val="24"/>
            <w:szCs w:val="24"/>
          </w:rPr>
          <w:delText xml:space="preserve"> </w:delText>
        </w:r>
      </w:del>
      <w:r w:rsidRPr="00E04EAF">
        <w:rPr>
          <w:rFonts w:ascii="Times New Roman" w:eastAsia="Times New Roman" w:hAnsi="Times New Roman" w:cs="Times New Roman"/>
          <w:sz w:val="24"/>
          <w:szCs w:val="24"/>
        </w:rPr>
        <w:t>pidajal on lapse alushariduse omandamise toetamisel ühine vastutus.</w:t>
      </w:r>
    </w:p>
    <w:p w14:paraId="47081419" w14:textId="1D63E898" w:rsidR="2BF99F60" w:rsidRPr="00E04EAF" w:rsidRDefault="2A927415" w:rsidP="00015857">
      <w:pPr>
        <w:spacing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(3) Lasteaia õigusliku seisundi kehtestab alusharidus</w:t>
      </w:r>
      <w:del w:id="601" w:author="Mari Koik" w:date="2024-02-14T13:10:00Z">
        <w:r w:rsidRPr="7BA5EFAE" w:rsidDel="00EA1310">
          <w:rPr>
            <w:rFonts w:ascii="Times New Roman" w:eastAsia="Times New Roman" w:hAnsi="Times New Roman" w:cs="Times New Roman"/>
            <w:sz w:val="24"/>
            <w:szCs w:val="24"/>
          </w:rPr>
          <w:delText xml:space="preserve">e </w:delText>
        </w:r>
      </w:del>
      <w:r w:rsidRPr="7BA5EFAE">
        <w:rPr>
          <w:rFonts w:ascii="Times New Roman" w:eastAsia="Times New Roman" w:hAnsi="Times New Roman" w:cs="Times New Roman"/>
          <w:sz w:val="24"/>
          <w:szCs w:val="24"/>
        </w:rPr>
        <w:t>seadus.“;</w:t>
      </w:r>
    </w:p>
    <w:p w14:paraId="54A31F9A" w14:textId="24788BA2" w:rsidR="3C84E728" w:rsidRDefault="3C84E728"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 xml:space="preserve">4) </w:t>
      </w:r>
      <w:r w:rsidRPr="00692A8A">
        <w:rPr>
          <w:rFonts w:ascii="Times New Roman" w:eastAsia="Times New Roman" w:hAnsi="Times New Roman" w:cs="Times New Roman"/>
          <w:sz w:val="24"/>
          <w:szCs w:val="24"/>
        </w:rPr>
        <w:t>paragrahvi 30 lõige 2 muudetakse ja sõnastatakse järgmiselt:</w:t>
      </w:r>
    </w:p>
    <w:p w14:paraId="2B5462BE" w14:textId="023F4725" w:rsidR="5F923047" w:rsidRPr="00692A8A" w:rsidRDefault="5F923047"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w:t>
      </w:r>
      <w:r w:rsidR="14F9275E" w:rsidRPr="00692A8A">
        <w:rPr>
          <w:rFonts w:ascii="Times New Roman" w:eastAsia="Times New Roman" w:hAnsi="Times New Roman" w:cs="Times New Roman"/>
          <w:sz w:val="24"/>
          <w:szCs w:val="24"/>
        </w:rPr>
        <w:t>(2) Eralaste</w:t>
      </w:r>
      <w:r w:rsidR="2EDC625D" w:rsidRPr="7BA5EFAE">
        <w:rPr>
          <w:rFonts w:ascii="Times New Roman" w:eastAsia="Times New Roman" w:hAnsi="Times New Roman" w:cs="Times New Roman"/>
          <w:sz w:val="24"/>
          <w:szCs w:val="24"/>
        </w:rPr>
        <w:t>hoiud, eralaste</w:t>
      </w:r>
      <w:r w:rsidR="14F9275E" w:rsidRPr="00692A8A">
        <w:rPr>
          <w:rFonts w:ascii="Times New Roman" w:eastAsia="Times New Roman" w:hAnsi="Times New Roman" w:cs="Times New Roman"/>
          <w:sz w:val="24"/>
          <w:szCs w:val="24"/>
        </w:rPr>
        <w:t>aiad ja erakoolid alluvad ne</w:t>
      </w:r>
      <w:ins w:id="602" w:author="Mari Koik" w:date="2024-02-15T17:04:00Z">
        <w:r w:rsidR="00D33C2B">
          <w:rPr>
            <w:rFonts w:ascii="Times New Roman" w:eastAsia="Times New Roman" w:hAnsi="Times New Roman" w:cs="Times New Roman"/>
            <w:sz w:val="24"/>
            <w:szCs w:val="24"/>
          </w:rPr>
          <w:t>e</w:t>
        </w:r>
      </w:ins>
      <w:del w:id="603" w:author="Mari Koik" w:date="2024-02-15T17:04:00Z">
        <w:r w:rsidR="14F9275E" w:rsidRPr="00692A8A" w:rsidDel="00D33C2B">
          <w:rPr>
            <w:rFonts w:ascii="Times New Roman" w:eastAsia="Times New Roman" w:hAnsi="Times New Roman" w:cs="Times New Roman"/>
            <w:sz w:val="24"/>
            <w:szCs w:val="24"/>
          </w:rPr>
          <w:delText>i</w:delText>
        </w:r>
      </w:del>
      <w:r w:rsidR="14F9275E" w:rsidRPr="00692A8A">
        <w:rPr>
          <w:rFonts w:ascii="Times New Roman" w:eastAsia="Times New Roman" w:hAnsi="Times New Roman" w:cs="Times New Roman"/>
          <w:sz w:val="24"/>
          <w:szCs w:val="24"/>
        </w:rPr>
        <w:t>d asutanud juriidilisele või füüsilisele isikule.”;</w:t>
      </w:r>
    </w:p>
    <w:p w14:paraId="3E1E915D" w14:textId="55812B44" w:rsidR="7BA5EFAE" w:rsidRDefault="7BA5EFAE" w:rsidP="7BA5EFAE">
      <w:pPr>
        <w:spacing w:after="0" w:line="240" w:lineRule="auto"/>
        <w:jc w:val="both"/>
        <w:rPr>
          <w:rFonts w:ascii="Times New Roman" w:eastAsia="Times New Roman" w:hAnsi="Times New Roman" w:cs="Times New Roman"/>
          <w:b/>
          <w:bCs/>
          <w:sz w:val="24"/>
          <w:szCs w:val="24"/>
        </w:rPr>
      </w:pPr>
    </w:p>
    <w:p w14:paraId="5E47C753" w14:textId="3C7E0196" w:rsidR="72F32A17" w:rsidRPr="00E04EAF" w:rsidRDefault="12D54B1F" w:rsidP="00080F19">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5</w:t>
      </w:r>
      <w:r w:rsidR="0F6A993B" w:rsidRPr="7BA5EFAE">
        <w:rPr>
          <w:rFonts w:ascii="Times New Roman" w:eastAsia="Times New Roman" w:hAnsi="Times New Roman" w:cs="Times New Roman"/>
          <w:b/>
          <w:bCs/>
          <w:sz w:val="24"/>
          <w:szCs w:val="24"/>
        </w:rPr>
        <w:t>)</w:t>
      </w:r>
      <w:r w:rsidR="0F6A993B" w:rsidRPr="7BA5EFAE">
        <w:rPr>
          <w:rFonts w:ascii="Times New Roman" w:eastAsia="Times New Roman" w:hAnsi="Times New Roman" w:cs="Times New Roman"/>
          <w:sz w:val="24"/>
          <w:szCs w:val="24"/>
        </w:rPr>
        <w:t xml:space="preserve"> paragrahvi 36</w:t>
      </w:r>
      <w:r w:rsidR="0F6A993B" w:rsidRPr="7BA5EFAE">
        <w:rPr>
          <w:rFonts w:ascii="Times New Roman" w:eastAsia="Times New Roman" w:hAnsi="Times New Roman" w:cs="Times New Roman"/>
          <w:sz w:val="24"/>
          <w:szCs w:val="24"/>
          <w:vertAlign w:val="superscript"/>
        </w:rPr>
        <w:t>6</w:t>
      </w:r>
      <w:r w:rsidR="0F6A993B" w:rsidRPr="7BA5EFAE">
        <w:rPr>
          <w:rFonts w:ascii="Times New Roman" w:eastAsia="Times New Roman" w:hAnsi="Times New Roman" w:cs="Times New Roman"/>
          <w:sz w:val="24"/>
          <w:szCs w:val="24"/>
        </w:rPr>
        <w:t xml:space="preserve"> lõike 1 punkt 5 muudetakse ja sõnastatakse järgmiselt:</w:t>
      </w:r>
    </w:p>
    <w:p w14:paraId="5E12A930" w14:textId="27FFB6B2" w:rsidR="72F32A17" w:rsidRDefault="5121EA82" w:rsidP="00080F19">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„5) võimaldada õppe- ja haridusasutustes toimuva õppe- ja kasvatustegevuse välishindamist;”;</w:t>
      </w:r>
    </w:p>
    <w:p w14:paraId="429A144A" w14:textId="77777777" w:rsidR="00080F19" w:rsidRPr="00E04EAF" w:rsidRDefault="00080F19" w:rsidP="00080F19">
      <w:pPr>
        <w:spacing w:after="0" w:line="240" w:lineRule="auto"/>
        <w:jc w:val="both"/>
        <w:rPr>
          <w:rFonts w:ascii="Times New Roman" w:eastAsia="Times New Roman" w:hAnsi="Times New Roman" w:cs="Times New Roman"/>
          <w:sz w:val="24"/>
          <w:szCs w:val="24"/>
        </w:rPr>
      </w:pPr>
    </w:p>
    <w:p w14:paraId="457C02E7" w14:textId="490FAA96" w:rsidR="03683C00" w:rsidRPr="00E04EAF" w:rsidRDefault="6FE3A2DC" w:rsidP="00080F19">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6</w:t>
      </w:r>
      <w:r w:rsidR="0F6A993B" w:rsidRPr="7BA5EFAE">
        <w:rPr>
          <w:rFonts w:ascii="Times New Roman" w:eastAsia="Times New Roman" w:hAnsi="Times New Roman" w:cs="Times New Roman"/>
          <w:b/>
          <w:bCs/>
          <w:sz w:val="24"/>
          <w:szCs w:val="24"/>
        </w:rPr>
        <w:t>)</w:t>
      </w:r>
      <w:r w:rsidR="0F6A993B" w:rsidRPr="7BA5EFAE">
        <w:rPr>
          <w:rFonts w:ascii="Times New Roman" w:eastAsia="Times New Roman" w:hAnsi="Times New Roman" w:cs="Times New Roman"/>
          <w:sz w:val="24"/>
          <w:szCs w:val="24"/>
        </w:rPr>
        <w:t xml:space="preserve"> paragrahvi 36</w:t>
      </w:r>
      <w:r w:rsidR="0F6A993B" w:rsidRPr="7BA5EFAE">
        <w:rPr>
          <w:rFonts w:ascii="Times New Roman" w:eastAsia="Times New Roman" w:hAnsi="Times New Roman" w:cs="Times New Roman"/>
          <w:sz w:val="24"/>
          <w:szCs w:val="24"/>
          <w:vertAlign w:val="superscript"/>
        </w:rPr>
        <w:t xml:space="preserve">6 </w:t>
      </w:r>
      <w:r w:rsidR="0F6A993B" w:rsidRPr="7BA5EFAE">
        <w:rPr>
          <w:rFonts w:ascii="Times New Roman" w:eastAsia="Times New Roman" w:hAnsi="Times New Roman" w:cs="Times New Roman"/>
          <w:sz w:val="24"/>
          <w:szCs w:val="24"/>
        </w:rPr>
        <w:t>lõike 2</w:t>
      </w:r>
      <w:r w:rsidR="0F6A993B" w:rsidRPr="7BA5EFAE">
        <w:rPr>
          <w:rFonts w:ascii="Times New Roman" w:eastAsia="Times New Roman" w:hAnsi="Times New Roman" w:cs="Times New Roman"/>
          <w:sz w:val="24"/>
          <w:szCs w:val="24"/>
          <w:vertAlign w:val="superscript"/>
        </w:rPr>
        <w:t>2</w:t>
      </w:r>
      <w:r w:rsidR="0F6A993B" w:rsidRPr="7BA5EFAE">
        <w:rPr>
          <w:rFonts w:ascii="Times New Roman" w:eastAsia="Times New Roman" w:hAnsi="Times New Roman" w:cs="Times New Roman"/>
          <w:sz w:val="24"/>
          <w:szCs w:val="24"/>
        </w:rPr>
        <w:t xml:space="preserve"> punkt 1 muudetakse ja sõnastatakse järgmiselt:</w:t>
      </w:r>
    </w:p>
    <w:p w14:paraId="346DA161" w14:textId="6D012BB9" w:rsidR="00FF1E5B" w:rsidRDefault="0F6A993B" w:rsidP="00080F19">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„1) </w:t>
      </w:r>
      <w:r w:rsidRPr="00692A8A">
        <w:rPr>
          <w:rFonts w:ascii="Times New Roman" w:eastAsia="Times New Roman" w:hAnsi="Times New Roman" w:cs="Times New Roman"/>
          <w:sz w:val="24"/>
          <w:szCs w:val="24"/>
        </w:rPr>
        <w:t>õppijate, õpetajate, lapsehoidjate</w:t>
      </w:r>
      <w:r w:rsidRPr="7BA5EFAE">
        <w:rPr>
          <w:rFonts w:ascii="Times New Roman" w:eastAsia="Times New Roman" w:hAnsi="Times New Roman" w:cs="Times New Roman"/>
          <w:sz w:val="24"/>
          <w:szCs w:val="24"/>
        </w:rPr>
        <w:t xml:space="preserve"> ja akadeemiliste töötajate kohta;”;</w:t>
      </w:r>
    </w:p>
    <w:p w14:paraId="70ED9BE7" w14:textId="77777777" w:rsidR="007545A9" w:rsidRPr="00677004" w:rsidRDefault="007545A9" w:rsidP="00080F19">
      <w:pPr>
        <w:spacing w:after="0" w:line="240" w:lineRule="auto"/>
        <w:jc w:val="both"/>
        <w:rPr>
          <w:rFonts w:ascii="Times New Roman" w:eastAsia="Times New Roman" w:hAnsi="Times New Roman" w:cs="Times New Roman"/>
          <w:sz w:val="24"/>
          <w:szCs w:val="24"/>
        </w:rPr>
      </w:pPr>
    </w:p>
    <w:p w14:paraId="1465F7CF" w14:textId="79102730" w:rsidR="2BF99F60" w:rsidRPr="00E04EAF" w:rsidRDefault="07CE4D56" w:rsidP="00080F19">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7</w:t>
      </w:r>
      <w:r w:rsidR="0F6A993B" w:rsidRPr="7BA5EFAE">
        <w:rPr>
          <w:rFonts w:ascii="Times New Roman" w:eastAsia="Times New Roman" w:hAnsi="Times New Roman" w:cs="Times New Roman"/>
          <w:b/>
          <w:bCs/>
          <w:sz w:val="24"/>
          <w:szCs w:val="24"/>
        </w:rPr>
        <w:t>)</w:t>
      </w:r>
      <w:r w:rsidR="0F6A993B" w:rsidRPr="7BA5EFAE">
        <w:rPr>
          <w:rFonts w:ascii="Times New Roman" w:eastAsia="Times New Roman" w:hAnsi="Times New Roman" w:cs="Times New Roman"/>
          <w:sz w:val="24"/>
          <w:szCs w:val="24"/>
        </w:rPr>
        <w:t xml:space="preserve"> paragrahvi 36</w:t>
      </w:r>
      <w:r w:rsidR="0F6A993B" w:rsidRPr="7BA5EFAE">
        <w:rPr>
          <w:rFonts w:ascii="Times New Roman" w:eastAsia="Times New Roman" w:hAnsi="Times New Roman" w:cs="Times New Roman"/>
          <w:sz w:val="24"/>
          <w:szCs w:val="24"/>
          <w:vertAlign w:val="superscript"/>
        </w:rPr>
        <w:t>6</w:t>
      </w:r>
      <w:r w:rsidR="0F6A993B" w:rsidRPr="7BA5EFAE">
        <w:rPr>
          <w:rFonts w:ascii="Times New Roman" w:eastAsia="Times New Roman" w:hAnsi="Times New Roman" w:cs="Times New Roman"/>
          <w:sz w:val="24"/>
          <w:szCs w:val="24"/>
        </w:rPr>
        <w:t xml:space="preserve"> lõige 3</w:t>
      </w:r>
      <w:r w:rsidR="0F6A993B" w:rsidRPr="7BA5EFAE">
        <w:rPr>
          <w:rFonts w:ascii="Times New Roman" w:eastAsia="Times New Roman" w:hAnsi="Times New Roman" w:cs="Times New Roman"/>
          <w:sz w:val="24"/>
          <w:szCs w:val="24"/>
          <w:vertAlign w:val="superscript"/>
        </w:rPr>
        <w:t>1</w:t>
      </w:r>
      <w:r w:rsidR="0F6A993B" w:rsidRPr="7BA5EFAE">
        <w:rPr>
          <w:rFonts w:ascii="Times New Roman" w:eastAsia="Times New Roman" w:hAnsi="Times New Roman" w:cs="Times New Roman"/>
          <w:sz w:val="24"/>
          <w:szCs w:val="24"/>
        </w:rPr>
        <w:t xml:space="preserve"> muudetakse ja sõnastatakse järgmiselt:</w:t>
      </w:r>
    </w:p>
    <w:p w14:paraId="75834F7F" w14:textId="22A6BB6A" w:rsidR="2BF99F60" w:rsidRPr="00E04EAF" w:rsidRDefault="1124632A" w:rsidP="00080F19">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sz w:val="24"/>
          <w:szCs w:val="24"/>
        </w:rPr>
        <w:t>„(3</w:t>
      </w:r>
      <w:r w:rsidRPr="00E04EAF">
        <w:rPr>
          <w:rFonts w:ascii="Times New Roman" w:eastAsia="Times New Roman" w:hAnsi="Times New Roman" w:cs="Times New Roman"/>
          <w:sz w:val="24"/>
          <w:szCs w:val="24"/>
          <w:vertAlign w:val="superscript"/>
        </w:rPr>
        <w:t>1</w:t>
      </w:r>
      <w:r w:rsidRPr="00E04EAF">
        <w:rPr>
          <w:rFonts w:ascii="Times New Roman" w:eastAsia="Times New Roman" w:hAnsi="Times New Roman" w:cs="Times New Roman"/>
          <w:sz w:val="24"/>
          <w:szCs w:val="24"/>
        </w:rPr>
        <w:t xml:space="preserve">) Eesti hariduse infosüsteemi kaudu avalikustatakse </w:t>
      </w:r>
      <w:r w:rsidR="001C3517">
        <w:rPr>
          <w:rFonts w:ascii="Times New Roman" w:eastAsia="Times New Roman" w:hAnsi="Times New Roman" w:cs="Times New Roman"/>
          <w:sz w:val="24"/>
          <w:szCs w:val="24"/>
        </w:rPr>
        <w:t xml:space="preserve">lastehoidude, </w:t>
      </w:r>
      <w:r w:rsidRPr="00E04EAF">
        <w:rPr>
          <w:rFonts w:ascii="Times New Roman" w:eastAsia="Times New Roman" w:hAnsi="Times New Roman" w:cs="Times New Roman"/>
          <w:sz w:val="24"/>
          <w:szCs w:val="24"/>
        </w:rPr>
        <w:t>lasteaedade, põhikoolide, gümnaasiumide, kutseõppeasutuste ja täienduskoolitusasutuste tegevusnäitajad.“.</w:t>
      </w:r>
      <w:r w:rsidRPr="00E04EAF">
        <w:rPr>
          <w:rFonts w:ascii="Times New Roman" w:eastAsia="Times New Roman" w:hAnsi="Times New Roman" w:cs="Times New Roman"/>
          <w:b/>
          <w:bCs/>
          <w:sz w:val="24"/>
          <w:szCs w:val="24"/>
        </w:rPr>
        <w:t xml:space="preserve"> </w:t>
      </w:r>
    </w:p>
    <w:p w14:paraId="1A543707" w14:textId="77777777" w:rsidR="00A57024" w:rsidRPr="00A57024" w:rsidRDefault="00A57024" w:rsidP="00A57024">
      <w:pPr>
        <w:spacing w:after="0" w:line="240" w:lineRule="auto"/>
        <w:jc w:val="both"/>
        <w:rPr>
          <w:rFonts w:ascii="Times New Roman" w:eastAsia="Times New Roman" w:hAnsi="Times New Roman" w:cs="Times New Roman"/>
          <w:sz w:val="24"/>
          <w:szCs w:val="24"/>
        </w:rPr>
      </w:pPr>
    </w:p>
    <w:p w14:paraId="0FA7D16A" w14:textId="0A133A8F" w:rsidR="2BF99F60" w:rsidRPr="00E04EAF"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CCF7849" w:rsidRPr="7BA5EFAE">
        <w:rPr>
          <w:rFonts w:ascii="Times New Roman" w:eastAsia="Times New Roman" w:hAnsi="Times New Roman" w:cs="Times New Roman"/>
          <w:b/>
          <w:bCs/>
          <w:sz w:val="24"/>
          <w:szCs w:val="24"/>
        </w:rPr>
        <w:t>6</w:t>
      </w:r>
      <w:r w:rsidR="44B2E8C6" w:rsidRPr="7BA5EFAE">
        <w:rPr>
          <w:rFonts w:ascii="Times New Roman" w:eastAsia="Times New Roman" w:hAnsi="Times New Roman" w:cs="Times New Roman"/>
          <w:b/>
          <w:bCs/>
          <w:sz w:val="24"/>
          <w:szCs w:val="24"/>
        </w:rPr>
        <w:t>3</w:t>
      </w:r>
      <w:r w:rsidRPr="7BA5EFAE">
        <w:rPr>
          <w:rFonts w:ascii="Times New Roman" w:eastAsia="Times New Roman" w:hAnsi="Times New Roman" w:cs="Times New Roman"/>
          <w:b/>
          <w:bCs/>
          <w:sz w:val="24"/>
          <w:szCs w:val="24"/>
        </w:rPr>
        <w:t>. Erakooliseaduse muutmine</w:t>
      </w:r>
    </w:p>
    <w:p w14:paraId="5D12774C" w14:textId="77777777" w:rsidR="00A57024" w:rsidRDefault="00A57024" w:rsidP="00A57024">
      <w:pPr>
        <w:spacing w:after="0" w:line="240" w:lineRule="auto"/>
        <w:jc w:val="both"/>
        <w:rPr>
          <w:rFonts w:ascii="Times New Roman" w:eastAsia="Times New Roman" w:hAnsi="Times New Roman" w:cs="Times New Roman"/>
          <w:sz w:val="24"/>
          <w:szCs w:val="24"/>
        </w:rPr>
      </w:pPr>
    </w:p>
    <w:p w14:paraId="34E2DED1" w14:textId="2BCFC703" w:rsidR="2BF99F60" w:rsidRDefault="4DCDC813"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Erakooliseaduses tehakse järgmised muudatused:</w:t>
      </w:r>
    </w:p>
    <w:p w14:paraId="32CA2A12" w14:textId="77777777" w:rsidR="00E66EA2" w:rsidRPr="00E04EAF" w:rsidRDefault="00E66EA2" w:rsidP="00A57024">
      <w:pPr>
        <w:spacing w:after="0" w:line="240" w:lineRule="auto"/>
        <w:jc w:val="both"/>
        <w:rPr>
          <w:rFonts w:ascii="Times New Roman" w:eastAsia="Times New Roman" w:hAnsi="Times New Roman" w:cs="Times New Roman"/>
          <w:sz w:val="24"/>
          <w:szCs w:val="24"/>
        </w:rPr>
      </w:pPr>
    </w:p>
    <w:p w14:paraId="003BED77" w14:textId="393A3E71" w:rsidR="2BF99F60" w:rsidRPr="00E04EAF" w:rsidRDefault="5121EA82" w:rsidP="009A13D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1)</w:t>
      </w:r>
      <w:r w:rsidRPr="00E04EAF">
        <w:rPr>
          <w:rFonts w:ascii="Times New Roman" w:eastAsia="Times New Roman" w:hAnsi="Times New Roman" w:cs="Times New Roman"/>
          <w:sz w:val="24"/>
          <w:szCs w:val="24"/>
        </w:rPr>
        <w:t xml:space="preserve"> paragrahvi 2 lõike 2 punktid 1 ja 2 muudetakse ja sõnastatakse järgmiselt:</w:t>
      </w:r>
    </w:p>
    <w:p w14:paraId="19F9EF9A" w14:textId="4257906A" w:rsidR="2BF99F60" w:rsidRPr="00E04EAF" w:rsidRDefault="5121EA82" w:rsidP="009A13D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lasteaed, mis tegutseb alusharidus</w:t>
      </w:r>
      <w:del w:id="604" w:author="Mari Koik" w:date="2024-02-14T13:10:00Z">
        <w:r w:rsidRPr="00E04EAF" w:rsidDel="00EA1310">
          <w:rPr>
            <w:rFonts w:ascii="Times New Roman" w:eastAsia="Times New Roman" w:hAnsi="Times New Roman" w:cs="Times New Roman"/>
            <w:sz w:val="24"/>
            <w:szCs w:val="24"/>
          </w:rPr>
          <w:delText xml:space="preserve">e </w:delText>
        </w:r>
      </w:del>
      <w:r w:rsidRPr="00E04EAF">
        <w:rPr>
          <w:rFonts w:ascii="Times New Roman" w:eastAsia="Times New Roman" w:hAnsi="Times New Roman" w:cs="Times New Roman"/>
          <w:sz w:val="24"/>
          <w:szCs w:val="24"/>
        </w:rPr>
        <w:t>seaduse alusel;</w:t>
      </w:r>
    </w:p>
    <w:p w14:paraId="5E2D7C02" w14:textId="2B410677" w:rsidR="2BF99F60" w:rsidRPr="00E04EAF" w:rsidRDefault="5121EA82" w:rsidP="00015857">
      <w:pPr>
        <w:spacing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lasteaed ja üldhariduskool, mis tegutsevad ühe asutusena;“;</w:t>
      </w:r>
    </w:p>
    <w:p w14:paraId="6AC96F4E" w14:textId="1CE925FB" w:rsidR="2BF99F60" w:rsidRDefault="5121EA82" w:rsidP="00B104D5">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2)</w:t>
      </w:r>
      <w:r w:rsidRPr="00E04EAF">
        <w:rPr>
          <w:rFonts w:ascii="Times New Roman" w:eastAsia="Times New Roman" w:hAnsi="Times New Roman" w:cs="Times New Roman"/>
          <w:sz w:val="24"/>
          <w:szCs w:val="24"/>
        </w:rPr>
        <w:t xml:space="preserve"> paragrahvi 5</w:t>
      </w:r>
      <w:r w:rsidRPr="00E04EAF">
        <w:rPr>
          <w:rFonts w:ascii="Times New Roman" w:eastAsia="Times New Roman" w:hAnsi="Times New Roman" w:cs="Times New Roman"/>
          <w:sz w:val="24"/>
          <w:szCs w:val="24"/>
          <w:vertAlign w:val="superscript"/>
        </w:rPr>
        <w:t xml:space="preserve">4 </w:t>
      </w:r>
      <w:r w:rsidRPr="00E04EAF">
        <w:rPr>
          <w:rFonts w:ascii="Times New Roman" w:eastAsia="Times New Roman" w:hAnsi="Times New Roman" w:cs="Times New Roman"/>
          <w:sz w:val="24"/>
          <w:szCs w:val="24"/>
        </w:rPr>
        <w:t>lõike 2 punkt 8</w:t>
      </w:r>
      <w:r w:rsidRPr="00E04EAF">
        <w:rPr>
          <w:rFonts w:ascii="Times New Roman" w:eastAsia="Times New Roman" w:hAnsi="Times New Roman" w:cs="Times New Roman"/>
          <w:sz w:val="24"/>
          <w:szCs w:val="24"/>
          <w:vertAlign w:val="superscript"/>
        </w:rPr>
        <w:t xml:space="preserve">1 </w:t>
      </w:r>
      <w:r w:rsidRPr="00E04EAF">
        <w:rPr>
          <w:rFonts w:ascii="Times New Roman" w:eastAsia="Times New Roman" w:hAnsi="Times New Roman" w:cs="Times New Roman"/>
          <w:sz w:val="24"/>
          <w:szCs w:val="24"/>
        </w:rPr>
        <w:t>tunnistatakse kehtetuks;</w:t>
      </w:r>
    </w:p>
    <w:p w14:paraId="740180F5" w14:textId="77777777" w:rsidR="00B104D5" w:rsidRPr="00E04EAF" w:rsidRDefault="00B104D5" w:rsidP="00B104D5">
      <w:pPr>
        <w:spacing w:after="0" w:line="240" w:lineRule="auto"/>
        <w:jc w:val="both"/>
        <w:rPr>
          <w:rFonts w:ascii="Times New Roman" w:eastAsia="Times New Roman" w:hAnsi="Times New Roman" w:cs="Times New Roman"/>
          <w:sz w:val="24"/>
          <w:szCs w:val="24"/>
        </w:rPr>
      </w:pPr>
    </w:p>
    <w:p w14:paraId="3E7AEE5C" w14:textId="58482737" w:rsidR="2BF99F60" w:rsidRDefault="5121EA82"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3)</w:t>
      </w:r>
      <w:r w:rsidRPr="00E04EAF">
        <w:rPr>
          <w:rFonts w:ascii="Times New Roman" w:eastAsia="Times New Roman" w:hAnsi="Times New Roman" w:cs="Times New Roman"/>
          <w:sz w:val="24"/>
          <w:szCs w:val="24"/>
        </w:rPr>
        <w:t xml:space="preserve"> paragrahvi 5</w:t>
      </w:r>
      <w:r w:rsidRPr="00E04EAF">
        <w:rPr>
          <w:rFonts w:ascii="Times New Roman" w:eastAsia="Times New Roman" w:hAnsi="Times New Roman" w:cs="Times New Roman"/>
          <w:sz w:val="24"/>
          <w:szCs w:val="24"/>
          <w:vertAlign w:val="superscript"/>
        </w:rPr>
        <w:t xml:space="preserve">5 </w:t>
      </w:r>
      <w:r w:rsidRPr="00E04EAF">
        <w:rPr>
          <w:rFonts w:ascii="Times New Roman" w:eastAsia="Times New Roman" w:hAnsi="Times New Roman" w:cs="Times New Roman"/>
          <w:sz w:val="24"/>
          <w:szCs w:val="24"/>
        </w:rPr>
        <w:t>punkt 4 tunnistatakse kehtetuks;</w:t>
      </w:r>
    </w:p>
    <w:p w14:paraId="63FD58A8" w14:textId="77777777" w:rsidR="00835117" w:rsidRPr="00E04EAF" w:rsidRDefault="00835117" w:rsidP="00835117">
      <w:pPr>
        <w:spacing w:after="0" w:line="240" w:lineRule="auto"/>
        <w:jc w:val="both"/>
        <w:rPr>
          <w:rFonts w:ascii="Times New Roman" w:eastAsia="Times New Roman" w:hAnsi="Times New Roman" w:cs="Times New Roman"/>
          <w:sz w:val="24"/>
          <w:szCs w:val="24"/>
        </w:rPr>
      </w:pPr>
    </w:p>
    <w:p w14:paraId="25BDACEE" w14:textId="4203D47C" w:rsidR="2BF99F60" w:rsidRPr="00E04EAF" w:rsidRDefault="5121EA82"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4)</w:t>
      </w:r>
      <w:r w:rsidRPr="00E04EAF">
        <w:rPr>
          <w:rFonts w:ascii="Times New Roman" w:eastAsia="Times New Roman" w:hAnsi="Times New Roman" w:cs="Times New Roman"/>
          <w:sz w:val="24"/>
          <w:szCs w:val="24"/>
        </w:rPr>
        <w:t xml:space="preserve"> paragrahvi 6 lõike 1 punkt 8 muudetakse ja sõnastatakse järgmiselt:</w:t>
      </w:r>
    </w:p>
    <w:p w14:paraId="0E89858D" w14:textId="4698B39A" w:rsidR="2BF99F60" w:rsidRDefault="5121EA82" w:rsidP="009A13D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„8) õppekorralduse alused</w:t>
      </w:r>
      <w:del w:id="605" w:author="Mari Koik" w:date="2024-02-16T10:16:00Z">
        <w:r w:rsidRPr="00E04EAF" w:rsidDel="006930C9">
          <w:rPr>
            <w:rFonts w:ascii="Times New Roman" w:eastAsia="Times New Roman" w:hAnsi="Times New Roman" w:cs="Times New Roman"/>
            <w:sz w:val="24"/>
            <w:szCs w:val="24"/>
          </w:rPr>
          <w:delText>,</w:delText>
        </w:r>
      </w:del>
      <w:r w:rsidRPr="00E04EAF">
        <w:rPr>
          <w:rFonts w:ascii="Times New Roman" w:eastAsia="Times New Roman" w:hAnsi="Times New Roman" w:cs="Times New Roman"/>
          <w:sz w:val="24"/>
          <w:szCs w:val="24"/>
        </w:rPr>
        <w:t xml:space="preserve"> lastea</w:t>
      </w:r>
      <w:ins w:id="606" w:author="Mari Koik" w:date="2024-02-14T11:45:00Z">
        <w:r w:rsidR="00E24F8D">
          <w:rPr>
            <w:rFonts w:ascii="Times New Roman" w:eastAsia="Times New Roman" w:hAnsi="Times New Roman" w:cs="Times New Roman"/>
            <w:sz w:val="24"/>
            <w:szCs w:val="24"/>
          </w:rPr>
          <w:t>ia</w:t>
        </w:r>
      </w:ins>
      <w:del w:id="607" w:author="Mari Koik" w:date="2024-02-14T11:45:00Z">
        <w:r w:rsidRPr="00E04EAF" w:rsidDel="00E24F8D">
          <w:rPr>
            <w:rFonts w:ascii="Times New Roman" w:eastAsia="Times New Roman" w:hAnsi="Times New Roman" w:cs="Times New Roman"/>
            <w:sz w:val="24"/>
            <w:szCs w:val="24"/>
          </w:rPr>
          <w:delText>edade</w:delText>
        </w:r>
      </w:del>
      <w:r w:rsidRPr="00E04EAF">
        <w:rPr>
          <w:rFonts w:ascii="Times New Roman" w:eastAsia="Times New Roman" w:hAnsi="Times New Roman" w:cs="Times New Roman"/>
          <w:sz w:val="24"/>
          <w:szCs w:val="24"/>
        </w:rPr>
        <w:t xml:space="preserve"> puhul alusharidus</w:t>
      </w:r>
      <w:del w:id="608" w:author="Mari Koik" w:date="2024-02-14T13:10:00Z">
        <w:r w:rsidRPr="00E04EAF" w:rsidDel="00EA1310">
          <w:rPr>
            <w:rFonts w:ascii="Times New Roman" w:eastAsia="Times New Roman" w:hAnsi="Times New Roman" w:cs="Times New Roman"/>
            <w:sz w:val="24"/>
            <w:szCs w:val="24"/>
          </w:rPr>
          <w:delText xml:space="preserve">e </w:delText>
        </w:r>
      </w:del>
      <w:r w:rsidRPr="00E04EAF">
        <w:rPr>
          <w:rFonts w:ascii="Times New Roman" w:eastAsia="Times New Roman" w:hAnsi="Times New Roman" w:cs="Times New Roman"/>
          <w:sz w:val="24"/>
          <w:szCs w:val="24"/>
        </w:rPr>
        <w:t>seaduse</w:t>
      </w:r>
      <w:ins w:id="609" w:author="Mari Koik" w:date="2024-02-14T11:46:00Z">
        <w:r w:rsidR="00E24F8D">
          <w:rPr>
            <w:rFonts w:ascii="Times New Roman" w:eastAsia="Times New Roman" w:hAnsi="Times New Roman" w:cs="Times New Roman"/>
            <w:sz w:val="24"/>
            <w:szCs w:val="24"/>
          </w:rPr>
          <w:t xml:space="preserve"> ning</w:t>
        </w:r>
      </w:ins>
      <w:del w:id="610" w:author="Mari Koik" w:date="2024-02-14T11:46:00Z">
        <w:r w:rsidRPr="00E04EAF" w:rsidDel="00E24F8D">
          <w:rPr>
            <w:rFonts w:ascii="Times New Roman" w:eastAsia="Times New Roman" w:hAnsi="Times New Roman" w:cs="Times New Roman"/>
            <w:sz w:val="24"/>
            <w:szCs w:val="24"/>
          </w:rPr>
          <w:delText>,</w:delText>
        </w:r>
      </w:del>
      <w:r w:rsidRPr="00E04EAF">
        <w:rPr>
          <w:rFonts w:ascii="Times New Roman" w:eastAsia="Times New Roman" w:hAnsi="Times New Roman" w:cs="Times New Roman"/>
          <w:sz w:val="24"/>
          <w:szCs w:val="24"/>
        </w:rPr>
        <w:t xml:space="preserve"> põhikooli ja gümnaasiumi puhul põhikooli- ja gümnaasiumiseaduse õppekorralduse üldnõuetest lähtudes;“;</w:t>
      </w:r>
    </w:p>
    <w:p w14:paraId="60929308" w14:textId="77777777" w:rsidR="009A13D2" w:rsidRPr="00E04EAF" w:rsidRDefault="009A13D2" w:rsidP="009A13D2">
      <w:pPr>
        <w:spacing w:after="0" w:line="240" w:lineRule="auto"/>
        <w:jc w:val="both"/>
        <w:rPr>
          <w:rFonts w:ascii="Times New Roman" w:eastAsia="Times New Roman" w:hAnsi="Times New Roman" w:cs="Times New Roman"/>
          <w:sz w:val="24"/>
          <w:szCs w:val="24"/>
        </w:rPr>
      </w:pPr>
    </w:p>
    <w:p w14:paraId="71ABB5C9" w14:textId="77777777" w:rsidR="00506CD8" w:rsidRDefault="0F6A993B" w:rsidP="00835117">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5)</w:t>
      </w:r>
      <w:r w:rsidRPr="7BA5EFAE">
        <w:rPr>
          <w:rFonts w:ascii="Times New Roman" w:eastAsia="Times New Roman" w:hAnsi="Times New Roman" w:cs="Times New Roman"/>
          <w:sz w:val="24"/>
          <w:szCs w:val="24"/>
        </w:rPr>
        <w:t xml:space="preserve"> paragrahvi 11 lõike 4 punkt 1 tunnistatakse kehtetuks;</w:t>
      </w:r>
    </w:p>
    <w:p w14:paraId="449F9D0D" w14:textId="77777777" w:rsidR="00835117" w:rsidRDefault="00835117" w:rsidP="00835117">
      <w:pPr>
        <w:spacing w:after="0" w:line="240" w:lineRule="auto"/>
        <w:jc w:val="both"/>
        <w:rPr>
          <w:rFonts w:ascii="Times New Roman" w:eastAsia="Times New Roman" w:hAnsi="Times New Roman" w:cs="Times New Roman"/>
          <w:sz w:val="24"/>
          <w:szCs w:val="24"/>
        </w:rPr>
      </w:pPr>
    </w:p>
    <w:p w14:paraId="1C23BF6E" w14:textId="6702CE28" w:rsidR="2BF99F60" w:rsidRPr="00E04EAF" w:rsidRDefault="5121EA82"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6) </w:t>
      </w:r>
      <w:r w:rsidRPr="00E04EAF">
        <w:rPr>
          <w:rFonts w:ascii="Times New Roman" w:eastAsia="Times New Roman" w:hAnsi="Times New Roman" w:cs="Times New Roman"/>
          <w:sz w:val="24"/>
          <w:szCs w:val="24"/>
        </w:rPr>
        <w:t>paragrahvi 11 lõike 4 punkt 2 muudetakse ja sõnastatakse järgmiselt:</w:t>
      </w:r>
    </w:p>
    <w:p w14:paraId="030559E5" w14:textId="53FA3C21" w:rsidR="009A13D2" w:rsidRDefault="5121EA82" w:rsidP="009A13D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ühe asutusena tegutseva lasteaia ja üldhariduskooli puhul – lasteaia osas alushariduse riiklikule õppekavale ning üldhariduskooli osas põhikooli- ja gümnaasiumiseaduse alusel kehtestatud vastava riikliku õppekavaga kehtestatud kooliastmete pädevustele ja ainete õpitulemustele;“;</w:t>
      </w:r>
    </w:p>
    <w:p w14:paraId="3052F46F" w14:textId="77777777" w:rsidR="009A13D2" w:rsidRDefault="009A13D2" w:rsidP="009A13D2">
      <w:pPr>
        <w:spacing w:after="0" w:line="240" w:lineRule="auto"/>
        <w:jc w:val="both"/>
        <w:rPr>
          <w:rFonts w:ascii="Times New Roman" w:eastAsia="Times New Roman" w:hAnsi="Times New Roman" w:cs="Times New Roman"/>
          <w:sz w:val="24"/>
          <w:szCs w:val="24"/>
        </w:rPr>
      </w:pPr>
    </w:p>
    <w:p w14:paraId="4269BD0C" w14:textId="7F56644E" w:rsidR="2BF99F60" w:rsidRPr="00E04EAF" w:rsidRDefault="5121EA82" w:rsidP="009A13D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7)</w:t>
      </w:r>
      <w:r w:rsidRPr="00E04EAF">
        <w:rPr>
          <w:rFonts w:ascii="Times New Roman" w:eastAsia="Times New Roman" w:hAnsi="Times New Roman" w:cs="Times New Roman"/>
          <w:sz w:val="24"/>
          <w:szCs w:val="24"/>
        </w:rPr>
        <w:t xml:space="preserve"> paragrahvi 13 lõige 3 muudetakse ja sõnastatakse järgmiselt:</w:t>
      </w:r>
    </w:p>
    <w:p w14:paraId="7A5D1565" w14:textId="59E871C1" w:rsidR="2BF99F60" w:rsidRPr="00E04EAF" w:rsidRDefault="5121EA82" w:rsidP="00015857">
      <w:pPr>
        <w:spacing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 Õpilasel on õppeaasta jooksul vähemalt kaheksa nädalat koolivaheaega</w:t>
      </w:r>
      <w:r w:rsidR="00140DBC"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Käesolevat sätet ei kohaldata huvikoolile.“;</w:t>
      </w:r>
    </w:p>
    <w:p w14:paraId="31302B5A" w14:textId="2DF8A0D1" w:rsidR="2BF99F60" w:rsidRDefault="5121EA82"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8)</w:t>
      </w:r>
      <w:r w:rsidRPr="00E04EAF">
        <w:rPr>
          <w:rFonts w:ascii="Times New Roman" w:eastAsia="Times New Roman" w:hAnsi="Times New Roman" w:cs="Times New Roman"/>
          <w:sz w:val="24"/>
          <w:szCs w:val="24"/>
        </w:rPr>
        <w:t xml:space="preserve"> paragrahvi 21 lõike 2 punkt 3 tunnistatakse kehtetuks;</w:t>
      </w:r>
    </w:p>
    <w:p w14:paraId="18DB4CBB" w14:textId="77777777" w:rsidR="00835117" w:rsidRPr="00E04EAF" w:rsidRDefault="00835117" w:rsidP="00835117">
      <w:pPr>
        <w:spacing w:after="0" w:line="240" w:lineRule="auto"/>
        <w:jc w:val="both"/>
        <w:rPr>
          <w:rFonts w:ascii="Times New Roman" w:eastAsia="Times New Roman" w:hAnsi="Times New Roman" w:cs="Times New Roman"/>
          <w:sz w:val="24"/>
          <w:szCs w:val="24"/>
        </w:rPr>
      </w:pPr>
    </w:p>
    <w:p w14:paraId="26A148FE" w14:textId="567A138E" w:rsidR="2BF99F60" w:rsidRDefault="5121EA82"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9) </w:t>
      </w:r>
      <w:r w:rsidRPr="00E04EAF">
        <w:rPr>
          <w:rFonts w:ascii="Times New Roman" w:eastAsia="Times New Roman" w:hAnsi="Times New Roman" w:cs="Times New Roman"/>
          <w:sz w:val="24"/>
          <w:szCs w:val="24"/>
        </w:rPr>
        <w:t>paragrahvi 22 lõige 1</w:t>
      </w:r>
      <w:r w:rsidRPr="00E04EAF">
        <w:rPr>
          <w:rFonts w:ascii="Times New Roman" w:eastAsia="Times New Roman" w:hAnsi="Times New Roman" w:cs="Times New Roman"/>
          <w:sz w:val="24"/>
          <w:szCs w:val="24"/>
          <w:vertAlign w:val="superscript"/>
        </w:rPr>
        <w:t>1</w:t>
      </w:r>
      <w:r w:rsidRPr="00E04EAF">
        <w:rPr>
          <w:rFonts w:ascii="Times New Roman" w:eastAsia="Times New Roman" w:hAnsi="Times New Roman" w:cs="Times New Roman"/>
          <w:sz w:val="24"/>
          <w:szCs w:val="24"/>
        </w:rPr>
        <w:t xml:space="preserve"> tunnistatakse kehtetuks;</w:t>
      </w:r>
    </w:p>
    <w:p w14:paraId="2288FBC0" w14:textId="77777777" w:rsidR="00835117" w:rsidRPr="00E04EAF" w:rsidRDefault="00835117" w:rsidP="00835117">
      <w:pPr>
        <w:spacing w:after="0" w:line="240" w:lineRule="auto"/>
        <w:jc w:val="both"/>
        <w:rPr>
          <w:rFonts w:ascii="Times New Roman" w:eastAsia="Times New Roman" w:hAnsi="Times New Roman" w:cs="Times New Roman"/>
          <w:sz w:val="24"/>
          <w:szCs w:val="24"/>
        </w:rPr>
      </w:pPr>
    </w:p>
    <w:p w14:paraId="688E6F08" w14:textId="24112513" w:rsidR="2BF99F60" w:rsidRPr="00E04EAF" w:rsidRDefault="5121EA82" w:rsidP="00506CD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10)</w:t>
      </w:r>
      <w:r w:rsidRPr="00E04EAF">
        <w:rPr>
          <w:rFonts w:ascii="Times New Roman" w:eastAsia="Times New Roman" w:hAnsi="Times New Roman" w:cs="Times New Roman"/>
          <w:sz w:val="24"/>
          <w:szCs w:val="24"/>
        </w:rPr>
        <w:t xml:space="preserve"> paragrahvi 23 lõige 2 muudetakse ja sõnastatakse järgmiselt:</w:t>
      </w:r>
    </w:p>
    <w:p w14:paraId="566592BC" w14:textId="11BB208C" w:rsidR="00506CD8" w:rsidRDefault="5121EA82" w:rsidP="00506CD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Põhikooli, gümnaasiumi ja kutseõppeasutuse sisehindamine toimub vastava riigi- või </w:t>
      </w:r>
      <w:r w:rsidRPr="00F2288D">
        <w:rPr>
          <w:rFonts w:ascii="Times New Roman" w:eastAsia="Times New Roman" w:hAnsi="Times New Roman" w:cs="Times New Roman"/>
          <w:sz w:val="24"/>
          <w:szCs w:val="24"/>
        </w:rPr>
        <w:t>munitsipaalõppeasutuse tegevust reguleerivate õigusaktidega sätestatud korras.“;</w:t>
      </w:r>
    </w:p>
    <w:p w14:paraId="6BF7A568" w14:textId="77777777" w:rsidR="00506CD8" w:rsidRDefault="00506CD8" w:rsidP="00506CD8">
      <w:pPr>
        <w:spacing w:after="0" w:line="240" w:lineRule="auto"/>
        <w:jc w:val="both"/>
        <w:rPr>
          <w:rFonts w:ascii="Times New Roman" w:eastAsia="Times New Roman" w:hAnsi="Times New Roman" w:cs="Times New Roman"/>
          <w:sz w:val="24"/>
          <w:szCs w:val="24"/>
        </w:rPr>
      </w:pPr>
    </w:p>
    <w:p w14:paraId="2E13E9F3" w14:textId="3188565A" w:rsidR="2BF99F60" w:rsidRPr="00F2288D" w:rsidRDefault="5121EA82" w:rsidP="00506CD8">
      <w:pPr>
        <w:spacing w:after="0" w:line="240" w:lineRule="auto"/>
        <w:jc w:val="both"/>
        <w:rPr>
          <w:rFonts w:ascii="Times New Roman" w:eastAsia="Times New Roman" w:hAnsi="Times New Roman" w:cs="Times New Roman"/>
          <w:sz w:val="24"/>
          <w:szCs w:val="24"/>
        </w:rPr>
      </w:pPr>
      <w:r w:rsidRPr="00F2288D">
        <w:rPr>
          <w:rFonts w:ascii="Times New Roman" w:eastAsia="Times New Roman" w:hAnsi="Times New Roman" w:cs="Times New Roman"/>
          <w:b/>
          <w:bCs/>
          <w:sz w:val="24"/>
          <w:szCs w:val="24"/>
        </w:rPr>
        <w:t>11)</w:t>
      </w:r>
      <w:r w:rsidRPr="00F2288D">
        <w:rPr>
          <w:rFonts w:ascii="Times New Roman" w:eastAsia="Times New Roman" w:hAnsi="Times New Roman" w:cs="Times New Roman"/>
          <w:sz w:val="24"/>
          <w:szCs w:val="24"/>
        </w:rPr>
        <w:t xml:space="preserve"> seadust täiendatakse §‑ga 46 järgmises sõnastuses:</w:t>
      </w:r>
    </w:p>
    <w:p w14:paraId="165C648F" w14:textId="5D12D39C" w:rsidR="2BF99F60" w:rsidRPr="00F2288D" w:rsidRDefault="5121EA82" w:rsidP="00015857">
      <w:pPr>
        <w:spacing w:line="240" w:lineRule="auto"/>
        <w:jc w:val="both"/>
        <w:rPr>
          <w:rFonts w:ascii="Times New Roman" w:eastAsia="Times New Roman" w:hAnsi="Times New Roman" w:cs="Times New Roman"/>
          <w:b/>
          <w:bCs/>
          <w:sz w:val="24"/>
          <w:szCs w:val="24"/>
        </w:rPr>
      </w:pPr>
      <w:r w:rsidRPr="00F2288D">
        <w:rPr>
          <w:rFonts w:ascii="Times New Roman" w:eastAsia="Times New Roman" w:hAnsi="Times New Roman" w:cs="Times New Roman"/>
          <w:sz w:val="24"/>
          <w:szCs w:val="24"/>
        </w:rPr>
        <w:t>„</w:t>
      </w:r>
      <w:r w:rsidRPr="00F2288D">
        <w:rPr>
          <w:rFonts w:ascii="Times New Roman" w:eastAsia="Times New Roman" w:hAnsi="Times New Roman" w:cs="Times New Roman"/>
          <w:b/>
          <w:bCs/>
          <w:sz w:val="24"/>
          <w:szCs w:val="24"/>
        </w:rPr>
        <w:t>§ 46. Koolieelse lasteasutuse tegevusloa taotluste ja seni väljastatud tegevuslubade kehtivus</w:t>
      </w:r>
    </w:p>
    <w:p w14:paraId="39376939" w14:textId="41E1AC35" w:rsidR="2BF99F60" w:rsidRPr="00F2288D" w:rsidRDefault="2CB3E1DF" w:rsidP="00A57024">
      <w:pPr>
        <w:spacing w:after="0" w:line="240" w:lineRule="auto"/>
        <w:jc w:val="both"/>
        <w:rPr>
          <w:rFonts w:ascii="Times New Roman" w:eastAsia="Times New Roman" w:hAnsi="Times New Roman" w:cs="Times New Roman"/>
          <w:sz w:val="24"/>
          <w:szCs w:val="24"/>
        </w:rPr>
      </w:pPr>
      <w:r w:rsidRPr="00F2288D">
        <w:rPr>
          <w:rFonts w:ascii="Times New Roman" w:eastAsia="Times New Roman" w:hAnsi="Times New Roman" w:cs="Times New Roman"/>
          <w:sz w:val="24"/>
          <w:szCs w:val="24"/>
        </w:rPr>
        <w:t>(1) Enne 202</w:t>
      </w:r>
      <w:r w:rsidR="5128DAC6" w:rsidRPr="00F2288D">
        <w:rPr>
          <w:rFonts w:ascii="Times New Roman" w:eastAsia="Times New Roman" w:hAnsi="Times New Roman" w:cs="Times New Roman"/>
          <w:sz w:val="24"/>
          <w:szCs w:val="24"/>
        </w:rPr>
        <w:t>5</w:t>
      </w:r>
      <w:r w:rsidRPr="00F2288D">
        <w:rPr>
          <w:rFonts w:ascii="Times New Roman" w:eastAsia="Times New Roman" w:hAnsi="Times New Roman" w:cs="Times New Roman"/>
          <w:sz w:val="24"/>
          <w:szCs w:val="24"/>
        </w:rPr>
        <w:t xml:space="preserve">. aasta 1. </w:t>
      </w:r>
      <w:r w:rsidR="01FF0059" w:rsidRPr="00F2288D">
        <w:rPr>
          <w:rFonts w:ascii="Times New Roman" w:eastAsia="Times New Roman" w:hAnsi="Times New Roman" w:cs="Times New Roman"/>
          <w:sz w:val="24"/>
          <w:szCs w:val="24"/>
        </w:rPr>
        <w:t xml:space="preserve">jaanuari </w:t>
      </w:r>
      <w:r w:rsidRPr="00F2288D">
        <w:rPr>
          <w:rFonts w:ascii="Times New Roman" w:eastAsia="Times New Roman" w:hAnsi="Times New Roman" w:cs="Times New Roman"/>
          <w:sz w:val="24"/>
          <w:szCs w:val="24"/>
        </w:rPr>
        <w:t>koolieelse lasteasutuse õppe läbiviimiseks esitatud tegevusloa taotlusi menetletakse taotluse esitamise ajal kehtinud tingimustel ja korras. Nimetatud tegevuslubadele ja alushariduse võimaldamisele kohaldatakse alusharidus</w:t>
      </w:r>
      <w:del w:id="611" w:author="Mari Koik" w:date="2024-02-14T13:10:00Z">
        <w:r w:rsidRPr="00F2288D" w:rsidDel="00EA1310">
          <w:rPr>
            <w:rFonts w:ascii="Times New Roman" w:eastAsia="Times New Roman" w:hAnsi="Times New Roman" w:cs="Times New Roman"/>
            <w:sz w:val="24"/>
            <w:szCs w:val="24"/>
          </w:rPr>
          <w:delText xml:space="preserve">e </w:delText>
        </w:r>
      </w:del>
      <w:r w:rsidRPr="00F2288D">
        <w:rPr>
          <w:rFonts w:ascii="Times New Roman" w:eastAsia="Times New Roman" w:hAnsi="Times New Roman" w:cs="Times New Roman"/>
          <w:sz w:val="24"/>
          <w:szCs w:val="24"/>
        </w:rPr>
        <w:t>seaduse §‑des 37−</w:t>
      </w:r>
      <w:r w:rsidR="69A3C588" w:rsidRPr="00F2288D">
        <w:rPr>
          <w:rFonts w:ascii="Times New Roman" w:eastAsia="Times New Roman" w:hAnsi="Times New Roman" w:cs="Times New Roman"/>
          <w:sz w:val="24"/>
          <w:szCs w:val="24"/>
        </w:rPr>
        <w:t>39</w:t>
      </w:r>
      <w:r w:rsidRPr="00F2288D">
        <w:rPr>
          <w:rFonts w:ascii="Times New Roman" w:eastAsia="Times New Roman" w:hAnsi="Times New Roman" w:cs="Times New Roman"/>
          <w:sz w:val="24"/>
          <w:szCs w:val="24"/>
        </w:rPr>
        <w:t xml:space="preserve"> sätestatut.”. </w:t>
      </w:r>
    </w:p>
    <w:p w14:paraId="00FEF4FD" w14:textId="77777777" w:rsidR="00A57024" w:rsidRPr="00F2288D" w:rsidRDefault="00A57024" w:rsidP="00A57024">
      <w:pPr>
        <w:spacing w:after="0" w:line="240" w:lineRule="auto"/>
        <w:jc w:val="both"/>
        <w:rPr>
          <w:rFonts w:ascii="Times New Roman" w:eastAsia="Times New Roman" w:hAnsi="Times New Roman" w:cs="Times New Roman"/>
          <w:sz w:val="24"/>
          <w:szCs w:val="24"/>
        </w:rPr>
      </w:pPr>
    </w:p>
    <w:p w14:paraId="1326C20F" w14:textId="79F462FD" w:rsidR="2BF99F60" w:rsidRPr="00E04EAF"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CCF7849" w:rsidRPr="7BA5EFAE">
        <w:rPr>
          <w:rFonts w:ascii="Times New Roman" w:eastAsia="Times New Roman" w:hAnsi="Times New Roman" w:cs="Times New Roman"/>
          <w:b/>
          <w:bCs/>
          <w:sz w:val="24"/>
          <w:szCs w:val="24"/>
        </w:rPr>
        <w:t>6</w:t>
      </w:r>
      <w:r w:rsidR="3065DC3E" w:rsidRPr="7BA5EFAE">
        <w:rPr>
          <w:rFonts w:ascii="Times New Roman" w:eastAsia="Times New Roman" w:hAnsi="Times New Roman" w:cs="Times New Roman"/>
          <w:b/>
          <w:bCs/>
          <w:sz w:val="24"/>
          <w:szCs w:val="24"/>
        </w:rPr>
        <w:t>4</w:t>
      </w:r>
      <w:r w:rsidRPr="7BA5EFAE">
        <w:rPr>
          <w:rFonts w:ascii="Times New Roman" w:eastAsia="Times New Roman" w:hAnsi="Times New Roman" w:cs="Times New Roman"/>
          <w:b/>
          <w:bCs/>
          <w:sz w:val="24"/>
          <w:szCs w:val="24"/>
        </w:rPr>
        <w:t>. Hasartmänguseaduse muutmine</w:t>
      </w:r>
    </w:p>
    <w:p w14:paraId="0B47055C" w14:textId="77777777" w:rsidR="00A57024" w:rsidRDefault="00A57024" w:rsidP="00A57024">
      <w:pPr>
        <w:spacing w:after="0" w:line="240" w:lineRule="auto"/>
        <w:jc w:val="both"/>
        <w:rPr>
          <w:rFonts w:ascii="Times New Roman" w:eastAsia="Times New Roman" w:hAnsi="Times New Roman" w:cs="Times New Roman"/>
          <w:sz w:val="24"/>
          <w:szCs w:val="24"/>
        </w:rPr>
      </w:pPr>
    </w:p>
    <w:p w14:paraId="40FC85DC" w14:textId="60F73A96" w:rsidR="00A57024" w:rsidRDefault="4DCDC813"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Hasartmänguseaduse § 37 lõi</w:t>
      </w:r>
      <w:r w:rsidR="00341ACB" w:rsidRPr="00E04EAF">
        <w:rPr>
          <w:rFonts w:ascii="Times New Roman" w:eastAsia="Times New Roman" w:hAnsi="Times New Roman" w:cs="Times New Roman"/>
          <w:sz w:val="24"/>
          <w:szCs w:val="24"/>
        </w:rPr>
        <w:t>kes</w:t>
      </w:r>
      <w:r w:rsidRPr="00E04EAF">
        <w:rPr>
          <w:rFonts w:ascii="Times New Roman" w:eastAsia="Times New Roman" w:hAnsi="Times New Roman" w:cs="Times New Roman"/>
          <w:sz w:val="24"/>
          <w:szCs w:val="24"/>
        </w:rPr>
        <w:t xml:space="preserve"> 2 </w:t>
      </w:r>
      <w:r w:rsidR="00341ACB" w:rsidRPr="00E04EAF">
        <w:rPr>
          <w:rFonts w:ascii="Times New Roman" w:eastAsia="Times New Roman" w:hAnsi="Times New Roman" w:cs="Times New Roman"/>
          <w:sz w:val="24"/>
          <w:szCs w:val="24"/>
        </w:rPr>
        <w:t>asendatak</w:t>
      </w:r>
      <w:r w:rsidR="000A2075" w:rsidRPr="00E04EAF">
        <w:rPr>
          <w:rFonts w:ascii="Times New Roman" w:eastAsia="Times New Roman" w:hAnsi="Times New Roman" w:cs="Times New Roman"/>
          <w:sz w:val="24"/>
          <w:szCs w:val="24"/>
        </w:rPr>
        <w:t>s</w:t>
      </w:r>
      <w:r w:rsidR="00341ACB" w:rsidRPr="00E04EAF">
        <w:rPr>
          <w:rFonts w:ascii="Times New Roman" w:eastAsia="Times New Roman" w:hAnsi="Times New Roman" w:cs="Times New Roman"/>
          <w:sz w:val="24"/>
          <w:szCs w:val="24"/>
        </w:rPr>
        <w:t>e tekstiosa „k</w:t>
      </w:r>
      <w:r w:rsidR="00341ACB" w:rsidRPr="00E04EAF">
        <w:rPr>
          <w:rFonts w:ascii="Times New Roman" w:hAnsi="Times New Roman" w:cs="Times New Roman"/>
          <w:sz w:val="24"/>
          <w:szCs w:val="24"/>
          <w:shd w:val="clear" w:color="auto" w:fill="FFFFFF"/>
        </w:rPr>
        <w:t xml:space="preserve">oolieelse lasteasutuse“ tekstiosaga </w:t>
      </w:r>
      <w:r w:rsidR="5121EA82" w:rsidRPr="00E04EAF">
        <w:rPr>
          <w:rFonts w:ascii="Times New Roman" w:eastAsia="Times New Roman" w:hAnsi="Times New Roman" w:cs="Times New Roman"/>
          <w:sz w:val="24"/>
          <w:szCs w:val="24"/>
        </w:rPr>
        <w:t>„lastehoiu, lasteaia“.</w:t>
      </w:r>
    </w:p>
    <w:p w14:paraId="0CC6D207" w14:textId="77777777" w:rsidR="001338F4" w:rsidRPr="00E04EAF" w:rsidRDefault="001338F4" w:rsidP="00A57024">
      <w:pPr>
        <w:spacing w:after="0" w:line="240" w:lineRule="auto"/>
        <w:jc w:val="both"/>
        <w:rPr>
          <w:rFonts w:ascii="Times New Roman" w:eastAsia="Times New Roman" w:hAnsi="Times New Roman" w:cs="Times New Roman"/>
          <w:sz w:val="24"/>
          <w:szCs w:val="24"/>
        </w:rPr>
      </w:pPr>
    </w:p>
    <w:p w14:paraId="22D517AF" w14:textId="1BEDAA84"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13728D2E" w:rsidRPr="7BA5EFAE">
        <w:rPr>
          <w:rFonts w:ascii="Times New Roman" w:eastAsia="Times New Roman" w:hAnsi="Times New Roman" w:cs="Times New Roman"/>
          <w:b/>
          <w:bCs/>
          <w:sz w:val="24"/>
          <w:szCs w:val="24"/>
        </w:rPr>
        <w:t>6</w:t>
      </w:r>
      <w:r w:rsidR="6B0429F6" w:rsidRPr="7BA5EFAE">
        <w:rPr>
          <w:rFonts w:ascii="Times New Roman" w:eastAsia="Times New Roman" w:hAnsi="Times New Roman" w:cs="Times New Roman"/>
          <w:b/>
          <w:bCs/>
          <w:sz w:val="24"/>
          <w:szCs w:val="24"/>
        </w:rPr>
        <w:t>5</w:t>
      </w:r>
      <w:r w:rsidRPr="7BA5EFAE">
        <w:rPr>
          <w:rFonts w:ascii="Times New Roman" w:eastAsia="Times New Roman" w:hAnsi="Times New Roman" w:cs="Times New Roman"/>
          <w:b/>
          <w:bCs/>
          <w:sz w:val="24"/>
          <w:szCs w:val="24"/>
        </w:rPr>
        <w:t>. Huvikooli seaduse muutmine</w:t>
      </w:r>
    </w:p>
    <w:p w14:paraId="756D39FA" w14:textId="77777777" w:rsidR="00A57024" w:rsidRPr="00347352" w:rsidRDefault="00A57024" w:rsidP="00A57024">
      <w:pPr>
        <w:spacing w:after="0" w:line="240" w:lineRule="auto"/>
        <w:jc w:val="both"/>
        <w:rPr>
          <w:rFonts w:ascii="Times New Roman" w:eastAsia="Times New Roman" w:hAnsi="Times New Roman" w:cs="Times New Roman"/>
          <w:sz w:val="24"/>
          <w:szCs w:val="24"/>
        </w:rPr>
      </w:pPr>
    </w:p>
    <w:p w14:paraId="2776BFB8" w14:textId="11A5BDDA" w:rsidR="00BB5870" w:rsidRDefault="5121EA82"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Huvikooli seaduse § 1 lõige 3 muudetakse ja sõnastatakse järgmiselt:</w:t>
      </w:r>
    </w:p>
    <w:p w14:paraId="1CDE2BC3" w14:textId="0BA5115F" w:rsidR="2BF99F60" w:rsidRPr="00E04EAF" w:rsidRDefault="34F27E7F"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 Käesolevat seadust ei kohaldata alushariduse riikliku õppekava alusel läbiviidavale õppe- ja kasvatustegevusele, millele laienevad alusharidus</w:t>
      </w:r>
      <w:del w:id="612" w:author="Mari Koik" w:date="2024-02-14T13:10:00Z">
        <w:r w:rsidRPr="00E04EAF" w:rsidDel="00EA1310">
          <w:rPr>
            <w:rFonts w:ascii="Times New Roman" w:eastAsia="Times New Roman" w:hAnsi="Times New Roman" w:cs="Times New Roman"/>
            <w:sz w:val="24"/>
            <w:szCs w:val="24"/>
          </w:rPr>
          <w:delText xml:space="preserve">e </w:delText>
        </w:r>
      </w:del>
      <w:r w:rsidRPr="00E04EAF">
        <w:rPr>
          <w:rFonts w:ascii="Times New Roman" w:eastAsia="Times New Roman" w:hAnsi="Times New Roman" w:cs="Times New Roman"/>
          <w:sz w:val="24"/>
          <w:szCs w:val="24"/>
        </w:rPr>
        <w:t>seaduse sätted.“.</w:t>
      </w:r>
    </w:p>
    <w:p w14:paraId="496ED181" w14:textId="77777777" w:rsidR="00A57024" w:rsidRPr="00347352" w:rsidRDefault="00A57024" w:rsidP="00B94B5A">
      <w:pPr>
        <w:spacing w:after="0" w:line="240" w:lineRule="auto"/>
        <w:jc w:val="both"/>
        <w:rPr>
          <w:rFonts w:ascii="Times New Roman" w:eastAsia="Times New Roman" w:hAnsi="Times New Roman" w:cs="Times New Roman"/>
          <w:sz w:val="24"/>
          <w:szCs w:val="24"/>
        </w:rPr>
      </w:pPr>
    </w:p>
    <w:p w14:paraId="0875DFF1" w14:textId="6A4C89D3" w:rsidR="2BF99F60" w:rsidRPr="00E04EAF"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53D7B11D" w:rsidRPr="7BA5EFAE">
        <w:rPr>
          <w:rFonts w:ascii="Times New Roman" w:eastAsia="Times New Roman" w:hAnsi="Times New Roman" w:cs="Times New Roman"/>
          <w:b/>
          <w:bCs/>
          <w:sz w:val="24"/>
          <w:szCs w:val="24"/>
        </w:rPr>
        <w:t>6</w:t>
      </w:r>
      <w:r w:rsidR="36C099BB" w:rsidRPr="7BA5EFAE">
        <w:rPr>
          <w:rFonts w:ascii="Times New Roman" w:eastAsia="Times New Roman" w:hAnsi="Times New Roman" w:cs="Times New Roman"/>
          <w:b/>
          <w:bCs/>
          <w:sz w:val="24"/>
          <w:szCs w:val="24"/>
        </w:rPr>
        <w:t>6</w:t>
      </w:r>
      <w:r w:rsidRPr="7BA5EFAE">
        <w:rPr>
          <w:rFonts w:ascii="Times New Roman" w:eastAsia="Times New Roman" w:hAnsi="Times New Roman" w:cs="Times New Roman"/>
          <w:b/>
          <w:bCs/>
          <w:sz w:val="24"/>
          <w:szCs w:val="24"/>
        </w:rPr>
        <w:t>. Kohaliku omavalitsuse korralduse seaduse muutmine</w:t>
      </w:r>
    </w:p>
    <w:p w14:paraId="22802B23" w14:textId="77777777" w:rsidR="00A57024" w:rsidRDefault="00A57024" w:rsidP="00A57024">
      <w:pPr>
        <w:spacing w:after="0" w:line="240" w:lineRule="auto"/>
        <w:jc w:val="both"/>
        <w:rPr>
          <w:rFonts w:ascii="Times New Roman" w:eastAsia="Times New Roman" w:hAnsi="Times New Roman" w:cs="Times New Roman"/>
          <w:sz w:val="24"/>
          <w:szCs w:val="24"/>
        </w:rPr>
      </w:pPr>
    </w:p>
    <w:p w14:paraId="2CB15F50" w14:textId="4742B058" w:rsidR="2BF99F60" w:rsidRDefault="59CA496D"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Kohaliku omavalitsuse korralduse seaduse § 6 lõikes 2 asendatakse </w:t>
      </w:r>
      <w:r w:rsidR="00C015A1">
        <w:rPr>
          <w:rFonts w:ascii="Times New Roman" w:eastAsia="Times New Roman" w:hAnsi="Times New Roman" w:cs="Times New Roman"/>
          <w:sz w:val="24"/>
          <w:szCs w:val="24"/>
        </w:rPr>
        <w:t>tekstiosa</w:t>
      </w:r>
      <w:r w:rsidR="00C015A1"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xml:space="preserve">„koolieelsete lasteasutuste“ </w:t>
      </w:r>
      <w:r w:rsidR="00C015A1">
        <w:rPr>
          <w:rFonts w:ascii="Times New Roman" w:eastAsia="Times New Roman" w:hAnsi="Times New Roman" w:cs="Times New Roman"/>
          <w:sz w:val="24"/>
          <w:szCs w:val="24"/>
        </w:rPr>
        <w:t>tekstiosaga</w:t>
      </w:r>
      <w:r w:rsidR="00C015A1"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w:t>
      </w:r>
      <w:r w:rsidR="661BF690" w:rsidRPr="00E04EAF">
        <w:rPr>
          <w:rFonts w:ascii="Times New Roman" w:eastAsia="Times New Roman" w:hAnsi="Times New Roman" w:cs="Times New Roman"/>
          <w:sz w:val="24"/>
          <w:szCs w:val="24"/>
        </w:rPr>
        <w:t xml:space="preserve">lastehoidude, </w:t>
      </w:r>
      <w:r w:rsidRPr="00E04EAF">
        <w:rPr>
          <w:rFonts w:ascii="Times New Roman" w:eastAsia="Times New Roman" w:hAnsi="Times New Roman" w:cs="Times New Roman"/>
          <w:sz w:val="24"/>
          <w:szCs w:val="24"/>
        </w:rPr>
        <w:t>lasteaedade“.</w:t>
      </w:r>
    </w:p>
    <w:p w14:paraId="77551C1F"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3A671100" w14:textId="405BC1BC"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1AEE3912" w:rsidRPr="7BA5EFAE">
        <w:rPr>
          <w:rFonts w:ascii="Times New Roman" w:eastAsia="Times New Roman" w:hAnsi="Times New Roman" w:cs="Times New Roman"/>
          <w:b/>
          <w:bCs/>
          <w:sz w:val="24"/>
          <w:szCs w:val="24"/>
        </w:rPr>
        <w:t>6</w:t>
      </w:r>
      <w:r w:rsidR="7FA842E6" w:rsidRPr="7BA5EFAE">
        <w:rPr>
          <w:rFonts w:ascii="Times New Roman" w:eastAsia="Times New Roman" w:hAnsi="Times New Roman" w:cs="Times New Roman"/>
          <w:b/>
          <w:bCs/>
          <w:sz w:val="24"/>
          <w:szCs w:val="24"/>
        </w:rPr>
        <w:t>7</w:t>
      </w:r>
      <w:r w:rsidRPr="7BA5EFAE">
        <w:rPr>
          <w:rFonts w:ascii="Times New Roman" w:eastAsia="Times New Roman" w:hAnsi="Times New Roman" w:cs="Times New Roman"/>
          <w:b/>
          <w:bCs/>
          <w:sz w:val="24"/>
          <w:szCs w:val="24"/>
        </w:rPr>
        <w:t>. Koolieelse lasteasutuse seaduse kehtetuks tunnistamine</w:t>
      </w:r>
    </w:p>
    <w:p w14:paraId="7AC6B113" w14:textId="77777777" w:rsidR="00A57024" w:rsidRPr="00347352" w:rsidRDefault="00A57024" w:rsidP="00A57024">
      <w:pPr>
        <w:spacing w:after="0" w:line="240" w:lineRule="auto"/>
        <w:jc w:val="both"/>
        <w:rPr>
          <w:rFonts w:ascii="Times New Roman" w:eastAsia="Times New Roman" w:hAnsi="Times New Roman" w:cs="Times New Roman"/>
          <w:sz w:val="24"/>
          <w:szCs w:val="24"/>
        </w:rPr>
      </w:pPr>
    </w:p>
    <w:p w14:paraId="484EEEBA" w14:textId="5375DAE2" w:rsidR="2BF99F60" w:rsidRDefault="5121EA82"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Koolieelse lasteasutuse seadus tunnistatakse kehtetuks.</w:t>
      </w:r>
    </w:p>
    <w:p w14:paraId="6B5AEE5C" w14:textId="77777777" w:rsidR="00CE206B" w:rsidRDefault="00CE206B" w:rsidP="00A57024">
      <w:pPr>
        <w:spacing w:after="0" w:line="240" w:lineRule="auto"/>
        <w:jc w:val="both"/>
        <w:rPr>
          <w:rFonts w:ascii="Times New Roman" w:eastAsia="Times New Roman" w:hAnsi="Times New Roman" w:cs="Times New Roman"/>
          <w:sz w:val="24"/>
          <w:szCs w:val="24"/>
        </w:rPr>
      </w:pPr>
    </w:p>
    <w:p w14:paraId="7BA753AB" w14:textId="6E06E15B"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1AEE3912" w:rsidRPr="7BA5EFAE">
        <w:rPr>
          <w:rFonts w:ascii="Times New Roman" w:eastAsia="Times New Roman" w:hAnsi="Times New Roman" w:cs="Times New Roman"/>
          <w:b/>
          <w:bCs/>
          <w:sz w:val="24"/>
          <w:szCs w:val="24"/>
        </w:rPr>
        <w:t>6</w:t>
      </w:r>
      <w:r w:rsidR="5A091277" w:rsidRPr="7BA5EFAE">
        <w:rPr>
          <w:rFonts w:ascii="Times New Roman" w:eastAsia="Times New Roman" w:hAnsi="Times New Roman" w:cs="Times New Roman"/>
          <w:b/>
          <w:bCs/>
          <w:sz w:val="24"/>
          <w:szCs w:val="24"/>
        </w:rPr>
        <w:t>8</w:t>
      </w:r>
      <w:r w:rsidRPr="7BA5EFAE">
        <w:rPr>
          <w:rFonts w:ascii="Times New Roman" w:eastAsia="Times New Roman" w:hAnsi="Times New Roman" w:cs="Times New Roman"/>
          <w:b/>
          <w:bCs/>
          <w:sz w:val="24"/>
          <w:szCs w:val="24"/>
        </w:rPr>
        <w:t>. Korrakaitseseaduse muutmine</w:t>
      </w:r>
    </w:p>
    <w:p w14:paraId="219CEECE" w14:textId="77777777" w:rsidR="00A57024" w:rsidRPr="00347352" w:rsidRDefault="00A57024" w:rsidP="00A57024">
      <w:pPr>
        <w:spacing w:after="0" w:line="240" w:lineRule="auto"/>
        <w:jc w:val="both"/>
        <w:rPr>
          <w:rFonts w:ascii="Times New Roman" w:eastAsia="Times New Roman" w:hAnsi="Times New Roman" w:cs="Times New Roman"/>
          <w:sz w:val="24"/>
          <w:szCs w:val="24"/>
        </w:rPr>
      </w:pPr>
    </w:p>
    <w:p w14:paraId="120BF01E" w14:textId="6CAE2A86" w:rsidR="2BF99F60" w:rsidRDefault="5121EA82"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Korrakaitseseaduse § 55 lõike 1 punkt 5 muudetakse ja sõnastatakse järgmiselt:</w:t>
      </w:r>
    </w:p>
    <w:p w14:paraId="1DFEE0C4" w14:textId="3DAB8E0E" w:rsidR="2BF99F60" w:rsidRDefault="5121EA82"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„5) tarbida alkoholi ühissõidukipeatuses, teeliikluses osalevas avalikus kasutuses olevas ühissõidukis, </w:t>
      </w:r>
      <w:commentRangeStart w:id="613"/>
      <w:r w:rsidRPr="00E04EAF">
        <w:rPr>
          <w:rFonts w:ascii="Times New Roman" w:eastAsia="Times New Roman" w:hAnsi="Times New Roman" w:cs="Times New Roman"/>
          <w:sz w:val="24"/>
          <w:szCs w:val="24"/>
        </w:rPr>
        <w:t xml:space="preserve">lastehoiu, lasteaia, </w:t>
      </w:r>
      <w:commentRangeEnd w:id="613"/>
      <w:r w:rsidR="00BE16D0">
        <w:rPr>
          <w:rStyle w:val="Kommentaariviide"/>
        </w:rPr>
        <w:commentReference w:id="613"/>
      </w:r>
      <w:r w:rsidRPr="00E04EAF">
        <w:rPr>
          <w:rFonts w:ascii="Times New Roman" w:eastAsia="Times New Roman" w:hAnsi="Times New Roman" w:cs="Times New Roman"/>
          <w:sz w:val="24"/>
          <w:szCs w:val="24"/>
        </w:rPr>
        <w:t xml:space="preserve">põhikooli, gümnaasiumi, kutseõppeasutuse, huvikooli, noortelaagri, tervishoiuteenuse osutaja ja hoolekandeasutuse ehitises ja territooriumil </w:t>
      </w:r>
      <w:r w:rsidRPr="00BE16D0">
        <w:rPr>
          <w:rFonts w:ascii="Times New Roman" w:eastAsia="Times New Roman" w:hAnsi="Times New Roman" w:cs="Times New Roman"/>
          <w:sz w:val="24"/>
          <w:szCs w:val="24"/>
        </w:rPr>
        <w:t>või selle osas õppe- ja kasvatustegevuse või tervishoiuteenuse osutamise ajal, samuti lastele suunatud avalikul kogunemisel;“.</w:t>
      </w:r>
    </w:p>
    <w:p w14:paraId="44CA881F"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19B3F0E4" w14:textId="0383DE13" w:rsidR="2BF99F60"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1AEE3912" w:rsidRPr="7BA5EFAE">
        <w:rPr>
          <w:rFonts w:ascii="Times New Roman" w:eastAsia="Times New Roman" w:hAnsi="Times New Roman" w:cs="Times New Roman"/>
          <w:b/>
          <w:bCs/>
          <w:sz w:val="24"/>
          <w:szCs w:val="24"/>
        </w:rPr>
        <w:t>6</w:t>
      </w:r>
      <w:r w:rsidR="0ADA7544" w:rsidRPr="7BA5EFAE">
        <w:rPr>
          <w:rFonts w:ascii="Times New Roman" w:eastAsia="Times New Roman" w:hAnsi="Times New Roman" w:cs="Times New Roman"/>
          <w:b/>
          <w:bCs/>
          <w:sz w:val="24"/>
          <w:szCs w:val="24"/>
        </w:rPr>
        <w:t>9</w:t>
      </w:r>
      <w:r w:rsidRPr="7BA5EFAE">
        <w:rPr>
          <w:rFonts w:ascii="Times New Roman" w:eastAsia="Times New Roman" w:hAnsi="Times New Roman" w:cs="Times New Roman"/>
          <w:b/>
          <w:bCs/>
          <w:sz w:val="24"/>
          <w:szCs w:val="24"/>
        </w:rPr>
        <w:t>. Liiklusseaduse muutmine</w:t>
      </w:r>
    </w:p>
    <w:p w14:paraId="491A5267" w14:textId="77777777" w:rsidR="00A57024" w:rsidRPr="00A57024" w:rsidRDefault="00A57024" w:rsidP="00A57024">
      <w:pPr>
        <w:spacing w:after="0" w:line="240" w:lineRule="auto"/>
        <w:jc w:val="both"/>
        <w:rPr>
          <w:rFonts w:ascii="Times New Roman" w:eastAsia="Times New Roman" w:hAnsi="Times New Roman" w:cs="Times New Roman"/>
          <w:sz w:val="24"/>
          <w:szCs w:val="24"/>
        </w:rPr>
      </w:pPr>
    </w:p>
    <w:p w14:paraId="19B50771" w14:textId="77777777" w:rsidR="00E83CC3" w:rsidRDefault="4DCDC813" w:rsidP="00E83CC3">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Liiklusseaduses tehakse järgmised muudatused:</w:t>
      </w:r>
    </w:p>
    <w:p w14:paraId="03CC7A8E" w14:textId="77777777" w:rsidR="00553E4D" w:rsidRDefault="00553E4D" w:rsidP="00E83CC3">
      <w:pPr>
        <w:spacing w:after="0" w:line="240" w:lineRule="auto"/>
        <w:jc w:val="both"/>
        <w:rPr>
          <w:rFonts w:ascii="Times New Roman" w:eastAsia="Times New Roman" w:hAnsi="Times New Roman" w:cs="Times New Roman"/>
          <w:sz w:val="24"/>
          <w:szCs w:val="24"/>
        </w:rPr>
      </w:pPr>
    </w:p>
    <w:p w14:paraId="40471CAC" w14:textId="36814EB3" w:rsidR="2BF99F60" w:rsidRPr="00E04EAF" w:rsidRDefault="4DCDC813" w:rsidP="00E83CC3">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1)</w:t>
      </w:r>
      <w:r w:rsidRPr="00E04EAF">
        <w:rPr>
          <w:rFonts w:ascii="Times New Roman" w:eastAsia="Times New Roman" w:hAnsi="Times New Roman" w:cs="Times New Roman"/>
          <w:sz w:val="24"/>
          <w:szCs w:val="24"/>
        </w:rPr>
        <w:t xml:space="preserve"> paragrahvi 2 punkt 26</w:t>
      </w:r>
      <w:r w:rsidRPr="00E04EAF">
        <w:rPr>
          <w:rFonts w:ascii="Times New Roman" w:eastAsia="Times New Roman" w:hAnsi="Times New Roman" w:cs="Times New Roman"/>
          <w:sz w:val="24"/>
          <w:szCs w:val="24"/>
          <w:vertAlign w:val="superscript"/>
        </w:rPr>
        <w:t>1</w:t>
      </w:r>
      <w:r w:rsidRPr="00E04EAF">
        <w:rPr>
          <w:rFonts w:ascii="Times New Roman" w:eastAsia="Times New Roman" w:hAnsi="Times New Roman" w:cs="Times New Roman"/>
          <w:sz w:val="24"/>
          <w:szCs w:val="24"/>
        </w:rPr>
        <w:t xml:space="preserve"> muudetakse ja sõnastatakse järgmiselt:</w:t>
      </w:r>
    </w:p>
    <w:p w14:paraId="75DAEA8F" w14:textId="44688989" w:rsidR="2BF99F60" w:rsidRPr="00E04EAF" w:rsidRDefault="34F27E7F"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„26</w:t>
      </w:r>
      <w:r w:rsidRPr="00E04EAF">
        <w:rPr>
          <w:rFonts w:ascii="Times New Roman" w:eastAsia="Times New Roman" w:hAnsi="Times New Roman" w:cs="Times New Roman"/>
          <w:sz w:val="24"/>
          <w:szCs w:val="24"/>
          <w:vertAlign w:val="superscript"/>
        </w:rPr>
        <w:t>1</w:t>
      </w:r>
      <w:r w:rsidRPr="00E04EAF">
        <w:rPr>
          <w:rFonts w:ascii="Times New Roman" w:eastAsia="Times New Roman" w:hAnsi="Times New Roman" w:cs="Times New Roman"/>
          <w:sz w:val="24"/>
          <w:szCs w:val="24"/>
        </w:rPr>
        <w:t xml:space="preserve">) </w:t>
      </w:r>
      <w:r w:rsidRPr="00676C8B">
        <w:rPr>
          <w:rFonts w:ascii="Times New Roman" w:eastAsia="Times New Roman" w:hAnsi="Times New Roman" w:cs="Times New Roman"/>
          <w:b/>
          <w:bCs/>
          <w:sz w:val="24"/>
          <w:szCs w:val="24"/>
        </w:rPr>
        <w:t>lasterühm</w:t>
      </w:r>
      <w:r w:rsidRPr="00E04EAF">
        <w:rPr>
          <w:rFonts w:ascii="Times New Roman" w:eastAsia="Times New Roman" w:hAnsi="Times New Roman" w:cs="Times New Roman"/>
          <w:sz w:val="24"/>
          <w:szCs w:val="24"/>
        </w:rPr>
        <w:t xml:space="preserve"> on la</w:t>
      </w:r>
      <w:r w:rsidR="1538434D" w:rsidRPr="00E04EAF">
        <w:rPr>
          <w:rFonts w:ascii="Times New Roman" w:eastAsia="Times New Roman" w:hAnsi="Times New Roman" w:cs="Times New Roman"/>
          <w:sz w:val="24"/>
          <w:szCs w:val="24"/>
        </w:rPr>
        <w:t>st</w:t>
      </w:r>
      <w:r w:rsidRPr="00E04EAF">
        <w:rPr>
          <w:rFonts w:ascii="Times New Roman" w:eastAsia="Times New Roman" w:hAnsi="Times New Roman" w:cs="Times New Roman"/>
          <w:sz w:val="24"/>
          <w:szCs w:val="24"/>
        </w:rPr>
        <w:t>ehoiulaste, lasteaialaste ja põhikooli esimese kooliastme õpilaste rühm;“;</w:t>
      </w:r>
    </w:p>
    <w:p w14:paraId="0B477877" w14:textId="77777777" w:rsidR="00835117" w:rsidRDefault="00835117" w:rsidP="00835117">
      <w:pPr>
        <w:spacing w:after="0" w:line="240" w:lineRule="auto"/>
        <w:jc w:val="both"/>
        <w:rPr>
          <w:rFonts w:ascii="Times New Roman" w:eastAsia="Times New Roman" w:hAnsi="Times New Roman" w:cs="Times New Roman"/>
          <w:b/>
          <w:bCs/>
          <w:sz w:val="24"/>
          <w:szCs w:val="24"/>
        </w:rPr>
      </w:pPr>
    </w:p>
    <w:p w14:paraId="4565EAD6" w14:textId="4E075B54" w:rsidR="2BF99F60" w:rsidRPr="00E04EAF" w:rsidRDefault="4DCDC813"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2) </w:t>
      </w:r>
      <w:r w:rsidRPr="00E04EAF">
        <w:rPr>
          <w:rFonts w:ascii="Times New Roman" w:eastAsia="Times New Roman" w:hAnsi="Times New Roman" w:cs="Times New Roman"/>
          <w:sz w:val="24"/>
          <w:szCs w:val="24"/>
        </w:rPr>
        <w:t>paragrahvi 4 lõike 2 punkt 2 muudetakse ja sõnastatakse järgmiselt:</w:t>
      </w:r>
    </w:p>
    <w:p w14:paraId="77EA8A2E" w14:textId="02873184" w:rsidR="2BF99F60" w:rsidRPr="00E04EAF" w:rsidRDefault="2CB3E1DF" w:rsidP="00506CD8">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w:t>
      </w:r>
      <w:r w:rsidR="177DAC98" w:rsidRPr="00E04EAF">
        <w:rPr>
          <w:rFonts w:ascii="Times New Roman" w:eastAsia="Times New Roman" w:hAnsi="Times New Roman" w:cs="Times New Roman"/>
          <w:sz w:val="24"/>
          <w:szCs w:val="24"/>
        </w:rPr>
        <w:t xml:space="preserve">lastehoiud, </w:t>
      </w:r>
      <w:r w:rsidRPr="00E04EAF">
        <w:rPr>
          <w:rFonts w:ascii="Times New Roman" w:eastAsia="Times New Roman" w:hAnsi="Times New Roman" w:cs="Times New Roman"/>
          <w:sz w:val="24"/>
          <w:szCs w:val="24"/>
        </w:rPr>
        <w:t>lasteaiad, põhikoolid, gümnaasiumid, kutseõppeasutused, huvikoolid või muud pädevad asutused.“;</w:t>
      </w:r>
    </w:p>
    <w:p w14:paraId="295FF95C" w14:textId="77777777" w:rsidR="00506CD8" w:rsidRDefault="00506CD8" w:rsidP="00A57024">
      <w:pPr>
        <w:spacing w:after="0" w:line="240" w:lineRule="auto"/>
        <w:jc w:val="both"/>
        <w:rPr>
          <w:rFonts w:ascii="Times New Roman" w:eastAsia="Times New Roman" w:hAnsi="Times New Roman" w:cs="Times New Roman"/>
          <w:b/>
          <w:bCs/>
          <w:sz w:val="24"/>
          <w:szCs w:val="24"/>
        </w:rPr>
      </w:pPr>
    </w:p>
    <w:p w14:paraId="53455A15" w14:textId="5795D02B" w:rsidR="2BF99F60" w:rsidRPr="00E04EAF" w:rsidRDefault="20002686"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3) </w:t>
      </w:r>
      <w:r w:rsidRPr="00E04EAF">
        <w:rPr>
          <w:rFonts w:ascii="Times New Roman" w:eastAsia="Times New Roman" w:hAnsi="Times New Roman" w:cs="Times New Roman"/>
          <w:sz w:val="24"/>
          <w:szCs w:val="24"/>
        </w:rPr>
        <w:t xml:space="preserve">paragrahvi 149 lõikes 1 asendatakse </w:t>
      </w:r>
      <w:r w:rsidR="00C85F45">
        <w:rPr>
          <w:rFonts w:ascii="Times New Roman" w:eastAsia="Times New Roman" w:hAnsi="Times New Roman" w:cs="Times New Roman"/>
          <w:sz w:val="24"/>
          <w:szCs w:val="24"/>
        </w:rPr>
        <w:t>tekstiosa</w:t>
      </w:r>
      <w:r w:rsidR="00C85F45"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xml:space="preserve">„koolieelsed lasteasutused“ </w:t>
      </w:r>
      <w:r w:rsidR="00C85F45">
        <w:rPr>
          <w:rFonts w:ascii="Times New Roman" w:eastAsia="Times New Roman" w:hAnsi="Times New Roman" w:cs="Times New Roman"/>
          <w:sz w:val="24"/>
          <w:szCs w:val="24"/>
        </w:rPr>
        <w:t>tekstiosaga</w:t>
      </w:r>
      <w:r w:rsidR="00C85F45"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„lasteaiad“.</w:t>
      </w:r>
    </w:p>
    <w:p w14:paraId="2B0869E6" w14:textId="77777777" w:rsidR="00A57024" w:rsidRPr="00A57024" w:rsidRDefault="00A57024" w:rsidP="00A57024">
      <w:pPr>
        <w:spacing w:after="0" w:line="240" w:lineRule="auto"/>
        <w:jc w:val="both"/>
        <w:rPr>
          <w:rFonts w:ascii="Times New Roman" w:eastAsia="Times New Roman" w:hAnsi="Times New Roman" w:cs="Times New Roman"/>
          <w:sz w:val="24"/>
          <w:szCs w:val="24"/>
        </w:rPr>
      </w:pPr>
    </w:p>
    <w:p w14:paraId="4ED76A9A" w14:textId="538C120F" w:rsidR="0951231F" w:rsidRPr="00E04EAF" w:rsidRDefault="63584181"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3B5E38F4" w:rsidRPr="7BA5EFAE">
        <w:rPr>
          <w:rFonts w:ascii="Times New Roman" w:eastAsia="Times New Roman" w:hAnsi="Times New Roman" w:cs="Times New Roman"/>
          <w:b/>
          <w:bCs/>
          <w:sz w:val="24"/>
          <w:szCs w:val="24"/>
        </w:rPr>
        <w:t>70</w:t>
      </w:r>
      <w:r w:rsidRPr="7BA5EFAE">
        <w:rPr>
          <w:rFonts w:ascii="Times New Roman" w:eastAsia="Times New Roman" w:hAnsi="Times New Roman" w:cs="Times New Roman"/>
          <w:b/>
          <w:bCs/>
          <w:sz w:val="24"/>
          <w:szCs w:val="24"/>
        </w:rPr>
        <w:t>. Nakkushaiguste ennetamise ja tõrje seaduse muutmine</w:t>
      </w:r>
    </w:p>
    <w:p w14:paraId="5410994A" w14:textId="77777777" w:rsidR="00A57024" w:rsidRDefault="00A57024" w:rsidP="00A57024">
      <w:pPr>
        <w:spacing w:after="0" w:line="240" w:lineRule="auto"/>
        <w:jc w:val="both"/>
        <w:rPr>
          <w:rFonts w:ascii="Times New Roman" w:eastAsia="Times New Roman" w:hAnsi="Times New Roman" w:cs="Times New Roman"/>
          <w:sz w:val="24"/>
          <w:szCs w:val="24"/>
        </w:rPr>
      </w:pPr>
    </w:p>
    <w:p w14:paraId="1FD4C7D5" w14:textId="59BACA26" w:rsidR="00B72E17" w:rsidRDefault="00B72E17" w:rsidP="00A5702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Nakkushaiguste ennetamise ja tõrje seaduses tehakse järgmised muudatused:</w:t>
      </w:r>
    </w:p>
    <w:p w14:paraId="791C126C" w14:textId="77777777" w:rsidR="00553E4D" w:rsidRDefault="00553E4D" w:rsidP="00A57024">
      <w:pPr>
        <w:spacing w:after="0" w:line="240" w:lineRule="auto"/>
        <w:jc w:val="both"/>
        <w:rPr>
          <w:rFonts w:ascii="Times New Roman" w:eastAsia="Times New Roman" w:hAnsi="Times New Roman" w:cs="Times New Roman"/>
          <w:sz w:val="24"/>
          <w:szCs w:val="24"/>
        </w:rPr>
      </w:pPr>
    </w:p>
    <w:p w14:paraId="07E97312" w14:textId="616C1D61" w:rsidR="00B72E17" w:rsidRDefault="00B72E17" w:rsidP="00A57024">
      <w:pPr>
        <w:spacing w:after="0" w:line="240" w:lineRule="auto"/>
        <w:jc w:val="both"/>
        <w:rPr>
          <w:rFonts w:ascii="Times New Roman" w:eastAsia="Times New Roman" w:hAnsi="Times New Roman" w:cs="Times New Roman"/>
          <w:sz w:val="24"/>
          <w:szCs w:val="24"/>
        </w:rPr>
      </w:pPr>
      <w:r w:rsidRPr="00676C8B">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 xml:space="preserve"> </w:t>
      </w:r>
      <w:r w:rsidR="1E2EA6C5" w:rsidRPr="00E04EAF">
        <w:rPr>
          <w:rFonts w:ascii="Times New Roman" w:eastAsia="Times New Roman" w:hAnsi="Times New Roman" w:cs="Times New Roman"/>
          <w:sz w:val="24"/>
          <w:szCs w:val="24"/>
        </w:rPr>
        <w:t xml:space="preserve">paragrahvi 13 lõike </w:t>
      </w:r>
      <w:r w:rsidR="004A490C">
        <w:rPr>
          <w:rFonts w:ascii="Times New Roman" w:eastAsia="Times New Roman" w:hAnsi="Times New Roman" w:cs="Times New Roman"/>
          <w:sz w:val="24"/>
          <w:szCs w:val="24"/>
        </w:rPr>
        <w:t>1</w:t>
      </w:r>
      <w:r w:rsidR="029A74FC" w:rsidRPr="00E04EAF">
        <w:rPr>
          <w:rFonts w:ascii="Times New Roman" w:eastAsia="Times New Roman" w:hAnsi="Times New Roman" w:cs="Times New Roman"/>
          <w:sz w:val="24"/>
          <w:szCs w:val="24"/>
        </w:rPr>
        <w:t xml:space="preserve"> punktis 3</w:t>
      </w:r>
      <w:r w:rsidR="1E2EA6C5" w:rsidRPr="00E04EAF">
        <w:rPr>
          <w:rFonts w:ascii="Times New Roman" w:eastAsia="Times New Roman" w:hAnsi="Times New Roman" w:cs="Times New Roman"/>
          <w:sz w:val="24"/>
          <w:szCs w:val="24"/>
        </w:rPr>
        <w:t xml:space="preserve"> asendatakse </w:t>
      </w:r>
      <w:r w:rsidR="00E7325C">
        <w:rPr>
          <w:rFonts w:ascii="Times New Roman" w:eastAsia="Times New Roman" w:hAnsi="Times New Roman" w:cs="Times New Roman"/>
          <w:sz w:val="24"/>
          <w:szCs w:val="24"/>
        </w:rPr>
        <w:t>tekstiosa</w:t>
      </w:r>
      <w:r w:rsidR="00E7325C" w:rsidRPr="00E04EAF">
        <w:rPr>
          <w:rFonts w:ascii="Times New Roman" w:eastAsia="Times New Roman" w:hAnsi="Times New Roman" w:cs="Times New Roman"/>
          <w:sz w:val="24"/>
          <w:szCs w:val="24"/>
        </w:rPr>
        <w:t xml:space="preserve"> </w:t>
      </w:r>
      <w:r w:rsidR="1E2EA6C5" w:rsidRPr="00E04E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õpetajad ja </w:t>
      </w:r>
      <w:r w:rsidR="1E2EA6C5" w:rsidRPr="00E04EAF">
        <w:rPr>
          <w:rFonts w:ascii="Times New Roman" w:eastAsia="Times New Roman" w:hAnsi="Times New Roman" w:cs="Times New Roman"/>
          <w:sz w:val="24"/>
          <w:szCs w:val="24"/>
        </w:rPr>
        <w:t xml:space="preserve">lasteasutuse” </w:t>
      </w:r>
      <w:r w:rsidR="73826692" w:rsidRPr="00E04EAF">
        <w:rPr>
          <w:rFonts w:ascii="Times New Roman" w:eastAsia="Times New Roman" w:hAnsi="Times New Roman" w:cs="Times New Roman"/>
          <w:sz w:val="24"/>
          <w:szCs w:val="24"/>
        </w:rPr>
        <w:t>teksti</w:t>
      </w:r>
      <w:r w:rsidR="00E7325C">
        <w:rPr>
          <w:rFonts w:ascii="Times New Roman" w:eastAsia="Times New Roman" w:hAnsi="Times New Roman" w:cs="Times New Roman"/>
          <w:sz w:val="24"/>
          <w:szCs w:val="24"/>
        </w:rPr>
        <w:t>osa</w:t>
      </w:r>
      <w:r w:rsidR="73826692" w:rsidRPr="00E04EAF">
        <w:rPr>
          <w:rFonts w:ascii="Times New Roman" w:eastAsia="Times New Roman" w:hAnsi="Times New Roman" w:cs="Times New Roman"/>
          <w:sz w:val="24"/>
          <w:szCs w:val="24"/>
        </w:rPr>
        <w:t xml:space="preserve">ga </w:t>
      </w:r>
      <w:r w:rsidR="1E2EA6C5" w:rsidRPr="00E04E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õpetajad, </w:t>
      </w:r>
      <w:r w:rsidR="6D5B029C" w:rsidRPr="00E04EAF">
        <w:rPr>
          <w:rFonts w:ascii="Times New Roman" w:eastAsia="Times New Roman" w:hAnsi="Times New Roman" w:cs="Times New Roman"/>
          <w:sz w:val="24"/>
          <w:szCs w:val="24"/>
        </w:rPr>
        <w:t>lastehoiu ja lasteaia”</w:t>
      </w:r>
      <w:r>
        <w:rPr>
          <w:rFonts w:ascii="Times New Roman" w:eastAsia="Times New Roman" w:hAnsi="Times New Roman" w:cs="Times New Roman"/>
          <w:sz w:val="24"/>
          <w:szCs w:val="24"/>
        </w:rPr>
        <w:t>;</w:t>
      </w:r>
    </w:p>
    <w:p w14:paraId="08EFFD9E" w14:textId="77777777" w:rsidR="00B72E17" w:rsidRDefault="00B72E17" w:rsidP="00A57024">
      <w:pPr>
        <w:spacing w:after="0" w:line="240" w:lineRule="auto"/>
        <w:jc w:val="both"/>
        <w:rPr>
          <w:rFonts w:ascii="Times New Roman" w:eastAsia="Times New Roman" w:hAnsi="Times New Roman" w:cs="Times New Roman"/>
          <w:sz w:val="24"/>
          <w:szCs w:val="24"/>
        </w:rPr>
      </w:pPr>
    </w:p>
    <w:p w14:paraId="5C273C4F" w14:textId="58CB854C" w:rsidR="008772FE" w:rsidRDefault="00B72E17" w:rsidP="00A57024">
      <w:pPr>
        <w:spacing w:after="0" w:line="240" w:lineRule="auto"/>
        <w:jc w:val="both"/>
        <w:rPr>
          <w:ins w:id="614" w:author="Helen Uustalu" w:date="2024-02-09T13:48:00Z"/>
          <w:rFonts w:ascii="Times New Roman" w:eastAsia="Times New Roman" w:hAnsi="Times New Roman" w:cs="Times New Roman"/>
          <w:sz w:val="24"/>
          <w:szCs w:val="24"/>
        </w:rPr>
      </w:pPr>
      <w:r w:rsidRPr="00676C8B">
        <w:rPr>
          <w:rFonts w:ascii="Times New Roman" w:eastAsia="Times New Roman" w:hAnsi="Times New Roman" w:cs="Times New Roman"/>
          <w:b/>
          <w:bCs/>
          <w:sz w:val="24"/>
          <w:szCs w:val="24"/>
        </w:rPr>
        <w:t>2)</w:t>
      </w:r>
      <w:r>
        <w:rPr>
          <w:rFonts w:ascii="Times New Roman" w:eastAsia="Times New Roman" w:hAnsi="Times New Roman" w:cs="Times New Roman"/>
          <w:sz w:val="24"/>
          <w:szCs w:val="24"/>
        </w:rPr>
        <w:t xml:space="preserve"> paragrahvi 28 lõike 2 punktis </w:t>
      </w:r>
      <w:del w:id="615" w:author="Mari Koik" w:date="2024-02-16T10:30:00Z">
        <w:r w:rsidDel="00737D69">
          <w:rPr>
            <w:rFonts w:ascii="Times New Roman" w:eastAsia="Times New Roman" w:hAnsi="Times New Roman" w:cs="Times New Roman"/>
            <w:sz w:val="24"/>
            <w:szCs w:val="24"/>
          </w:rPr>
          <w:delText xml:space="preserve">2 </w:delText>
        </w:r>
      </w:del>
      <w:ins w:id="616" w:author="Mari Koik" w:date="2024-02-16T10:30:00Z">
        <w:r w:rsidR="00737D69">
          <w:rPr>
            <w:rFonts w:ascii="Times New Roman" w:eastAsia="Times New Roman" w:hAnsi="Times New Roman" w:cs="Times New Roman"/>
            <w:sz w:val="24"/>
            <w:szCs w:val="24"/>
          </w:rPr>
          <w:t xml:space="preserve">1 </w:t>
        </w:r>
      </w:ins>
      <w:r>
        <w:rPr>
          <w:rFonts w:ascii="Times New Roman" w:eastAsia="Times New Roman" w:hAnsi="Times New Roman" w:cs="Times New Roman"/>
          <w:sz w:val="24"/>
          <w:szCs w:val="24"/>
        </w:rPr>
        <w:t>asendatakse tekstiosa „koole ning lasteasutusi“ tekstiosaga „koole, lastehoidusid</w:t>
      </w:r>
      <w:ins w:id="617" w:author="Mari Koik" w:date="2024-02-16T10:30:00Z">
        <w:r w:rsidR="00737D69">
          <w:rPr>
            <w:rFonts w:ascii="Times New Roman" w:eastAsia="Times New Roman" w:hAnsi="Times New Roman" w:cs="Times New Roman"/>
            <w:sz w:val="24"/>
            <w:szCs w:val="24"/>
          </w:rPr>
          <w:t>,</w:t>
        </w:r>
      </w:ins>
      <w:del w:id="618" w:author="Mari Koik" w:date="2024-02-16T10:30:00Z">
        <w:r w:rsidDel="00737D69">
          <w:rPr>
            <w:rFonts w:ascii="Times New Roman" w:eastAsia="Times New Roman" w:hAnsi="Times New Roman" w:cs="Times New Roman"/>
            <w:sz w:val="24"/>
            <w:szCs w:val="24"/>
          </w:rPr>
          <w:delText xml:space="preserve"> </w:delText>
        </w:r>
      </w:del>
      <w:del w:id="619" w:author="Mari Koik" w:date="2024-02-16T10:31:00Z">
        <w:r w:rsidDel="00737D69">
          <w:rPr>
            <w:rFonts w:ascii="Times New Roman" w:eastAsia="Times New Roman" w:hAnsi="Times New Roman" w:cs="Times New Roman"/>
            <w:sz w:val="24"/>
            <w:szCs w:val="24"/>
          </w:rPr>
          <w:delText>ja</w:delText>
        </w:r>
      </w:del>
      <w:r>
        <w:rPr>
          <w:rFonts w:ascii="Times New Roman" w:eastAsia="Times New Roman" w:hAnsi="Times New Roman" w:cs="Times New Roman"/>
          <w:sz w:val="24"/>
          <w:szCs w:val="24"/>
        </w:rPr>
        <w:t xml:space="preserve"> lasteaedasid“</w:t>
      </w:r>
      <w:ins w:id="620" w:author="Helen Uustalu" w:date="2024-02-09T13:48:00Z">
        <w:r w:rsidR="008772FE">
          <w:rPr>
            <w:rFonts w:ascii="Times New Roman" w:eastAsia="Times New Roman" w:hAnsi="Times New Roman" w:cs="Times New Roman"/>
            <w:sz w:val="24"/>
            <w:szCs w:val="24"/>
          </w:rPr>
          <w:t>;</w:t>
        </w:r>
      </w:ins>
    </w:p>
    <w:p w14:paraId="64C584C8" w14:textId="77777777" w:rsidR="008772FE" w:rsidRDefault="008772FE" w:rsidP="00A57024">
      <w:pPr>
        <w:spacing w:after="0" w:line="240" w:lineRule="auto"/>
        <w:jc w:val="both"/>
        <w:rPr>
          <w:ins w:id="621" w:author="Helen Uustalu" w:date="2024-02-09T13:48:00Z"/>
          <w:rFonts w:ascii="Times New Roman" w:eastAsia="Times New Roman" w:hAnsi="Times New Roman" w:cs="Times New Roman"/>
          <w:sz w:val="24"/>
          <w:szCs w:val="24"/>
        </w:rPr>
      </w:pPr>
    </w:p>
    <w:p w14:paraId="192B380F" w14:textId="4502B2C8" w:rsidR="22436523" w:rsidRPr="00E04EAF" w:rsidRDefault="008772FE" w:rsidP="00A57024">
      <w:pPr>
        <w:spacing w:after="0" w:line="240" w:lineRule="auto"/>
        <w:jc w:val="both"/>
        <w:rPr>
          <w:rFonts w:ascii="Times New Roman" w:eastAsia="Times New Roman" w:hAnsi="Times New Roman" w:cs="Times New Roman"/>
          <w:sz w:val="24"/>
          <w:szCs w:val="24"/>
        </w:rPr>
      </w:pPr>
      <w:commentRangeStart w:id="622"/>
      <w:ins w:id="623" w:author="Helen Uustalu" w:date="2024-02-09T13:49:00Z">
        <w:r>
          <w:rPr>
            <w:rFonts w:ascii="Times New Roman" w:eastAsia="Times New Roman" w:hAnsi="Times New Roman" w:cs="Times New Roman"/>
            <w:b/>
            <w:bCs/>
            <w:sz w:val="24"/>
            <w:szCs w:val="24"/>
          </w:rPr>
          <w:t xml:space="preserve">3) </w:t>
        </w:r>
      </w:ins>
      <w:del w:id="624" w:author="Helen Uustalu" w:date="2024-02-09T13:49:00Z">
        <w:r w:rsidR="00B72E17" w:rsidDel="008772FE">
          <w:rPr>
            <w:rFonts w:ascii="Times New Roman" w:eastAsia="Times New Roman" w:hAnsi="Times New Roman" w:cs="Times New Roman"/>
            <w:sz w:val="24"/>
            <w:szCs w:val="24"/>
          </w:rPr>
          <w:delText xml:space="preserve"> ning</w:delText>
        </w:r>
      </w:del>
      <w:ins w:id="625" w:author="Helen Uustalu" w:date="2024-02-09T13:49:00Z">
        <w:r>
          <w:rPr>
            <w:rFonts w:ascii="Times New Roman" w:eastAsia="Times New Roman" w:hAnsi="Times New Roman" w:cs="Times New Roman"/>
            <w:sz w:val="24"/>
            <w:szCs w:val="24"/>
          </w:rPr>
          <w:t>paragrahvi 28</w:t>
        </w:r>
      </w:ins>
      <w:r w:rsidR="00B72E17">
        <w:rPr>
          <w:rFonts w:ascii="Times New Roman" w:eastAsia="Times New Roman" w:hAnsi="Times New Roman" w:cs="Times New Roman"/>
          <w:sz w:val="24"/>
          <w:szCs w:val="24"/>
        </w:rPr>
        <w:t xml:space="preserve"> </w:t>
      </w:r>
      <w:commentRangeEnd w:id="622"/>
      <w:r>
        <w:rPr>
          <w:rStyle w:val="Kommentaariviide"/>
        </w:rPr>
        <w:commentReference w:id="622"/>
      </w:r>
      <w:r w:rsidR="00B72E17">
        <w:rPr>
          <w:rFonts w:ascii="Times New Roman" w:eastAsia="Times New Roman" w:hAnsi="Times New Roman" w:cs="Times New Roman"/>
          <w:sz w:val="24"/>
          <w:szCs w:val="24"/>
        </w:rPr>
        <w:t>lõikes 4 asendatakse tekstiosa „</w:t>
      </w:r>
      <w:del w:id="626" w:author="Mari Koik" w:date="2024-02-16T10:32:00Z">
        <w:r w:rsidR="00B72E17" w:rsidDel="008171E6">
          <w:rPr>
            <w:rFonts w:ascii="Times New Roman" w:eastAsia="Times New Roman" w:hAnsi="Times New Roman" w:cs="Times New Roman"/>
            <w:sz w:val="24"/>
            <w:szCs w:val="24"/>
          </w:rPr>
          <w:delText>lasteasutuse</w:delText>
        </w:r>
      </w:del>
      <w:ins w:id="627" w:author="Mari Koik" w:date="2024-02-16T10:32:00Z">
        <w:r w:rsidR="008171E6">
          <w:rPr>
            <w:rFonts w:ascii="Times New Roman" w:eastAsia="Times New Roman" w:hAnsi="Times New Roman" w:cs="Times New Roman"/>
            <w:sz w:val="24"/>
            <w:szCs w:val="24"/>
          </w:rPr>
          <w:t>Lasteasutuse</w:t>
        </w:r>
      </w:ins>
      <w:r w:rsidR="00B72E17">
        <w:rPr>
          <w:rFonts w:ascii="Times New Roman" w:eastAsia="Times New Roman" w:hAnsi="Times New Roman" w:cs="Times New Roman"/>
          <w:sz w:val="24"/>
          <w:szCs w:val="24"/>
        </w:rPr>
        <w:t>“ tekstiosaga „</w:t>
      </w:r>
      <w:del w:id="628" w:author="Mari Koik" w:date="2024-02-16T10:32:00Z">
        <w:r w:rsidR="00B72E17" w:rsidDel="008171E6">
          <w:rPr>
            <w:rFonts w:ascii="Times New Roman" w:eastAsia="Times New Roman" w:hAnsi="Times New Roman" w:cs="Times New Roman"/>
            <w:sz w:val="24"/>
            <w:szCs w:val="24"/>
          </w:rPr>
          <w:delText>lastehoiu</w:delText>
        </w:r>
      </w:del>
      <w:ins w:id="629" w:author="Mari Koik" w:date="2024-02-16T10:32:00Z">
        <w:r w:rsidR="008171E6">
          <w:rPr>
            <w:rFonts w:ascii="Times New Roman" w:eastAsia="Times New Roman" w:hAnsi="Times New Roman" w:cs="Times New Roman"/>
            <w:sz w:val="24"/>
            <w:szCs w:val="24"/>
          </w:rPr>
          <w:t>Lastehoiu</w:t>
        </w:r>
      </w:ins>
      <w:r w:rsidR="00B72E17">
        <w:rPr>
          <w:rFonts w:ascii="Times New Roman" w:eastAsia="Times New Roman" w:hAnsi="Times New Roman" w:cs="Times New Roman"/>
          <w:sz w:val="24"/>
          <w:szCs w:val="24"/>
        </w:rPr>
        <w:t>, lasteaia“</w:t>
      </w:r>
      <w:r w:rsidR="6D5B029C" w:rsidRPr="00E04EAF">
        <w:rPr>
          <w:rFonts w:ascii="Times New Roman" w:eastAsia="Times New Roman" w:hAnsi="Times New Roman" w:cs="Times New Roman"/>
          <w:sz w:val="24"/>
          <w:szCs w:val="24"/>
        </w:rPr>
        <w:t>.</w:t>
      </w:r>
    </w:p>
    <w:p w14:paraId="0757452D" w14:textId="77777777" w:rsidR="00A57024" w:rsidRPr="00A57024" w:rsidRDefault="00A57024" w:rsidP="00A57024">
      <w:pPr>
        <w:spacing w:after="0" w:line="240" w:lineRule="auto"/>
        <w:jc w:val="both"/>
        <w:rPr>
          <w:rFonts w:ascii="Times New Roman" w:eastAsia="Times New Roman" w:hAnsi="Times New Roman" w:cs="Times New Roman"/>
          <w:sz w:val="24"/>
          <w:szCs w:val="24"/>
        </w:rPr>
      </w:pPr>
    </w:p>
    <w:p w14:paraId="00FCE461" w14:textId="078F795E" w:rsidR="00A57024" w:rsidRPr="00677004"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CCF7849" w:rsidRPr="7BA5EFAE">
        <w:rPr>
          <w:rFonts w:ascii="Times New Roman" w:eastAsia="Times New Roman" w:hAnsi="Times New Roman" w:cs="Times New Roman"/>
          <w:b/>
          <w:bCs/>
          <w:sz w:val="24"/>
          <w:szCs w:val="24"/>
        </w:rPr>
        <w:t>7</w:t>
      </w:r>
      <w:r w:rsidR="6303E0E8" w:rsidRPr="7BA5EFAE">
        <w:rPr>
          <w:rFonts w:ascii="Times New Roman" w:eastAsia="Times New Roman" w:hAnsi="Times New Roman" w:cs="Times New Roman"/>
          <w:b/>
          <w:bCs/>
          <w:sz w:val="24"/>
          <w:szCs w:val="24"/>
        </w:rPr>
        <w:t>1</w:t>
      </w:r>
      <w:r w:rsidRPr="7BA5EFAE">
        <w:rPr>
          <w:rFonts w:ascii="Times New Roman" w:eastAsia="Times New Roman" w:hAnsi="Times New Roman" w:cs="Times New Roman"/>
          <w:b/>
          <w:bCs/>
          <w:sz w:val="24"/>
          <w:szCs w:val="24"/>
        </w:rPr>
        <w:t>. Põhikooli- ja gümnaasiumiseaduse muutmine</w:t>
      </w:r>
    </w:p>
    <w:p w14:paraId="11BFC003" w14:textId="77777777" w:rsidR="00DC4174" w:rsidRDefault="00DC4174" w:rsidP="00A57024">
      <w:pPr>
        <w:spacing w:after="0" w:line="240" w:lineRule="auto"/>
        <w:jc w:val="both"/>
        <w:rPr>
          <w:rFonts w:ascii="Times New Roman" w:eastAsia="Times New Roman" w:hAnsi="Times New Roman" w:cs="Times New Roman"/>
          <w:sz w:val="24"/>
          <w:szCs w:val="24"/>
        </w:rPr>
      </w:pPr>
    </w:p>
    <w:p w14:paraId="20726E77" w14:textId="0C9380C5" w:rsidR="2BF99F60" w:rsidRDefault="5121EA82"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Põhikooli- ja gümnaasiumiseaduses tehakse järgmised muudatused:</w:t>
      </w:r>
    </w:p>
    <w:p w14:paraId="141830EC" w14:textId="77777777" w:rsidR="00485E24" w:rsidRDefault="00485E24" w:rsidP="00A57024">
      <w:pPr>
        <w:spacing w:after="0" w:line="240" w:lineRule="auto"/>
        <w:jc w:val="both"/>
        <w:rPr>
          <w:rFonts w:ascii="Times New Roman" w:eastAsia="Times New Roman" w:hAnsi="Times New Roman" w:cs="Times New Roman"/>
          <w:sz w:val="24"/>
          <w:szCs w:val="24"/>
        </w:rPr>
      </w:pPr>
    </w:p>
    <w:p w14:paraId="3A6564A4" w14:textId="57AB11C4" w:rsidR="2BF99F60" w:rsidRDefault="0F6A993B"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lastRenderedPageBreak/>
        <w:t xml:space="preserve">1) </w:t>
      </w:r>
      <w:r w:rsidRPr="7BA5EFAE">
        <w:rPr>
          <w:rFonts w:ascii="Times New Roman" w:eastAsia="Times New Roman" w:hAnsi="Times New Roman" w:cs="Times New Roman"/>
          <w:sz w:val="24"/>
          <w:szCs w:val="24"/>
        </w:rPr>
        <w:t xml:space="preserve">seaduse tekstis asendatakse läbivalt sõna „lasteasutus“ sõnaga „lasteaed“ </w:t>
      </w:r>
      <w:del w:id="630" w:author="Helen Uustalu" w:date="2024-02-09T13:50:00Z">
        <w:r w:rsidR="1E36352F" w:rsidRPr="00692A8A" w:rsidDel="008772FE">
          <w:rPr>
            <w:rFonts w:ascii="Times New Roman" w:eastAsia="Times New Roman" w:hAnsi="Times New Roman" w:cs="Times New Roman"/>
            <w:sz w:val="24"/>
            <w:szCs w:val="24"/>
          </w:rPr>
          <w:delText xml:space="preserve">sobivas </w:delText>
        </w:r>
      </w:del>
      <w:commentRangeStart w:id="631"/>
      <w:ins w:id="632" w:author="Helen Uustalu" w:date="2024-02-09T13:50:00Z">
        <w:r w:rsidR="008772FE">
          <w:rPr>
            <w:rFonts w:ascii="Times New Roman" w:eastAsia="Times New Roman" w:hAnsi="Times New Roman" w:cs="Times New Roman"/>
            <w:sz w:val="24"/>
            <w:szCs w:val="24"/>
          </w:rPr>
          <w:t>vastavas</w:t>
        </w:r>
        <w:commentRangeEnd w:id="631"/>
        <w:r w:rsidR="008772FE">
          <w:rPr>
            <w:rStyle w:val="Kommentaariviide"/>
          </w:rPr>
          <w:commentReference w:id="631"/>
        </w:r>
        <w:r w:rsidR="008772FE" w:rsidRPr="00692A8A">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käändes;</w:t>
      </w:r>
    </w:p>
    <w:p w14:paraId="6399FF90" w14:textId="77777777" w:rsidR="00835117" w:rsidRPr="00E04EAF" w:rsidRDefault="00835117" w:rsidP="00835117">
      <w:pPr>
        <w:spacing w:after="0" w:line="240" w:lineRule="auto"/>
        <w:jc w:val="both"/>
        <w:rPr>
          <w:rFonts w:ascii="Times New Roman" w:eastAsia="Times New Roman" w:hAnsi="Times New Roman" w:cs="Times New Roman"/>
          <w:sz w:val="24"/>
          <w:szCs w:val="24"/>
        </w:rPr>
      </w:pPr>
    </w:p>
    <w:p w14:paraId="5AB8F85D" w14:textId="284296FA" w:rsidR="2BF99F60" w:rsidRPr="00E04EAF" w:rsidRDefault="4DCDC813"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2)</w:t>
      </w:r>
      <w:r w:rsidRPr="00E04EAF">
        <w:rPr>
          <w:rFonts w:ascii="Times New Roman" w:eastAsia="Times New Roman" w:hAnsi="Times New Roman" w:cs="Times New Roman"/>
          <w:sz w:val="24"/>
          <w:szCs w:val="24"/>
        </w:rPr>
        <w:t xml:space="preserve"> paragrahvi 2 lõike 3 punkt 2 muudetakse ja sõnastatakse järgmiselt:</w:t>
      </w:r>
    </w:p>
    <w:p w14:paraId="58DEF6ED" w14:textId="77777777" w:rsidR="00485E24" w:rsidRDefault="34F27E7F" w:rsidP="00485E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„2) lasteaed ja põhikool, mis tegutsevad ühe asutusena;“;</w:t>
      </w:r>
    </w:p>
    <w:p w14:paraId="19121746" w14:textId="77777777" w:rsidR="00485E24" w:rsidRDefault="00485E24" w:rsidP="00485E24">
      <w:pPr>
        <w:spacing w:after="0" w:line="240" w:lineRule="auto"/>
        <w:jc w:val="both"/>
        <w:rPr>
          <w:rFonts w:ascii="Times New Roman" w:eastAsia="Times New Roman" w:hAnsi="Times New Roman" w:cs="Times New Roman"/>
          <w:sz w:val="24"/>
          <w:szCs w:val="24"/>
        </w:rPr>
      </w:pPr>
    </w:p>
    <w:p w14:paraId="6EC216EE" w14:textId="7CB3CED1" w:rsidR="2BF99F60" w:rsidRPr="00E04EAF" w:rsidRDefault="4DCDC813" w:rsidP="00485E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3)</w:t>
      </w:r>
      <w:r w:rsidRPr="00E04EAF">
        <w:rPr>
          <w:rFonts w:ascii="Times New Roman" w:eastAsia="Times New Roman" w:hAnsi="Times New Roman" w:cs="Times New Roman"/>
          <w:sz w:val="24"/>
          <w:szCs w:val="24"/>
        </w:rPr>
        <w:t xml:space="preserve"> paragrahvi 2 lõige 5 muudetakse ja sõnastatakse järgmiselt:</w:t>
      </w:r>
    </w:p>
    <w:p w14:paraId="761E6C64" w14:textId="71E75729" w:rsidR="00835117" w:rsidRPr="00E04EAF" w:rsidRDefault="2A92741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„(5) Ühe asutusena tegutseva </w:t>
      </w:r>
      <w:r w:rsidR="1D6170F6" w:rsidRPr="7BA5EFAE">
        <w:rPr>
          <w:rFonts w:ascii="Times New Roman" w:eastAsia="Times New Roman" w:hAnsi="Times New Roman" w:cs="Times New Roman"/>
          <w:sz w:val="24"/>
          <w:szCs w:val="24"/>
        </w:rPr>
        <w:t xml:space="preserve">üldhariduskooli </w:t>
      </w:r>
      <w:r w:rsidR="0D3FDE3A" w:rsidRPr="7BA5EFAE">
        <w:rPr>
          <w:rFonts w:ascii="Times New Roman" w:eastAsia="Times New Roman" w:hAnsi="Times New Roman" w:cs="Times New Roman"/>
          <w:sz w:val="24"/>
          <w:szCs w:val="24"/>
        </w:rPr>
        <w:t xml:space="preserve">ja </w:t>
      </w:r>
      <w:r w:rsidR="2EA92EB6" w:rsidRPr="7BA5EFAE">
        <w:rPr>
          <w:rFonts w:ascii="Times New Roman" w:eastAsia="Times New Roman" w:hAnsi="Times New Roman" w:cs="Times New Roman"/>
          <w:sz w:val="24"/>
          <w:szCs w:val="24"/>
        </w:rPr>
        <w:t xml:space="preserve">lasteaia </w:t>
      </w:r>
      <w:r w:rsidRPr="7BA5EFAE">
        <w:rPr>
          <w:rFonts w:ascii="Times New Roman" w:eastAsia="Times New Roman" w:hAnsi="Times New Roman" w:cs="Times New Roman"/>
          <w:sz w:val="24"/>
          <w:szCs w:val="24"/>
        </w:rPr>
        <w:t>puhul kohaldatakse lasteaia</w:t>
      </w:r>
      <w:del w:id="633" w:author="Mari Koik" w:date="2024-02-14T11:52:00Z">
        <w:r w:rsidRPr="7BA5EFAE" w:rsidDel="00742123">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osale alusharidus</w:t>
      </w:r>
      <w:del w:id="634" w:author="Mari Koik" w:date="2024-02-14T13:10:00Z">
        <w:r w:rsidRPr="7BA5EFAE" w:rsidDel="00EA1310">
          <w:rPr>
            <w:rFonts w:ascii="Times New Roman" w:eastAsia="Times New Roman" w:hAnsi="Times New Roman" w:cs="Times New Roman"/>
            <w:sz w:val="24"/>
            <w:szCs w:val="24"/>
          </w:rPr>
          <w:delText xml:space="preserve">e </w:delText>
        </w:r>
      </w:del>
      <w:r w:rsidRPr="7BA5EFAE">
        <w:rPr>
          <w:rFonts w:ascii="Times New Roman" w:eastAsia="Times New Roman" w:hAnsi="Times New Roman" w:cs="Times New Roman"/>
          <w:sz w:val="24"/>
          <w:szCs w:val="24"/>
        </w:rPr>
        <w:t xml:space="preserve">seadust </w:t>
      </w:r>
      <w:r w:rsidR="737F2EA2" w:rsidRPr="7BA5EFAE">
        <w:rPr>
          <w:rFonts w:ascii="Times New Roman" w:eastAsia="Times New Roman" w:hAnsi="Times New Roman" w:cs="Times New Roman"/>
          <w:sz w:val="24"/>
          <w:szCs w:val="24"/>
        </w:rPr>
        <w:t xml:space="preserve">ja </w:t>
      </w:r>
      <w:r w:rsidRPr="7BA5EFAE">
        <w:rPr>
          <w:rFonts w:ascii="Times New Roman" w:eastAsia="Times New Roman" w:hAnsi="Times New Roman" w:cs="Times New Roman"/>
          <w:sz w:val="24"/>
          <w:szCs w:val="24"/>
        </w:rPr>
        <w:t xml:space="preserve">üldhariduskooli osale käesolevat seadust. Ühe asutusena tegutseva üldhariduskooli </w:t>
      </w:r>
      <w:r w:rsidR="205DF740" w:rsidRPr="7BA5EFAE">
        <w:rPr>
          <w:rFonts w:ascii="Times New Roman" w:eastAsia="Times New Roman" w:hAnsi="Times New Roman" w:cs="Times New Roman"/>
          <w:sz w:val="24"/>
          <w:szCs w:val="24"/>
        </w:rPr>
        <w:t xml:space="preserve">ja lasteaia </w:t>
      </w:r>
      <w:r w:rsidRPr="7BA5EFAE">
        <w:rPr>
          <w:rFonts w:ascii="Times New Roman" w:eastAsia="Times New Roman" w:hAnsi="Times New Roman" w:cs="Times New Roman"/>
          <w:sz w:val="24"/>
          <w:szCs w:val="24"/>
        </w:rPr>
        <w:t>direktoril on käesolevast seadusest ning alusharidus</w:t>
      </w:r>
      <w:del w:id="635" w:author="Mari Koik" w:date="2024-02-14T13:10:00Z">
        <w:r w:rsidRPr="7BA5EFAE" w:rsidDel="00EA1310">
          <w:rPr>
            <w:rFonts w:ascii="Times New Roman" w:eastAsia="Times New Roman" w:hAnsi="Times New Roman" w:cs="Times New Roman"/>
            <w:sz w:val="24"/>
            <w:szCs w:val="24"/>
          </w:rPr>
          <w:delText xml:space="preserve">e </w:delText>
        </w:r>
      </w:del>
      <w:r w:rsidRPr="7BA5EFAE">
        <w:rPr>
          <w:rFonts w:ascii="Times New Roman" w:eastAsia="Times New Roman" w:hAnsi="Times New Roman" w:cs="Times New Roman"/>
          <w:sz w:val="24"/>
          <w:szCs w:val="24"/>
        </w:rPr>
        <w:t>seadusest tulenev pädevus.“;</w:t>
      </w:r>
    </w:p>
    <w:p w14:paraId="51C68213" w14:textId="77777777" w:rsidR="00835117" w:rsidRDefault="00835117" w:rsidP="00835117">
      <w:pPr>
        <w:spacing w:after="0" w:line="240" w:lineRule="auto"/>
        <w:jc w:val="both"/>
        <w:rPr>
          <w:rFonts w:ascii="Times New Roman" w:eastAsia="Times New Roman" w:hAnsi="Times New Roman" w:cs="Times New Roman"/>
          <w:b/>
          <w:bCs/>
          <w:sz w:val="24"/>
          <w:szCs w:val="24"/>
        </w:rPr>
      </w:pPr>
    </w:p>
    <w:p w14:paraId="0779184C" w14:textId="5FC63405" w:rsidR="2BF99F60" w:rsidRPr="00E04EAF" w:rsidRDefault="5121EA82"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4)</w:t>
      </w:r>
      <w:r w:rsidRPr="00E04EAF">
        <w:rPr>
          <w:rFonts w:ascii="Times New Roman" w:eastAsia="Times New Roman" w:hAnsi="Times New Roman" w:cs="Times New Roman"/>
          <w:sz w:val="24"/>
          <w:szCs w:val="24"/>
        </w:rPr>
        <w:t xml:space="preserve"> paragrahvi 9 täiendatakse lõikega 3</w:t>
      </w:r>
      <w:r w:rsidRPr="00E04EAF">
        <w:rPr>
          <w:rFonts w:ascii="Times New Roman" w:eastAsia="Times New Roman" w:hAnsi="Times New Roman" w:cs="Times New Roman"/>
          <w:sz w:val="24"/>
          <w:szCs w:val="24"/>
          <w:vertAlign w:val="superscript"/>
        </w:rPr>
        <w:t>1</w:t>
      </w:r>
      <w:r w:rsidRPr="00E04EAF">
        <w:rPr>
          <w:rFonts w:ascii="Times New Roman" w:eastAsia="Times New Roman" w:hAnsi="Times New Roman" w:cs="Times New Roman"/>
          <w:sz w:val="24"/>
          <w:szCs w:val="24"/>
        </w:rPr>
        <w:t xml:space="preserve"> järgmises sõnastuses:</w:t>
      </w:r>
    </w:p>
    <w:p w14:paraId="670092CE" w14:textId="53F8C4C3" w:rsidR="007B7323" w:rsidRDefault="0F6A993B" w:rsidP="007B7323">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„(3</w:t>
      </w:r>
      <w:r w:rsidRPr="7BA5EFAE">
        <w:rPr>
          <w:rFonts w:ascii="Times New Roman" w:eastAsia="Times New Roman" w:hAnsi="Times New Roman" w:cs="Times New Roman"/>
          <w:sz w:val="24"/>
          <w:szCs w:val="24"/>
          <w:vertAlign w:val="superscript"/>
        </w:rPr>
        <w:t>1</w:t>
      </w:r>
      <w:r w:rsidRPr="7BA5EFAE">
        <w:rPr>
          <w:rFonts w:ascii="Times New Roman" w:eastAsia="Times New Roman" w:hAnsi="Times New Roman" w:cs="Times New Roman"/>
          <w:sz w:val="24"/>
          <w:szCs w:val="24"/>
        </w:rPr>
        <w:t xml:space="preserve">) </w:t>
      </w:r>
      <w:bookmarkStart w:id="636" w:name="_Hlk156472497"/>
      <w:commentRangeStart w:id="637"/>
      <w:r w:rsidRPr="7BA5EFAE">
        <w:rPr>
          <w:rFonts w:ascii="Times New Roman" w:eastAsia="Times New Roman" w:hAnsi="Times New Roman" w:cs="Times New Roman"/>
          <w:sz w:val="24"/>
          <w:szCs w:val="24"/>
        </w:rPr>
        <w:t xml:space="preserve">Lisaks käesoleva paragrahvi lõikes 3 nimetatud </w:t>
      </w:r>
      <w:ins w:id="638" w:author="Mari Koik" w:date="2024-02-16T10:55:00Z">
        <w:r w:rsidR="00EA137A">
          <w:rPr>
            <w:rFonts w:ascii="Times New Roman" w:eastAsia="Times New Roman" w:hAnsi="Times New Roman" w:cs="Times New Roman"/>
            <w:sz w:val="24"/>
            <w:szCs w:val="24"/>
          </w:rPr>
          <w:t>soovituse</w:t>
        </w:r>
      </w:ins>
      <w:del w:id="639" w:author="Mari Koik" w:date="2024-02-16T11:01:00Z">
        <w:r w:rsidRPr="7BA5EFAE" w:rsidDel="00EB5120">
          <w:rPr>
            <w:rFonts w:ascii="Times New Roman" w:eastAsia="Times New Roman" w:hAnsi="Times New Roman" w:cs="Times New Roman"/>
            <w:sz w:val="24"/>
            <w:szCs w:val="24"/>
          </w:rPr>
          <w:delText xml:space="preserve">koolivalmiduse </w:delText>
        </w:r>
      </w:del>
      <w:del w:id="640" w:author="Mari Koik" w:date="2024-02-16T10:51:00Z">
        <w:r w:rsidRPr="7BA5EFAE" w:rsidDel="00EA137A">
          <w:rPr>
            <w:rFonts w:ascii="Times New Roman" w:eastAsia="Times New Roman" w:hAnsi="Times New Roman" w:cs="Times New Roman"/>
            <w:sz w:val="24"/>
            <w:szCs w:val="24"/>
          </w:rPr>
          <w:delText xml:space="preserve">hindamisele </w:delText>
        </w:r>
      </w:del>
      <w:ins w:id="641" w:author="Mari Koik" w:date="2024-02-16T10:51:00Z">
        <w:r w:rsidR="00EA137A" w:rsidRPr="7BA5EFAE">
          <w:rPr>
            <w:rFonts w:ascii="Times New Roman" w:eastAsia="Times New Roman" w:hAnsi="Times New Roman" w:cs="Times New Roman"/>
            <w:sz w:val="24"/>
            <w:szCs w:val="24"/>
          </w:rPr>
          <w:t xml:space="preserve">le </w:t>
        </w:r>
      </w:ins>
      <w:del w:id="642" w:author="Mari Koik" w:date="2024-02-14T11:52:00Z">
        <w:r w:rsidRPr="7BA5EFAE" w:rsidDel="00742123">
          <w:rPr>
            <w:rFonts w:ascii="Times New Roman" w:eastAsia="Times New Roman" w:hAnsi="Times New Roman" w:cs="Times New Roman"/>
            <w:sz w:val="24"/>
            <w:szCs w:val="24"/>
          </w:rPr>
          <w:delText xml:space="preserve">peab </w:delText>
        </w:r>
      </w:del>
      <w:ins w:id="643" w:author="Mari Koik" w:date="2024-02-14T11:52:00Z">
        <w:r w:rsidR="00742123">
          <w:rPr>
            <w:rFonts w:ascii="Times New Roman" w:eastAsia="Times New Roman" w:hAnsi="Times New Roman" w:cs="Times New Roman"/>
            <w:sz w:val="24"/>
            <w:szCs w:val="24"/>
          </w:rPr>
          <w:t>lähtub</w:t>
        </w:r>
        <w:r w:rsidR="00742123"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 xml:space="preserve">vald või linn </w:t>
      </w:r>
      <w:ins w:id="644" w:author="Mari Koik" w:date="2024-02-16T11:00:00Z">
        <w:r w:rsidR="00EA137A">
          <w:rPr>
            <w:rFonts w:ascii="Times New Roman" w:eastAsia="Times New Roman" w:hAnsi="Times New Roman" w:cs="Times New Roman"/>
            <w:sz w:val="24"/>
            <w:szCs w:val="24"/>
          </w:rPr>
          <w:t xml:space="preserve">koolikohustuse </w:t>
        </w:r>
      </w:ins>
      <w:ins w:id="645" w:author="Mari Koik" w:date="2024-02-16T11:01:00Z">
        <w:r w:rsidR="00EA137A">
          <w:rPr>
            <w:rFonts w:ascii="Times New Roman" w:eastAsia="Times New Roman" w:hAnsi="Times New Roman" w:cs="Times New Roman"/>
            <w:sz w:val="24"/>
            <w:szCs w:val="24"/>
          </w:rPr>
          <w:t xml:space="preserve">edasilükkamise otsustamisel </w:t>
        </w:r>
      </w:ins>
      <w:ins w:id="646" w:author="Mari Koik" w:date="2024-02-16T11:02:00Z">
        <w:r w:rsidR="00EB5120">
          <w:rPr>
            <w:rFonts w:ascii="Times New Roman" w:eastAsia="Times New Roman" w:hAnsi="Times New Roman" w:cs="Times New Roman"/>
            <w:sz w:val="24"/>
            <w:szCs w:val="24"/>
          </w:rPr>
          <w:t xml:space="preserve">ka </w:t>
        </w:r>
      </w:ins>
      <w:del w:id="647" w:author="Mari Koik" w:date="2024-02-14T11:53:00Z">
        <w:r w:rsidRPr="7BA5EFAE" w:rsidDel="00742123">
          <w:rPr>
            <w:rFonts w:ascii="Times New Roman" w:eastAsia="Times New Roman" w:hAnsi="Times New Roman" w:cs="Times New Roman"/>
            <w:sz w:val="24"/>
            <w:szCs w:val="24"/>
          </w:rPr>
          <w:delText xml:space="preserve">lähtuma </w:delText>
        </w:r>
      </w:del>
      <w:r w:rsidRPr="7BA5EFAE">
        <w:rPr>
          <w:rFonts w:ascii="Times New Roman" w:eastAsia="Times New Roman" w:hAnsi="Times New Roman" w:cs="Times New Roman"/>
          <w:sz w:val="24"/>
          <w:szCs w:val="24"/>
        </w:rPr>
        <w:t xml:space="preserve">koolivalmiduse </w:t>
      </w:r>
      <w:ins w:id="648" w:author="Mari Koik" w:date="2024-02-16T10:54:00Z">
        <w:r w:rsidR="00EA137A">
          <w:rPr>
            <w:rFonts w:ascii="Times New Roman" w:eastAsia="Times New Roman" w:hAnsi="Times New Roman" w:cs="Times New Roman"/>
            <w:sz w:val="24"/>
            <w:szCs w:val="24"/>
          </w:rPr>
          <w:t xml:space="preserve">hindamise </w:t>
        </w:r>
      </w:ins>
      <w:r w:rsidRPr="7BA5EFAE">
        <w:rPr>
          <w:rFonts w:ascii="Times New Roman" w:eastAsia="Times New Roman" w:hAnsi="Times New Roman" w:cs="Times New Roman"/>
          <w:sz w:val="24"/>
          <w:szCs w:val="24"/>
        </w:rPr>
        <w:t xml:space="preserve">ja tugiteenuste osutamise andmetest, </w:t>
      </w:r>
      <w:commentRangeEnd w:id="637"/>
      <w:r w:rsidR="00EB5120">
        <w:rPr>
          <w:rStyle w:val="Kommentaariviide"/>
        </w:rPr>
        <w:commentReference w:id="637"/>
      </w:r>
      <w:r w:rsidRPr="7BA5EFAE">
        <w:rPr>
          <w:rFonts w:ascii="Times New Roman" w:eastAsia="Times New Roman" w:hAnsi="Times New Roman" w:cs="Times New Roman"/>
          <w:sz w:val="24"/>
          <w:szCs w:val="24"/>
        </w:rPr>
        <w:t>mis on alusharidus</w:t>
      </w:r>
      <w:del w:id="649" w:author="Mari Koik" w:date="2024-02-14T13:10:00Z">
        <w:r w:rsidRPr="7BA5EFAE" w:rsidDel="00EA1310">
          <w:rPr>
            <w:rFonts w:ascii="Times New Roman" w:eastAsia="Times New Roman" w:hAnsi="Times New Roman" w:cs="Times New Roman"/>
            <w:sz w:val="24"/>
            <w:szCs w:val="24"/>
          </w:rPr>
          <w:delText xml:space="preserve">e </w:delText>
        </w:r>
      </w:del>
      <w:r w:rsidRPr="7BA5EFAE">
        <w:rPr>
          <w:rFonts w:ascii="Times New Roman" w:eastAsia="Times New Roman" w:hAnsi="Times New Roman" w:cs="Times New Roman"/>
          <w:sz w:val="24"/>
          <w:szCs w:val="24"/>
        </w:rPr>
        <w:t xml:space="preserve">seaduse alusel kantud Eesti Hariduse Infosüsteemi (edaspidi </w:t>
      </w:r>
      <w:r w:rsidRPr="7BA5EFAE">
        <w:rPr>
          <w:rFonts w:ascii="Times New Roman" w:eastAsia="Times New Roman" w:hAnsi="Times New Roman" w:cs="Times New Roman"/>
          <w:i/>
          <w:iCs/>
          <w:sz w:val="24"/>
          <w:szCs w:val="24"/>
        </w:rPr>
        <w:t>hariduse infosüsteem</w:t>
      </w:r>
      <w:r w:rsidRPr="7BA5EFAE">
        <w:rPr>
          <w:rFonts w:ascii="Times New Roman" w:eastAsia="Times New Roman" w:hAnsi="Times New Roman" w:cs="Times New Roman"/>
          <w:sz w:val="24"/>
          <w:szCs w:val="24"/>
        </w:rPr>
        <w:t>)</w:t>
      </w:r>
      <w:bookmarkEnd w:id="636"/>
      <w:r w:rsidRPr="7BA5EFAE">
        <w:rPr>
          <w:rFonts w:ascii="Times New Roman" w:eastAsia="Times New Roman" w:hAnsi="Times New Roman" w:cs="Times New Roman"/>
          <w:sz w:val="24"/>
          <w:szCs w:val="24"/>
        </w:rPr>
        <w:t>.“;</w:t>
      </w:r>
    </w:p>
    <w:p w14:paraId="34E226FD" w14:textId="77777777" w:rsidR="007B7323" w:rsidRDefault="007B7323" w:rsidP="007B7323">
      <w:pPr>
        <w:spacing w:after="0" w:line="240" w:lineRule="auto"/>
        <w:jc w:val="both"/>
        <w:rPr>
          <w:rFonts w:ascii="Times New Roman" w:eastAsia="Times New Roman" w:hAnsi="Times New Roman" w:cs="Times New Roman"/>
          <w:sz w:val="24"/>
          <w:szCs w:val="24"/>
        </w:rPr>
      </w:pPr>
    </w:p>
    <w:p w14:paraId="3D1F86AE" w14:textId="1C0CDF60" w:rsidR="5121EA82" w:rsidRDefault="5121EA82" w:rsidP="007B7323">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5)</w:t>
      </w:r>
      <w:r w:rsidRPr="00E04EAF">
        <w:rPr>
          <w:rFonts w:ascii="Times New Roman" w:eastAsia="Times New Roman" w:hAnsi="Times New Roman" w:cs="Times New Roman"/>
          <w:sz w:val="24"/>
          <w:szCs w:val="24"/>
        </w:rPr>
        <w:t xml:space="preserve"> paragrahvi 10 lõikes 2 asendatakse tekstiosa </w:t>
      </w:r>
      <w:r w:rsidR="00C36522">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Eesti Hariduse Infosüsteemi (edaspidi</w:t>
      </w:r>
      <w:r w:rsidR="00C36522">
        <w:rPr>
          <w:rFonts w:ascii="Times New Roman" w:eastAsia="Times New Roman" w:hAnsi="Times New Roman" w:cs="Times New Roman"/>
          <w:sz w:val="24"/>
          <w:szCs w:val="24"/>
        </w:rPr>
        <w:t xml:space="preserve"> </w:t>
      </w:r>
      <w:r w:rsidRPr="00E04EAF">
        <w:rPr>
          <w:rFonts w:ascii="Times New Roman" w:eastAsia="Times New Roman" w:hAnsi="Times New Roman" w:cs="Times New Roman"/>
          <w:i/>
          <w:iCs/>
          <w:sz w:val="24"/>
          <w:szCs w:val="24"/>
        </w:rPr>
        <w:t>hariduse infosüsteemi</w:t>
      </w:r>
      <w:r w:rsidRPr="00E04EAF">
        <w:rPr>
          <w:rFonts w:ascii="Times New Roman" w:eastAsia="Times New Roman" w:hAnsi="Times New Roman" w:cs="Times New Roman"/>
          <w:sz w:val="24"/>
          <w:szCs w:val="24"/>
        </w:rPr>
        <w:t>)” tekstiosaga</w:t>
      </w:r>
      <w:r w:rsidR="00C36522">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hariduse infosüsteemi”;</w:t>
      </w:r>
    </w:p>
    <w:p w14:paraId="5A472EA3" w14:textId="77777777" w:rsidR="007B7323" w:rsidRPr="00E04EAF" w:rsidRDefault="007B7323" w:rsidP="007B7323">
      <w:pPr>
        <w:spacing w:after="0" w:line="240" w:lineRule="auto"/>
        <w:jc w:val="both"/>
        <w:rPr>
          <w:rFonts w:ascii="Times New Roman" w:eastAsia="Times New Roman" w:hAnsi="Times New Roman" w:cs="Times New Roman"/>
          <w:sz w:val="24"/>
          <w:szCs w:val="24"/>
        </w:rPr>
      </w:pPr>
    </w:p>
    <w:p w14:paraId="4E3A696D" w14:textId="3F942242" w:rsidR="2BF99F60" w:rsidRPr="00E04EAF" w:rsidRDefault="5121EA82" w:rsidP="007B7323">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6)</w:t>
      </w:r>
      <w:r w:rsidRPr="00E04EAF">
        <w:rPr>
          <w:rFonts w:ascii="Times New Roman" w:eastAsia="Times New Roman" w:hAnsi="Times New Roman" w:cs="Times New Roman"/>
          <w:sz w:val="24"/>
          <w:szCs w:val="24"/>
        </w:rPr>
        <w:t xml:space="preserve"> paragrahvi 32 lõike 1 punkt 1 muudetakse ja sõnastatakse järgmiselt:</w:t>
      </w:r>
    </w:p>
    <w:p w14:paraId="411C301F" w14:textId="532BAB4F" w:rsidR="00B2473F" w:rsidRDefault="2BFD4BE5" w:rsidP="00B2473F">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„1) tasemetööde, ühtsete põhikooli lõpueksamite, riigieksamite, põhikooli või gümnaasiumi lõpueksamit asendavate rahvusvaheliselt tunnustatud võõrkeeleeksamite, riiklike testide ja küsitluste ning teiste üldpädevuste, valdkonnapädevuste, läbivate teemade ja teiste õpitulemuste </w:t>
      </w:r>
      <w:commentRangeStart w:id="650"/>
      <w:r w:rsidRPr="7BA5EFAE">
        <w:rPr>
          <w:rFonts w:ascii="Times New Roman" w:eastAsia="Times New Roman" w:hAnsi="Times New Roman" w:cs="Times New Roman"/>
          <w:sz w:val="24"/>
          <w:szCs w:val="24"/>
        </w:rPr>
        <w:t>hindamis</w:t>
      </w:r>
      <w:ins w:id="651" w:author="Mari Koik" w:date="2024-02-14T11:56:00Z">
        <w:r w:rsidR="00742123">
          <w:rPr>
            <w:rFonts w:ascii="Times New Roman" w:eastAsia="Times New Roman" w:hAnsi="Times New Roman" w:cs="Times New Roman"/>
            <w:sz w:val="24"/>
            <w:szCs w:val="24"/>
          </w:rPr>
          <w:t xml:space="preserve">e </w:t>
        </w:r>
      </w:ins>
      <w:r w:rsidRPr="7BA5EFAE">
        <w:rPr>
          <w:rFonts w:ascii="Times New Roman" w:eastAsia="Times New Roman" w:hAnsi="Times New Roman" w:cs="Times New Roman"/>
          <w:sz w:val="24"/>
          <w:szCs w:val="24"/>
        </w:rPr>
        <w:t xml:space="preserve">vahendite </w:t>
      </w:r>
      <w:commentRangeEnd w:id="650"/>
      <w:r w:rsidR="00297678">
        <w:rPr>
          <w:rStyle w:val="Kommentaariviide"/>
        </w:rPr>
        <w:commentReference w:id="650"/>
      </w:r>
      <w:r w:rsidRPr="7BA5EFAE">
        <w:rPr>
          <w:rFonts w:ascii="Times New Roman" w:eastAsia="Times New Roman" w:hAnsi="Times New Roman" w:cs="Times New Roman"/>
          <w:sz w:val="24"/>
          <w:szCs w:val="24"/>
        </w:rPr>
        <w:t>ning alusharidus</w:t>
      </w:r>
      <w:del w:id="652" w:author="Mari Koik" w:date="2024-02-14T12:00:00Z">
        <w:r w:rsidRPr="7BA5EFAE" w:rsidDel="00297678">
          <w:rPr>
            <w:rFonts w:ascii="Times New Roman" w:eastAsia="Times New Roman" w:hAnsi="Times New Roman" w:cs="Times New Roman"/>
            <w:sz w:val="24"/>
            <w:szCs w:val="24"/>
          </w:rPr>
          <w:delText xml:space="preserve">e </w:delText>
        </w:r>
      </w:del>
      <w:r w:rsidRPr="7BA5EFAE">
        <w:rPr>
          <w:rFonts w:ascii="Times New Roman" w:eastAsia="Times New Roman" w:hAnsi="Times New Roman" w:cs="Times New Roman"/>
          <w:sz w:val="24"/>
          <w:szCs w:val="24"/>
        </w:rPr>
        <w:t>seaduses sätestatud lapse arengu ja koolivalmiduse hindamise</w:t>
      </w:r>
      <w:r w:rsidR="3778D63D"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 xml:space="preserve">vahendite (edaspidi </w:t>
      </w:r>
      <w:r w:rsidRPr="7BA5EFAE">
        <w:rPr>
          <w:rFonts w:ascii="Times New Roman" w:eastAsia="Times New Roman" w:hAnsi="Times New Roman" w:cs="Times New Roman"/>
          <w:i/>
          <w:iCs/>
          <w:sz w:val="24"/>
          <w:szCs w:val="24"/>
        </w:rPr>
        <w:t>testide</w:t>
      </w:r>
      <w:r w:rsidRPr="7BA5EFAE">
        <w:rPr>
          <w:rFonts w:ascii="Times New Roman" w:eastAsia="Times New Roman" w:hAnsi="Times New Roman" w:cs="Times New Roman"/>
          <w:sz w:val="24"/>
          <w:szCs w:val="24"/>
        </w:rPr>
        <w:t>) ettevalmistamist;“.</w:t>
      </w:r>
    </w:p>
    <w:p w14:paraId="46BAF6EC" w14:textId="77777777" w:rsidR="00B2473F" w:rsidRDefault="00B2473F" w:rsidP="00B2473F">
      <w:pPr>
        <w:spacing w:after="0" w:line="240" w:lineRule="auto"/>
        <w:jc w:val="both"/>
        <w:rPr>
          <w:rFonts w:ascii="Times New Roman" w:eastAsia="Times New Roman" w:hAnsi="Times New Roman" w:cs="Times New Roman"/>
          <w:sz w:val="24"/>
          <w:szCs w:val="24"/>
        </w:rPr>
      </w:pPr>
    </w:p>
    <w:p w14:paraId="79020971" w14:textId="716EE7AE" w:rsidR="63D79371" w:rsidRPr="00E04EAF" w:rsidRDefault="63D79371" w:rsidP="00B2473F">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7) </w:t>
      </w:r>
      <w:r w:rsidRPr="00E04EAF">
        <w:rPr>
          <w:rFonts w:ascii="Times New Roman" w:eastAsia="Times New Roman" w:hAnsi="Times New Roman" w:cs="Times New Roman"/>
          <w:sz w:val="24"/>
          <w:szCs w:val="24"/>
        </w:rPr>
        <w:t>paragrahvi 63</w:t>
      </w:r>
      <w:r w:rsidR="07B14F7E" w:rsidRPr="00E04EAF">
        <w:rPr>
          <w:rFonts w:ascii="Times New Roman" w:eastAsia="Times New Roman" w:hAnsi="Times New Roman" w:cs="Times New Roman"/>
          <w:sz w:val="24"/>
          <w:szCs w:val="24"/>
        </w:rPr>
        <w:t xml:space="preserve"> lõige 1 muudetakse ja sõnastatakse järgmiselt:</w:t>
      </w:r>
    </w:p>
    <w:p w14:paraId="37480C8B" w14:textId="3D420F09" w:rsidR="07B14F7E" w:rsidRDefault="008F4A79" w:rsidP="008351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7B14F7E" w:rsidRPr="00E04EAF">
        <w:rPr>
          <w:rFonts w:ascii="Times New Roman" w:eastAsia="Times New Roman" w:hAnsi="Times New Roman" w:cs="Times New Roman"/>
          <w:sz w:val="24"/>
          <w:szCs w:val="24"/>
        </w:rPr>
        <w:t xml:space="preserve">(1) </w:t>
      </w:r>
      <w:r w:rsidR="16530A7D" w:rsidRPr="00E04EAF">
        <w:rPr>
          <w:rFonts w:ascii="Times New Roman" w:eastAsia="Times New Roman" w:hAnsi="Times New Roman" w:cs="Times New Roman"/>
          <w:sz w:val="24"/>
          <w:szCs w:val="24"/>
        </w:rPr>
        <w:t xml:space="preserve">Koolitusluba annab vallale või linnale õiguse koolitusloal märgitud haridustasemetel või põhikooli kooliastmetel koolitustegevuse korraldamiseks vastavas koolis. </w:t>
      </w:r>
      <w:r w:rsidR="3B892264" w:rsidRPr="00E04EAF">
        <w:rPr>
          <w:rFonts w:ascii="Times New Roman" w:eastAsia="Times New Roman" w:hAnsi="Times New Roman" w:cs="Times New Roman"/>
          <w:sz w:val="24"/>
          <w:szCs w:val="24"/>
        </w:rPr>
        <w:t xml:space="preserve">Käesoleva seaduse § </w:t>
      </w:r>
      <w:r w:rsidR="004A490C">
        <w:rPr>
          <w:rFonts w:ascii="Times New Roman" w:eastAsia="Times New Roman" w:hAnsi="Times New Roman" w:cs="Times New Roman"/>
          <w:sz w:val="24"/>
          <w:szCs w:val="24"/>
        </w:rPr>
        <w:t>2</w:t>
      </w:r>
      <w:r w:rsidR="3B892264" w:rsidRPr="00E04EAF">
        <w:rPr>
          <w:rFonts w:ascii="Times New Roman" w:eastAsia="Times New Roman" w:hAnsi="Times New Roman" w:cs="Times New Roman"/>
          <w:sz w:val="24"/>
          <w:szCs w:val="24"/>
        </w:rPr>
        <w:t xml:space="preserve"> lõike 3 punktis 2 nimetatud </w:t>
      </w:r>
      <w:ins w:id="653" w:author="Mari Koik" w:date="2024-02-16T11:10:00Z">
        <w:r w:rsidR="00EB5120">
          <w:rPr>
            <w:rFonts w:ascii="Times New Roman" w:eastAsia="Times New Roman" w:hAnsi="Times New Roman" w:cs="Times New Roman"/>
            <w:sz w:val="24"/>
            <w:szCs w:val="24"/>
          </w:rPr>
          <w:t>tegutsemis</w:t>
        </w:r>
      </w:ins>
      <w:del w:id="654" w:author="Mari Koik" w:date="2024-02-16T11:10:00Z">
        <w:r w:rsidR="3B892264" w:rsidRPr="00E04EAF" w:rsidDel="00EB5120">
          <w:rPr>
            <w:rFonts w:ascii="Times New Roman" w:eastAsia="Times New Roman" w:hAnsi="Times New Roman" w:cs="Times New Roman"/>
            <w:sz w:val="24"/>
            <w:szCs w:val="24"/>
          </w:rPr>
          <w:delText xml:space="preserve">haridustaseme </w:delText>
        </w:r>
      </w:del>
      <w:ins w:id="655" w:author="Mari Koik" w:date="2024-02-16T11:10:00Z">
        <w:r w:rsidR="00EB5120">
          <w:rPr>
            <w:rFonts w:ascii="Times New Roman" w:eastAsia="Times New Roman" w:hAnsi="Times New Roman" w:cs="Times New Roman"/>
            <w:sz w:val="24"/>
            <w:szCs w:val="24"/>
          </w:rPr>
          <w:t>vormi</w:t>
        </w:r>
        <w:r w:rsidR="00EB5120" w:rsidRPr="00E04EAF">
          <w:rPr>
            <w:rFonts w:ascii="Times New Roman" w:eastAsia="Times New Roman" w:hAnsi="Times New Roman" w:cs="Times New Roman"/>
            <w:sz w:val="24"/>
            <w:szCs w:val="24"/>
          </w:rPr>
          <w:t xml:space="preserve"> </w:t>
        </w:r>
      </w:ins>
      <w:r w:rsidR="3B892264" w:rsidRPr="00E04EAF">
        <w:rPr>
          <w:rFonts w:ascii="Times New Roman" w:eastAsia="Times New Roman" w:hAnsi="Times New Roman" w:cs="Times New Roman"/>
          <w:sz w:val="24"/>
          <w:szCs w:val="24"/>
        </w:rPr>
        <w:t>puhul kohaldatakse alusharidus</w:t>
      </w:r>
      <w:del w:id="656" w:author="Mari Koik" w:date="2024-02-14T12:00:00Z">
        <w:r w:rsidR="3B892264" w:rsidRPr="00E04EAF" w:rsidDel="00297678">
          <w:rPr>
            <w:rFonts w:ascii="Times New Roman" w:eastAsia="Times New Roman" w:hAnsi="Times New Roman" w:cs="Times New Roman"/>
            <w:sz w:val="24"/>
            <w:szCs w:val="24"/>
          </w:rPr>
          <w:delText xml:space="preserve">e </w:delText>
        </w:r>
      </w:del>
      <w:r w:rsidR="4CB34D66" w:rsidRPr="00E04EAF">
        <w:rPr>
          <w:rFonts w:ascii="Times New Roman" w:eastAsia="Times New Roman" w:hAnsi="Times New Roman" w:cs="Times New Roman"/>
          <w:sz w:val="24"/>
          <w:szCs w:val="24"/>
        </w:rPr>
        <w:t xml:space="preserve">seaduses sätestatud erisusi munitsipaallasteaia pidamiseks. </w:t>
      </w:r>
      <w:r w:rsidR="16530A7D" w:rsidRPr="00E04EAF">
        <w:rPr>
          <w:rFonts w:ascii="Times New Roman" w:eastAsia="Times New Roman" w:hAnsi="Times New Roman" w:cs="Times New Roman"/>
          <w:sz w:val="24"/>
          <w:szCs w:val="24"/>
        </w:rPr>
        <w:t>Koolitusloa andmise otsustab valdkonna eest vastutav minister.</w:t>
      </w:r>
      <w:r w:rsidR="07B14F7E" w:rsidRPr="00E04EAF">
        <w:rPr>
          <w:rFonts w:ascii="Times New Roman" w:eastAsia="Times New Roman" w:hAnsi="Times New Roman" w:cs="Times New Roman"/>
          <w:sz w:val="24"/>
          <w:szCs w:val="24"/>
        </w:rPr>
        <w:t>”;</w:t>
      </w:r>
    </w:p>
    <w:p w14:paraId="1CDF2ED4" w14:textId="77777777" w:rsidR="00835117" w:rsidRPr="00E04EAF" w:rsidRDefault="00835117" w:rsidP="00835117">
      <w:pPr>
        <w:spacing w:after="0" w:line="240" w:lineRule="auto"/>
        <w:jc w:val="both"/>
        <w:rPr>
          <w:rFonts w:ascii="Times New Roman" w:eastAsia="Times New Roman" w:hAnsi="Times New Roman" w:cs="Times New Roman"/>
          <w:sz w:val="24"/>
          <w:szCs w:val="24"/>
        </w:rPr>
      </w:pPr>
    </w:p>
    <w:p w14:paraId="433B06AD" w14:textId="16F2FB01" w:rsidR="2BF99F60" w:rsidRPr="00E04EAF" w:rsidRDefault="63D79371"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8</w:t>
      </w:r>
      <w:r w:rsidR="2CB3E1DF" w:rsidRPr="00E04EAF">
        <w:rPr>
          <w:rFonts w:ascii="Times New Roman" w:eastAsia="Times New Roman" w:hAnsi="Times New Roman" w:cs="Times New Roman"/>
          <w:b/>
          <w:bCs/>
          <w:sz w:val="24"/>
          <w:szCs w:val="24"/>
        </w:rPr>
        <w:t>)</w:t>
      </w:r>
      <w:r w:rsidR="2CB3E1DF" w:rsidRPr="00E04EAF">
        <w:rPr>
          <w:rFonts w:ascii="Times New Roman" w:eastAsia="Times New Roman" w:hAnsi="Times New Roman" w:cs="Times New Roman"/>
          <w:sz w:val="24"/>
          <w:szCs w:val="24"/>
        </w:rPr>
        <w:t xml:space="preserve"> paragrahvi 77</w:t>
      </w:r>
      <w:r w:rsidR="2CB3E1DF" w:rsidRPr="00E04EAF">
        <w:rPr>
          <w:rFonts w:ascii="Times New Roman" w:eastAsia="Times New Roman" w:hAnsi="Times New Roman" w:cs="Times New Roman"/>
          <w:sz w:val="24"/>
          <w:szCs w:val="24"/>
          <w:vertAlign w:val="superscript"/>
        </w:rPr>
        <w:t xml:space="preserve">1 </w:t>
      </w:r>
      <w:r w:rsidR="2CB3E1DF" w:rsidRPr="00E04EAF">
        <w:rPr>
          <w:rFonts w:ascii="Times New Roman" w:eastAsia="Times New Roman" w:hAnsi="Times New Roman" w:cs="Times New Roman"/>
          <w:sz w:val="24"/>
          <w:szCs w:val="24"/>
        </w:rPr>
        <w:t>lõike 2 punkt 2 muudetakse ja sõnastatakse järgmiselt:</w:t>
      </w:r>
    </w:p>
    <w:p w14:paraId="63642E07" w14:textId="17648E42" w:rsidR="2BF99F60" w:rsidRPr="00E04EAF" w:rsidRDefault="00C36522" w:rsidP="00B247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2CB3E1DF" w:rsidRPr="00E04EAF">
        <w:rPr>
          <w:rFonts w:ascii="Times New Roman" w:eastAsia="Times New Roman" w:hAnsi="Times New Roman" w:cs="Times New Roman"/>
          <w:sz w:val="24"/>
          <w:szCs w:val="24"/>
        </w:rPr>
        <w:t>2) töötab vähemalt 0,5 ametikohaga koolis logopeedina, eripedagoogina, koolipsühholoogina või sotsiaalpedagoogina, kusjuures 0,5 ametikoha hulka loetakse ka sama</w:t>
      </w:r>
      <w:r>
        <w:rPr>
          <w:rFonts w:ascii="Times New Roman" w:eastAsia="Times New Roman" w:hAnsi="Times New Roman" w:cs="Times New Roman"/>
          <w:sz w:val="24"/>
          <w:szCs w:val="24"/>
        </w:rPr>
        <w:t>l ajal</w:t>
      </w:r>
      <w:r w:rsidR="2CB3E1DF" w:rsidRPr="00E04EAF">
        <w:rPr>
          <w:rFonts w:ascii="Times New Roman" w:eastAsia="Times New Roman" w:hAnsi="Times New Roman" w:cs="Times New Roman"/>
          <w:sz w:val="24"/>
          <w:szCs w:val="24"/>
        </w:rPr>
        <w:t xml:space="preserve"> töötamine lasteaias</w:t>
      </w:r>
      <w:r w:rsidR="005C388C">
        <w:rPr>
          <w:rFonts w:ascii="Times New Roman" w:eastAsia="Times New Roman" w:hAnsi="Times New Roman" w:cs="Times New Roman"/>
          <w:sz w:val="24"/>
          <w:szCs w:val="24"/>
        </w:rPr>
        <w:t>,</w:t>
      </w:r>
      <w:r w:rsidR="0DB9CE8E" w:rsidRPr="00E04EAF">
        <w:rPr>
          <w:rFonts w:ascii="Times New Roman" w:eastAsia="Times New Roman" w:hAnsi="Times New Roman" w:cs="Times New Roman"/>
          <w:sz w:val="24"/>
          <w:szCs w:val="24"/>
        </w:rPr>
        <w:t xml:space="preserve"> lastehoius </w:t>
      </w:r>
      <w:r w:rsidR="2CB3E1DF" w:rsidRPr="00E04EAF">
        <w:rPr>
          <w:rFonts w:ascii="Times New Roman" w:eastAsia="Times New Roman" w:hAnsi="Times New Roman" w:cs="Times New Roman"/>
          <w:sz w:val="24"/>
          <w:szCs w:val="24"/>
        </w:rPr>
        <w:t>või kutseõppeasutuses tugispetsialistina;”.</w:t>
      </w:r>
    </w:p>
    <w:p w14:paraId="002C9F99" w14:textId="77777777" w:rsidR="00A57024" w:rsidRPr="00A57024" w:rsidRDefault="00A57024" w:rsidP="00A57024">
      <w:pPr>
        <w:spacing w:after="0" w:line="240" w:lineRule="auto"/>
        <w:jc w:val="both"/>
        <w:rPr>
          <w:rFonts w:ascii="Times New Roman" w:eastAsia="Times New Roman" w:hAnsi="Times New Roman" w:cs="Times New Roman"/>
          <w:sz w:val="24"/>
          <w:szCs w:val="24"/>
        </w:rPr>
      </w:pPr>
    </w:p>
    <w:p w14:paraId="1E8E2864" w14:textId="7F9FB3F8" w:rsidR="2BF99F60" w:rsidRPr="00E04EAF"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021C32F1" w:rsidRPr="7BA5EFAE">
        <w:rPr>
          <w:rFonts w:ascii="Times New Roman" w:eastAsia="Times New Roman" w:hAnsi="Times New Roman" w:cs="Times New Roman"/>
          <w:b/>
          <w:bCs/>
          <w:sz w:val="24"/>
          <w:szCs w:val="24"/>
        </w:rPr>
        <w:t>7</w:t>
      </w:r>
      <w:r w:rsidR="3D6EB608" w:rsidRPr="7BA5EFAE">
        <w:rPr>
          <w:rFonts w:ascii="Times New Roman" w:eastAsia="Times New Roman" w:hAnsi="Times New Roman" w:cs="Times New Roman"/>
          <w:b/>
          <w:bCs/>
          <w:sz w:val="24"/>
          <w:szCs w:val="24"/>
        </w:rPr>
        <w:t>2</w:t>
      </w:r>
      <w:r w:rsidRPr="7BA5EFAE">
        <w:rPr>
          <w:rFonts w:ascii="Times New Roman" w:eastAsia="Times New Roman" w:hAnsi="Times New Roman" w:cs="Times New Roman"/>
          <w:b/>
          <w:bCs/>
          <w:sz w:val="24"/>
          <w:szCs w:val="24"/>
        </w:rPr>
        <w:t>. Rahvatervise seaduse muutmine</w:t>
      </w:r>
    </w:p>
    <w:p w14:paraId="748679D0" w14:textId="77777777" w:rsidR="00A57024" w:rsidRDefault="00A57024" w:rsidP="00A57024">
      <w:pPr>
        <w:spacing w:after="0" w:line="240" w:lineRule="auto"/>
        <w:jc w:val="both"/>
        <w:rPr>
          <w:rFonts w:ascii="Times New Roman" w:eastAsia="Times New Roman" w:hAnsi="Times New Roman" w:cs="Times New Roman"/>
          <w:sz w:val="24"/>
          <w:szCs w:val="24"/>
        </w:rPr>
      </w:pPr>
    </w:p>
    <w:p w14:paraId="0BC51D97" w14:textId="4AF35812" w:rsidR="2BF99F60" w:rsidRDefault="4DCDC813"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Rahvatervise seaduses tehakse järgmised muudatused:</w:t>
      </w:r>
    </w:p>
    <w:p w14:paraId="1488685C" w14:textId="77777777" w:rsidR="00B2473F" w:rsidRPr="00E04EAF" w:rsidRDefault="00B2473F" w:rsidP="00A57024">
      <w:pPr>
        <w:spacing w:after="0" w:line="240" w:lineRule="auto"/>
        <w:jc w:val="both"/>
        <w:rPr>
          <w:rFonts w:ascii="Times New Roman" w:eastAsia="Times New Roman" w:hAnsi="Times New Roman" w:cs="Times New Roman"/>
          <w:sz w:val="24"/>
          <w:szCs w:val="24"/>
        </w:rPr>
      </w:pPr>
    </w:p>
    <w:p w14:paraId="208BFA84" w14:textId="73E046F8" w:rsidR="2BF99F60" w:rsidRPr="00E04EAF" w:rsidRDefault="4DCDC813" w:rsidP="00B2473F">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1)</w:t>
      </w:r>
      <w:r w:rsidRPr="00E04EAF">
        <w:rPr>
          <w:rFonts w:ascii="Times New Roman" w:eastAsia="Times New Roman" w:hAnsi="Times New Roman" w:cs="Times New Roman"/>
          <w:sz w:val="24"/>
          <w:szCs w:val="24"/>
        </w:rPr>
        <w:t xml:space="preserve"> paragrahvi 7 lõike 2 punkt 11 muudetakse ja sõnastatakse järgmiselt:</w:t>
      </w:r>
    </w:p>
    <w:p w14:paraId="3AF8C935" w14:textId="35C471D4" w:rsidR="2BF99F60" w:rsidRDefault="4DCDC813" w:rsidP="00B2473F">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„11) põhikoolide ja gümnaasiumide maa-ala</w:t>
      </w:r>
      <w:del w:id="657" w:author="Mari Koik" w:date="2024-02-16T11:13:00Z">
        <w:r w:rsidRPr="00E04EAF" w:rsidDel="00A00CB0">
          <w:rPr>
            <w:rFonts w:ascii="Times New Roman" w:eastAsia="Times New Roman" w:hAnsi="Times New Roman" w:cs="Times New Roman"/>
            <w:sz w:val="24"/>
            <w:szCs w:val="24"/>
          </w:rPr>
          <w:delText>le</w:delText>
        </w:r>
      </w:del>
      <w:r w:rsidRPr="00E04EAF">
        <w:rPr>
          <w:rFonts w:ascii="Times New Roman" w:eastAsia="Times New Roman" w:hAnsi="Times New Roman" w:cs="Times New Roman"/>
          <w:sz w:val="24"/>
          <w:szCs w:val="24"/>
        </w:rPr>
        <w:t>, hoonete</w:t>
      </w:r>
      <w:del w:id="658" w:author="Mari Koik" w:date="2024-02-16T11:13:00Z">
        <w:r w:rsidRPr="00E04EAF" w:rsidDel="00A00CB0">
          <w:rPr>
            <w:rFonts w:ascii="Times New Roman" w:eastAsia="Times New Roman" w:hAnsi="Times New Roman" w:cs="Times New Roman"/>
            <w:sz w:val="24"/>
            <w:szCs w:val="24"/>
          </w:rPr>
          <w:delText>le</w:delText>
        </w:r>
      </w:del>
      <w:r w:rsidRPr="00E04EAF">
        <w:rPr>
          <w:rFonts w:ascii="Times New Roman" w:eastAsia="Times New Roman" w:hAnsi="Times New Roman" w:cs="Times New Roman"/>
          <w:sz w:val="24"/>
          <w:szCs w:val="24"/>
        </w:rPr>
        <w:t>, ruumide</w:t>
      </w:r>
      <w:del w:id="659" w:author="Mari Koik" w:date="2024-02-16T11:13:00Z">
        <w:r w:rsidRPr="00E04EAF" w:rsidDel="00A00CB0">
          <w:rPr>
            <w:rFonts w:ascii="Times New Roman" w:eastAsia="Times New Roman" w:hAnsi="Times New Roman" w:cs="Times New Roman"/>
            <w:sz w:val="24"/>
            <w:szCs w:val="24"/>
          </w:rPr>
          <w:delText>le</w:delText>
        </w:r>
      </w:del>
      <w:r w:rsidRPr="00E04EAF">
        <w:rPr>
          <w:rFonts w:ascii="Times New Roman" w:eastAsia="Times New Roman" w:hAnsi="Times New Roman" w:cs="Times New Roman"/>
          <w:sz w:val="24"/>
          <w:szCs w:val="24"/>
        </w:rPr>
        <w:t>, sisustuse</w:t>
      </w:r>
      <w:del w:id="660" w:author="Mari Koik" w:date="2024-02-16T11:13:00Z">
        <w:r w:rsidRPr="00E04EAF" w:rsidDel="00A00CB0">
          <w:rPr>
            <w:rFonts w:ascii="Times New Roman" w:eastAsia="Times New Roman" w:hAnsi="Times New Roman" w:cs="Times New Roman"/>
            <w:sz w:val="24"/>
            <w:szCs w:val="24"/>
          </w:rPr>
          <w:delText>le</w:delText>
        </w:r>
      </w:del>
      <w:r w:rsidRPr="00E04EAF">
        <w:rPr>
          <w:rFonts w:ascii="Times New Roman" w:eastAsia="Times New Roman" w:hAnsi="Times New Roman" w:cs="Times New Roman"/>
          <w:sz w:val="24"/>
          <w:szCs w:val="24"/>
        </w:rPr>
        <w:t>, sisekliima</w:t>
      </w:r>
      <w:del w:id="661" w:author="Mari Koik" w:date="2024-02-16T11:13:00Z">
        <w:r w:rsidRPr="00E04EAF" w:rsidDel="00A00CB0">
          <w:rPr>
            <w:rFonts w:ascii="Times New Roman" w:eastAsia="Times New Roman" w:hAnsi="Times New Roman" w:cs="Times New Roman"/>
            <w:sz w:val="24"/>
            <w:szCs w:val="24"/>
          </w:rPr>
          <w:delText>le</w:delText>
        </w:r>
      </w:del>
      <w:r w:rsidRPr="00E04EAF">
        <w:rPr>
          <w:rFonts w:ascii="Times New Roman" w:eastAsia="Times New Roman" w:hAnsi="Times New Roman" w:cs="Times New Roman"/>
          <w:sz w:val="24"/>
          <w:szCs w:val="24"/>
        </w:rPr>
        <w:t xml:space="preserve"> ja korrashoiu</w:t>
      </w:r>
      <w:del w:id="662" w:author="Mari Koik" w:date="2024-02-16T11:13:00Z">
        <w:r w:rsidRPr="00E04EAF" w:rsidDel="00A00CB0">
          <w:rPr>
            <w:rFonts w:ascii="Times New Roman" w:eastAsia="Times New Roman" w:hAnsi="Times New Roman" w:cs="Times New Roman"/>
            <w:sz w:val="24"/>
            <w:szCs w:val="24"/>
          </w:rPr>
          <w:delText>le</w:delText>
        </w:r>
      </w:del>
      <w:ins w:id="663" w:author="Mari Koik" w:date="2024-02-16T11:13:00Z">
        <w:r w:rsidR="00A00CB0">
          <w:rPr>
            <w:rFonts w:ascii="Times New Roman" w:eastAsia="Times New Roman" w:hAnsi="Times New Roman" w:cs="Times New Roman"/>
            <w:sz w:val="24"/>
            <w:szCs w:val="24"/>
          </w:rPr>
          <w:t xml:space="preserve"> kohta</w:t>
        </w:r>
      </w:ins>
      <w:r w:rsidRPr="00E04EAF">
        <w:rPr>
          <w:rFonts w:ascii="Times New Roman" w:eastAsia="Times New Roman" w:hAnsi="Times New Roman" w:cs="Times New Roman"/>
          <w:sz w:val="24"/>
          <w:szCs w:val="24"/>
        </w:rPr>
        <w:t>.“;</w:t>
      </w:r>
    </w:p>
    <w:p w14:paraId="1FB13599" w14:textId="77777777" w:rsidR="00B2473F" w:rsidRPr="00E04EAF" w:rsidRDefault="00B2473F" w:rsidP="00B2473F">
      <w:pPr>
        <w:spacing w:after="0" w:line="240" w:lineRule="auto"/>
        <w:jc w:val="both"/>
        <w:rPr>
          <w:rFonts w:ascii="Times New Roman" w:eastAsia="Times New Roman" w:hAnsi="Times New Roman" w:cs="Times New Roman"/>
          <w:sz w:val="24"/>
          <w:szCs w:val="24"/>
        </w:rPr>
      </w:pPr>
    </w:p>
    <w:p w14:paraId="49BBF729" w14:textId="0F360A8D" w:rsidR="2BF99F60" w:rsidRPr="00E04EAF" w:rsidRDefault="20002686" w:rsidP="00015857">
      <w:pPr>
        <w:spacing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2) </w:t>
      </w:r>
      <w:r w:rsidRPr="00E04EAF">
        <w:rPr>
          <w:rFonts w:ascii="Times New Roman" w:eastAsia="Times New Roman" w:hAnsi="Times New Roman" w:cs="Times New Roman"/>
          <w:sz w:val="24"/>
          <w:szCs w:val="24"/>
        </w:rPr>
        <w:t xml:space="preserve">paragrahvi 8 lõike 2 punktis 4 asendatakse </w:t>
      </w:r>
      <w:r w:rsidR="002C0C49">
        <w:rPr>
          <w:rFonts w:ascii="Times New Roman" w:eastAsia="Times New Roman" w:hAnsi="Times New Roman" w:cs="Times New Roman"/>
          <w:sz w:val="24"/>
          <w:szCs w:val="24"/>
        </w:rPr>
        <w:t>tekstiosa</w:t>
      </w:r>
      <w:r w:rsidR="002C0C49"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„koolieelsetes lasteasutus</w:t>
      </w:r>
      <w:ins w:id="664" w:author="Helen Uustalu" w:date="2024-02-15T14:28:00Z">
        <w:r w:rsidR="00C63D33">
          <w:rPr>
            <w:rFonts w:ascii="Times New Roman" w:eastAsia="Times New Roman" w:hAnsi="Times New Roman" w:cs="Times New Roman"/>
            <w:sz w:val="24"/>
            <w:szCs w:val="24"/>
          </w:rPr>
          <w:t>t</w:t>
        </w:r>
      </w:ins>
      <w:r w:rsidRPr="00E04EAF">
        <w:rPr>
          <w:rFonts w:ascii="Times New Roman" w:eastAsia="Times New Roman" w:hAnsi="Times New Roman" w:cs="Times New Roman"/>
          <w:sz w:val="24"/>
          <w:szCs w:val="24"/>
        </w:rPr>
        <w:t xml:space="preserve">es“ </w:t>
      </w:r>
      <w:r w:rsidR="002C0C49">
        <w:rPr>
          <w:rFonts w:ascii="Times New Roman" w:eastAsia="Times New Roman" w:hAnsi="Times New Roman" w:cs="Times New Roman"/>
          <w:sz w:val="24"/>
          <w:szCs w:val="24"/>
        </w:rPr>
        <w:t>tekstiosaga</w:t>
      </w:r>
      <w:r w:rsidR="002C0C49"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„lastea</w:t>
      </w:r>
      <w:r w:rsidR="00B64156">
        <w:rPr>
          <w:rFonts w:ascii="Times New Roman" w:eastAsia="Times New Roman" w:hAnsi="Times New Roman" w:cs="Times New Roman"/>
          <w:sz w:val="24"/>
          <w:szCs w:val="24"/>
        </w:rPr>
        <w:t>edades</w:t>
      </w:r>
      <w:r w:rsidRPr="00E04EAF">
        <w:rPr>
          <w:rFonts w:ascii="Times New Roman" w:eastAsia="Times New Roman" w:hAnsi="Times New Roman" w:cs="Times New Roman"/>
          <w:sz w:val="24"/>
          <w:szCs w:val="24"/>
        </w:rPr>
        <w:t>“;</w:t>
      </w:r>
    </w:p>
    <w:p w14:paraId="09D705CC" w14:textId="262FBBB4" w:rsidR="00835117" w:rsidRDefault="4DCDC813"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3)</w:t>
      </w:r>
      <w:r w:rsidRPr="00E04EAF">
        <w:rPr>
          <w:rFonts w:ascii="Times New Roman" w:eastAsia="Times New Roman" w:hAnsi="Times New Roman" w:cs="Times New Roman"/>
          <w:sz w:val="24"/>
          <w:szCs w:val="24"/>
        </w:rPr>
        <w:t xml:space="preserve"> paragrahvi 8 lõike 2 punkt 6 tunnistatakse kehtetuks;</w:t>
      </w:r>
    </w:p>
    <w:p w14:paraId="26C36D58" w14:textId="77777777" w:rsidR="00DC4174" w:rsidRPr="00E04EAF" w:rsidRDefault="00DC4174" w:rsidP="00835117">
      <w:pPr>
        <w:spacing w:after="0" w:line="240" w:lineRule="auto"/>
        <w:jc w:val="both"/>
        <w:rPr>
          <w:rFonts w:ascii="Times New Roman" w:eastAsia="Times New Roman" w:hAnsi="Times New Roman" w:cs="Times New Roman"/>
          <w:sz w:val="24"/>
          <w:szCs w:val="24"/>
        </w:rPr>
      </w:pPr>
    </w:p>
    <w:p w14:paraId="4A55482E" w14:textId="7380947C" w:rsidR="2BF99F60" w:rsidRDefault="4DCDC813"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4) </w:t>
      </w:r>
      <w:r w:rsidRPr="00E04EAF">
        <w:rPr>
          <w:rFonts w:ascii="Times New Roman" w:eastAsia="Times New Roman" w:hAnsi="Times New Roman" w:cs="Times New Roman"/>
          <w:sz w:val="24"/>
          <w:szCs w:val="24"/>
        </w:rPr>
        <w:t>paragrahvi 8 lõike 2 punktist 8</w:t>
      </w:r>
      <w:r w:rsidRPr="00E04EAF">
        <w:rPr>
          <w:rFonts w:ascii="Times New Roman" w:eastAsia="Times New Roman" w:hAnsi="Times New Roman" w:cs="Times New Roman"/>
          <w:sz w:val="24"/>
          <w:szCs w:val="24"/>
          <w:vertAlign w:val="superscript"/>
        </w:rPr>
        <w:t>1</w:t>
      </w:r>
      <w:r w:rsidRPr="00E04EAF">
        <w:rPr>
          <w:rFonts w:ascii="Times New Roman" w:eastAsia="Times New Roman" w:hAnsi="Times New Roman" w:cs="Times New Roman"/>
          <w:sz w:val="24"/>
          <w:szCs w:val="24"/>
        </w:rPr>
        <w:t xml:space="preserve"> jäetakse välja sõnad „lapsehoiuteenus ja“;</w:t>
      </w:r>
    </w:p>
    <w:p w14:paraId="177E029C" w14:textId="77777777" w:rsidR="00835117" w:rsidRPr="00E04EAF" w:rsidRDefault="00835117" w:rsidP="00835117">
      <w:pPr>
        <w:spacing w:after="0" w:line="240" w:lineRule="auto"/>
        <w:jc w:val="both"/>
        <w:rPr>
          <w:rFonts w:ascii="Times New Roman" w:eastAsia="Times New Roman" w:hAnsi="Times New Roman" w:cs="Times New Roman"/>
          <w:sz w:val="24"/>
          <w:szCs w:val="24"/>
        </w:rPr>
      </w:pPr>
    </w:p>
    <w:p w14:paraId="4898EA5A" w14:textId="3B52676F" w:rsidR="2BF99F60" w:rsidRPr="00E04EAF" w:rsidRDefault="34F27E7F" w:rsidP="00835117">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5) </w:t>
      </w:r>
      <w:r w:rsidRPr="00E04EAF">
        <w:rPr>
          <w:rFonts w:ascii="Times New Roman" w:eastAsia="Times New Roman" w:hAnsi="Times New Roman" w:cs="Times New Roman"/>
          <w:sz w:val="24"/>
          <w:szCs w:val="24"/>
        </w:rPr>
        <w:t>paragrahvi 12 lõige 3 tunnistatakse kehtetuks.</w:t>
      </w:r>
    </w:p>
    <w:p w14:paraId="2381BCCB" w14:textId="77777777" w:rsidR="00A57024" w:rsidRPr="00A57024" w:rsidRDefault="00A57024" w:rsidP="00347352">
      <w:pPr>
        <w:spacing w:after="0" w:line="240" w:lineRule="auto"/>
        <w:jc w:val="both"/>
        <w:rPr>
          <w:rFonts w:ascii="Times New Roman" w:eastAsia="Times New Roman" w:hAnsi="Times New Roman" w:cs="Times New Roman"/>
          <w:sz w:val="24"/>
          <w:szCs w:val="24"/>
        </w:rPr>
      </w:pPr>
    </w:p>
    <w:p w14:paraId="2C9AE764" w14:textId="24E99B76" w:rsidR="2BF99F60" w:rsidRPr="00E04EAF" w:rsidRDefault="2BFD4BE5" w:rsidP="00347352">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021C32F1" w:rsidRPr="7BA5EFAE">
        <w:rPr>
          <w:rFonts w:ascii="Times New Roman" w:eastAsia="Times New Roman" w:hAnsi="Times New Roman" w:cs="Times New Roman"/>
          <w:b/>
          <w:bCs/>
          <w:sz w:val="24"/>
          <w:szCs w:val="24"/>
        </w:rPr>
        <w:t>7</w:t>
      </w:r>
      <w:r w:rsidR="77463CB2" w:rsidRPr="7BA5EFAE">
        <w:rPr>
          <w:rFonts w:ascii="Times New Roman" w:eastAsia="Times New Roman" w:hAnsi="Times New Roman" w:cs="Times New Roman"/>
          <w:b/>
          <w:bCs/>
          <w:sz w:val="24"/>
          <w:szCs w:val="24"/>
        </w:rPr>
        <w:t>3</w:t>
      </w:r>
      <w:r w:rsidRPr="7BA5EFAE">
        <w:rPr>
          <w:rFonts w:ascii="Times New Roman" w:eastAsia="Times New Roman" w:hAnsi="Times New Roman" w:cs="Times New Roman"/>
          <w:b/>
          <w:bCs/>
          <w:sz w:val="24"/>
          <w:szCs w:val="24"/>
        </w:rPr>
        <w:t>. Reklaamiseaduse muutmine</w:t>
      </w:r>
    </w:p>
    <w:p w14:paraId="4F3E41A4" w14:textId="77777777" w:rsidR="00A57024" w:rsidRDefault="00A57024" w:rsidP="00A57024">
      <w:pPr>
        <w:spacing w:after="0" w:line="240" w:lineRule="auto"/>
        <w:jc w:val="both"/>
        <w:rPr>
          <w:rFonts w:ascii="Times New Roman" w:eastAsia="Times New Roman" w:hAnsi="Times New Roman" w:cs="Times New Roman"/>
          <w:sz w:val="24"/>
          <w:szCs w:val="24"/>
        </w:rPr>
      </w:pPr>
    </w:p>
    <w:p w14:paraId="44B2FA3C" w14:textId="0629DFC4" w:rsidR="00347352" w:rsidRPr="00A57024" w:rsidRDefault="34F27E7F" w:rsidP="0067700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Reklaamiseaduse </w:t>
      </w:r>
      <w:del w:id="665" w:author="Helen Uustalu" w:date="2024-02-09T13:52:00Z">
        <w:r w:rsidRPr="00E04EAF" w:rsidDel="008772FE">
          <w:rPr>
            <w:rFonts w:ascii="Times New Roman" w:eastAsia="Times New Roman" w:hAnsi="Times New Roman" w:cs="Times New Roman"/>
            <w:sz w:val="24"/>
            <w:szCs w:val="24"/>
          </w:rPr>
          <w:delText xml:space="preserve">paragrahvi </w:delText>
        </w:r>
      </w:del>
      <w:ins w:id="666" w:author="Helen Uustalu" w:date="2024-02-09T13:52:00Z">
        <w:r w:rsidR="008772FE">
          <w:rPr>
            <w:rFonts w:ascii="Times New Roman" w:eastAsia="Times New Roman" w:hAnsi="Times New Roman" w:cs="Times New Roman"/>
            <w:sz w:val="24"/>
            <w:szCs w:val="24"/>
          </w:rPr>
          <w:t>§</w:t>
        </w:r>
        <w:r w:rsidR="008772FE"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8 lõi</w:t>
      </w:r>
      <w:r w:rsidR="00D33DF6">
        <w:rPr>
          <w:rFonts w:ascii="Times New Roman" w:eastAsia="Times New Roman" w:hAnsi="Times New Roman" w:cs="Times New Roman"/>
          <w:sz w:val="24"/>
          <w:szCs w:val="24"/>
        </w:rPr>
        <w:t>kes</w:t>
      </w:r>
      <w:r w:rsidRPr="00E04EAF">
        <w:rPr>
          <w:rFonts w:ascii="Times New Roman" w:eastAsia="Times New Roman" w:hAnsi="Times New Roman" w:cs="Times New Roman"/>
          <w:sz w:val="24"/>
          <w:szCs w:val="24"/>
        </w:rPr>
        <w:t xml:space="preserve"> 5</w:t>
      </w:r>
      <w:r w:rsidR="00416745">
        <w:rPr>
          <w:rFonts w:ascii="Times New Roman" w:eastAsia="Times New Roman" w:hAnsi="Times New Roman" w:cs="Times New Roman"/>
          <w:sz w:val="24"/>
          <w:szCs w:val="24"/>
        </w:rPr>
        <w:t xml:space="preserve">, </w:t>
      </w:r>
      <w:del w:id="667" w:author="Helen Uustalu" w:date="2024-02-09T13:52:00Z">
        <w:r w:rsidR="00416745" w:rsidDel="008772FE">
          <w:rPr>
            <w:rFonts w:ascii="Times New Roman" w:eastAsia="Times New Roman" w:hAnsi="Times New Roman" w:cs="Times New Roman"/>
            <w:sz w:val="24"/>
            <w:szCs w:val="24"/>
          </w:rPr>
          <w:delText xml:space="preserve">paragrahvi </w:delText>
        </w:r>
      </w:del>
      <w:ins w:id="668" w:author="Helen Uustalu" w:date="2024-02-09T13:52:00Z">
        <w:r w:rsidR="008772FE">
          <w:rPr>
            <w:rFonts w:ascii="Times New Roman" w:eastAsia="Times New Roman" w:hAnsi="Times New Roman" w:cs="Times New Roman"/>
            <w:sz w:val="24"/>
            <w:szCs w:val="24"/>
          </w:rPr>
          <w:t xml:space="preserve">§ </w:t>
        </w:r>
      </w:ins>
      <w:commentRangeStart w:id="669"/>
      <w:r w:rsidR="00416745">
        <w:rPr>
          <w:rFonts w:ascii="Times New Roman" w:eastAsia="Times New Roman" w:hAnsi="Times New Roman" w:cs="Times New Roman"/>
          <w:sz w:val="24"/>
          <w:szCs w:val="24"/>
        </w:rPr>
        <w:t>27</w:t>
      </w:r>
      <w:commentRangeEnd w:id="669"/>
      <w:r w:rsidR="00D04ED1">
        <w:rPr>
          <w:rStyle w:val="Kommentaariviide"/>
        </w:rPr>
        <w:commentReference w:id="669"/>
      </w:r>
      <w:r w:rsidR="00416745">
        <w:rPr>
          <w:rFonts w:ascii="Times New Roman" w:eastAsia="Times New Roman" w:hAnsi="Times New Roman" w:cs="Times New Roman"/>
          <w:sz w:val="24"/>
          <w:szCs w:val="24"/>
        </w:rPr>
        <w:t xml:space="preserve"> lõike 7 punktis 1</w:t>
      </w:r>
      <w:r w:rsidR="00FB5556">
        <w:rPr>
          <w:rFonts w:ascii="Times New Roman" w:eastAsia="Times New Roman" w:hAnsi="Times New Roman" w:cs="Times New Roman"/>
          <w:sz w:val="24"/>
          <w:szCs w:val="24"/>
        </w:rPr>
        <w:t xml:space="preserve">, </w:t>
      </w:r>
      <w:del w:id="670" w:author="Helen Uustalu" w:date="2024-02-09T13:52:00Z">
        <w:r w:rsidRPr="00E04EAF" w:rsidDel="008772FE">
          <w:rPr>
            <w:rFonts w:ascii="Times New Roman" w:eastAsia="Times New Roman" w:hAnsi="Times New Roman" w:cs="Times New Roman"/>
            <w:sz w:val="24"/>
            <w:szCs w:val="24"/>
          </w:rPr>
          <w:delText xml:space="preserve">paragrahvi </w:delText>
        </w:r>
      </w:del>
      <w:ins w:id="671" w:author="Helen Uustalu" w:date="2024-02-09T13:52:00Z">
        <w:r w:rsidR="008772FE">
          <w:rPr>
            <w:rFonts w:ascii="Times New Roman" w:eastAsia="Times New Roman" w:hAnsi="Times New Roman" w:cs="Times New Roman"/>
            <w:sz w:val="24"/>
            <w:szCs w:val="24"/>
          </w:rPr>
          <w:t>§</w:t>
        </w:r>
        <w:r w:rsidR="008772FE"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29</w:t>
      </w:r>
      <w:r w:rsidRPr="00E04EAF">
        <w:rPr>
          <w:rFonts w:ascii="Times New Roman" w:eastAsia="Times New Roman" w:hAnsi="Times New Roman" w:cs="Times New Roman"/>
          <w:sz w:val="24"/>
          <w:szCs w:val="24"/>
          <w:vertAlign w:val="superscript"/>
        </w:rPr>
        <w:t>2</w:t>
      </w:r>
      <w:r w:rsidRPr="00E04EAF">
        <w:rPr>
          <w:rFonts w:ascii="Times New Roman" w:eastAsia="Times New Roman" w:hAnsi="Times New Roman" w:cs="Times New Roman"/>
          <w:sz w:val="24"/>
          <w:szCs w:val="24"/>
        </w:rPr>
        <w:t xml:space="preserve"> lõike 6 punkt</w:t>
      </w:r>
      <w:r w:rsidR="0005413B" w:rsidRPr="00E04EAF">
        <w:rPr>
          <w:rFonts w:ascii="Times New Roman" w:eastAsia="Times New Roman" w:hAnsi="Times New Roman" w:cs="Times New Roman"/>
          <w:sz w:val="24"/>
          <w:szCs w:val="24"/>
        </w:rPr>
        <w:t>is</w:t>
      </w:r>
      <w:r w:rsidRPr="00E04EAF">
        <w:rPr>
          <w:rFonts w:ascii="Times New Roman" w:eastAsia="Times New Roman" w:hAnsi="Times New Roman" w:cs="Times New Roman"/>
          <w:sz w:val="24"/>
          <w:szCs w:val="24"/>
        </w:rPr>
        <w:t xml:space="preserve"> 1</w:t>
      </w:r>
      <w:r w:rsidR="0005413B" w:rsidRPr="00E04EAF">
        <w:rPr>
          <w:rFonts w:ascii="Times New Roman" w:eastAsia="Times New Roman" w:hAnsi="Times New Roman" w:cs="Times New Roman"/>
          <w:sz w:val="24"/>
          <w:szCs w:val="24"/>
        </w:rPr>
        <w:t xml:space="preserve">, </w:t>
      </w:r>
      <w:ins w:id="672" w:author="Helen Uustalu" w:date="2024-02-09T13:52:00Z">
        <w:del w:id="673" w:author="Mari Koik" w:date="2024-02-14T12:02:00Z">
          <w:r w:rsidR="008772FE" w:rsidDel="00297678">
            <w:rPr>
              <w:rFonts w:ascii="Times New Roman" w:eastAsia="Times New Roman" w:hAnsi="Times New Roman" w:cs="Times New Roman"/>
              <w:sz w:val="24"/>
              <w:szCs w:val="24"/>
            </w:rPr>
            <w:delText xml:space="preserve">sama paragrahvi </w:delText>
          </w:r>
        </w:del>
      </w:ins>
      <w:r w:rsidR="0005413B" w:rsidRPr="00E04EAF">
        <w:rPr>
          <w:rFonts w:ascii="Times New Roman" w:eastAsia="Times New Roman" w:hAnsi="Times New Roman" w:cs="Times New Roman"/>
          <w:sz w:val="24"/>
          <w:szCs w:val="24"/>
        </w:rPr>
        <w:t>lõike 7 punktis 1 ja lõikes 8 asendatakse tekstiosa „</w:t>
      </w:r>
      <w:r w:rsidR="0005413B" w:rsidRPr="00E04EAF">
        <w:rPr>
          <w:rFonts w:ascii="Times New Roman" w:hAnsi="Times New Roman" w:cs="Times New Roman"/>
          <w:sz w:val="24"/>
          <w:szCs w:val="24"/>
          <w:shd w:val="clear" w:color="auto" w:fill="FFFFFF"/>
        </w:rPr>
        <w:t>koolieelse lasteasutuse“ tekstiosaga „lastehoiu, lasteaia“</w:t>
      </w:r>
      <w:r w:rsidR="5121EA82" w:rsidRPr="00E04EAF">
        <w:rPr>
          <w:rFonts w:ascii="Times New Roman" w:eastAsia="Times New Roman" w:hAnsi="Times New Roman" w:cs="Times New Roman"/>
          <w:sz w:val="24"/>
          <w:szCs w:val="24"/>
        </w:rPr>
        <w:t>.</w:t>
      </w:r>
    </w:p>
    <w:p w14:paraId="60AD0B2F" w14:textId="77777777" w:rsidR="00677004" w:rsidRDefault="00677004" w:rsidP="00677004">
      <w:pPr>
        <w:spacing w:after="0" w:line="240" w:lineRule="auto"/>
        <w:jc w:val="both"/>
        <w:rPr>
          <w:rFonts w:ascii="Times New Roman" w:eastAsia="Times New Roman" w:hAnsi="Times New Roman" w:cs="Times New Roman"/>
          <w:b/>
          <w:bCs/>
          <w:sz w:val="24"/>
          <w:szCs w:val="24"/>
        </w:rPr>
      </w:pPr>
    </w:p>
    <w:p w14:paraId="5D12FAE0" w14:textId="5CA5D36E" w:rsidR="2BF99F60" w:rsidRPr="00E04EAF" w:rsidRDefault="2BFD4BE5" w:rsidP="0067700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021C32F1" w:rsidRPr="7BA5EFAE">
        <w:rPr>
          <w:rFonts w:ascii="Times New Roman" w:eastAsia="Times New Roman" w:hAnsi="Times New Roman" w:cs="Times New Roman"/>
          <w:b/>
          <w:bCs/>
          <w:sz w:val="24"/>
          <w:szCs w:val="24"/>
        </w:rPr>
        <w:t>7</w:t>
      </w:r>
      <w:r w:rsidR="26D61B30" w:rsidRPr="7BA5EFAE">
        <w:rPr>
          <w:rFonts w:ascii="Times New Roman" w:eastAsia="Times New Roman" w:hAnsi="Times New Roman" w:cs="Times New Roman"/>
          <w:b/>
          <w:bCs/>
          <w:sz w:val="24"/>
          <w:szCs w:val="24"/>
        </w:rPr>
        <w:t>4</w:t>
      </w:r>
      <w:r w:rsidRPr="7BA5EFAE">
        <w:rPr>
          <w:rFonts w:ascii="Times New Roman" w:eastAsia="Times New Roman" w:hAnsi="Times New Roman" w:cs="Times New Roman"/>
          <w:b/>
          <w:bCs/>
          <w:sz w:val="24"/>
          <w:szCs w:val="24"/>
        </w:rPr>
        <w:t>. Riigilõivuseaduse muutmine</w:t>
      </w:r>
    </w:p>
    <w:p w14:paraId="7D462127" w14:textId="77777777" w:rsidR="00A57024" w:rsidRDefault="00A57024" w:rsidP="00A57024">
      <w:pPr>
        <w:spacing w:after="0" w:line="240" w:lineRule="auto"/>
        <w:jc w:val="both"/>
        <w:rPr>
          <w:rFonts w:ascii="Times New Roman" w:eastAsia="Times New Roman" w:hAnsi="Times New Roman" w:cs="Times New Roman"/>
          <w:sz w:val="24"/>
          <w:szCs w:val="24"/>
        </w:rPr>
      </w:pPr>
    </w:p>
    <w:p w14:paraId="6082321D" w14:textId="6BA03CB7" w:rsidR="2BF99F60" w:rsidRDefault="4DCDC813"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Riigilõivuseaduses tehakse järgmised muudatused:</w:t>
      </w:r>
    </w:p>
    <w:p w14:paraId="55096CAD" w14:textId="77777777" w:rsidR="00A2462D" w:rsidRPr="00E04EAF" w:rsidRDefault="00A2462D" w:rsidP="00A57024">
      <w:pPr>
        <w:spacing w:after="0" w:line="240" w:lineRule="auto"/>
        <w:jc w:val="both"/>
        <w:rPr>
          <w:rFonts w:ascii="Times New Roman" w:eastAsia="Times New Roman" w:hAnsi="Times New Roman" w:cs="Times New Roman"/>
          <w:sz w:val="24"/>
          <w:szCs w:val="24"/>
        </w:rPr>
      </w:pPr>
    </w:p>
    <w:p w14:paraId="68046E1E" w14:textId="2FAC9F20" w:rsidR="03D9A442" w:rsidRPr="00E04EAF" w:rsidRDefault="34F27E7F" w:rsidP="00A2462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xml:space="preserve">1) </w:t>
      </w:r>
      <w:r w:rsidRPr="00E04EAF">
        <w:rPr>
          <w:rFonts w:ascii="Times New Roman" w:eastAsia="Times New Roman" w:hAnsi="Times New Roman" w:cs="Times New Roman"/>
          <w:sz w:val="24"/>
          <w:szCs w:val="24"/>
        </w:rPr>
        <w:t>paragrahvi 44 tekst muudetakse ja sõnastatakse järgmiselt:</w:t>
      </w:r>
    </w:p>
    <w:p w14:paraId="4D9E922F" w14:textId="77777777" w:rsidR="00A2462D" w:rsidRDefault="34F27E7F" w:rsidP="00A2462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„Riigi- ja kohaliku omavalitsuse asutus, kohtuasutus, notar, kohtutäitur ja pankrotihaldur on vabastatud riigilõivu tasumisest arhiiviteatise väljastamise eest.”;</w:t>
      </w:r>
    </w:p>
    <w:p w14:paraId="57CE4A32" w14:textId="77777777" w:rsidR="00A2462D" w:rsidRDefault="00A2462D" w:rsidP="00A2462D">
      <w:pPr>
        <w:spacing w:after="0" w:line="240" w:lineRule="auto"/>
        <w:jc w:val="both"/>
        <w:rPr>
          <w:rFonts w:ascii="Times New Roman" w:eastAsia="Times New Roman" w:hAnsi="Times New Roman" w:cs="Times New Roman"/>
          <w:sz w:val="24"/>
          <w:szCs w:val="24"/>
        </w:rPr>
      </w:pPr>
    </w:p>
    <w:p w14:paraId="42F5B577" w14:textId="36D286D1" w:rsidR="64C6171A" w:rsidRDefault="2CB3E1DF" w:rsidP="00A2462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2)</w:t>
      </w:r>
      <w:r w:rsidRPr="00E04EAF">
        <w:rPr>
          <w:rFonts w:ascii="Times New Roman" w:eastAsia="Times New Roman" w:hAnsi="Times New Roman" w:cs="Times New Roman"/>
          <w:sz w:val="24"/>
          <w:szCs w:val="24"/>
        </w:rPr>
        <w:t xml:space="preserve"> paragrahvi 53 pealkirjas asendatakse sõnad „</w:t>
      </w:r>
      <w:r w:rsidRPr="00E04EAF">
        <w:rPr>
          <w:rFonts w:ascii="Times New Roman" w:eastAsia="Times New Roman" w:hAnsi="Times New Roman" w:cs="Times New Roman"/>
          <w:b/>
          <w:bCs/>
          <w:sz w:val="24"/>
          <w:szCs w:val="24"/>
        </w:rPr>
        <w:t>koolieelse lasteasutuse seaduse</w:t>
      </w:r>
      <w:r w:rsidRPr="00E04EAF">
        <w:rPr>
          <w:rFonts w:ascii="Times New Roman" w:eastAsia="Times New Roman" w:hAnsi="Times New Roman" w:cs="Times New Roman"/>
          <w:sz w:val="24"/>
          <w:szCs w:val="24"/>
        </w:rPr>
        <w:t>“</w:t>
      </w:r>
      <w:r w:rsidRPr="00E04EAF">
        <w:rPr>
          <w:rFonts w:ascii="Times New Roman" w:eastAsia="Times New Roman" w:hAnsi="Times New Roman" w:cs="Times New Roman"/>
          <w:b/>
          <w:bCs/>
          <w:sz w:val="24"/>
          <w:szCs w:val="24"/>
        </w:rPr>
        <w:t xml:space="preserve"> </w:t>
      </w:r>
      <w:r w:rsidRPr="00E04EAF">
        <w:rPr>
          <w:rFonts w:ascii="Times New Roman" w:eastAsia="Times New Roman" w:hAnsi="Times New Roman" w:cs="Times New Roman"/>
          <w:sz w:val="24"/>
          <w:szCs w:val="24"/>
        </w:rPr>
        <w:t>sõnadega</w:t>
      </w:r>
      <w:r w:rsidRPr="00E04EAF">
        <w:rPr>
          <w:rFonts w:ascii="Times New Roman" w:eastAsia="Times New Roman" w:hAnsi="Times New Roman" w:cs="Times New Roman"/>
          <w:b/>
          <w:bCs/>
          <w:sz w:val="24"/>
          <w:szCs w:val="24"/>
        </w:rPr>
        <w:t xml:space="preserve"> „alusharidus</w:t>
      </w:r>
      <w:del w:id="674" w:author="Mari Koik" w:date="2024-02-14T12:02:00Z">
        <w:r w:rsidRPr="00E04EAF" w:rsidDel="00297678">
          <w:rPr>
            <w:rFonts w:ascii="Times New Roman" w:eastAsia="Times New Roman" w:hAnsi="Times New Roman" w:cs="Times New Roman"/>
            <w:b/>
            <w:bCs/>
            <w:sz w:val="24"/>
            <w:szCs w:val="24"/>
          </w:rPr>
          <w:delText xml:space="preserve">e </w:delText>
        </w:r>
      </w:del>
      <w:r w:rsidRPr="00E04EAF">
        <w:rPr>
          <w:rFonts w:ascii="Times New Roman" w:eastAsia="Times New Roman" w:hAnsi="Times New Roman" w:cs="Times New Roman"/>
          <w:b/>
          <w:bCs/>
          <w:sz w:val="24"/>
          <w:szCs w:val="24"/>
        </w:rPr>
        <w:t>seaduse</w:t>
      </w:r>
      <w:r w:rsidRPr="00E04EAF">
        <w:rPr>
          <w:rFonts w:ascii="Times New Roman" w:eastAsia="Times New Roman" w:hAnsi="Times New Roman" w:cs="Times New Roman"/>
          <w:sz w:val="24"/>
          <w:szCs w:val="24"/>
        </w:rPr>
        <w:t>“;</w:t>
      </w:r>
    </w:p>
    <w:p w14:paraId="69DBCCE1" w14:textId="77777777" w:rsidR="00A2462D" w:rsidRPr="00A2462D" w:rsidRDefault="00A2462D" w:rsidP="00A2462D">
      <w:pPr>
        <w:spacing w:after="0" w:line="240" w:lineRule="auto"/>
        <w:jc w:val="both"/>
        <w:rPr>
          <w:rFonts w:ascii="Times New Roman" w:eastAsia="Times New Roman" w:hAnsi="Times New Roman" w:cs="Times New Roman"/>
          <w:sz w:val="24"/>
          <w:szCs w:val="24"/>
        </w:rPr>
      </w:pPr>
    </w:p>
    <w:p w14:paraId="08208838" w14:textId="77777777" w:rsidR="002A33AE" w:rsidRDefault="00D96B57" w:rsidP="002A33A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3</w:t>
      </w:r>
      <w:r w:rsidR="5121EA82" w:rsidRPr="00E04EAF">
        <w:rPr>
          <w:rFonts w:ascii="Times New Roman" w:eastAsia="Times New Roman" w:hAnsi="Times New Roman" w:cs="Times New Roman"/>
          <w:b/>
          <w:bCs/>
          <w:sz w:val="24"/>
          <w:szCs w:val="24"/>
        </w:rPr>
        <w:t>)</w:t>
      </w:r>
      <w:r w:rsidR="5121EA82" w:rsidRPr="00E04EAF">
        <w:rPr>
          <w:rFonts w:ascii="Times New Roman" w:eastAsia="Times New Roman" w:hAnsi="Times New Roman" w:cs="Times New Roman"/>
          <w:sz w:val="24"/>
          <w:szCs w:val="24"/>
        </w:rPr>
        <w:t xml:space="preserve"> paragrahvi 53 lõike 1 punktis 1 asendatakse sõna „alushariduse“ sõnaga „lasteaia“;</w:t>
      </w:r>
    </w:p>
    <w:p w14:paraId="7268DEFE" w14:textId="77777777" w:rsidR="002A33AE" w:rsidRDefault="002A33AE" w:rsidP="002A33AE">
      <w:pPr>
        <w:spacing w:after="0" w:line="240" w:lineRule="auto"/>
        <w:jc w:val="both"/>
        <w:rPr>
          <w:rFonts w:ascii="Times New Roman" w:eastAsia="Times New Roman" w:hAnsi="Times New Roman" w:cs="Times New Roman"/>
          <w:sz w:val="24"/>
          <w:szCs w:val="24"/>
        </w:rPr>
      </w:pPr>
    </w:p>
    <w:p w14:paraId="05E4BC4B" w14:textId="631687E9" w:rsidR="0047482C" w:rsidRPr="00E04EAF" w:rsidRDefault="00D96B57" w:rsidP="002A33A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4</w:t>
      </w:r>
      <w:r w:rsidR="5121EA82" w:rsidRPr="00E04EAF">
        <w:rPr>
          <w:rFonts w:ascii="Times New Roman" w:eastAsia="Times New Roman" w:hAnsi="Times New Roman" w:cs="Times New Roman"/>
          <w:b/>
          <w:bCs/>
          <w:sz w:val="24"/>
          <w:szCs w:val="24"/>
        </w:rPr>
        <w:t>)</w:t>
      </w:r>
      <w:r w:rsidR="5121EA82" w:rsidRPr="00E04EAF">
        <w:rPr>
          <w:rFonts w:ascii="Times New Roman" w:eastAsia="Times New Roman" w:hAnsi="Times New Roman" w:cs="Times New Roman"/>
          <w:sz w:val="24"/>
          <w:szCs w:val="24"/>
        </w:rPr>
        <w:t xml:space="preserve"> paragrahvi 53 lõiget 1 täiendatakse punktiga 1</w:t>
      </w:r>
      <w:r w:rsidR="5121EA82" w:rsidRPr="00E04EAF">
        <w:rPr>
          <w:rFonts w:ascii="Times New Roman" w:eastAsia="Times New Roman" w:hAnsi="Times New Roman" w:cs="Times New Roman"/>
          <w:sz w:val="24"/>
          <w:szCs w:val="24"/>
          <w:vertAlign w:val="superscript"/>
        </w:rPr>
        <w:t>1</w:t>
      </w:r>
      <w:r w:rsidR="5121EA82" w:rsidRPr="00E04EAF">
        <w:rPr>
          <w:rFonts w:ascii="Times New Roman" w:eastAsia="Times New Roman" w:hAnsi="Times New Roman" w:cs="Times New Roman"/>
          <w:sz w:val="24"/>
          <w:szCs w:val="24"/>
        </w:rPr>
        <w:t xml:space="preserve"> järgmises sõnastuses:</w:t>
      </w:r>
    </w:p>
    <w:p w14:paraId="043D8834" w14:textId="77777777" w:rsidR="00FB4772" w:rsidRDefault="5121EA82" w:rsidP="00FB477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w:t>
      </w:r>
      <w:r w:rsidRPr="00E04EAF">
        <w:rPr>
          <w:rFonts w:ascii="Times New Roman" w:eastAsia="Times New Roman" w:hAnsi="Times New Roman" w:cs="Times New Roman"/>
          <w:sz w:val="24"/>
          <w:szCs w:val="24"/>
          <w:vertAlign w:val="superscript"/>
        </w:rPr>
        <w:t>1</w:t>
      </w:r>
      <w:r w:rsidRPr="00E04EAF">
        <w:rPr>
          <w:rFonts w:ascii="Times New Roman" w:eastAsia="Times New Roman" w:hAnsi="Times New Roman" w:cs="Times New Roman"/>
          <w:sz w:val="24"/>
          <w:szCs w:val="24"/>
        </w:rPr>
        <w:t>) lastehoiu puhul 32 eurot;“;</w:t>
      </w:r>
    </w:p>
    <w:p w14:paraId="33D37A05" w14:textId="77777777" w:rsidR="00FB4772" w:rsidRDefault="00FB4772" w:rsidP="00FB4772">
      <w:pPr>
        <w:spacing w:after="0" w:line="240" w:lineRule="auto"/>
        <w:jc w:val="both"/>
        <w:rPr>
          <w:rFonts w:ascii="Times New Roman" w:eastAsia="Times New Roman" w:hAnsi="Times New Roman" w:cs="Times New Roman"/>
          <w:sz w:val="24"/>
          <w:szCs w:val="24"/>
        </w:rPr>
      </w:pPr>
    </w:p>
    <w:p w14:paraId="374B690C" w14:textId="0FC6D2EE" w:rsidR="4F752ACB" w:rsidRDefault="003B17B0" w:rsidP="00FB4772">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5</w:t>
      </w:r>
      <w:r w:rsidR="5121EA82" w:rsidRPr="00E04EAF">
        <w:rPr>
          <w:rFonts w:ascii="Times New Roman" w:eastAsia="Times New Roman" w:hAnsi="Times New Roman" w:cs="Times New Roman"/>
          <w:b/>
          <w:bCs/>
          <w:sz w:val="24"/>
          <w:szCs w:val="24"/>
        </w:rPr>
        <w:t xml:space="preserve">) </w:t>
      </w:r>
      <w:r w:rsidR="5121EA82" w:rsidRPr="00E04EAF">
        <w:rPr>
          <w:rFonts w:ascii="Times New Roman" w:eastAsia="Times New Roman" w:hAnsi="Times New Roman" w:cs="Times New Roman"/>
          <w:sz w:val="24"/>
          <w:szCs w:val="24"/>
        </w:rPr>
        <w:t>paragrahvi 286</w:t>
      </w:r>
      <w:r w:rsidR="5121EA82" w:rsidRPr="00E04EAF">
        <w:rPr>
          <w:rFonts w:ascii="Times New Roman" w:eastAsia="Times New Roman" w:hAnsi="Times New Roman" w:cs="Times New Roman"/>
          <w:sz w:val="24"/>
          <w:szCs w:val="24"/>
          <w:vertAlign w:val="superscript"/>
        </w:rPr>
        <w:t>1</w:t>
      </w:r>
      <w:r w:rsidR="5121EA82" w:rsidRPr="00E04EAF">
        <w:rPr>
          <w:rFonts w:ascii="Times New Roman" w:eastAsia="Times New Roman" w:hAnsi="Times New Roman" w:cs="Times New Roman"/>
          <w:sz w:val="24"/>
          <w:szCs w:val="24"/>
        </w:rPr>
        <w:t xml:space="preserve"> pealkirjas ja tekstis asendatakse sõna „Lapsehoiuteenuse“ sõnadega „Suure hooldus- ja abivajadusega lapse </w:t>
      </w:r>
      <w:commentRangeStart w:id="675"/>
      <w:r w:rsidR="5121EA82" w:rsidRPr="00E04EAF">
        <w:rPr>
          <w:rFonts w:ascii="Times New Roman" w:eastAsia="Times New Roman" w:hAnsi="Times New Roman" w:cs="Times New Roman"/>
          <w:sz w:val="24"/>
          <w:szCs w:val="24"/>
        </w:rPr>
        <w:t>hoiu</w:t>
      </w:r>
      <w:ins w:id="676" w:author="Mari Koik" w:date="2024-02-14T12:03:00Z">
        <w:r w:rsidR="00297678">
          <w:rPr>
            <w:rFonts w:ascii="Times New Roman" w:eastAsia="Times New Roman" w:hAnsi="Times New Roman" w:cs="Times New Roman"/>
            <w:sz w:val="24"/>
            <w:szCs w:val="24"/>
          </w:rPr>
          <w:t xml:space="preserve"> </w:t>
        </w:r>
      </w:ins>
      <w:r w:rsidR="5121EA82" w:rsidRPr="00E04EAF">
        <w:rPr>
          <w:rFonts w:ascii="Times New Roman" w:eastAsia="Times New Roman" w:hAnsi="Times New Roman" w:cs="Times New Roman"/>
          <w:sz w:val="24"/>
          <w:szCs w:val="24"/>
        </w:rPr>
        <w:t>teenuse</w:t>
      </w:r>
      <w:commentRangeEnd w:id="675"/>
      <w:r w:rsidR="00297678">
        <w:rPr>
          <w:rStyle w:val="Kommentaariviide"/>
        </w:rPr>
        <w:commentReference w:id="675"/>
      </w:r>
      <w:r w:rsidR="5121EA82" w:rsidRPr="00E04EAF">
        <w:rPr>
          <w:rFonts w:ascii="Times New Roman" w:eastAsia="Times New Roman" w:hAnsi="Times New Roman" w:cs="Times New Roman"/>
          <w:sz w:val="24"/>
          <w:szCs w:val="24"/>
        </w:rPr>
        <w:t>“;</w:t>
      </w:r>
    </w:p>
    <w:p w14:paraId="4A205244" w14:textId="77777777" w:rsidR="00FB4772" w:rsidRPr="00E04EAF" w:rsidRDefault="00FB4772" w:rsidP="00FB4772">
      <w:pPr>
        <w:spacing w:after="0" w:line="240" w:lineRule="auto"/>
        <w:jc w:val="both"/>
        <w:rPr>
          <w:rFonts w:ascii="Times New Roman" w:eastAsia="Times New Roman" w:hAnsi="Times New Roman" w:cs="Times New Roman"/>
          <w:sz w:val="24"/>
          <w:szCs w:val="24"/>
        </w:rPr>
      </w:pPr>
    </w:p>
    <w:p w14:paraId="15B16D02" w14:textId="1E3950E2" w:rsidR="702291C4" w:rsidRPr="00E04EAF" w:rsidRDefault="0830C0FF" w:rsidP="00FB4772">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6</w:t>
      </w:r>
      <w:r w:rsidR="2BFD4BE5" w:rsidRPr="7BA5EFAE">
        <w:rPr>
          <w:rFonts w:ascii="Times New Roman" w:eastAsia="Times New Roman" w:hAnsi="Times New Roman" w:cs="Times New Roman"/>
          <w:b/>
          <w:bCs/>
          <w:sz w:val="24"/>
          <w:szCs w:val="24"/>
        </w:rPr>
        <w:t>)</w:t>
      </w:r>
      <w:r w:rsidR="2BFD4BE5" w:rsidRPr="7BA5EFAE">
        <w:rPr>
          <w:rFonts w:ascii="Times New Roman" w:eastAsia="Times New Roman" w:hAnsi="Times New Roman" w:cs="Times New Roman"/>
          <w:sz w:val="24"/>
          <w:szCs w:val="24"/>
        </w:rPr>
        <w:t xml:space="preserve"> paragrahvi 346 </w:t>
      </w:r>
      <w:r w:rsidR="6E1EACED" w:rsidRPr="7BA5EFAE">
        <w:rPr>
          <w:rFonts w:ascii="Times New Roman" w:eastAsia="Times New Roman" w:hAnsi="Times New Roman" w:cs="Times New Roman"/>
          <w:sz w:val="24"/>
          <w:szCs w:val="24"/>
        </w:rPr>
        <w:t>tekst muudetakse ja sõnastatakse järgmiselt:</w:t>
      </w:r>
    </w:p>
    <w:p w14:paraId="328B38DB" w14:textId="61CD8C71" w:rsidR="1950EA1D" w:rsidRPr="00E04EAF" w:rsidRDefault="001C7D84" w:rsidP="00FB4772">
      <w:pPr>
        <w:spacing w:after="0" w:line="240" w:lineRule="auto"/>
        <w:jc w:val="both"/>
        <w:rPr>
          <w:rFonts w:ascii="Times New Roman" w:eastAsia="Times New Roman" w:hAnsi="Times New Roman" w:cs="Times New Roman"/>
          <w:sz w:val="24"/>
          <w:szCs w:val="24"/>
        </w:rPr>
      </w:pPr>
      <w:r w:rsidRPr="001C7D84">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w:t>
      </w:r>
      <w:r w:rsidR="64FC83C5" w:rsidRPr="00E04EAF">
        <w:rPr>
          <w:rFonts w:ascii="Times New Roman" w:eastAsia="Times New Roman" w:hAnsi="Times New Roman" w:cs="Times New Roman"/>
          <w:sz w:val="24"/>
          <w:szCs w:val="24"/>
        </w:rPr>
        <w:t xml:space="preserve">Arhiiviteatise väljastamise eest tasutakse riigilõivu </w:t>
      </w:r>
      <w:r w:rsidR="74877AE3" w:rsidRPr="00E04EAF">
        <w:rPr>
          <w:rFonts w:ascii="Times New Roman" w:eastAsia="Times New Roman" w:hAnsi="Times New Roman" w:cs="Times New Roman"/>
          <w:sz w:val="24"/>
          <w:szCs w:val="24"/>
        </w:rPr>
        <w:t>25</w:t>
      </w:r>
      <w:r w:rsidR="64FC83C5" w:rsidRPr="00E04EAF">
        <w:rPr>
          <w:rFonts w:ascii="Times New Roman" w:eastAsia="Times New Roman" w:hAnsi="Times New Roman" w:cs="Times New Roman"/>
          <w:sz w:val="24"/>
          <w:szCs w:val="24"/>
        </w:rPr>
        <w:t xml:space="preserve"> eurot ja välisesinduses 40 eurot.”.</w:t>
      </w:r>
    </w:p>
    <w:p w14:paraId="00D1CF09" w14:textId="77777777" w:rsidR="00A57024" w:rsidRPr="00347352" w:rsidRDefault="00A57024" w:rsidP="00A57024">
      <w:pPr>
        <w:spacing w:after="0" w:line="240" w:lineRule="auto"/>
        <w:jc w:val="both"/>
        <w:rPr>
          <w:rFonts w:ascii="Times New Roman" w:eastAsia="Times New Roman" w:hAnsi="Times New Roman" w:cs="Times New Roman"/>
          <w:sz w:val="24"/>
          <w:szCs w:val="24"/>
        </w:rPr>
      </w:pPr>
    </w:p>
    <w:p w14:paraId="51124325" w14:textId="5D877C17" w:rsidR="50B26A46" w:rsidRPr="00E04EAF" w:rsidRDefault="2BFD4BE5" w:rsidP="00A57024">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635F8FE1" w:rsidRPr="7BA5EFAE">
        <w:rPr>
          <w:rFonts w:ascii="Times New Roman" w:eastAsia="Times New Roman" w:hAnsi="Times New Roman" w:cs="Times New Roman"/>
          <w:b/>
          <w:bCs/>
          <w:sz w:val="24"/>
          <w:szCs w:val="24"/>
        </w:rPr>
        <w:t>7</w:t>
      </w:r>
      <w:r w:rsidR="56D4E4F7" w:rsidRPr="7BA5EFAE">
        <w:rPr>
          <w:rFonts w:ascii="Times New Roman" w:eastAsia="Times New Roman" w:hAnsi="Times New Roman" w:cs="Times New Roman"/>
          <w:b/>
          <w:bCs/>
          <w:sz w:val="24"/>
          <w:szCs w:val="24"/>
        </w:rPr>
        <w:t>5</w:t>
      </w:r>
      <w:r w:rsidRPr="7BA5EFAE">
        <w:rPr>
          <w:rFonts w:ascii="Times New Roman" w:eastAsia="Times New Roman" w:hAnsi="Times New Roman" w:cs="Times New Roman"/>
          <w:b/>
          <w:bCs/>
          <w:sz w:val="24"/>
          <w:szCs w:val="24"/>
        </w:rPr>
        <w:t>. Sotsiaalhoolekande seaduse muutmine</w:t>
      </w:r>
    </w:p>
    <w:p w14:paraId="7F2784BD" w14:textId="77777777" w:rsidR="00A57024" w:rsidRDefault="00A57024" w:rsidP="00A57024">
      <w:pPr>
        <w:spacing w:after="0" w:line="240" w:lineRule="auto"/>
        <w:jc w:val="both"/>
        <w:rPr>
          <w:rFonts w:ascii="Times New Roman" w:eastAsia="Times New Roman" w:hAnsi="Times New Roman" w:cs="Times New Roman"/>
          <w:sz w:val="24"/>
          <w:szCs w:val="24"/>
        </w:rPr>
      </w:pPr>
    </w:p>
    <w:p w14:paraId="2822DE3A" w14:textId="0C003615" w:rsidR="50B26A46" w:rsidRDefault="50B26A46"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Sotsiaalhoolekande seaduses tehakse järgmised muudatused:</w:t>
      </w:r>
    </w:p>
    <w:p w14:paraId="0BD90BBA" w14:textId="77777777" w:rsidR="002A33AE" w:rsidRDefault="002A33AE" w:rsidP="00A57024">
      <w:pPr>
        <w:spacing w:after="0" w:line="240" w:lineRule="auto"/>
        <w:jc w:val="both"/>
        <w:rPr>
          <w:rFonts w:ascii="Times New Roman" w:eastAsia="Times New Roman" w:hAnsi="Times New Roman" w:cs="Times New Roman"/>
          <w:sz w:val="24"/>
          <w:szCs w:val="24"/>
        </w:rPr>
      </w:pPr>
    </w:p>
    <w:p w14:paraId="471562FA" w14:textId="67DED913" w:rsidR="50B26A46" w:rsidRDefault="5121EA82" w:rsidP="00A57024">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1)</w:t>
      </w:r>
      <w:r w:rsidRPr="00E04EAF">
        <w:rPr>
          <w:rFonts w:ascii="Times New Roman" w:eastAsia="Times New Roman" w:hAnsi="Times New Roman" w:cs="Times New Roman"/>
          <w:sz w:val="24"/>
          <w:szCs w:val="24"/>
        </w:rPr>
        <w:t xml:space="preserve"> seaduse 2. peatüki 2. jao 11. jaotis muudetakse ja sõnastatakse järgmiselt:</w:t>
      </w:r>
    </w:p>
    <w:p w14:paraId="6FF4F899" w14:textId="77777777" w:rsidR="00A57024" w:rsidRPr="00E04EAF" w:rsidRDefault="00A57024" w:rsidP="00A57024">
      <w:pPr>
        <w:spacing w:after="0" w:line="240" w:lineRule="auto"/>
        <w:jc w:val="both"/>
        <w:rPr>
          <w:rFonts w:ascii="Times New Roman" w:eastAsia="Times New Roman" w:hAnsi="Times New Roman" w:cs="Times New Roman"/>
          <w:sz w:val="24"/>
          <w:szCs w:val="24"/>
        </w:rPr>
      </w:pPr>
    </w:p>
    <w:p w14:paraId="066CEB3A" w14:textId="2D69704B" w:rsidR="50B26A46" w:rsidRPr="00E04EAF" w:rsidRDefault="50B26A46" w:rsidP="00A57024">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sz w:val="24"/>
          <w:szCs w:val="24"/>
        </w:rPr>
        <w:t>„</w:t>
      </w:r>
      <w:r w:rsidRPr="00E04EAF">
        <w:rPr>
          <w:rFonts w:ascii="Times New Roman" w:eastAsia="Times New Roman" w:hAnsi="Times New Roman" w:cs="Times New Roman"/>
          <w:b/>
          <w:bCs/>
          <w:sz w:val="24"/>
          <w:szCs w:val="24"/>
        </w:rPr>
        <w:t>11. jaotis</w:t>
      </w:r>
    </w:p>
    <w:p w14:paraId="2DD8B0B1" w14:textId="1284ADDF" w:rsidR="50B26A46" w:rsidRPr="00E04EAF" w:rsidRDefault="50B26A46" w:rsidP="00015857">
      <w:pPr>
        <w:spacing w:line="240" w:lineRule="auto"/>
        <w:jc w:val="center"/>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Suure hooldus- ja abivajadusega lapse hoiu</w:t>
      </w:r>
      <w:ins w:id="677" w:author="Mari Koik" w:date="2024-02-14T12:03:00Z">
        <w:r w:rsidR="00297678">
          <w:rPr>
            <w:rFonts w:ascii="Times New Roman" w:eastAsia="Times New Roman" w:hAnsi="Times New Roman" w:cs="Times New Roman"/>
            <w:b/>
            <w:bCs/>
            <w:sz w:val="24"/>
            <w:szCs w:val="24"/>
          </w:rPr>
          <w:t xml:space="preserve"> </w:t>
        </w:r>
      </w:ins>
      <w:r w:rsidRPr="00E04EAF">
        <w:rPr>
          <w:rFonts w:ascii="Times New Roman" w:eastAsia="Times New Roman" w:hAnsi="Times New Roman" w:cs="Times New Roman"/>
          <w:b/>
          <w:bCs/>
          <w:sz w:val="24"/>
          <w:szCs w:val="24"/>
        </w:rPr>
        <w:t>teenus</w:t>
      </w:r>
    </w:p>
    <w:p w14:paraId="79AA62E6" w14:textId="21D128F9" w:rsidR="50B26A46" w:rsidRPr="00E04EAF" w:rsidRDefault="5121EA82" w:rsidP="00591A2E">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 45</w:t>
      </w:r>
      <w:r w:rsidRPr="00E04EAF">
        <w:rPr>
          <w:rFonts w:ascii="Times New Roman" w:eastAsia="Times New Roman" w:hAnsi="Times New Roman" w:cs="Times New Roman"/>
          <w:b/>
          <w:bCs/>
          <w:sz w:val="24"/>
          <w:szCs w:val="24"/>
          <w:vertAlign w:val="superscript"/>
        </w:rPr>
        <w:t>1</w:t>
      </w:r>
      <w:r w:rsidRPr="00E04EAF">
        <w:rPr>
          <w:rFonts w:ascii="Times New Roman" w:eastAsia="Times New Roman" w:hAnsi="Times New Roman" w:cs="Times New Roman"/>
          <w:b/>
          <w:bCs/>
          <w:sz w:val="24"/>
          <w:szCs w:val="24"/>
        </w:rPr>
        <w:t>. Suure hooldus- ja abivajadusega lapse hoiu</w:t>
      </w:r>
      <w:ins w:id="678" w:author="Mari Koik" w:date="2024-02-14T12:03:00Z">
        <w:r w:rsidR="00297678">
          <w:rPr>
            <w:rFonts w:ascii="Times New Roman" w:eastAsia="Times New Roman" w:hAnsi="Times New Roman" w:cs="Times New Roman"/>
            <w:b/>
            <w:bCs/>
            <w:sz w:val="24"/>
            <w:szCs w:val="24"/>
          </w:rPr>
          <w:t xml:space="preserve"> </w:t>
        </w:r>
      </w:ins>
      <w:r w:rsidRPr="00E04EAF">
        <w:rPr>
          <w:rFonts w:ascii="Times New Roman" w:eastAsia="Times New Roman" w:hAnsi="Times New Roman" w:cs="Times New Roman"/>
          <w:b/>
          <w:bCs/>
          <w:sz w:val="24"/>
          <w:szCs w:val="24"/>
        </w:rPr>
        <w:t>teenuse eesmärk ja sihtgrupp</w:t>
      </w:r>
    </w:p>
    <w:p w14:paraId="11634EB5" w14:textId="77777777" w:rsidR="008408DB" w:rsidRDefault="008408DB" w:rsidP="00591A2E">
      <w:pPr>
        <w:spacing w:after="0" w:line="240" w:lineRule="auto"/>
        <w:jc w:val="both"/>
        <w:rPr>
          <w:rFonts w:ascii="Times New Roman" w:eastAsia="Times New Roman" w:hAnsi="Times New Roman" w:cs="Times New Roman"/>
          <w:sz w:val="24"/>
          <w:szCs w:val="24"/>
        </w:rPr>
      </w:pPr>
    </w:p>
    <w:p w14:paraId="452ED0A3" w14:textId="74839246" w:rsidR="50B26A46" w:rsidRDefault="50B26A46"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Suure hooldus- ja abivajadusega lapse hoiu</w:t>
      </w:r>
      <w:ins w:id="679" w:author="Mari Koik" w:date="2024-02-14T12:04:00Z">
        <w:r w:rsidR="00297678">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 xml:space="preserve">teenuse (edaspidi </w:t>
      </w:r>
      <w:r w:rsidRPr="00E04EAF">
        <w:rPr>
          <w:rFonts w:ascii="Times New Roman" w:eastAsia="Times New Roman" w:hAnsi="Times New Roman" w:cs="Times New Roman"/>
          <w:i/>
          <w:iCs/>
          <w:sz w:val="24"/>
          <w:szCs w:val="24"/>
        </w:rPr>
        <w:t>hoiuteenus</w:t>
      </w:r>
      <w:r w:rsidRPr="00E04EAF">
        <w:rPr>
          <w:rFonts w:ascii="Times New Roman" w:eastAsia="Times New Roman" w:hAnsi="Times New Roman" w:cs="Times New Roman"/>
          <w:sz w:val="24"/>
          <w:szCs w:val="24"/>
        </w:rPr>
        <w:t>) eesmärk on vähendada suure hooldus- ja abivajadusega last kasvatava isiku hoolduskoormust, soodustada tema toimetulekut või töötamist ning toetada lapse heaolu ja arengut.</w:t>
      </w:r>
    </w:p>
    <w:p w14:paraId="7B9674B5" w14:textId="77777777" w:rsidR="003D7A0D" w:rsidRPr="00E04EAF" w:rsidRDefault="003D7A0D" w:rsidP="00591A2E">
      <w:pPr>
        <w:spacing w:after="0" w:line="240" w:lineRule="auto"/>
        <w:jc w:val="both"/>
        <w:rPr>
          <w:rFonts w:ascii="Times New Roman" w:eastAsia="Times New Roman" w:hAnsi="Times New Roman" w:cs="Times New Roman"/>
          <w:sz w:val="24"/>
          <w:szCs w:val="24"/>
        </w:rPr>
      </w:pPr>
    </w:p>
    <w:p w14:paraId="4CA54F0E" w14:textId="34D8CA98" w:rsidR="50B26A46" w:rsidRPr="00E04EAF" w:rsidRDefault="50B26A46"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Suure hooldus- ja abivajadusega laps on lastekaitseseaduse tähenduses abivajav laps, kes vajab oma vaimse või füüsilise tervise seisundi tõttu eakohasega võrreldes keskmisest enam hooldust, järelevalvet ja muud tuge. </w:t>
      </w:r>
    </w:p>
    <w:p w14:paraId="516A8493" w14:textId="77777777" w:rsidR="003D7A0D" w:rsidRDefault="003D7A0D" w:rsidP="00591A2E">
      <w:pPr>
        <w:spacing w:after="0" w:line="240" w:lineRule="auto"/>
        <w:jc w:val="both"/>
        <w:rPr>
          <w:rFonts w:ascii="Times New Roman" w:eastAsia="Times New Roman" w:hAnsi="Times New Roman" w:cs="Times New Roman"/>
          <w:sz w:val="24"/>
          <w:szCs w:val="24"/>
        </w:rPr>
      </w:pPr>
    </w:p>
    <w:p w14:paraId="0AAEA22E" w14:textId="6992FD50" w:rsidR="003D7A0D" w:rsidRDefault="50B26A46" w:rsidP="00591A2E">
      <w:pPr>
        <w:spacing w:after="0" w:line="240" w:lineRule="auto"/>
        <w:jc w:val="both"/>
        <w:rPr>
          <w:ins w:id="680" w:author="Mari Koik" w:date="2024-02-14T12:04:00Z"/>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lastRenderedPageBreak/>
        <w:t>(3) Hoiuteenust osutatakse haridusasutuse õppe- ja kasvatustegevuse välisel ajal.</w:t>
      </w:r>
    </w:p>
    <w:p w14:paraId="65FB0BC3" w14:textId="77777777" w:rsidR="00297678" w:rsidRDefault="00297678" w:rsidP="00591A2E">
      <w:pPr>
        <w:spacing w:after="0" w:line="240" w:lineRule="auto"/>
        <w:jc w:val="both"/>
        <w:rPr>
          <w:rFonts w:ascii="Times New Roman" w:eastAsia="Times New Roman" w:hAnsi="Times New Roman" w:cs="Times New Roman"/>
          <w:sz w:val="24"/>
          <w:szCs w:val="24"/>
        </w:rPr>
      </w:pPr>
    </w:p>
    <w:p w14:paraId="09AA08F2" w14:textId="17E0ACBF" w:rsidR="50B26A46" w:rsidRPr="00E04EAF" w:rsidRDefault="0F6A993B" w:rsidP="00591A2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(4)</w:t>
      </w:r>
      <w:r w:rsidR="5C7C0180"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 xml:space="preserve">Lapsel on õigus </w:t>
      </w:r>
      <w:r w:rsidR="7BBED74C" w:rsidRPr="7BA5EFAE">
        <w:rPr>
          <w:rFonts w:ascii="Times New Roman" w:eastAsia="Times New Roman" w:hAnsi="Times New Roman" w:cs="Times New Roman"/>
          <w:sz w:val="24"/>
          <w:szCs w:val="24"/>
        </w:rPr>
        <w:t xml:space="preserve">saada </w:t>
      </w:r>
      <w:r w:rsidRPr="7BA5EFAE">
        <w:rPr>
          <w:rFonts w:ascii="Times New Roman" w:eastAsia="Times New Roman" w:hAnsi="Times New Roman" w:cs="Times New Roman"/>
          <w:sz w:val="24"/>
          <w:szCs w:val="24"/>
        </w:rPr>
        <w:t>hoiuteenus</w:t>
      </w:r>
      <w:r w:rsidR="690C1699" w:rsidRPr="7BA5EFAE">
        <w:rPr>
          <w:rFonts w:ascii="Times New Roman" w:eastAsia="Times New Roman" w:hAnsi="Times New Roman" w:cs="Times New Roman"/>
          <w:sz w:val="24"/>
          <w:szCs w:val="24"/>
        </w:rPr>
        <w:t>t</w:t>
      </w:r>
      <w:r w:rsidRPr="7BA5EFAE">
        <w:rPr>
          <w:rFonts w:ascii="Times New Roman" w:eastAsia="Times New Roman" w:hAnsi="Times New Roman" w:cs="Times New Roman"/>
          <w:sz w:val="24"/>
          <w:szCs w:val="24"/>
        </w:rPr>
        <w:t xml:space="preserve"> kuni 19-aastaseks saamiseni. Põhikoolis, gümnaasiumis või kutseõppe tasemeõppes õppival või </w:t>
      </w:r>
      <w:r w:rsidR="30000A88" w:rsidRPr="7BA5EFAE">
        <w:rPr>
          <w:rFonts w:ascii="Times New Roman" w:eastAsia="Times New Roman" w:hAnsi="Times New Roman" w:cs="Times New Roman"/>
          <w:sz w:val="24"/>
          <w:szCs w:val="24"/>
        </w:rPr>
        <w:t xml:space="preserve">Haridus- ja Teadusministeeriumi </w:t>
      </w:r>
      <w:r w:rsidRPr="7BA5EFAE">
        <w:rPr>
          <w:rFonts w:ascii="Times New Roman" w:eastAsia="Times New Roman" w:hAnsi="Times New Roman" w:cs="Times New Roman"/>
          <w:sz w:val="24"/>
          <w:szCs w:val="24"/>
        </w:rPr>
        <w:t>hallatava riigiasutuse statsionaarse õppega täienduskoolituse kursuse nimekirja arvatud keskhariduseta lapsele tagatakse hoiuteenus jooksva õppeaasta või täienduskoolituse kursuse lõppemiseni või õpilase kooli või täienduskoolituse kursuse nimekirjast väljaarvamiseni.</w:t>
      </w:r>
    </w:p>
    <w:p w14:paraId="5B842656" w14:textId="77777777" w:rsidR="003D7A0D" w:rsidRPr="003D7A0D" w:rsidRDefault="003D7A0D" w:rsidP="00591A2E">
      <w:pPr>
        <w:spacing w:after="0" w:line="240" w:lineRule="auto"/>
        <w:jc w:val="both"/>
        <w:rPr>
          <w:rFonts w:ascii="Times New Roman" w:eastAsia="Times New Roman" w:hAnsi="Times New Roman" w:cs="Times New Roman"/>
          <w:sz w:val="24"/>
          <w:szCs w:val="24"/>
        </w:rPr>
      </w:pPr>
    </w:p>
    <w:p w14:paraId="13007BB9" w14:textId="72F27BCC" w:rsidR="50B26A46" w:rsidRPr="00C677B4" w:rsidRDefault="50B26A46" w:rsidP="00C677B4">
      <w:pPr>
        <w:pStyle w:val="Vahedeta"/>
        <w:jc w:val="both"/>
        <w:rPr>
          <w:rFonts w:ascii="Times New Roman" w:hAnsi="Times New Roman" w:cs="Times New Roman"/>
          <w:b/>
          <w:bCs/>
          <w:sz w:val="24"/>
          <w:szCs w:val="24"/>
        </w:rPr>
      </w:pPr>
      <w:r w:rsidRPr="00C677B4">
        <w:rPr>
          <w:rFonts w:ascii="Times New Roman" w:hAnsi="Times New Roman" w:cs="Times New Roman"/>
          <w:b/>
          <w:bCs/>
          <w:sz w:val="24"/>
          <w:szCs w:val="24"/>
        </w:rPr>
        <w:t>§ 45</w:t>
      </w:r>
      <w:r w:rsidRPr="00C677B4">
        <w:rPr>
          <w:rFonts w:ascii="Times New Roman" w:hAnsi="Times New Roman" w:cs="Times New Roman"/>
          <w:b/>
          <w:bCs/>
          <w:sz w:val="24"/>
          <w:szCs w:val="24"/>
          <w:vertAlign w:val="superscript"/>
        </w:rPr>
        <w:t>2</w:t>
      </w:r>
      <w:r w:rsidRPr="00C677B4">
        <w:rPr>
          <w:rFonts w:ascii="Times New Roman" w:hAnsi="Times New Roman" w:cs="Times New Roman"/>
          <w:b/>
          <w:bCs/>
          <w:sz w:val="24"/>
          <w:szCs w:val="24"/>
        </w:rPr>
        <w:t>. Kohaliku omavalitsuse üksuse kohustused</w:t>
      </w:r>
    </w:p>
    <w:p w14:paraId="47F0B878" w14:textId="77777777" w:rsidR="003D7A0D" w:rsidRPr="00C677B4" w:rsidRDefault="003D7A0D" w:rsidP="00C677B4">
      <w:pPr>
        <w:pStyle w:val="Vahedeta"/>
        <w:jc w:val="both"/>
        <w:rPr>
          <w:rFonts w:ascii="Times New Roman" w:hAnsi="Times New Roman" w:cs="Times New Roman"/>
          <w:sz w:val="24"/>
          <w:szCs w:val="24"/>
        </w:rPr>
      </w:pPr>
    </w:p>
    <w:p w14:paraId="79B3B73D" w14:textId="538DE24F" w:rsidR="50B26A46" w:rsidRPr="00C677B4" w:rsidRDefault="50B26A46"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 xml:space="preserve">(1) Kohaliku omavalitsuse üksus </w:t>
      </w:r>
      <w:del w:id="681" w:author="Mari Koik" w:date="2024-02-14T12:04:00Z">
        <w:r w:rsidRPr="00C677B4" w:rsidDel="00297678">
          <w:rPr>
            <w:rFonts w:ascii="Times New Roman" w:hAnsi="Times New Roman" w:cs="Times New Roman"/>
            <w:sz w:val="24"/>
            <w:szCs w:val="24"/>
          </w:rPr>
          <w:delText>peab hindama</w:delText>
        </w:r>
      </w:del>
      <w:ins w:id="682" w:author="Mari Koik" w:date="2024-02-14T12:04:00Z">
        <w:r w:rsidR="00297678">
          <w:rPr>
            <w:rFonts w:ascii="Times New Roman" w:hAnsi="Times New Roman" w:cs="Times New Roman"/>
            <w:sz w:val="24"/>
            <w:szCs w:val="24"/>
          </w:rPr>
          <w:t>hin</w:t>
        </w:r>
      </w:ins>
      <w:ins w:id="683" w:author="Mari Koik" w:date="2024-02-14T12:05:00Z">
        <w:r w:rsidR="00297678">
          <w:rPr>
            <w:rFonts w:ascii="Times New Roman" w:hAnsi="Times New Roman" w:cs="Times New Roman"/>
            <w:sz w:val="24"/>
            <w:szCs w:val="24"/>
          </w:rPr>
          <w:t>dab</w:t>
        </w:r>
      </w:ins>
      <w:r w:rsidRPr="00C677B4">
        <w:rPr>
          <w:rFonts w:ascii="Times New Roman" w:hAnsi="Times New Roman" w:cs="Times New Roman"/>
          <w:sz w:val="24"/>
          <w:szCs w:val="24"/>
        </w:rPr>
        <w:t xml:space="preserve"> suure hooldus- ja abivajadusega lapse ja teda kasvatava isiku abivajadust, et selgitada välja hoiuteenuse vajadus ja maht.</w:t>
      </w:r>
    </w:p>
    <w:p w14:paraId="525A8E31" w14:textId="77777777" w:rsidR="00870177" w:rsidRPr="00C677B4" w:rsidRDefault="00870177" w:rsidP="00C677B4">
      <w:pPr>
        <w:pStyle w:val="Vahedeta"/>
        <w:jc w:val="both"/>
        <w:rPr>
          <w:rFonts w:ascii="Times New Roman" w:hAnsi="Times New Roman" w:cs="Times New Roman"/>
          <w:sz w:val="24"/>
          <w:szCs w:val="24"/>
        </w:rPr>
      </w:pPr>
    </w:p>
    <w:p w14:paraId="3F085EFB" w14:textId="2D772540" w:rsidR="50B26A46" w:rsidRPr="00C677B4" w:rsidRDefault="50B26A46"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(2) Kohaliku omavalitsuse üksus koostab koostöös teenust saava isiku ja teenuseosutajaga teenuse osutamise haldusakti või halduslepingu, määrates selles kindlaks hoiuteenuse vajadusest tulenevad toimingud ja teenuse osutamiseks olulised tingimused, milleks on vähemalt teenuse osutamise maht, aeg ja koht.</w:t>
      </w:r>
    </w:p>
    <w:p w14:paraId="5B9DAB51" w14:textId="77777777" w:rsidR="00870177" w:rsidRPr="00C677B4" w:rsidRDefault="00870177" w:rsidP="00C677B4">
      <w:pPr>
        <w:pStyle w:val="Vahedeta"/>
        <w:jc w:val="both"/>
        <w:rPr>
          <w:rFonts w:ascii="Times New Roman" w:hAnsi="Times New Roman" w:cs="Times New Roman"/>
          <w:sz w:val="24"/>
          <w:szCs w:val="24"/>
        </w:rPr>
      </w:pPr>
    </w:p>
    <w:p w14:paraId="799A5CA3" w14:textId="7D1BB4B4" w:rsidR="50B26A46" w:rsidRPr="00C677B4" w:rsidRDefault="50B26A46"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(3) Kohaliku omavalitsuse üksus võib hoiuteenuse rahastamiseks kasutada käesoleva seaduse § 156 lõikes 3</w:t>
      </w:r>
      <w:r w:rsidRPr="00C677B4">
        <w:rPr>
          <w:rFonts w:ascii="Times New Roman" w:hAnsi="Times New Roman" w:cs="Times New Roman"/>
          <w:sz w:val="24"/>
          <w:szCs w:val="24"/>
          <w:vertAlign w:val="superscript"/>
        </w:rPr>
        <w:t>1</w:t>
      </w:r>
      <w:r w:rsidRPr="00C677B4">
        <w:rPr>
          <w:rFonts w:ascii="Times New Roman" w:hAnsi="Times New Roman" w:cs="Times New Roman"/>
          <w:sz w:val="24"/>
          <w:szCs w:val="24"/>
        </w:rPr>
        <w:t xml:space="preserve"> sätestatud vahendeid.</w:t>
      </w:r>
    </w:p>
    <w:p w14:paraId="328FC062" w14:textId="77777777" w:rsidR="003D7A0D" w:rsidRPr="00C677B4" w:rsidRDefault="003D7A0D" w:rsidP="00C677B4">
      <w:pPr>
        <w:pStyle w:val="Vahedeta"/>
        <w:jc w:val="both"/>
        <w:rPr>
          <w:rFonts w:ascii="Times New Roman" w:hAnsi="Times New Roman" w:cs="Times New Roman"/>
          <w:sz w:val="24"/>
          <w:szCs w:val="24"/>
        </w:rPr>
      </w:pPr>
    </w:p>
    <w:p w14:paraId="6C7B42DC" w14:textId="60BFA0FC" w:rsidR="50B26A46" w:rsidRPr="00C677B4" w:rsidRDefault="5121EA82" w:rsidP="00C677B4">
      <w:pPr>
        <w:pStyle w:val="Vahedeta"/>
        <w:jc w:val="both"/>
        <w:rPr>
          <w:rFonts w:ascii="Times New Roman" w:hAnsi="Times New Roman" w:cs="Times New Roman"/>
          <w:b/>
          <w:bCs/>
          <w:sz w:val="24"/>
          <w:szCs w:val="24"/>
        </w:rPr>
      </w:pPr>
      <w:r w:rsidRPr="00C677B4">
        <w:rPr>
          <w:rFonts w:ascii="Times New Roman" w:hAnsi="Times New Roman" w:cs="Times New Roman"/>
          <w:b/>
          <w:bCs/>
          <w:sz w:val="24"/>
          <w:szCs w:val="24"/>
        </w:rPr>
        <w:t>§ 45</w:t>
      </w:r>
      <w:r w:rsidRPr="00C677B4">
        <w:rPr>
          <w:rFonts w:ascii="Times New Roman" w:hAnsi="Times New Roman" w:cs="Times New Roman"/>
          <w:b/>
          <w:bCs/>
          <w:sz w:val="24"/>
          <w:szCs w:val="24"/>
          <w:vertAlign w:val="superscript"/>
        </w:rPr>
        <w:t>3</w:t>
      </w:r>
      <w:r w:rsidRPr="00C677B4">
        <w:rPr>
          <w:rFonts w:ascii="Times New Roman" w:hAnsi="Times New Roman" w:cs="Times New Roman"/>
          <w:b/>
          <w:bCs/>
          <w:sz w:val="24"/>
          <w:szCs w:val="24"/>
        </w:rPr>
        <w:t>. Nõuded hoiuteenusele</w:t>
      </w:r>
    </w:p>
    <w:p w14:paraId="1E5FE23C" w14:textId="77777777" w:rsidR="003D7A0D" w:rsidRPr="00C677B4" w:rsidRDefault="003D7A0D" w:rsidP="00C677B4">
      <w:pPr>
        <w:pStyle w:val="Vahedeta"/>
        <w:jc w:val="both"/>
        <w:rPr>
          <w:rFonts w:ascii="Times New Roman" w:hAnsi="Times New Roman" w:cs="Times New Roman"/>
          <w:sz w:val="24"/>
          <w:szCs w:val="24"/>
        </w:rPr>
      </w:pPr>
    </w:p>
    <w:p w14:paraId="494B9C90" w14:textId="4EDCC744" w:rsidR="50B26A46" w:rsidRPr="00C677B4" w:rsidRDefault="50B26A46"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(1) Teenuse osutamisel tagab teenuseosutaja lapse hooldamise, arendamise ja turvalisuse.</w:t>
      </w:r>
    </w:p>
    <w:p w14:paraId="6BE26848" w14:textId="77777777" w:rsidR="003D7A0D" w:rsidRPr="00C677B4" w:rsidRDefault="003D7A0D" w:rsidP="00C677B4">
      <w:pPr>
        <w:pStyle w:val="Vahedeta"/>
        <w:jc w:val="both"/>
        <w:rPr>
          <w:rFonts w:ascii="Times New Roman" w:hAnsi="Times New Roman" w:cs="Times New Roman"/>
          <w:sz w:val="24"/>
          <w:szCs w:val="24"/>
        </w:rPr>
      </w:pPr>
    </w:p>
    <w:p w14:paraId="15A4D9A5" w14:textId="5F76CEA5" w:rsidR="50B26A46" w:rsidRPr="00C677B4" w:rsidRDefault="5121EA82"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 xml:space="preserve">(2) Teenust vahetult osutav isik (edaspidi </w:t>
      </w:r>
      <w:r w:rsidRPr="00C677B4">
        <w:rPr>
          <w:rFonts w:ascii="Times New Roman" w:hAnsi="Times New Roman" w:cs="Times New Roman"/>
          <w:i/>
          <w:iCs/>
          <w:sz w:val="24"/>
          <w:szCs w:val="24"/>
        </w:rPr>
        <w:t>lapsehoidja</w:t>
      </w:r>
      <w:r w:rsidRPr="00C677B4">
        <w:rPr>
          <w:rFonts w:ascii="Times New Roman" w:hAnsi="Times New Roman" w:cs="Times New Roman"/>
          <w:sz w:val="24"/>
          <w:szCs w:val="24"/>
        </w:rPr>
        <w:t>) võib hoida korraga kuni viit last, kaasa arvatud lapsehoidja enda samal ajal hooldamist vajavad isikud.</w:t>
      </w:r>
    </w:p>
    <w:p w14:paraId="6B1D54BA" w14:textId="77777777" w:rsidR="003D7A0D" w:rsidRPr="00C677B4" w:rsidRDefault="003D7A0D" w:rsidP="00C677B4">
      <w:pPr>
        <w:pStyle w:val="Vahedeta"/>
        <w:jc w:val="both"/>
        <w:rPr>
          <w:rFonts w:ascii="Times New Roman" w:hAnsi="Times New Roman" w:cs="Times New Roman"/>
          <w:sz w:val="24"/>
          <w:szCs w:val="24"/>
        </w:rPr>
      </w:pPr>
    </w:p>
    <w:p w14:paraId="6F776883" w14:textId="77777777" w:rsidR="008408DB" w:rsidRPr="00C677B4" w:rsidRDefault="5121EA82"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 xml:space="preserve">(3) Kui hoiuteenust osutatakse väljaspool hoiuteenust saava lapse eluruume, peavad: </w:t>
      </w:r>
      <w:r w:rsidR="50B26A46" w:rsidRPr="00C677B4">
        <w:rPr>
          <w:rFonts w:ascii="Times New Roman" w:hAnsi="Times New Roman" w:cs="Times New Roman"/>
          <w:sz w:val="24"/>
          <w:szCs w:val="24"/>
        </w:rPr>
        <w:br/>
      </w:r>
      <w:r w:rsidRPr="00C677B4">
        <w:rPr>
          <w:rFonts w:ascii="Times New Roman" w:hAnsi="Times New Roman" w:cs="Times New Roman"/>
          <w:sz w:val="24"/>
          <w:szCs w:val="24"/>
        </w:rPr>
        <w:t xml:space="preserve">1) ruumid vastama rahvatervise seaduse § 8 lõike 2 punkti 9 alusel kehtestatud tervisekaitsenõuetele; </w:t>
      </w:r>
    </w:p>
    <w:p w14:paraId="442B6888" w14:textId="214FC92C" w:rsidR="50B26A46" w:rsidRPr="00C677B4" w:rsidRDefault="0F6A993B"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 xml:space="preserve">2) ruumid </w:t>
      </w:r>
      <w:r w:rsidR="21CBCBBE" w:rsidRPr="00C677B4">
        <w:rPr>
          <w:rFonts w:ascii="Times New Roman" w:hAnsi="Times New Roman" w:cs="Times New Roman"/>
          <w:sz w:val="24"/>
          <w:szCs w:val="24"/>
        </w:rPr>
        <w:t xml:space="preserve">ja </w:t>
      </w:r>
      <w:r w:rsidRPr="00C677B4">
        <w:rPr>
          <w:rFonts w:ascii="Times New Roman" w:hAnsi="Times New Roman" w:cs="Times New Roman"/>
          <w:sz w:val="24"/>
          <w:szCs w:val="24"/>
        </w:rPr>
        <w:t>ruumide evakuatsiooniteed vastama ehitusseadustiku § 11 lõike 4 alusel kehtestatud nõuetele.</w:t>
      </w:r>
    </w:p>
    <w:p w14:paraId="4D2C731A" w14:textId="77777777" w:rsidR="00150AC8" w:rsidRPr="00C677B4" w:rsidRDefault="00150AC8" w:rsidP="00C677B4">
      <w:pPr>
        <w:pStyle w:val="Vahedeta"/>
        <w:jc w:val="both"/>
        <w:rPr>
          <w:rFonts w:ascii="Times New Roman" w:hAnsi="Times New Roman" w:cs="Times New Roman"/>
          <w:sz w:val="24"/>
          <w:szCs w:val="24"/>
        </w:rPr>
      </w:pPr>
    </w:p>
    <w:p w14:paraId="117B0C82" w14:textId="44E3B381" w:rsidR="50B26A46" w:rsidRPr="00C677B4" w:rsidRDefault="50B26A46" w:rsidP="00C677B4">
      <w:pPr>
        <w:pStyle w:val="Vahedeta"/>
        <w:jc w:val="both"/>
        <w:rPr>
          <w:rFonts w:ascii="Times New Roman" w:hAnsi="Times New Roman" w:cs="Times New Roman"/>
          <w:sz w:val="24"/>
          <w:szCs w:val="24"/>
        </w:rPr>
      </w:pPr>
      <w:r w:rsidRPr="00C677B4">
        <w:rPr>
          <w:rFonts w:ascii="Times New Roman" w:hAnsi="Times New Roman" w:cs="Times New Roman"/>
          <w:sz w:val="24"/>
          <w:szCs w:val="24"/>
        </w:rPr>
        <w:t>(4) Teenuse</w:t>
      </w:r>
      <w:r w:rsidR="00424369" w:rsidRPr="00C677B4">
        <w:rPr>
          <w:rFonts w:ascii="Times New Roman" w:hAnsi="Times New Roman" w:cs="Times New Roman"/>
          <w:sz w:val="24"/>
          <w:szCs w:val="24"/>
        </w:rPr>
        <w:t xml:space="preserve"> </w:t>
      </w:r>
      <w:r w:rsidRPr="00C677B4">
        <w:rPr>
          <w:rFonts w:ascii="Times New Roman" w:hAnsi="Times New Roman" w:cs="Times New Roman"/>
          <w:sz w:val="24"/>
          <w:szCs w:val="24"/>
        </w:rPr>
        <w:t>osutamise täpsemad nõuded kehtestab valdkonna eest vastutav minister määrusega.</w:t>
      </w:r>
    </w:p>
    <w:p w14:paraId="28D87380" w14:textId="77777777" w:rsidR="00150AC8" w:rsidRPr="00C677B4" w:rsidRDefault="00150AC8" w:rsidP="00C677B4">
      <w:pPr>
        <w:pStyle w:val="Vahedeta"/>
        <w:jc w:val="both"/>
        <w:rPr>
          <w:rFonts w:ascii="Times New Roman" w:hAnsi="Times New Roman" w:cs="Times New Roman"/>
          <w:sz w:val="24"/>
          <w:szCs w:val="24"/>
        </w:rPr>
      </w:pPr>
    </w:p>
    <w:p w14:paraId="04F2FB7B" w14:textId="495A50BE" w:rsidR="50B26A46" w:rsidRPr="00E04EAF" w:rsidRDefault="5121EA82"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b/>
          <w:bCs/>
          <w:sz w:val="24"/>
          <w:szCs w:val="24"/>
        </w:rPr>
        <w:t>§ 45</w:t>
      </w:r>
      <w:r w:rsidRPr="00E04EAF">
        <w:rPr>
          <w:rFonts w:ascii="Times New Roman" w:eastAsia="Times New Roman" w:hAnsi="Times New Roman" w:cs="Times New Roman"/>
          <w:b/>
          <w:bCs/>
          <w:sz w:val="24"/>
          <w:szCs w:val="24"/>
          <w:vertAlign w:val="superscript"/>
        </w:rPr>
        <w:t>4</w:t>
      </w:r>
      <w:r w:rsidRPr="00E04EAF">
        <w:rPr>
          <w:rFonts w:ascii="Times New Roman" w:eastAsia="Times New Roman" w:hAnsi="Times New Roman" w:cs="Times New Roman"/>
          <w:b/>
          <w:bCs/>
          <w:sz w:val="24"/>
          <w:szCs w:val="24"/>
        </w:rPr>
        <w:t>. Nõuded lapsehoidjale</w:t>
      </w:r>
    </w:p>
    <w:p w14:paraId="5DAA291E" w14:textId="77777777" w:rsidR="00150AC8" w:rsidRDefault="00150AC8" w:rsidP="00591A2E">
      <w:pPr>
        <w:spacing w:after="0" w:line="240" w:lineRule="auto"/>
        <w:jc w:val="both"/>
        <w:rPr>
          <w:rFonts w:ascii="Times New Roman" w:eastAsia="Times New Roman" w:hAnsi="Times New Roman" w:cs="Times New Roman"/>
          <w:sz w:val="24"/>
          <w:szCs w:val="24"/>
        </w:rPr>
      </w:pPr>
    </w:p>
    <w:p w14:paraId="467A788F" w14:textId="3982F7DF" w:rsidR="001E2E63" w:rsidRPr="00E04EAF" w:rsidRDefault="5121EA82"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(1) Lapsehoidja</w:t>
      </w:r>
      <w:ins w:id="684" w:author="Mari Koik" w:date="2024-02-14T12:06:00Z">
        <w:r w:rsidR="00297678">
          <w:rPr>
            <w:rFonts w:ascii="Times New Roman" w:eastAsia="Times New Roman" w:hAnsi="Times New Roman" w:cs="Times New Roman"/>
            <w:sz w:val="24"/>
            <w:szCs w:val="24"/>
          </w:rPr>
          <w:t xml:space="preserve"> peab vastama järgmistele nõuetele</w:t>
        </w:r>
      </w:ins>
      <w:r w:rsidRPr="00E04EAF">
        <w:rPr>
          <w:rFonts w:ascii="Times New Roman" w:eastAsia="Times New Roman" w:hAnsi="Times New Roman" w:cs="Times New Roman"/>
          <w:sz w:val="24"/>
          <w:szCs w:val="24"/>
        </w:rPr>
        <w:t>:</w:t>
      </w:r>
    </w:p>
    <w:p w14:paraId="7032F4EA" w14:textId="5CFAB2F4" w:rsidR="50B26A46" w:rsidRPr="00E04EAF" w:rsidRDefault="5121EA82"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1) </w:t>
      </w:r>
      <w:del w:id="685" w:author="Mari Koik" w:date="2024-02-14T12:06:00Z">
        <w:r w:rsidRPr="00E04EAF" w:rsidDel="00297678">
          <w:rPr>
            <w:rFonts w:ascii="Times New Roman" w:eastAsia="Times New Roman" w:hAnsi="Times New Roman" w:cs="Times New Roman"/>
            <w:sz w:val="24"/>
            <w:szCs w:val="24"/>
          </w:rPr>
          <w:delText>peab omama</w:delText>
        </w:r>
      </w:del>
      <w:ins w:id="686" w:author="Mari Koik" w:date="2024-02-14T12:06:00Z">
        <w:r w:rsidR="00297678">
          <w:rPr>
            <w:rFonts w:ascii="Times New Roman" w:eastAsia="Times New Roman" w:hAnsi="Times New Roman" w:cs="Times New Roman"/>
            <w:sz w:val="24"/>
            <w:szCs w:val="24"/>
          </w:rPr>
          <w:t>tal on</w:t>
        </w:r>
      </w:ins>
      <w:r w:rsidRPr="00E04EAF">
        <w:rPr>
          <w:rFonts w:ascii="Times New Roman" w:eastAsia="Times New Roman" w:hAnsi="Times New Roman" w:cs="Times New Roman"/>
          <w:sz w:val="24"/>
          <w:szCs w:val="24"/>
        </w:rPr>
        <w:t xml:space="preserve"> vähemalt kesk- või kutseharidus</w:t>
      </w:r>
      <w:del w:id="687" w:author="Mari Koik" w:date="2024-02-14T12:06:00Z">
        <w:r w:rsidRPr="00E04EAF" w:rsidDel="00297678">
          <w:rPr>
            <w:rFonts w:ascii="Times New Roman" w:eastAsia="Times New Roman" w:hAnsi="Times New Roman" w:cs="Times New Roman"/>
            <w:sz w:val="24"/>
            <w:szCs w:val="24"/>
          </w:rPr>
          <w:delText>t</w:delText>
        </w:r>
      </w:del>
      <w:r w:rsidRPr="00E04EAF">
        <w:rPr>
          <w:rFonts w:ascii="Times New Roman" w:eastAsia="Times New Roman" w:hAnsi="Times New Roman" w:cs="Times New Roman"/>
          <w:sz w:val="24"/>
          <w:szCs w:val="24"/>
        </w:rPr>
        <w:t xml:space="preserve"> ja kutseseaduse alusel antud lapsehoidja kutse</w:t>
      </w:r>
      <w:del w:id="688" w:author="Mari Koik" w:date="2024-02-14T12:07:00Z">
        <w:r w:rsidRPr="00E04EAF" w:rsidDel="00297678">
          <w:rPr>
            <w:rFonts w:ascii="Times New Roman" w:eastAsia="Times New Roman" w:hAnsi="Times New Roman" w:cs="Times New Roman"/>
            <w:sz w:val="24"/>
            <w:szCs w:val="24"/>
          </w:rPr>
          <w:delText>t</w:delText>
        </w:r>
      </w:del>
      <w:r w:rsidRPr="00E04EAF">
        <w:rPr>
          <w:rFonts w:ascii="Times New Roman" w:eastAsia="Times New Roman" w:hAnsi="Times New Roman" w:cs="Times New Roman"/>
          <w:sz w:val="24"/>
          <w:szCs w:val="24"/>
        </w:rPr>
        <w:t xml:space="preserve"> või </w:t>
      </w:r>
    </w:p>
    <w:p w14:paraId="75BF5361" w14:textId="543A7D1B" w:rsidR="50B26A46" w:rsidRPr="00E04EAF" w:rsidRDefault="5121EA82"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w:t>
      </w:r>
      <w:del w:id="689" w:author="Mari Koik" w:date="2024-02-14T12:06:00Z">
        <w:r w:rsidRPr="00E04EAF" w:rsidDel="00297678">
          <w:rPr>
            <w:rFonts w:ascii="Times New Roman" w:eastAsia="Times New Roman" w:hAnsi="Times New Roman" w:cs="Times New Roman"/>
            <w:sz w:val="24"/>
            <w:szCs w:val="24"/>
          </w:rPr>
          <w:delText>peab omama</w:delText>
        </w:r>
      </w:del>
      <w:ins w:id="690" w:author="Mari Koik" w:date="2024-02-14T12:07:00Z">
        <w:r w:rsidR="00297678">
          <w:rPr>
            <w:rFonts w:ascii="Times New Roman" w:eastAsia="Times New Roman" w:hAnsi="Times New Roman" w:cs="Times New Roman"/>
            <w:sz w:val="24"/>
            <w:szCs w:val="24"/>
          </w:rPr>
          <w:t>tal on</w:t>
        </w:r>
      </w:ins>
      <w:r w:rsidRPr="00E04EAF">
        <w:rPr>
          <w:rFonts w:ascii="Times New Roman" w:eastAsia="Times New Roman" w:hAnsi="Times New Roman" w:cs="Times New Roman"/>
          <w:sz w:val="24"/>
          <w:szCs w:val="24"/>
        </w:rPr>
        <w:t xml:space="preserve"> vähemalt kesk- või kutseharidus</w:t>
      </w:r>
      <w:del w:id="691" w:author="Mari Koik" w:date="2024-02-14T12:07:00Z">
        <w:r w:rsidRPr="00E04EAF" w:rsidDel="00297678">
          <w:rPr>
            <w:rFonts w:ascii="Times New Roman" w:eastAsia="Times New Roman" w:hAnsi="Times New Roman" w:cs="Times New Roman"/>
            <w:sz w:val="24"/>
            <w:szCs w:val="24"/>
          </w:rPr>
          <w:delText>t</w:delText>
        </w:r>
      </w:del>
      <w:r w:rsidRPr="00E04EAF">
        <w:rPr>
          <w:rFonts w:ascii="Times New Roman" w:eastAsia="Times New Roman" w:hAnsi="Times New Roman" w:cs="Times New Roman"/>
          <w:sz w:val="24"/>
          <w:szCs w:val="24"/>
        </w:rPr>
        <w:t>, töökogemus</w:t>
      </w:r>
      <w:del w:id="692" w:author="Mari Koik" w:date="2024-02-14T12:07:00Z">
        <w:r w:rsidRPr="00E04EAF" w:rsidDel="00297678">
          <w:rPr>
            <w:rFonts w:ascii="Times New Roman" w:eastAsia="Times New Roman" w:hAnsi="Times New Roman" w:cs="Times New Roman"/>
            <w:sz w:val="24"/>
            <w:szCs w:val="24"/>
          </w:rPr>
          <w:delText>t</w:delText>
        </w:r>
      </w:del>
      <w:r w:rsidRPr="00E04EAF">
        <w:rPr>
          <w:rFonts w:ascii="Times New Roman" w:eastAsia="Times New Roman" w:hAnsi="Times New Roman" w:cs="Times New Roman"/>
          <w:sz w:val="24"/>
          <w:szCs w:val="24"/>
        </w:rPr>
        <w:t xml:space="preserve"> lastega ja lapsehoidja kutsestandardiga kooskõlas oleva</w:t>
      </w:r>
      <w:del w:id="693" w:author="Mari Koik" w:date="2024-02-14T12:07:00Z">
        <w:r w:rsidRPr="00E04EAF" w:rsidDel="00297678">
          <w:rPr>
            <w:rFonts w:ascii="Times New Roman" w:eastAsia="Times New Roman" w:hAnsi="Times New Roman" w:cs="Times New Roman"/>
            <w:sz w:val="24"/>
            <w:szCs w:val="24"/>
          </w:rPr>
          <w:delText>i</w:delText>
        </w:r>
      </w:del>
      <w:r w:rsidRPr="00E04EAF">
        <w:rPr>
          <w:rFonts w:ascii="Times New Roman" w:eastAsia="Times New Roman" w:hAnsi="Times New Roman" w:cs="Times New Roman"/>
          <w:sz w:val="24"/>
          <w:szCs w:val="24"/>
        </w:rPr>
        <w:t>d tööks sobiva</w:t>
      </w:r>
      <w:del w:id="694" w:author="Mari Koik" w:date="2024-02-14T12:07:00Z">
        <w:r w:rsidRPr="00E04EAF" w:rsidDel="00297678">
          <w:rPr>
            <w:rFonts w:ascii="Times New Roman" w:eastAsia="Times New Roman" w:hAnsi="Times New Roman" w:cs="Times New Roman"/>
            <w:sz w:val="24"/>
            <w:szCs w:val="24"/>
          </w:rPr>
          <w:delText>i</w:delText>
        </w:r>
      </w:del>
      <w:r w:rsidRPr="00E04EAF">
        <w:rPr>
          <w:rFonts w:ascii="Times New Roman" w:eastAsia="Times New Roman" w:hAnsi="Times New Roman" w:cs="Times New Roman"/>
          <w:sz w:val="24"/>
          <w:szCs w:val="24"/>
        </w:rPr>
        <w:t xml:space="preserve">d </w:t>
      </w:r>
      <w:del w:id="695" w:author="Mari Koik" w:date="2024-02-14T12:07:00Z">
        <w:r w:rsidRPr="00E04EAF" w:rsidDel="00297678">
          <w:rPr>
            <w:rFonts w:ascii="Times New Roman" w:eastAsia="Times New Roman" w:hAnsi="Times New Roman" w:cs="Times New Roman"/>
            <w:sz w:val="24"/>
            <w:szCs w:val="24"/>
          </w:rPr>
          <w:delText>isikuomadusi</w:delText>
        </w:r>
      </w:del>
      <w:ins w:id="696" w:author="Mari Koik" w:date="2024-02-14T12:07:00Z">
        <w:r w:rsidR="00297678" w:rsidRPr="00E04EAF">
          <w:rPr>
            <w:rFonts w:ascii="Times New Roman" w:eastAsia="Times New Roman" w:hAnsi="Times New Roman" w:cs="Times New Roman"/>
            <w:sz w:val="24"/>
            <w:szCs w:val="24"/>
          </w:rPr>
          <w:t>isikuomadus</w:t>
        </w:r>
        <w:r w:rsidR="00297678">
          <w:rPr>
            <w:rFonts w:ascii="Times New Roman" w:eastAsia="Times New Roman" w:hAnsi="Times New Roman" w:cs="Times New Roman"/>
            <w:sz w:val="24"/>
            <w:szCs w:val="24"/>
          </w:rPr>
          <w:t>ed</w:t>
        </w:r>
      </w:ins>
      <w:r w:rsidRPr="00E04EAF">
        <w:rPr>
          <w:rFonts w:ascii="Times New Roman" w:eastAsia="Times New Roman" w:hAnsi="Times New Roman" w:cs="Times New Roman"/>
          <w:sz w:val="24"/>
          <w:szCs w:val="24"/>
        </w:rPr>
        <w:t>, mida hindab tööandja</w:t>
      </w:r>
      <w:r w:rsidR="00C36522">
        <w:rPr>
          <w:rFonts w:ascii="Times New Roman" w:eastAsia="Times New Roman" w:hAnsi="Times New Roman" w:cs="Times New Roman"/>
          <w:sz w:val="24"/>
          <w:szCs w:val="24"/>
        </w:rPr>
        <w:t>;</w:t>
      </w:r>
    </w:p>
    <w:p w14:paraId="3E154447" w14:textId="16928ABC" w:rsidR="50B26A46" w:rsidRPr="00E04EAF" w:rsidRDefault="5121EA82"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w:t>
      </w:r>
      <w:r w:rsidR="00C36522">
        <w:rPr>
          <w:rFonts w:ascii="Times New Roman" w:eastAsia="Times New Roman" w:hAnsi="Times New Roman" w:cs="Times New Roman"/>
          <w:sz w:val="24"/>
          <w:szCs w:val="24"/>
        </w:rPr>
        <w:t xml:space="preserve"> </w:t>
      </w:r>
      <w:ins w:id="697" w:author="Mari Koik" w:date="2024-02-14T12:07:00Z">
        <w:r w:rsidR="00297678">
          <w:rPr>
            <w:rFonts w:ascii="Times New Roman" w:eastAsia="Times New Roman" w:hAnsi="Times New Roman" w:cs="Times New Roman"/>
            <w:sz w:val="24"/>
            <w:szCs w:val="24"/>
          </w:rPr>
          <w:t xml:space="preserve">tema </w:t>
        </w:r>
      </w:ins>
      <w:r w:rsidRPr="00E04EAF">
        <w:rPr>
          <w:rFonts w:ascii="Times New Roman" w:eastAsia="Times New Roman" w:hAnsi="Times New Roman" w:cs="Times New Roman"/>
          <w:sz w:val="24"/>
          <w:szCs w:val="24"/>
        </w:rPr>
        <w:t xml:space="preserve">hooldusõigust ei </w:t>
      </w:r>
      <w:del w:id="698" w:author="Mari Koik" w:date="2024-02-14T12:07:00Z">
        <w:r w:rsidRPr="00E04EAF" w:rsidDel="00297678">
          <w:rPr>
            <w:rFonts w:ascii="Times New Roman" w:eastAsia="Times New Roman" w:hAnsi="Times New Roman" w:cs="Times New Roman"/>
            <w:sz w:val="24"/>
            <w:szCs w:val="24"/>
          </w:rPr>
          <w:delText>tohi olla</w:delText>
        </w:r>
      </w:del>
      <w:ins w:id="699" w:author="Mari Koik" w:date="2024-02-14T12:07:00Z">
        <w:r w:rsidR="00297678">
          <w:rPr>
            <w:rFonts w:ascii="Times New Roman" w:eastAsia="Times New Roman" w:hAnsi="Times New Roman" w:cs="Times New Roman"/>
            <w:sz w:val="24"/>
            <w:szCs w:val="24"/>
          </w:rPr>
          <w:t>ole</w:t>
        </w:r>
      </w:ins>
      <w:r w:rsidRPr="00E04EAF">
        <w:rPr>
          <w:rFonts w:ascii="Times New Roman" w:eastAsia="Times New Roman" w:hAnsi="Times New Roman" w:cs="Times New Roman"/>
          <w:sz w:val="24"/>
          <w:szCs w:val="24"/>
        </w:rPr>
        <w:t xml:space="preserve"> perekonnaseaduses sätestatud alustel ära võetud </w:t>
      </w:r>
      <w:del w:id="700" w:author="Mari Koik" w:date="2024-02-14T12:07:00Z">
        <w:r w:rsidRPr="00E04EAF" w:rsidDel="00297678">
          <w:rPr>
            <w:rFonts w:ascii="Times New Roman" w:eastAsia="Times New Roman" w:hAnsi="Times New Roman" w:cs="Times New Roman"/>
            <w:sz w:val="24"/>
            <w:szCs w:val="24"/>
          </w:rPr>
          <w:delText xml:space="preserve">või </w:delText>
        </w:r>
      </w:del>
      <w:ins w:id="701" w:author="Mari Koik" w:date="2024-02-14T12:07:00Z">
        <w:r w:rsidR="00297678">
          <w:rPr>
            <w:rFonts w:ascii="Times New Roman" w:eastAsia="Times New Roman" w:hAnsi="Times New Roman" w:cs="Times New Roman"/>
            <w:sz w:val="24"/>
            <w:szCs w:val="24"/>
          </w:rPr>
          <w:t>ega</w:t>
        </w:r>
        <w:r w:rsidR="00297678"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piiratud;</w:t>
      </w:r>
    </w:p>
    <w:p w14:paraId="202F3538" w14:textId="0D69C12B" w:rsidR="00CC1945" w:rsidRPr="00E04EAF" w:rsidRDefault="5121EA82"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w:t>
      </w:r>
      <w:r w:rsidR="00C36522">
        <w:rPr>
          <w:rFonts w:ascii="Times New Roman" w:eastAsia="Times New Roman" w:hAnsi="Times New Roman" w:cs="Times New Roman"/>
          <w:sz w:val="24"/>
          <w:szCs w:val="24"/>
        </w:rPr>
        <w:t xml:space="preserve"> </w:t>
      </w:r>
      <w:del w:id="702" w:author="Mari Koik" w:date="2024-02-14T12:07:00Z">
        <w:r w:rsidRPr="00E04EAF" w:rsidDel="00297678">
          <w:rPr>
            <w:rFonts w:ascii="Times New Roman" w:eastAsia="Times New Roman" w:hAnsi="Times New Roman" w:cs="Times New Roman"/>
            <w:sz w:val="24"/>
            <w:szCs w:val="24"/>
          </w:rPr>
          <w:delText>peab olema</w:delText>
        </w:r>
      </w:del>
      <w:ins w:id="703" w:author="Mari Koik" w:date="2024-02-14T12:07:00Z">
        <w:r w:rsidR="00297678">
          <w:rPr>
            <w:rFonts w:ascii="Times New Roman" w:eastAsia="Times New Roman" w:hAnsi="Times New Roman" w:cs="Times New Roman"/>
            <w:sz w:val="24"/>
            <w:szCs w:val="24"/>
          </w:rPr>
          <w:t>ta on</w:t>
        </w:r>
      </w:ins>
      <w:r w:rsidRPr="00E04EAF">
        <w:rPr>
          <w:rFonts w:ascii="Times New Roman" w:eastAsia="Times New Roman" w:hAnsi="Times New Roman" w:cs="Times New Roman"/>
          <w:sz w:val="24"/>
          <w:szCs w:val="24"/>
        </w:rPr>
        <w:t xml:space="preserve"> läbinud esmaabikoolituse viimase 24 kuu jooksul, seejuures esmakordselt vähemalt 16-tunnise esmaabikoolituse ning teadmiste uuendamiseks 8-tunnise koolituse</w:t>
      </w:r>
      <w:r w:rsidR="009F5565" w:rsidRPr="00E04EAF">
        <w:rPr>
          <w:rFonts w:ascii="Times New Roman" w:eastAsia="Times New Roman" w:hAnsi="Times New Roman" w:cs="Times New Roman"/>
          <w:sz w:val="24"/>
          <w:szCs w:val="24"/>
        </w:rPr>
        <w:t>;</w:t>
      </w:r>
    </w:p>
    <w:p w14:paraId="62D4398A" w14:textId="12C20F3A" w:rsidR="00591A2E" w:rsidRDefault="0F6A993B" w:rsidP="00591A2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lastRenderedPageBreak/>
        <w:t>5)</w:t>
      </w:r>
      <w:r w:rsidR="3D461EC0" w:rsidRPr="7BA5EFAE">
        <w:rPr>
          <w:rFonts w:ascii="Times New Roman" w:eastAsia="Times New Roman" w:hAnsi="Times New Roman" w:cs="Times New Roman"/>
          <w:sz w:val="24"/>
          <w:szCs w:val="24"/>
        </w:rPr>
        <w:t xml:space="preserve"> </w:t>
      </w:r>
      <w:ins w:id="704" w:author="Mari Koik" w:date="2024-02-14T12:08:00Z">
        <w:r w:rsidR="00297678">
          <w:rPr>
            <w:rFonts w:ascii="Times New Roman" w:eastAsia="Times New Roman" w:hAnsi="Times New Roman" w:cs="Times New Roman"/>
            <w:sz w:val="24"/>
            <w:szCs w:val="24"/>
          </w:rPr>
          <w:t xml:space="preserve">ta </w:t>
        </w:r>
      </w:ins>
      <w:del w:id="705" w:author="Mari Koik" w:date="2024-02-14T12:08:00Z">
        <w:r w:rsidR="60000D7D" w:rsidRPr="7BA5EFAE" w:rsidDel="00297678">
          <w:rPr>
            <w:rFonts w:ascii="Times New Roman" w:eastAsia="Times New Roman" w:hAnsi="Times New Roman" w:cs="Times New Roman"/>
            <w:sz w:val="24"/>
            <w:szCs w:val="24"/>
          </w:rPr>
          <w:delText xml:space="preserve">peab </w:delText>
        </w:r>
        <w:r w:rsidRPr="7BA5EFAE" w:rsidDel="00297678">
          <w:rPr>
            <w:rFonts w:ascii="Times New Roman" w:eastAsia="Times New Roman" w:hAnsi="Times New Roman" w:cs="Times New Roman"/>
            <w:sz w:val="24"/>
            <w:szCs w:val="24"/>
          </w:rPr>
          <w:delText>läbima</w:delText>
        </w:r>
      </w:del>
      <w:ins w:id="706" w:author="Mari Koik" w:date="2024-02-14T12:08:00Z">
        <w:r w:rsidR="00297678">
          <w:rPr>
            <w:rFonts w:ascii="Times New Roman" w:eastAsia="Times New Roman" w:hAnsi="Times New Roman" w:cs="Times New Roman"/>
            <w:sz w:val="24"/>
            <w:szCs w:val="24"/>
          </w:rPr>
          <w:t>läbib</w:t>
        </w:r>
      </w:ins>
      <w:r w:rsidRPr="7BA5EFAE">
        <w:rPr>
          <w:rFonts w:ascii="Times New Roman" w:eastAsia="Times New Roman" w:hAnsi="Times New Roman" w:cs="Times New Roman"/>
          <w:sz w:val="24"/>
          <w:szCs w:val="24"/>
        </w:rPr>
        <w:t xml:space="preserve"> korrapärase tervisekontrolli nakkushaiguste suhtes, sealhulgas iga kahe aasta järel kopsude röntgenuuringu, ja tal </w:t>
      </w:r>
      <w:del w:id="707" w:author="Mari Koik" w:date="2024-02-14T12:08:00Z">
        <w:r w:rsidRPr="7BA5EFAE" w:rsidDel="00297678">
          <w:rPr>
            <w:rFonts w:ascii="Times New Roman" w:eastAsia="Times New Roman" w:hAnsi="Times New Roman" w:cs="Times New Roman"/>
            <w:sz w:val="24"/>
            <w:szCs w:val="24"/>
          </w:rPr>
          <w:delText>peab olema</w:delText>
        </w:r>
      </w:del>
      <w:ins w:id="708" w:author="Mari Koik" w:date="2024-02-14T12:08:00Z">
        <w:r w:rsidR="00297678">
          <w:rPr>
            <w:rFonts w:ascii="Times New Roman" w:eastAsia="Times New Roman" w:hAnsi="Times New Roman" w:cs="Times New Roman"/>
            <w:sz w:val="24"/>
            <w:szCs w:val="24"/>
          </w:rPr>
          <w:t>on</w:t>
        </w:r>
      </w:ins>
      <w:r w:rsidRPr="7BA5EFAE">
        <w:rPr>
          <w:rFonts w:ascii="Times New Roman" w:eastAsia="Times New Roman" w:hAnsi="Times New Roman" w:cs="Times New Roman"/>
          <w:sz w:val="24"/>
          <w:szCs w:val="24"/>
        </w:rPr>
        <w:t xml:space="preserve"> nakkushaiguste kontrollimise kohta perearsti väljastatud tervisetõend.</w:t>
      </w:r>
    </w:p>
    <w:p w14:paraId="41D1A395" w14:textId="77777777" w:rsidR="00591A2E" w:rsidRDefault="00591A2E" w:rsidP="00591A2E">
      <w:pPr>
        <w:spacing w:after="0" w:line="240" w:lineRule="auto"/>
        <w:jc w:val="both"/>
        <w:rPr>
          <w:rFonts w:ascii="Times New Roman" w:eastAsia="Times New Roman" w:hAnsi="Times New Roman" w:cs="Times New Roman"/>
          <w:sz w:val="24"/>
          <w:szCs w:val="24"/>
        </w:rPr>
      </w:pPr>
    </w:p>
    <w:p w14:paraId="07FD826A" w14:textId="3117661F" w:rsidR="00591A2E" w:rsidRDefault="5121EA82" w:rsidP="00591A2E">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(2) Lapsehoidjana võib tegutseda ka </w:t>
      </w:r>
      <w:ins w:id="709" w:author="Mari Koik" w:date="2024-02-14T12:09:00Z">
        <w:r w:rsidR="00297678" w:rsidRPr="00E04EAF">
          <w:rPr>
            <w:rFonts w:ascii="Times New Roman" w:eastAsia="Times New Roman" w:hAnsi="Times New Roman" w:cs="Times New Roman"/>
            <w:sz w:val="24"/>
            <w:szCs w:val="24"/>
          </w:rPr>
          <w:t>isik</w:t>
        </w:r>
        <w:r w:rsidR="00297678">
          <w:rPr>
            <w:rFonts w:ascii="Times New Roman" w:eastAsia="Times New Roman" w:hAnsi="Times New Roman" w:cs="Times New Roman"/>
            <w:sz w:val="24"/>
            <w:szCs w:val="24"/>
          </w:rPr>
          <w:t>, kes on</w:t>
        </w:r>
        <w:r w:rsidR="00297678" w:rsidRPr="00E04EAF">
          <w:rPr>
            <w:rFonts w:ascii="Times New Roman" w:eastAsia="Times New Roman" w:hAnsi="Times New Roman" w:cs="Times New Roman"/>
            <w:sz w:val="24"/>
            <w:szCs w:val="24"/>
          </w:rPr>
          <w:t xml:space="preserve"> omandanud </w:t>
        </w:r>
      </w:ins>
      <w:r w:rsidRPr="00E04EAF">
        <w:rPr>
          <w:rFonts w:ascii="Times New Roman" w:eastAsia="Times New Roman" w:hAnsi="Times New Roman" w:cs="Times New Roman"/>
          <w:sz w:val="24"/>
          <w:szCs w:val="24"/>
        </w:rPr>
        <w:t>välisriigi</w:t>
      </w:r>
      <w:ins w:id="710" w:author="Mari Koik" w:date="2024-02-14T12:09:00Z">
        <w:r w:rsidR="00297678">
          <w:rPr>
            <w:rFonts w:ascii="Times New Roman" w:eastAsia="Times New Roman" w:hAnsi="Times New Roman" w:cs="Times New Roman"/>
            <w:sz w:val="24"/>
            <w:szCs w:val="24"/>
          </w:rPr>
          <w:t>s</w:t>
        </w:r>
      </w:ins>
      <w:r w:rsidRPr="00E04EAF">
        <w:rPr>
          <w:rFonts w:ascii="Times New Roman" w:eastAsia="Times New Roman" w:hAnsi="Times New Roman" w:cs="Times New Roman"/>
          <w:sz w:val="24"/>
          <w:szCs w:val="24"/>
        </w:rPr>
        <w:t xml:space="preserve"> kutsekvalifikatsiooni</w:t>
      </w:r>
      <w:del w:id="711" w:author="Mari Koik" w:date="2024-02-14T12:09:00Z">
        <w:r w:rsidRPr="00E04EAF" w:rsidDel="00297678">
          <w:rPr>
            <w:rFonts w:ascii="Times New Roman" w:eastAsia="Times New Roman" w:hAnsi="Times New Roman" w:cs="Times New Roman"/>
            <w:sz w:val="24"/>
            <w:szCs w:val="24"/>
          </w:rPr>
          <w:delText xml:space="preserve"> omandanud isik</w:delText>
        </w:r>
      </w:del>
      <w:r w:rsidRPr="00E04EAF">
        <w:rPr>
          <w:rFonts w:ascii="Times New Roman" w:eastAsia="Times New Roman" w:hAnsi="Times New Roman" w:cs="Times New Roman"/>
          <w:sz w:val="24"/>
          <w:szCs w:val="24"/>
        </w:rPr>
        <w:t xml:space="preserve">, </w:t>
      </w:r>
      <w:del w:id="712" w:author="Mari Koik" w:date="2024-02-14T12:09:00Z">
        <w:r w:rsidRPr="00E04EAF" w:rsidDel="00297678">
          <w:rPr>
            <w:rFonts w:ascii="Times New Roman" w:eastAsia="Times New Roman" w:hAnsi="Times New Roman" w:cs="Times New Roman"/>
            <w:sz w:val="24"/>
            <w:szCs w:val="24"/>
          </w:rPr>
          <w:delText>kui tema kutsekvalifikatsiooni</w:delText>
        </w:r>
      </w:del>
      <w:ins w:id="713" w:author="Mari Koik" w:date="2024-02-14T12:09:00Z">
        <w:r w:rsidR="00297678">
          <w:rPr>
            <w:rFonts w:ascii="Times New Roman" w:eastAsia="Times New Roman" w:hAnsi="Times New Roman" w:cs="Times New Roman"/>
            <w:sz w:val="24"/>
            <w:szCs w:val="24"/>
          </w:rPr>
          <w:t>mida</w:t>
        </w:r>
      </w:ins>
      <w:r w:rsidRPr="00E04EAF">
        <w:rPr>
          <w:rFonts w:ascii="Times New Roman" w:eastAsia="Times New Roman" w:hAnsi="Times New Roman" w:cs="Times New Roman"/>
          <w:sz w:val="24"/>
          <w:szCs w:val="24"/>
        </w:rPr>
        <w:t xml:space="preserve"> on tunnustatud välisriigi kutsekvalifikatsiooni tunnustamise seaduse kohaselt. Sama seaduse § 7 lõikes 2 sätestatud pädev asutus on Sotsiaalkindlustusamet.“;</w:t>
      </w:r>
    </w:p>
    <w:p w14:paraId="4F2AF8DA" w14:textId="77777777" w:rsidR="002B32C2" w:rsidRPr="00591A2E" w:rsidRDefault="002B32C2" w:rsidP="00591A2E">
      <w:pPr>
        <w:spacing w:after="0" w:line="240" w:lineRule="auto"/>
        <w:jc w:val="both"/>
        <w:rPr>
          <w:rFonts w:ascii="Times New Roman" w:eastAsia="Times New Roman" w:hAnsi="Times New Roman" w:cs="Times New Roman"/>
          <w:sz w:val="24"/>
          <w:szCs w:val="24"/>
        </w:rPr>
      </w:pPr>
    </w:p>
    <w:p w14:paraId="602D65B4" w14:textId="667C01AA" w:rsidR="50B26A46" w:rsidRPr="00E04EAF" w:rsidRDefault="74DF616C" w:rsidP="7BA5EFAE">
      <w:pPr>
        <w:spacing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2</w:t>
      </w:r>
      <w:r w:rsidR="0F6A993B" w:rsidRPr="7BA5EFAE">
        <w:rPr>
          <w:rFonts w:ascii="Times New Roman" w:eastAsia="Times New Roman" w:hAnsi="Times New Roman" w:cs="Times New Roman"/>
          <w:b/>
          <w:bCs/>
          <w:sz w:val="24"/>
          <w:szCs w:val="24"/>
        </w:rPr>
        <w:t>)</w:t>
      </w:r>
      <w:r w:rsidR="0F6A993B" w:rsidRPr="7BA5EFAE">
        <w:rPr>
          <w:rFonts w:ascii="Times New Roman" w:eastAsia="Times New Roman" w:hAnsi="Times New Roman" w:cs="Times New Roman"/>
          <w:sz w:val="24"/>
          <w:szCs w:val="24"/>
        </w:rPr>
        <w:t xml:space="preserve"> paragrahvi 151 punktis 1 ja § 152 lõigetes 4 ja 5 asendatakse sõna „lapsehoiuteenus“ sõnadega „suure hooldus- ja abivajadusega lapse</w:t>
      </w:r>
      <w:r w:rsidR="40B79E74" w:rsidRPr="7BA5EFAE">
        <w:rPr>
          <w:rFonts w:ascii="Times New Roman" w:eastAsia="Times New Roman" w:hAnsi="Times New Roman" w:cs="Times New Roman"/>
          <w:sz w:val="24"/>
          <w:szCs w:val="24"/>
        </w:rPr>
        <w:t xml:space="preserve"> </w:t>
      </w:r>
      <w:r w:rsidR="0F6A993B" w:rsidRPr="7BA5EFAE">
        <w:rPr>
          <w:rFonts w:ascii="Times New Roman" w:eastAsia="Times New Roman" w:hAnsi="Times New Roman" w:cs="Times New Roman"/>
          <w:sz w:val="24"/>
          <w:szCs w:val="24"/>
        </w:rPr>
        <w:t>hoiu</w:t>
      </w:r>
      <w:ins w:id="714" w:author="Mari Koik" w:date="2024-02-14T12:09:00Z">
        <w:r w:rsidR="00297678">
          <w:rPr>
            <w:rFonts w:ascii="Times New Roman" w:eastAsia="Times New Roman" w:hAnsi="Times New Roman" w:cs="Times New Roman"/>
            <w:sz w:val="24"/>
            <w:szCs w:val="24"/>
          </w:rPr>
          <w:t xml:space="preserve"> </w:t>
        </w:r>
      </w:ins>
      <w:r w:rsidR="0F6A993B" w:rsidRPr="7BA5EFAE">
        <w:rPr>
          <w:rFonts w:ascii="Times New Roman" w:eastAsia="Times New Roman" w:hAnsi="Times New Roman" w:cs="Times New Roman"/>
          <w:sz w:val="24"/>
          <w:szCs w:val="24"/>
        </w:rPr>
        <w:t xml:space="preserve">teenus“ </w:t>
      </w:r>
      <w:del w:id="715" w:author="Helen Uustalu" w:date="2024-02-09T13:50:00Z">
        <w:r w:rsidR="3E35E8B5" w:rsidRPr="00692A8A" w:rsidDel="008772FE">
          <w:rPr>
            <w:rFonts w:ascii="Times New Roman" w:eastAsia="Times New Roman" w:hAnsi="Times New Roman" w:cs="Times New Roman"/>
            <w:sz w:val="24"/>
            <w:szCs w:val="24"/>
          </w:rPr>
          <w:delText xml:space="preserve">sobivas </w:delText>
        </w:r>
      </w:del>
      <w:ins w:id="716" w:author="Helen Uustalu" w:date="2024-02-09T13:50:00Z">
        <w:r w:rsidR="008772FE">
          <w:rPr>
            <w:rFonts w:ascii="Times New Roman" w:eastAsia="Times New Roman" w:hAnsi="Times New Roman" w:cs="Times New Roman"/>
            <w:sz w:val="24"/>
            <w:szCs w:val="24"/>
          </w:rPr>
          <w:t>vastavas</w:t>
        </w:r>
        <w:r w:rsidR="008772FE" w:rsidRPr="00692A8A">
          <w:rPr>
            <w:rFonts w:ascii="Times New Roman" w:eastAsia="Times New Roman" w:hAnsi="Times New Roman" w:cs="Times New Roman"/>
            <w:sz w:val="24"/>
            <w:szCs w:val="24"/>
          </w:rPr>
          <w:t xml:space="preserve"> </w:t>
        </w:r>
      </w:ins>
      <w:r w:rsidR="0F6A993B" w:rsidRPr="7BA5EFAE">
        <w:rPr>
          <w:rFonts w:ascii="Times New Roman" w:eastAsia="Times New Roman" w:hAnsi="Times New Roman" w:cs="Times New Roman"/>
          <w:sz w:val="24"/>
          <w:szCs w:val="24"/>
        </w:rPr>
        <w:t>käändes;</w:t>
      </w:r>
    </w:p>
    <w:p w14:paraId="4EC76F30" w14:textId="6E07B672" w:rsidR="50B26A46" w:rsidRPr="00E04EAF" w:rsidRDefault="00A213E4" w:rsidP="00A106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w:t>
      </w:r>
      <w:r w:rsidR="50B26A46" w:rsidRPr="00E04EAF">
        <w:rPr>
          <w:rFonts w:ascii="Times New Roman" w:eastAsia="Times New Roman" w:hAnsi="Times New Roman" w:cs="Times New Roman"/>
          <w:b/>
          <w:bCs/>
          <w:sz w:val="24"/>
          <w:szCs w:val="24"/>
        </w:rPr>
        <w:t>)</w:t>
      </w:r>
      <w:r w:rsidR="50B26A46" w:rsidRPr="00E04EAF">
        <w:rPr>
          <w:rFonts w:ascii="Times New Roman" w:eastAsia="Times New Roman" w:hAnsi="Times New Roman" w:cs="Times New Roman"/>
          <w:sz w:val="24"/>
          <w:szCs w:val="24"/>
        </w:rPr>
        <w:t xml:space="preserve"> seadus</w:t>
      </w:r>
      <w:r w:rsidR="001D2539">
        <w:rPr>
          <w:rFonts w:ascii="Times New Roman" w:eastAsia="Times New Roman" w:hAnsi="Times New Roman" w:cs="Times New Roman"/>
          <w:sz w:val="24"/>
          <w:szCs w:val="24"/>
        </w:rPr>
        <w:t>e 9. peatüki 1. jagu</w:t>
      </w:r>
      <w:r w:rsidR="50B26A46" w:rsidRPr="00E04EAF">
        <w:rPr>
          <w:rFonts w:ascii="Times New Roman" w:eastAsia="Times New Roman" w:hAnsi="Times New Roman" w:cs="Times New Roman"/>
          <w:sz w:val="24"/>
          <w:szCs w:val="24"/>
        </w:rPr>
        <w:t xml:space="preserve"> täiendatakse §‑ga</w:t>
      </w:r>
      <w:r w:rsidR="001D2539">
        <w:rPr>
          <w:rFonts w:ascii="Times New Roman" w:eastAsia="Times New Roman" w:hAnsi="Times New Roman" w:cs="Times New Roman"/>
          <w:sz w:val="24"/>
          <w:szCs w:val="24"/>
        </w:rPr>
        <w:t> </w:t>
      </w:r>
      <w:r w:rsidR="001D2539" w:rsidRPr="00E04EAF">
        <w:rPr>
          <w:rFonts w:ascii="Times New Roman" w:eastAsia="Times New Roman" w:hAnsi="Times New Roman" w:cs="Times New Roman"/>
          <w:sz w:val="24"/>
          <w:szCs w:val="24"/>
        </w:rPr>
        <w:t>160</w:t>
      </w:r>
      <w:r w:rsidR="001D2539">
        <w:rPr>
          <w:rFonts w:ascii="Times New Roman" w:eastAsia="Times New Roman" w:hAnsi="Times New Roman" w:cs="Times New Roman"/>
          <w:sz w:val="24"/>
          <w:szCs w:val="24"/>
          <w:vertAlign w:val="superscript"/>
        </w:rPr>
        <w:t>7</w:t>
      </w:r>
      <w:r w:rsidR="001D2539" w:rsidRPr="00E04EAF">
        <w:rPr>
          <w:rFonts w:ascii="Times New Roman" w:eastAsia="Times New Roman" w:hAnsi="Times New Roman" w:cs="Times New Roman"/>
          <w:sz w:val="24"/>
          <w:szCs w:val="24"/>
        </w:rPr>
        <w:t xml:space="preserve"> </w:t>
      </w:r>
      <w:r w:rsidR="50B26A46" w:rsidRPr="00E04EAF">
        <w:rPr>
          <w:rFonts w:ascii="Times New Roman" w:eastAsia="Times New Roman" w:hAnsi="Times New Roman" w:cs="Times New Roman"/>
          <w:sz w:val="24"/>
          <w:szCs w:val="24"/>
        </w:rPr>
        <w:t>järgmises sõnastuses:</w:t>
      </w:r>
    </w:p>
    <w:p w14:paraId="0DCDC7E9" w14:textId="33BDEB3E" w:rsidR="50B26A46" w:rsidRPr="00E04EAF" w:rsidRDefault="50B26A46" w:rsidP="00A106FF">
      <w:pPr>
        <w:spacing w:after="0" w:line="240" w:lineRule="auto"/>
        <w:jc w:val="both"/>
        <w:rPr>
          <w:rFonts w:ascii="Times New Roman" w:eastAsia="Times New Roman" w:hAnsi="Times New Roman" w:cs="Times New Roman"/>
          <w:b/>
          <w:bCs/>
          <w:sz w:val="24"/>
          <w:szCs w:val="24"/>
        </w:rPr>
      </w:pPr>
      <w:r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b/>
          <w:bCs/>
          <w:sz w:val="24"/>
          <w:szCs w:val="24"/>
        </w:rPr>
        <w:t>§ 160</w:t>
      </w:r>
      <w:r w:rsidR="001D2539">
        <w:rPr>
          <w:rFonts w:ascii="Times New Roman" w:eastAsia="Times New Roman" w:hAnsi="Times New Roman" w:cs="Times New Roman"/>
          <w:b/>
          <w:bCs/>
          <w:sz w:val="24"/>
          <w:szCs w:val="24"/>
          <w:vertAlign w:val="superscript"/>
        </w:rPr>
        <w:t>7</w:t>
      </w:r>
      <w:r w:rsidRPr="00E04EAF">
        <w:rPr>
          <w:rFonts w:ascii="Times New Roman" w:eastAsia="Times New Roman" w:hAnsi="Times New Roman" w:cs="Times New Roman"/>
          <w:b/>
          <w:bCs/>
          <w:sz w:val="24"/>
          <w:szCs w:val="24"/>
        </w:rPr>
        <w:t>. Lapsehoiuteenuse ümberkorraldamine suure hooldus- ja abivajadusega lapse hoiu</w:t>
      </w:r>
      <w:ins w:id="717" w:author="Mari Koik" w:date="2024-02-14T12:10:00Z">
        <w:r w:rsidR="00297678">
          <w:rPr>
            <w:rFonts w:ascii="Times New Roman" w:eastAsia="Times New Roman" w:hAnsi="Times New Roman" w:cs="Times New Roman"/>
            <w:b/>
            <w:bCs/>
            <w:sz w:val="24"/>
            <w:szCs w:val="24"/>
          </w:rPr>
          <w:t xml:space="preserve"> </w:t>
        </w:r>
      </w:ins>
      <w:r w:rsidRPr="00E04EAF">
        <w:rPr>
          <w:rFonts w:ascii="Times New Roman" w:eastAsia="Times New Roman" w:hAnsi="Times New Roman" w:cs="Times New Roman"/>
          <w:b/>
          <w:bCs/>
          <w:sz w:val="24"/>
          <w:szCs w:val="24"/>
        </w:rPr>
        <w:t>teenuseks</w:t>
      </w:r>
    </w:p>
    <w:p w14:paraId="290758A5" w14:textId="77777777" w:rsidR="00150AC8" w:rsidRDefault="00150AC8" w:rsidP="00150AC8">
      <w:pPr>
        <w:spacing w:after="0" w:line="240" w:lineRule="auto"/>
        <w:jc w:val="both"/>
        <w:rPr>
          <w:rFonts w:ascii="Times New Roman" w:eastAsia="Times New Roman" w:hAnsi="Times New Roman" w:cs="Times New Roman"/>
          <w:sz w:val="24"/>
          <w:szCs w:val="24"/>
        </w:rPr>
      </w:pPr>
    </w:p>
    <w:p w14:paraId="4AB520A7" w14:textId="2C9F7FEE" w:rsidR="50B26A46" w:rsidRPr="00E04EAF" w:rsidRDefault="2BFD4BE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(1) Isik, kellele Sotsiaalkindlustusamet on väljastanud sotsiaalhoolekande seaduse § 151 punkti 1 alusel lapsehoiuteenuse tegevusloa, </w:t>
      </w:r>
      <w:del w:id="718" w:author="Mari Koik" w:date="2024-02-14T12:10:00Z">
        <w:r w:rsidRPr="7BA5EFAE" w:rsidDel="0086785B">
          <w:rPr>
            <w:rFonts w:ascii="Times New Roman" w:eastAsia="Times New Roman" w:hAnsi="Times New Roman" w:cs="Times New Roman"/>
            <w:sz w:val="24"/>
            <w:szCs w:val="24"/>
          </w:rPr>
          <w:delText>on kohustatud</w:delText>
        </w:r>
      </w:del>
      <w:ins w:id="719" w:author="Mari Koik" w:date="2024-02-14T12:10:00Z">
        <w:r w:rsidR="0086785B">
          <w:rPr>
            <w:rFonts w:ascii="Times New Roman" w:eastAsia="Times New Roman" w:hAnsi="Times New Roman" w:cs="Times New Roman"/>
            <w:sz w:val="24"/>
            <w:szCs w:val="24"/>
          </w:rPr>
          <w:t>teavitab</w:t>
        </w:r>
      </w:ins>
      <w:r w:rsidRPr="7BA5EFAE">
        <w:rPr>
          <w:rFonts w:ascii="Times New Roman" w:eastAsia="Times New Roman" w:hAnsi="Times New Roman" w:cs="Times New Roman"/>
          <w:sz w:val="24"/>
          <w:szCs w:val="24"/>
        </w:rPr>
        <w:t xml:space="preserve"> hiljemalt 202</w:t>
      </w:r>
      <w:r w:rsidR="1C989159" w:rsidRPr="7BA5EFAE">
        <w:rPr>
          <w:rFonts w:ascii="Times New Roman" w:eastAsia="Times New Roman" w:hAnsi="Times New Roman" w:cs="Times New Roman"/>
          <w:sz w:val="24"/>
          <w:szCs w:val="24"/>
        </w:rPr>
        <w:t>5.</w:t>
      </w:r>
      <w:r w:rsidRPr="7BA5EFAE">
        <w:rPr>
          <w:rFonts w:ascii="Times New Roman" w:eastAsia="Times New Roman" w:hAnsi="Times New Roman" w:cs="Times New Roman"/>
          <w:sz w:val="24"/>
          <w:szCs w:val="24"/>
        </w:rPr>
        <w:t xml:space="preserve"> aasta 1. </w:t>
      </w:r>
      <w:r w:rsidR="2282EE75" w:rsidRPr="7BA5EFAE">
        <w:rPr>
          <w:rFonts w:ascii="Times New Roman" w:eastAsia="Times New Roman" w:hAnsi="Times New Roman" w:cs="Times New Roman"/>
          <w:sz w:val="24"/>
          <w:szCs w:val="24"/>
        </w:rPr>
        <w:t>märts</w:t>
      </w:r>
      <w:r w:rsidRPr="7BA5EFAE">
        <w:rPr>
          <w:rFonts w:ascii="Times New Roman" w:eastAsia="Times New Roman" w:hAnsi="Times New Roman" w:cs="Times New Roman"/>
          <w:sz w:val="24"/>
          <w:szCs w:val="24"/>
        </w:rPr>
        <w:t>iks</w:t>
      </w:r>
      <w:r w:rsidR="40B79E74" w:rsidRPr="7BA5EFAE">
        <w:rPr>
          <w:rFonts w:ascii="Times New Roman" w:eastAsia="Times New Roman" w:hAnsi="Times New Roman" w:cs="Times New Roman"/>
          <w:sz w:val="24"/>
          <w:szCs w:val="24"/>
        </w:rPr>
        <w:t xml:space="preserve"> </w:t>
      </w:r>
      <w:del w:id="720" w:author="Mari Koik" w:date="2024-02-14T12:10:00Z">
        <w:r w:rsidRPr="7BA5EFAE" w:rsidDel="0086785B">
          <w:rPr>
            <w:rFonts w:ascii="Times New Roman" w:eastAsia="Times New Roman" w:hAnsi="Times New Roman" w:cs="Times New Roman"/>
            <w:sz w:val="24"/>
            <w:szCs w:val="24"/>
          </w:rPr>
          <w:delText xml:space="preserve">teavitama </w:delText>
        </w:r>
      </w:del>
      <w:r w:rsidR="50AD5B86" w:rsidRPr="7BA5EFAE">
        <w:rPr>
          <w:rFonts w:ascii="Times New Roman" w:eastAsia="Times New Roman" w:hAnsi="Times New Roman" w:cs="Times New Roman"/>
          <w:sz w:val="24"/>
          <w:szCs w:val="24"/>
        </w:rPr>
        <w:t>kirjalikult</w:t>
      </w:r>
      <w:r w:rsidRPr="7BA5EFAE">
        <w:rPr>
          <w:rFonts w:ascii="Times New Roman" w:eastAsia="Times New Roman" w:hAnsi="Times New Roman" w:cs="Times New Roman"/>
          <w:sz w:val="24"/>
          <w:szCs w:val="24"/>
        </w:rPr>
        <w:t xml:space="preserve"> Sotsiaalkindlustusametit, kas ta jätkab majandustegevust käesoleva seaduse alusel suure hooldus- ja abivajadusega lapse hoiu</w:t>
      </w:r>
      <w:ins w:id="721" w:author="Mari Koik" w:date="2024-02-14T12:10:00Z">
        <w:r w:rsidR="0086785B">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teenuse</w:t>
      </w:r>
      <w:r w:rsidR="77B471BF" w:rsidRPr="7BA5EFAE">
        <w:rPr>
          <w:rFonts w:ascii="Times New Roman" w:eastAsia="Times New Roman" w:hAnsi="Times New Roman" w:cs="Times New Roman"/>
          <w:sz w:val="24"/>
          <w:szCs w:val="24"/>
        </w:rPr>
        <w:t xml:space="preserve"> </w:t>
      </w:r>
      <w:r w:rsidR="2F482263" w:rsidRPr="7BA5EFAE">
        <w:rPr>
          <w:rFonts w:ascii="Times New Roman" w:eastAsia="Times New Roman" w:hAnsi="Times New Roman" w:cs="Times New Roman"/>
          <w:sz w:val="24"/>
          <w:szCs w:val="24"/>
        </w:rPr>
        <w:t xml:space="preserve">osutajana </w:t>
      </w:r>
      <w:r w:rsidRPr="7BA5EFAE">
        <w:rPr>
          <w:rFonts w:ascii="Times New Roman" w:eastAsia="Times New Roman" w:hAnsi="Times New Roman" w:cs="Times New Roman"/>
          <w:sz w:val="24"/>
          <w:szCs w:val="24"/>
        </w:rPr>
        <w:t>või alusharidus</w:t>
      </w:r>
      <w:del w:id="722" w:author="Mari Koik" w:date="2024-02-14T13:11:00Z">
        <w:r w:rsidRPr="7BA5EFAE" w:rsidDel="00EA1310">
          <w:rPr>
            <w:rFonts w:ascii="Times New Roman" w:eastAsia="Times New Roman" w:hAnsi="Times New Roman" w:cs="Times New Roman"/>
            <w:sz w:val="24"/>
            <w:szCs w:val="24"/>
          </w:rPr>
          <w:delText xml:space="preserve">e </w:delText>
        </w:r>
      </w:del>
      <w:r w:rsidRPr="7BA5EFAE">
        <w:rPr>
          <w:rFonts w:ascii="Times New Roman" w:eastAsia="Times New Roman" w:hAnsi="Times New Roman" w:cs="Times New Roman"/>
          <w:sz w:val="24"/>
          <w:szCs w:val="24"/>
        </w:rPr>
        <w:t>seaduse alusel lapsehoiu</w:t>
      </w:r>
      <w:del w:id="723" w:author="Mari Koik" w:date="2024-02-14T12:11:00Z">
        <w:r w:rsidRPr="7BA5EFAE" w:rsidDel="0086785B">
          <w:rPr>
            <w:rFonts w:ascii="Times New Roman" w:eastAsia="Times New Roman" w:hAnsi="Times New Roman" w:cs="Times New Roman"/>
            <w:sz w:val="24"/>
            <w:szCs w:val="24"/>
          </w:rPr>
          <w:delText xml:space="preserve"> </w:delText>
        </w:r>
      </w:del>
      <w:r w:rsidRPr="7BA5EFAE">
        <w:rPr>
          <w:rFonts w:ascii="Times New Roman" w:eastAsia="Times New Roman" w:hAnsi="Times New Roman" w:cs="Times New Roman"/>
          <w:sz w:val="24"/>
          <w:szCs w:val="24"/>
        </w:rPr>
        <w:t xml:space="preserve">pidajana. Kui isik ei teavita majandustegevuse jätkamisest, </w:t>
      </w:r>
      <w:bookmarkStart w:id="724" w:name="_Hlk155361049"/>
      <w:r w:rsidRPr="7BA5EFAE">
        <w:rPr>
          <w:rFonts w:ascii="Times New Roman" w:eastAsia="Times New Roman" w:hAnsi="Times New Roman" w:cs="Times New Roman"/>
          <w:sz w:val="24"/>
          <w:szCs w:val="24"/>
        </w:rPr>
        <w:t xml:space="preserve">tunnistab Sotsiaalkindlustusamet tegevusloa kehtetuks </w:t>
      </w:r>
      <w:ins w:id="725" w:author="Mari Koik" w:date="2024-02-14T12:11:00Z">
        <w:r w:rsidR="0086785B">
          <w:rPr>
            <w:rFonts w:ascii="Times New Roman" w:eastAsia="Times New Roman" w:hAnsi="Times New Roman" w:cs="Times New Roman"/>
            <w:sz w:val="24"/>
            <w:szCs w:val="24"/>
          </w:rPr>
          <w:t>alates</w:t>
        </w:r>
        <w:r w:rsidR="0086785B"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202</w:t>
      </w:r>
      <w:r w:rsidR="32FB1581" w:rsidRPr="7BA5EFAE">
        <w:rPr>
          <w:rFonts w:ascii="Times New Roman" w:eastAsia="Times New Roman" w:hAnsi="Times New Roman" w:cs="Times New Roman"/>
          <w:sz w:val="24"/>
          <w:szCs w:val="24"/>
        </w:rPr>
        <w:t>6</w:t>
      </w:r>
      <w:r w:rsidRPr="7BA5EFAE">
        <w:rPr>
          <w:rFonts w:ascii="Times New Roman" w:eastAsia="Times New Roman" w:hAnsi="Times New Roman" w:cs="Times New Roman"/>
          <w:sz w:val="24"/>
          <w:szCs w:val="24"/>
        </w:rPr>
        <w:t>. aasta 1. septembrist.</w:t>
      </w:r>
    </w:p>
    <w:bookmarkEnd w:id="724"/>
    <w:p w14:paraId="56148CB1" w14:textId="77777777" w:rsidR="00150AC8" w:rsidRDefault="00150AC8" w:rsidP="00A61951">
      <w:pPr>
        <w:spacing w:after="0" w:line="240" w:lineRule="auto"/>
        <w:jc w:val="both"/>
        <w:rPr>
          <w:rFonts w:ascii="Times New Roman" w:eastAsia="Times New Roman" w:hAnsi="Times New Roman" w:cs="Times New Roman"/>
          <w:sz w:val="24"/>
          <w:szCs w:val="24"/>
        </w:rPr>
      </w:pPr>
    </w:p>
    <w:p w14:paraId="74824F5C" w14:textId="3FB53CF8" w:rsidR="50B26A46" w:rsidRPr="00E04EAF" w:rsidRDefault="2BFD4BE5"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w:t>
      </w:r>
      <w:r w:rsidR="624A9698" w:rsidRPr="7BA5EFAE">
        <w:rPr>
          <w:rFonts w:ascii="Times New Roman" w:eastAsia="Times New Roman" w:hAnsi="Times New Roman" w:cs="Times New Roman"/>
          <w:sz w:val="24"/>
          <w:szCs w:val="24"/>
        </w:rPr>
        <w:t>Käesoleva paragrahvi lõike 1 alusel suure hooldus- ja abivajadusega lapse hoiu</w:t>
      </w:r>
      <w:ins w:id="726" w:author="Mari Koik" w:date="2024-02-14T12:11:00Z">
        <w:r w:rsidR="0086785B">
          <w:rPr>
            <w:rFonts w:ascii="Times New Roman" w:eastAsia="Times New Roman" w:hAnsi="Times New Roman" w:cs="Times New Roman"/>
            <w:sz w:val="24"/>
            <w:szCs w:val="24"/>
          </w:rPr>
          <w:t xml:space="preserve"> </w:t>
        </w:r>
      </w:ins>
      <w:r w:rsidR="624A9698" w:rsidRPr="7BA5EFAE">
        <w:rPr>
          <w:rFonts w:ascii="Times New Roman" w:eastAsia="Times New Roman" w:hAnsi="Times New Roman" w:cs="Times New Roman"/>
          <w:sz w:val="24"/>
          <w:szCs w:val="24"/>
        </w:rPr>
        <w:t xml:space="preserve">teenuse osutamiseks </w:t>
      </w:r>
      <w:r w:rsidRPr="7BA5EFAE">
        <w:rPr>
          <w:rFonts w:ascii="Times New Roman" w:eastAsia="Times New Roman" w:hAnsi="Times New Roman" w:cs="Times New Roman"/>
          <w:sz w:val="24"/>
          <w:szCs w:val="24"/>
        </w:rPr>
        <w:t>majandustegevuse jätkamise</w:t>
      </w:r>
      <w:r w:rsidR="0012A6F1" w:rsidRPr="7BA5EFAE">
        <w:rPr>
          <w:rFonts w:ascii="Times New Roman" w:eastAsia="Times New Roman" w:hAnsi="Times New Roman" w:cs="Times New Roman"/>
          <w:sz w:val="24"/>
          <w:szCs w:val="24"/>
        </w:rPr>
        <w:t xml:space="preserve"> teate</w:t>
      </w:r>
      <w:r w:rsidRPr="7BA5EFAE">
        <w:rPr>
          <w:rFonts w:ascii="Times New Roman" w:eastAsia="Times New Roman" w:hAnsi="Times New Roman" w:cs="Times New Roman"/>
          <w:sz w:val="24"/>
          <w:szCs w:val="24"/>
        </w:rPr>
        <w:t xml:space="preserve"> </w:t>
      </w:r>
      <w:r w:rsidR="3AD377D4" w:rsidRPr="7BA5EFAE">
        <w:rPr>
          <w:rFonts w:ascii="Times New Roman" w:eastAsia="Times New Roman" w:hAnsi="Times New Roman" w:cs="Times New Roman"/>
          <w:sz w:val="24"/>
          <w:szCs w:val="24"/>
        </w:rPr>
        <w:t xml:space="preserve">esitanud isiku </w:t>
      </w:r>
      <w:r w:rsidRPr="7BA5EFAE">
        <w:rPr>
          <w:rFonts w:ascii="Times New Roman" w:eastAsia="Times New Roman" w:hAnsi="Times New Roman" w:cs="Times New Roman"/>
          <w:sz w:val="24"/>
          <w:szCs w:val="24"/>
        </w:rPr>
        <w:t xml:space="preserve">tegevusluba kehtib, kui </w:t>
      </w:r>
      <w:del w:id="727" w:author="Mari Koik" w:date="2024-02-14T12:11:00Z">
        <w:r w:rsidRPr="7BA5EFAE" w:rsidDel="0086785B">
          <w:rPr>
            <w:rFonts w:ascii="Times New Roman" w:eastAsia="Times New Roman" w:hAnsi="Times New Roman" w:cs="Times New Roman"/>
            <w:sz w:val="24"/>
            <w:szCs w:val="24"/>
          </w:rPr>
          <w:delText xml:space="preserve">isiku </w:delText>
        </w:r>
      </w:del>
      <w:ins w:id="728" w:author="Mari Koik" w:date="2024-02-14T12:11:00Z">
        <w:r w:rsidR="0086785B">
          <w:rPr>
            <w:rFonts w:ascii="Times New Roman" w:eastAsia="Times New Roman" w:hAnsi="Times New Roman" w:cs="Times New Roman"/>
            <w:sz w:val="24"/>
            <w:szCs w:val="24"/>
          </w:rPr>
          <w:t>tema</w:t>
        </w:r>
        <w:r w:rsidR="0086785B"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 xml:space="preserve">majandustegevus vastab käesoleva seaduse </w:t>
      </w:r>
      <w:r w:rsidR="2636146D" w:rsidRPr="7BA5EFAE">
        <w:rPr>
          <w:rFonts w:ascii="Times New Roman" w:eastAsia="Times New Roman" w:hAnsi="Times New Roman" w:cs="Times New Roman"/>
          <w:sz w:val="24"/>
          <w:szCs w:val="24"/>
        </w:rPr>
        <w:t xml:space="preserve">alates 2025. aasta 1. jaanuarist kehtiva redaktsiooni </w:t>
      </w:r>
      <w:r w:rsidRPr="7BA5EFAE">
        <w:rPr>
          <w:rFonts w:ascii="Times New Roman" w:eastAsia="Times New Roman" w:hAnsi="Times New Roman" w:cs="Times New Roman"/>
          <w:sz w:val="24"/>
          <w:szCs w:val="24"/>
        </w:rPr>
        <w:t>nõuetele. Isik, kes</w:t>
      </w:r>
      <w:r w:rsidR="276C9EE7"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jätkab</w:t>
      </w:r>
      <w:r w:rsidR="276C9EE7" w:rsidRPr="7BA5EFAE">
        <w:rPr>
          <w:rFonts w:ascii="Times New Roman" w:eastAsia="Times New Roman" w:hAnsi="Times New Roman" w:cs="Times New Roman"/>
          <w:sz w:val="24"/>
          <w:szCs w:val="24"/>
        </w:rPr>
        <w:t xml:space="preserve"> </w:t>
      </w:r>
      <w:r w:rsidRPr="7BA5EFAE">
        <w:rPr>
          <w:rFonts w:ascii="Times New Roman" w:eastAsia="Times New Roman" w:hAnsi="Times New Roman" w:cs="Times New Roman"/>
          <w:sz w:val="24"/>
          <w:szCs w:val="24"/>
        </w:rPr>
        <w:t>suure hooldus- ja abivajadusega lapse hoiu</w:t>
      </w:r>
      <w:ins w:id="729" w:author="Mari Koik" w:date="2024-02-14T12:12:00Z">
        <w:r w:rsidR="0086785B">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 xml:space="preserve">teenuse osutamist, </w:t>
      </w:r>
      <w:del w:id="730" w:author="Mari Koik" w:date="2024-02-15T17:33:00Z">
        <w:r w:rsidRPr="7BA5EFAE" w:rsidDel="00DD7B25">
          <w:rPr>
            <w:rFonts w:ascii="Times New Roman" w:eastAsia="Times New Roman" w:hAnsi="Times New Roman" w:cs="Times New Roman"/>
            <w:sz w:val="24"/>
            <w:szCs w:val="24"/>
          </w:rPr>
          <w:delText xml:space="preserve">on </w:delText>
        </w:r>
      </w:del>
      <w:del w:id="731" w:author="Mari Koik" w:date="2024-02-14T12:12:00Z">
        <w:r w:rsidRPr="7BA5EFAE" w:rsidDel="0086785B">
          <w:rPr>
            <w:rFonts w:ascii="Times New Roman" w:eastAsia="Times New Roman" w:hAnsi="Times New Roman" w:cs="Times New Roman"/>
            <w:sz w:val="24"/>
            <w:szCs w:val="24"/>
          </w:rPr>
          <w:delText>kohustatud viima</w:delText>
        </w:r>
      </w:del>
      <w:ins w:id="732" w:author="Mari Koik" w:date="2024-02-14T12:12:00Z">
        <w:r w:rsidR="0086785B">
          <w:rPr>
            <w:rFonts w:ascii="Times New Roman" w:eastAsia="Times New Roman" w:hAnsi="Times New Roman" w:cs="Times New Roman"/>
            <w:sz w:val="24"/>
            <w:szCs w:val="24"/>
          </w:rPr>
          <w:t>viib</w:t>
        </w:r>
      </w:ins>
      <w:r w:rsidRPr="7BA5EFAE">
        <w:rPr>
          <w:rFonts w:ascii="Times New Roman" w:eastAsia="Times New Roman" w:hAnsi="Times New Roman" w:cs="Times New Roman"/>
          <w:sz w:val="24"/>
          <w:szCs w:val="24"/>
        </w:rPr>
        <w:t xml:space="preserve"> oma majandustegevuse käesoleva seaduse </w:t>
      </w:r>
      <w:r w:rsidR="2636146D" w:rsidRPr="7BA5EFAE">
        <w:rPr>
          <w:rFonts w:ascii="Times New Roman" w:eastAsia="Times New Roman" w:hAnsi="Times New Roman" w:cs="Times New Roman"/>
          <w:sz w:val="24"/>
          <w:szCs w:val="24"/>
        </w:rPr>
        <w:t xml:space="preserve">alates 2025. aasta 1. jaanuarist kehtiva redaktsiooni </w:t>
      </w:r>
      <w:r w:rsidRPr="7BA5EFAE">
        <w:rPr>
          <w:rFonts w:ascii="Times New Roman" w:eastAsia="Times New Roman" w:hAnsi="Times New Roman" w:cs="Times New Roman"/>
          <w:sz w:val="24"/>
          <w:szCs w:val="24"/>
        </w:rPr>
        <w:t>nõuetega vastavusse hiljemalt 202</w:t>
      </w:r>
      <w:r w:rsidR="37DA90EB" w:rsidRPr="7BA5EFAE">
        <w:rPr>
          <w:rFonts w:ascii="Times New Roman" w:eastAsia="Times New Roman" w:hAnsi="Times New Roman" w:cs="Times New Roman"/>
          <w:sz w:val="24"/>
          <w:szCs w:val="24"/>
        </w:rPr>
        <w:t>6</w:t>
      </w:r>
      <w:r w:rsidR="4D0027EA"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aasta 31. augustiks. Kui isik ei ole nimetatud </w:t>
      </w:r>
      <w:del w:id="733" w:author="Mari Koik" w:date="2024-02-14T13:43:00Z">
        <w:r w:rsidRPr="7BA5EFAE" w:rsidDel="00FC7DA9">
          <w:rPr>
            <w:rFonts w:ascii="Times New Roman" w:eastAsia="Times New Roman" w:hAnsi="Times New Roman" w:cs="Times New Roman"/>
            <w:sz w:val="24"/>
            <w:szCs w:val="24"/>
          </w:rPr>
          <w:delText xml:space="preserve">tähtajaks </w:delText>
        </w:r>
      </w:del>
      <w:ins w:id="734" w:author="Mari Koik" w:date="2024-02-14T13:43:00Z">
        <w:r w:rsidR="00FC7DA9" w:rsidRPr="7BA5EFAE">
          <w:rPr>
            <w:rFonts w:ascii="Times New Roman" w:eastAsia="Times New Roman" w:hAnsi="Times New Roman" w:cs="Times New Roman"/>
            <w:sz w:val="24"/>
            <w:szCs w:val="24"/>
          </w:rPr>
          <w:t>täht</w:t>
        </w:r>
        <w:r w:rsidR="00FC7DA9">
          <w:rPr>
            <w:rFonts w:ascii="Times New Roman" w:eastAsia="Times New Roman" w:hAnsi="Times New Roman" w:cs="Times New Roman"/>
            <w:sz w:val="24"/>
            <w:szCs w:val="24"/>
          </w:rPr>
          <w:t>päev</w:t>
        </w:r>
        <w:r w:rsidR="00FC7DA9" w:rsidRPr="7BA5EFAE">
          <w:rPr>
            <w:rFonts w:ascii="Times New Roman" w:eastAsia="Times New Roman" w:hAnsi="Times New Roman" w:cs="Times New Roman"/>
            <w:sz w:val="24"/>
            <w:szCs w:val="24"/>
          </w:rPr>
          <w:t xml:space="preserve">aks </w:t>
        </w:r>
      </w:ins>
      <w:r w:rsidRPr="7BA5EFAE">
        <w:rPr>
          <w:rFonts w:ascii="Times New Roman" w:eastAsia="Times New Roman" w:hAnsi="Times New Roman" w:cs="Times New Roman"/>
          <w:sz w:val="24"/>
          <w:szCs w:val="24"/>
        </w:rPr>
        <w:t>oma majandustegevust käesoleva seaduse nõuetega vastavusse viinud, lõpeb tema tegevusloa kehtivus 202</w:t>
      </w:r>
      <w:r w:rsidR="33D71FE4" w:rsidRPr="7BA5EFAE">
        <w:rPr>
          <w:rFonts w:ascii="Times New Roman" w:eastAsia="Times New Roman" w:hAnsi="Times New Roman" w:cs="Times New Roman"/>
          <w:sz w:val="24"/>
          <w:szCs w:val="24"/>
        </w:rPr>
        <w:t>6</w:t>
      </w:r>
      <w:r w:rsidR="4D0027EA"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aasta 1. septembril.</w:t>
      </w:r>
    </w:p>
    <w:p w14:paraId="6E752170" w14:textId="77777777" w:rsidR="008D2876" w:rsidRDefault="008D2876" w:rsidP="008D2876">
      <w:pPr>
        <w:spacing w:after="0" w:line="240" w:lineRule="auto"/>
        <w:jc w:val="both"/>
        <w:rPr>
          <w:rFonts w:ascii="Times New Roman" w:eastAsia="Times New Roman" w:hAnsi="Times New Roman" w:cs="Times New Roman"/>
          <w:sz w:val="24"/>
          <w:szCs w:val="24"/>
        </w:rPr>
      </w:pPr>
    </w:p>
    <w:p w14:paraId="7FFEDDF7" w14:textId="776C86C9" w:rsidR="50B26A46" w:rsidRPr="00E04EAF" w:rsidRDefault="5121EA82" w:rsidP="008D2876">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(3) Kui isiku majandustegevus vastab käesoleva seaduse nõuetele, loetakse lapsehoiuteenuse osutamise tegevusluba suure hooldus- ja abivajadusega lapse</w:t>
      </w:r>
      <w:r w:rsidR="005F1D63"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hoiu</w:t>
      </w:r>
      <w:ins w:id="735" w:author="Mari Koik" w:date="2024-02-14T12:12:00Z">
        <w:r w:rsidR="0086785B">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teenuse osutamise tegevusloaks.</w:t>
      </w:r>
    </w:p>
    <w:p w14:paraId="2E9DC046" w14:textId="77777777" w:rsidR="008D2876" w:rsidRDefault="008D2876" w:rsidP="008D2876">
      <w:pPr>
        <w:spacing w:after="0" w:line="240" w:lineRule="auto"/>
        <w:jc w:val="both"/>
        <w:rPr>
          <w:rFonts w:ascii="Times New Roman" w:eastAsia="Times New Roman" w:hAnsi="Times New Roman" w:cs="Times New Roman"/>
          <w:sz w:val="24"/>
          <w:szCs w:val="24"/>
        </w:rPr>
      </w:pPr>
    </w:p>
    <w:p w14:paraId="2B217744" w14:textId="5B0DF08A" w:rsidR="50B26A46" w:rsidRPr="00E04EAF" w:rsidRDefault="09B72275" w:rsidP="008D2876">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 xml:space="preserve">(4) </w:t>
      </w:r>
      <w:commentRangeStart w:id="736"/>
      <w:del w:id="737" w:author="Mari Koik" w:date="2024-02-14T12:26:00Z">
        <w:r w:rsidRPr="00E04EAF" w:rsidDel="00DD158D">
          <w:rPr>
            <w:rFonts w:ascii="Times New Roman" w:eastAsia="Times New Roman" w:hAnsi="Times New Roman" w:cs="Times New Roman"/>
            <w:sz w:val="24"/>
            <w:szCs w:val="24"/>
          </w:rPr>
          <w:delText xml:space="preserve">Kuni </w:delText>
        </w:r>
      </w:del>
      <w:del w:id="738" w:author="Mari Koik" w:date="2024-02-14T12:31:00Z">
        <w:r w:rsidRPr="00E04EAF" w:rsidDel="00F2478E">
          <w:rPr>
            <w:rFonts w:ascii="Times New Roman" w:eastAsia="Times New Roman" w:hAnsi="Times New Roman" w:cs="Times New Roman"/>
            <w:sz w:val="24"/>
            <w:szCs w:val="24"/>
          </w:rPr>
          <w:delText>202</w:delText>
        </w:r>
        <w:r w:rsidR="3F4BC233" w:rsidRPr="00E04EAF" w:rsidDel="00F2478E">
          <w:rPr>
            <w:rFonts w:ascii="Times New Roman" w:eastAsia="Times New Roman" w:hAnsi="Times New Roman" w:cs="Times New Roman"/>
            <w:sz w:val="24"/>
            <w:szCs w:val="24"/>
          </w:rPr>
          <w:delText>6</w:delText>
        </w:r>
        <w:r w:rsidR="003B6E69" w:rsidDel="00F2478E">
          <w:rPr>
            <w:rFonts w:ascii="Times New Roman" w:eastAsia="Times New Roman" w:hAnsi="Times New Roman" w:cs="Times New Roman"/>
            <w:sz w:val="24"/>
            <w:szCs w:val="24"/>
          </w:rPr>
          <w:delText>.</w:delText>
        </w:r>
        <w:r w:rsidRPr="00E04EAF" w:rsidDel="00F2478E">
          <w:rPr>
            <w:rFonts w:ascii="Times New Roman" w:eastAsia="Times New Roman" w:hAnsi="Times New Roman" w:cs="Times New Roman"/>
            <w:sz w:val="24"/>
            <w:szCs w:val="24"/>
          </w:rPr>
          <w:delText xml:space="preserve"> aasta </w:delText>
        </w:r>
      </w:del>
      <w:del w:id="739" w:author="Mari Koik" w:date="2024-02-14T12:30:00Z">
        <w:r w:rsidRPr="00E04EAF" w:rsidDel="00F2478E">
          <w:rPr>
            <w:rFonts w:ascii="Times New Roman" w:eastAsia="Times New Roman" w:hAnsi="Times New Roman" w:cs="Times New Roman"/>
            <w:sz w:val="24"/>
            <w:szCs w:val="24"/>
          </w:rPr>
          <w:delText>31</w:delText>
        </w:r>
      </w:del>
      <w:del w:id="740" w:author="Mari Koik" w:date="2024-02-14T12:31:00Z">
        <w:r w:rsidRPr="00E04EAF" w:rsidDel="00F2478E">
          <w:rPr>
            <w:rFonts w:ascii="Times New Roman" w:eastAsia="Times New Roman" w:hAnsi="Times New Roman" w:cs="Times New Roman"/>
            <w:sz w:val="24"/>
            <w:szCs w:val="24"/>
          </w:rPr>
          <w:delText xml:space="preserve">. </w:delText>
        </w:r>
      </w:del>
      <w:del w:id="741" w:author="Mari Koik" w:date="2024-02-14T12:30:00Z">
        <w:r w:rsidRPr="00E04EAF" w:rsidDel="00F2478E">
          <w:rPr>
            <w:rFonts w:ascii="Times New Roman" w:eastAsia="Times New Roman" w:hAnsi="Times New Roman" w:cs="Times New Roman"/>
            <w:sz w:val="24"/>
            <w:szCs w:val="24"/>
          </w:rPr>
          <w:delText xml:space="preserve">augustini </w:delText>
        </w:r>
      </w:del>
      <w:del w:id="742" w:author="Mari Koik" w:date="2024-02-14T12:35:00Z">
        <w:r w:rsidRPr="00E04EAF" w:rsidDel="00F2478E">
          <w:rPr>
            <w:rFonts w:ascii="Times New Roman" w:eastAsia="Times New Roman" w:hAnsi="Times New Roman" w:cs="Times New Roman"/>
            <w:sz w:val="24"/>
            <w:szCs w:val="24"/>
          </w:rPr>
          <w:delText xml:space="preserve">käesoleva </w:delText>
        </w:r>
      </w:del>
      <w:ins w:id="743" w:author="Mari Koik" w:date="2024-02-14T12:35:00Z">
        <w:r w:rsidR="00F2478E">
          <w:rPr>
            <w:rFonts w:ascii="Times New Roman" w:eastAsia="Times New Roman" w:hAnsi="Times New Roman" w:cs="Times New Roman"/>
            <w:sz w:val="24"/>
            <w:szCs w:val="24"/>
          </w:rPr>
          <w:t>K</w:t>
        </w:r>
        <w:r w:rsidR="00F2478E" w:rsidRPr="00E04EAF">
          <w:rPr>
            <w:rFonts w:ascii="Times New Roman" w:eastAsia="Times New Roman" w:hAnsi="Times New Roman" w:cs="Times New Roman"/>
            <w:sz w:val="24"/>
            <w:szCs w:val="24"/>
          </w:rPr>
          <w:t xml:space="preserve">äesoleva </w:t>
        </w:r>
      </w:ins>
      <w:r w:rsidR="003F23E9">
        <w:rPr>
          <w:rFonts w:ascii="Times New Roman" w:eastAsia="Times New Roman" w:hAnsi="Times New Roman" w:cs="Times New Roman"/>
          <w:sz w:val="24"/>
          <w:szCs w:val="24"/>
        </w:rPr>
        <w:t xml:space="preserve">seaduse </w:t>
      </w:r>
      <w:r w:rsidR="006B411A">
        <w:rPr>
          <w:rFonts w:ascii="Times New Roman" w:eastAsia="Times New Roman" w:hAnsi="Times New Roman" w:cs="Times New Roman"/>
          <w:sz w:val="24"/>
          <w:szCs w:val="24"/>
        </w:rPr>
        <w:t xml:space="preserve">kuni </w:t>
      </w:r>
      <w:r w:rsidR="003F23E9">
        <w:rPr>
          <w:rFonts w:ascii="Times New Roman" w:eastAsia="Times New Roman" w:hAnsi="Times New Roman" w:cs="Times New Roman"/>
          <w:sz w:val="24"/>
          <w:szCs w:val="24"/>
        </w:rPr>
        <w:t>202</w:t>
      </w:r>
      <w:r w:rsidR="006B411A">
        <w:rPr>
          <w:rFonts w:ascii="Times New Roman" w:eastAsia="Times New Roman" w:hAnsi="Times New Roman" w:cs="Times New Roman"/>
          <w:sz w:val="24"/>
          <w:szCs w:val="24"/>
        </w:rPr>
        <w:t>4</w:t>
      </w:r>
      <w:r w:rsidR="003F23E9">
        <w:rPr>
          <w:rFonts w:ascii="Times New Roman" w:eastAsia="Times New Roman" w:hAnsi="Times New Roman" w:cs="Times New Roman"/>
          <w:sz w:val="24"/>
          <w:szCs w:val="24"/>
        </w:rPr>
        <w:t xml:space="preserve">. aasta </w:t>
      </w:r>
      <w:r w:rsidR="006B411A">
        <w:rPr>
          <w:rFonts w:ascii="Times New Roman" w:eastAsia="Times New Roman" w:hAnsi="Times New Roman" w:cs="Times New Roman"/>
          <w:sz w:val="24"/>
          <w:szCs w:val="24"/>
        </w:rPr>
        <w:t>3</w:t>
      </w:r>
      <w:r w:rsidR="003F23E9">
        <w:rPr>
          <w:rFonts w:ascii="Times New Roman" w:eastAsia="Times New Roman" w:hAnsi="Times New Roman" w:cs="Times New Roman"/>
          <w:sz w:val="24"/>
          <w:szCs w:val="24"/>
        </w:rPr>
        <w:t xml:space="preserve">1. </w:t>
      </w:r>
      <w:r w:rsidR="006B411A">
        <w:rPr>
          <w:rFonts w:ascii="Times New Roman" w:eastAsia="Times New Roman" w:hAnsi="Times New Roman" w:cs="Times New Roman"/>
          <w:sz w:val="24"/>
          <w:szCs w:val="24"/>
        </w:rPr>
        <w:t>detsembrini</w:t>
      </w:r>
      <w:r w:rsidR="003F23E9">
        <w:rPr>
          <w:rFonts w:ascii="Times New Roman" w:eastAsia="Times New Roman" w:hAnsi="Times New Roman" w:cs="Times New Roman"/>
          <w:sz w:val="24"/>
          <w:szCs w:val="24"/>
        </w:rPr>
        <w:t xml:space="preserve"> kehtinud redaktsiooni </w:t>
      </w:r>
      <w:r w:rsidRPr="00E04EAF">
        <w:rPr>
          <w:rFonts w:ascii="Times New Roman" w:eastAsia="Times New Roman" w:hAnsi="Times New Roman" w:cs="Times New Roman"/>
          <w:sz w:val="24"/>
          <w:szCs w:val="24"/>
        </w:rPr>
        <w:t>§ 45</w:t>
      </w:r>
      <w:r w:rsidRPr="00E04EAF">
        <w:rPr>
          <w:rFonts w:ascii="Times New Roman" w:eastAsia="Times New Roman" w:hAnsi="Times New Roman" w:cs="Times New Roman"/>
          <w:sz w:val="24"/>
          <w:szCs w:val="24"/>
          <w:vertAlign w:val="superscript"/>
        </w:rPr>
        <w:t>2</w:t>
      </w:r>
      <w:r w:rsidRPr="00E04EAF">
        <w:rPr>
          <w:rFonts w:ascii="Times New Roman" w:eastAsia="Times New Roman" w:hAnsi="Times New Roman" w:cs="Times New Roman"/>
          <w:sz w:val="24"/>
          <w:szCs w:val="24"/>
        </w:rPr>
        <w:t xml:space="preserve"> lõike 2 alusel lapsehoiuteenuse </w:t>
      </w:r>
      <w:commentRangeStart w:id="744"/>
      <w:r w:rsidRPr="00E04EAF">
        <w:rPr>
          <w:rFonts w:ascii="Times New Roman" w:eastAsia="Times New Roman" w:hAnsi="Times New Roman" w:cs="Times New Roman"/>
          <w:sz w:val="24"/>
          <w:szCs w:val="24"/>
        </w:rPr>
        <w:t>osutamise</w:t>
      </w:r>
      <w:ins w:id="745" w:author="Mari Koik" w:date="2024-02-14T12:35:00Z">
        <w:r w:rsidR="00F2478E">
          <w:rPr>
            <w:rFonts w:ascii="Times New Roman" w:eastAsia="Times New Roman" w:hAnsi="Times New Roman" w:cs="Times New Roman"/>
            <w:sz w:val="24"/>
            <w:szCs w:val="24"/>
          </w:rPr>
          <w:t>ks</w:t>
        </w:r>
      </w:ins>
      <w:del w:id="746" w:author="Mari Koik" w:date="2024-02-14T12:35:00Z">
        <w:r w:rsidRPr="00E04EAF" w:rsidDel="00F2478E">
          <w:rPr>
            <w:rFonts w:ascii="Times New Roman" w:eastAsia="Times New Roman" w:hAnsi="Times New Roman" w:cs="Times New Roman"/>
            <w:sz w:val="24"/>
            <w:szCs w:val="24"/>
          </w:rPr>
          <w:delText xml:space="preserve"> kohta</w:delText>
        </w:r>
      </w:del>
      <w:r w:rsidRPr="00E04EAF">
        <w:rPr>
          <w:rFonts w:ascii="Times New Roman" w:eastAsia="Times New Roman" w:hAnsi="Times New Roman" w:cs="Times New Roman"/>
          <w:sz w:val="24"/>
          <w:szCs w:val="24"/>
        </w:rPr>
        <w:t xml:space="preserve"> </w:t>
      </w:r>
      <w:commentRangeEnd w:id="744"/>
      <w:r w:rsidR="0086785B">
        <w:rPr>
          <w:rStyle w:val="Kommentaariviide"/>
        </w:rPr>
        <w:commentReference w:id="744"/>
      </w:r>
      <w:r w:rsidRPr="00E04EAF">
        <w:rPr>
          <w:rFonts w:ascii="Times New Roman" w:eastAsia="Times New Roman" w:hAnsi="Times New Roman" w:cs="Times New Roman"/>
          <w:sz w:val="24"/>
          <w:szCs w:val="24"/>
        </w:rPr>
        <w:t>antud</w:t>
      </w:r>
      <w:r w:rsidR="003E2CC1"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xml:space="preserve">haldusaktid </w:t>
      </w:r>
      <w:del w:id="747" w:author="Mari Koik" w:date="2024-02-14T12:37:00Z">
        <w:r w:rsidRPr="00E04EAF" w:rsidDel="00F2478E">
          <w:rPr>
            <w:rFonts w:ascii="Times New Roman" w:eastAsia="Times New Roman" w:hAnsi="Times New Roman" w:cs="Times New Roman"/>
            <w:sz w:val="24"/>
            <w:szCs w:val="24"/>
          </w:rPr>
          <w:delText xml:space="preserve">või </w:delText>
        </w:r>
      </w:del>
      <w:ins w:id="748" w:author="Mari Koik" w:date="2024-02-14T12:37:00Z">
        <w:r w:rsidR="00F2478E">
          <w:rPr>
            <w:rFonts w:ascii="Times New Roman" w:eastAsia="Times New Roman" w:hAnsi="Times New Roman" w:cs="Times New Roman"/>
            <w:sz w:val="24"/>
            <w:szCs w:val="24"/>
          </w:rPr>
          <w:t>ja</w:t>
        </w:r>
        <w:r w:rsidR="00F2478E"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 xml:space="preserve">sõlmitud halduslepingud, mis on </w:t>
      </w:r>
      <w:ins w:id="749" w:author="Mari Koik" w:date="2024-02-14T12:35:00Z">
        <w:r w:rsidR="00F2478E" w:rsidRPr="00E04EAF">
          <w:rPr>
            <w:rFonts w:ascii="Times New Roman" w:eastAsia="Times New Roman" w:hAnsi="Times New Roman" w:cs="Times New Roman"/>
            <w:sz w:val="24"/>
            <w:szCs w:val="24"/>
          </w:rPr>
          <w:t xml:space="preserve">antud </w:t>
        </w:r>
        <w:r w:rsidR="00F2478E">
          <w:rPr>
            <w:rFonts w:ascii="Times New Roman" w:eastAsia="Times New Roman" w:hAnsi="Times New Roman" w:cs="Times New Roman"/>
            <w:sz w:val="24"/>
            <w:szCs w:val="24"/>
          </w:rPr>
          <w:t xml:space="preserve">või </w:t>
        </w:r>
        <w:r w:rsidR="00F2478E" w:rsidRPr="00E04EAF">
          <w:rPr>
            <w:rFonts w:ascii="Times New Roman" w:eastAsia="Times New Roman" w:hAnsi="Times New Roman" w:cs="Times New Roman"/>
            <w:sz w:val="24"/>
            <w:szCs w:val="24"/>
          </w:rPr>
          <w:t xml:space="preserve">sõlmitud </w:t>
        </w:r>
      </w:ins>
      <w:ins w:id="750" w:author="Mari Koik" w:date="2024-02-14T12:36:00Z">
        <w:r w:rsidR="00F2478E">
          <w:rPr>
            <w:rFonts w:ascii="Times New Roman" w:eastAsia="Times New Roman" w:hAnsi="Times New Roman" w:cs="Times New Roman"/>
            <w:sz w:val="24"/>
            <w:szCs w:val="24"/>
          </w:rPr>
          <w:t>e</w:t>
        </w:r>
        <w:r w:rsidR="00F2478E" w:rsidRPr="00F2478E">
          <w:rPr>
            <w:rFonts w:ascii="Times New Roman" w:eastAsia="Times New Roman" w:hAnsi="Times New Roman" w:cs="Times New Roman"/>
            <w:sz w:val="24"/>
            <w:szCs w:val="24"/>
          </w:rPr>
          <w:t>nne 2026. aasta 1. septembrit</w:t>
        </w:r>
        <w:r w:rsidR="00F2478E">
          <w:rPr>
            <w:rFonts w:ascii="Times New Roman" w:eastAsia="Times New Roman" w:hAnsi="Times New Roman" w:cs="Times New Roman"/>
            <w:sz w:val="24"/>
            <w:szCs w:val="24"/>
          </w:rPr>
          <w:t xml:space="preserve"> ja</w:t>
        </w:r>
        <w:r w:rsidR="00F2478E" w:rsidRPr="00F2478E">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seotud käesolevas seaduses sätestatud ülesannete täitmisega, kehtivad edasi, kui nad vastavad käesolevas seaduses sätestatud nõuetel</w:t>
      </w:r>
      <w:r w:rsidRPr="00F2478E">
        <w:rPr>
          <w:rFonts w:ascii="Times New Roman" w:eastAsia="Times New Roman" w:hAnsi="Times New Roman" w:cs="Times New Roman"/>
          <w:sz w:val="24"/>
          <w:szCs w:val="24"/>
        </w:rPr>
        <w:t>e</w:t>
      </w:r>
      <w:ins w:id="751" w:author="Mari Koik" w:date="2024-02-14T12:38:00Z">
        <w:r w:rsidR="00F2478E">
          <w:rPr>
            <w:rFonts w:ascii="Times New Roman" w:eastAsia="Times New Roman" w:hAnsi="Times New Roman" w:cs="Times New Roman"/>
            <w:sz w:val="24"/>
            <w:szCs w:val="24"/>
          </w:rPr>
          <w:t>,</w:t>
        </w:r>
      </w:ins>
      <w:r w:rsidRPr="00F2478E">
        <w:rPr>
          <w:rFonts w:ascii="Times New Roman" w:eastAsia="Times New Roman" w:hAnsi="Times New Roman" w:cs="Times New Roman"/>
          <w:sz w:val="24"/>
          <w:szCs w:val="24"/>
        </w:rPr>
        <w:t xml:space="preserve"> v</w:t>
      </w:r>
      <w:r w:rsidRPr="00E04EAF">
        <w:rPr>
          <w:rFonts w:ascii="Times New Roman" w:eastAsia="Times New Roman" w:hAnsi="Times New Roman" w:cs="Times New Roman"/>
          <w:sz w:val="24"/>
          <w:szCs w:val="24"/>
        </w:rPr>
        <w:t>õi kuni teenuseosutaja</w:t>
      </w:r>
      <w:r w:rsidR="003E2CC1"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xml:space="preserve">lapsehoiuteenuse tegevusloa kehtivuse lõppemiseni. </w:t>
      </w:r>
      <w:del w:id="752" w:author="Mari Koik" w:date="2024-02-14T12:18:00Z">
        <w:r w:rsidRPr="00E04EAF" w:rsidDel="0086785B">
          <w:rPr>
            <w:rFonts w:ascii="Times New Roman" w:eastAsia="Times New Roman" w:hAnsi="Times New Roman" w:cs="Times New Roman"/>
            <w:sz w:val="24"/>
            <w:szCs w:val="24"/>
          </w:rPr>
          <w:delText>Kuni 202</w:delText>
        </w:r>
        <w:r w:rsidR="57AD9292" w:rsidRPr="00E04EAF" w:rsidDel="0086785B">
          <w:rPr>
            <w:rFonts w:ascii="Times New Roman" w:eastAsia="Times New Roman" w:hAnsi="Times New Roman" w:cs="Times New Roman"/>
            <w:sz w:val="24"/>
            <w:szCs w:val="24"/>
          </w:rPr>
          <w:delText>6</w:delText>
        </w:r>
        <w:r w:rsidR="003B6E69" w:rsidDel="0086785B">
          <w:rPr>
            <w:rFonts w:ascii="Times New Roman" w:eastAsia="Times New Roman" w:hAnsi="Times New Roman" w:cs="Times New Roman"/>
            <w:sz w:val="24"/>
            <w:szCs w:val="24"/>
          </w:rPr>
          <w:delText>.</w:delText>
        </w:r>
        <w:r w:rsidRPr="00E04EAF" w:rsidDel="0086785B">
          <w:rPr>
            <w:rFonts w:ascii="Times New Roman" w:eastAsia="Times New Roman" w:hAnsi="Times New Roman" w:cs="Times New Roman"/>
            <w:sz w:val="24"/>
            <w:szCs w:val="24"/>
          </w:rPr>
          <w:delText xml:space="preserve"> aasta 31. augustini </w:delText>
        </w:r>
        <w:r w:rsidR="003F23E9" w:rsidDel="0086785B">
          <w:rPr>
            <w:rFonts w:ascii="Times New Roman" w:eastAsia="Times New Roman" w:hAnsi="Times New Roman" w:cs="Times New Roman"/>
            <w:sz w:val="24"/>
            <w:szCs w:val="24"/>
          </w:rPr>
          <w:delText>käesoleva seaduse kuni 202</w:delText>
        </w:r>
        <w:r w:rsidR="006B411A" w:rsidDel="0086785B">
          <w:rPr>
            <w:rFonts w:ascii="Times New Roman" w:eastAsia="Times New Roman" w:hAnsi="Times New Roman" w:cs="Times New Roman"/>
            <w:sz w:val="24"/>
            <w:szCs w:val="24"/>
          </w:rPr>
          <w:delText>4</w:delText>
        </w:r>
        <w:r w:rsidR="003F23E9" w:rsidDel="0086785B">
          <w:rPr>
            <w:rFonts w:ascii="Times New Roman" w:eastAsia="Times New Roman" w:hAnsi="Times New Roman" w:cs="Times New Roman"/>
            <w:sz w:val="24"/>
            <w:szCs w:val="24"/>
          </w:rPr>
          <w:delText xml:space="preserve">. aasta 31. detsembrini </w:delText>
        </w:r>
        <w:bookmarkStart w:id="753" w:name="_Hlk158806610"/>
        <w:r w:rsidR="003F23E9" w:rsidDel="0086785B">
          <w:rPr>
            <w:rFonts w:ascii="Times New Roman" w:eastAsia="Times New Roman" w:hAnsi="Times New Roman" w:cs="Times New Roman"/>
            <w:sz w:val="24"/>
            <w:szCs w:val="24"/>
          </w:rPr>
          <w:delText>kehtinud</w:delText>
        </w:r>
      </w:del>
      <w:ins w:id="754" w:author="Mari Koik" w:date="2024-02-14T12:31:00Z">
        <w:r w:rsidR="00F2478E">
          <w:rPr>
            <w:rFonts w:ascii="Times New Roman" w:eastAsia="Times New Roman" w:hAnsi="Times New Roman" w:cs="Times New Roman"/>
            <w:sz w:val="24"/>
            <w:szCs w:val="24"/>
          </w:rPr>
          <w:t xml:space="preserve">Enne </w:t>
        </w:r>
        <w:r w:rsidR="00F2478E" w:rsidRPr="00E04EAF">
          <w:rPr>
            <w:rFonts w:ascii="Times New Roman" w:eastAsia="Times New Roman" w:hAnsi="Times New Roman" w:cs="Times New Roman"/>
            <w:sz w:val="24"/>
            <w:szCs w:val="24"/>
          </w:rPr>
          <w:t>2026</w:t>
        </w:r>
        <w:r w:rsidR="00F2478E">
          <w:rPr>
            <w:rFonts w:ascii="Times New Roman" w:eastAsia="Times New Roman" w:hAnsi="Times New Roman" w:cs="Times New Roman"/>
            <w:sz w:val="24"/>
            <w:szCs w:val="24"/>
          </w:rPr>
          <w:t>.</w:t>
        </w:r>
        <w:r w:rsidR="00F2478E" w:rsidRPr="00E04EAF">
          <w:rPr>
            <w:rFonts w:ascii="Times New Roman" w:eastAsia="Times New Roman" w:hAnsi="Times New Roman" w:cs="Times New Roman"/>
            <w:sz w:val="24"/>
            <w:szCs w:val="24"/>
          </w:rPr>
          <w:t xml:space="preserve"> aasta </w:t>
        </w:r>
        <w:r w:rsidR="00F2478E">
          <w:rPr>
            <w:rFonts w:ascii="Times New Roman" w:eastAsia="Times New Roman" w:hAnsi="Times New Roman" w:cs="Times New Roman"/>
            <w:sz w:val="24"/>
            <w:szCs w:val="24"/>
          </w:rPr>
          <w:t>1</w:t>
        </w:r>
        <w:r w:rsidR="00F2478E" w:rsidRPr="00E04EAF">
          <w:rPr>
            <w:rFonts w:ascii="Times New Roman" w:eastAsia="Times New Roman" w:hAnsi="Times New Roman" w:cs="Times New Roman"/>
            <w:sz w:val="24"/>
            <w:szCs w:val="24"/>
          </w:rPr>
          <w:t xml:space="preserve">. </w:t>
        </w:r>
        <w:r w:rsidR="00F2478E">
          <w:rPr>
            <w:rFonts w:ascii="Times New Roman" w:eastAsia="Times New Roman" w:hAnsi="Times New Roman" w:cs="Times New Roman"/>
            <w:sz w:val="24"/>
            <w:szCs w:val="24"/>
          </w:rPr>
          <w:t>septembrit</w:t>
        </w:r>
        <w:r w:rsidR="00F2478E" w:rsidRPr="00E04EAF">
          <w:rPr>
            <w:rFonts w:ascii="Times New Roman" w:eastAsia="Times New Roman" w:hAnsi="Times New Roman" w:cs="Times New Roman"/>
            <w:sz w:val="24"/>
            <w:szCs w:val="24"/>
          </w:rPr>
          <w:t xml:space="preserve"> </w:t>
        </w:r>
      </w:ins>
      <w:bookmarkEnd w:id="753"/>
      <w:ins w:id="755" w:author="Mari Koik" w:date="2024-02-14T12:18:00Z">
        <w:r w:rsidR="0086785B">
          <w:rPr>
            <w:rFonts w:ascii="Times New Roman" w:eastAsia="Times New Roman" w:hAnsi="Times New Roman" w:cs="Times New Roman"/>
            <w:sz w:val="24"/>
            <w:szCs w:val="24"/>
          </w:rPr>
          <w:t>sama</w:t>
        </w:r>
      </w:ins>
      <w:r w:rsidR="003F23E9">
        <w:rPr>
          <w:rFonts w:ascii="Times New Roman" w:eastAsia="Times New Roman" w:hAnsi="Times New Roman" w:cs="Times New Roman"/>
          <w:sz w:val="24"/>
          <w:szCs w:val="24"/>
        </w:rPr>
        <w:t xml:space="preserve"> redaktsiooni</w:t>
      </w:r>
      <w:r w:rsidRPr="00E04EAF">
        <w:rPr>
          <w:rFonts w:ascii="Times New Roman" w:eastAsia="Times New Roman" w:hAnsi="Times New Roman" w:cs="Times New Roman"/>
          <w:sz w:val="24"/>
          <w:szCs w:val="24"/>
        </w:rPr>
        <w:t xml:space="preserve"> § 45</w:t>
      </w:r>
      <w:r w:rsidRPr="00E04EAF">
        <w:rPr>
          <w:rFonts w:ascii="Times New Roman" w:eastAsia="Times New Roman" w:hAnsi="Times New Roman" w:cs="Times New Roman"/>
          <w:sz w:val="24"/>
          <w:szCs w:val="24"/>
          <w:vertAlign w:val="superscript"/>
        </w:rPr>
        <w:t>2</w:t>
      </w:r>
      <w:r w:rsidRPr="00E04EAF">
        <w:rPr>
          <w:rFonts w:ascii="Times New Roman" w:eastAsia="Times New Roman" w:hAnsi="Times New Roman" w:cs="Times New Roman"/>
          <w:sz w:val="24"/>
          <w:szCs w:val="24"/>
        </w:rPr>
        <w:t xml:space="preserve"> lõike 4 alusel lapsehoiuteenuse</w:t>
      </w:r>
      <w:r w:rsidR="003E2CC1">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osutamiseks antud</w:t>
      </w:r>
      <w:r w:rsidR="003E2CC1">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xml:space="preserve">haldusaktid </w:t>
      </w:r>
      <w:del w:id="756" w:author="Mari Koik" w:date="2024-02-14T12:20:00Z">
        <w:r w:rsidRPr="00E04EAF" w:rsidDel="00DD158D">
          <w:rPr>
            <w:rFonts w:ascii="Times New Roman" w:eastAsia="Times New Roman" w:hAnsi="Times New Roman" w:cs="Times New Roman"/>
            <w:sz w:val="24"/>
            <w:szCs w:val="24"/>
          </w:rPr>
          <w:delText xml:space="preserve">või </w:delText>
        </w:r>
      </w:del>
      <w:ins w:id="757" w:author="Mari Koik" w:date="2024-02-14T12:20:00Z">
        <w:r w:rsidR="00DD158D">
          <w:rPr>
            <w:rFonts w:ascii="Times New Roman" w:eastAsia="Times New Roman" w:hAnsi="Times New Roman" w:cs="Times New Roman"/>
            <w:sz w:val="24"/>
            <w:szCs w:val="24"/>
          </w:rPr>
          <w:t>ja</w:t>
        </w:r>
        <w:r w:rsidR="00DD158D" w:rsidRPr="00E04EAF">
          <w:rPr>
            <w:rFonts w:ascii="Times New Roman" w:eastAsia="Times New Roman" w:hAnsi="Times New Roman" w:cs="Times New Roman"/>
            <w:sz w:val="24"/>
            <w:szCs w:val="24"/>
          </w:rPr>
          <w:t xml:space="preserve"> </w:t>
        </w:r>
      </w:ins>
      <w:r w:rsidRPr="00E04EAF">
        <w:rPr>
          <w:rFonts w:ascii="Times New Roman" w:eastAsia="Times New Roman" w:hAnsi="Times New Roman" w:cs="Times New Roman"/>
          <w:sz w:val="24"/>
          <w:szCs w:val="24"/>
        </w:rPr>
        <w:t xml:space="preserve">sõlmitud halduslepingud </w:t>
      </w:r>
      <w:del w:id="758" w:author="Mari Koik" w:date="2024-02-14T12:16:00Z">
        <w:r w:rsidRPr="00E04EAF" w:rsidDel="0086785B">
          <w:rPr>
            <w:rFonts w:ascii="Times New Roman" w:eastAsia="Times New Roman" w:hAnsi="Times New Roman" w:cs="Times New Roman"/>
            <w:sz w:val="24"/>
            <w:szCs w:val="24"/>
          </w:rPr>
          <w:delText>tuleb viia</w:delText>
        </w:r>
      </w:del>
      <w:ins w:id="759" w:author="Mari Koik" w:date="2024-02-14T12:16:00Z">
        <w:r w:rsidR="0086785B">
          <w:rPr>
            <w:rFonts w:ascii="Times New Roman" w:eastAsia="Times New Roman" w:hAnsi="Times New Roman" w:cs="Times New Roman"/>
            <w:sz w:val="24"/>
            <w:szCs w:val="24"/>
          </w:rPr>
          <w:t>viiakse</w:t>
        </w:r>
      </w:ins>
      <w:r w:rsidRPr="00E04EAF">
        <w:rPr>
          <w:rFonts w:ascii="Times New Roman" w:eastAsia="Times New Roman" w:hAnsi="Times New Roman" w:cs="Times New Roman"/>
          <w:sz w:val="24"/>
          <w:szCs w:val="24"/>
        </w:rPr>
        <w:t xml:space="preserve"> käesoleva seadusega kooskõlla hiljemalt 202</w:t>
      </w:r>
      <w:r w:rsidR="103D9555" w:rsidRPr="00E04EAF">
        <w:rPr>
          <w:rFonts w:ascii="Times New Roman" w:eastAsia="Times New Roman" w:hAnsi="Times New Roman" w:cs="Times New Roman"/>
          <w:sz w:val="24"/>
          <w:szCs w:val="24"/>
        </w:rPr>
        <w:t>6</w:t>
      </w:r>
      <w:r w:rsidR="003B6E69">
        <w:rPr>
          <w:rFonts w:ascii="Times New Roman" w:eastAsia="Times New Roman" w:hAnsi="Times New Roman" w:cs="Times New Roman"/>
          <w:sz w:val="24"/>
          <w:szCs w:val="24"/>
        </w:rPr>
        <w:t>.</w:t>
      </w:r>
      <w:r w:rsidRPr="00E04EAF">
        <w:rPr>
          <w:rFonts w:ascii="Times New Roman" w:eastAsia="Times New Roman" w:hAnsi="Times New Roman" w:cs="Times New Roman"/>
          <w:sz w:val="24"/>
          <w:szCs w:val="24"/>
        </w:rPr>
        <w:t xml:space="preserve"> aasta 1. septembriks</w:t>
      </w:r>
      <w:commentRangeEnd w:id="736"/>
      <w:r w:rsidR="00F2478E">
        <w:rPr>
          <w:rStyle w:val="Kommentaariviide"/>
        </w:rPr>
        <w:commentReference w:id="736"/>
      </w:r>
      <w:r w:rsidRPr="00E04EAF">
        <w:rPr>
          <w:rFonts w:ascii="Times New Roman" w:eastAsia="Times New Roman" w:hAnsi="Times New Roman" w:cs="Times New Roman"/>
          <w:sz w:val="24"/>
          <w:szCs w:val="24"/>
        </w:rPr>
        <w:t>.”.</w:t>
      </w:r>
    </w:p>
    <w:p w14:paraId="6C11F83A" w14:textId="77777777" w:rsidR="008D2876" w:rsidRPr="008D2876" w:rsidRDefault="008D2876" w:rsidP="008D2876">
      <w:pPr>
        <w:spacing w:after="0" w:line="240" w:lineRule="auto"/>
        <w:jc w:val="both"/>
        <w:rPr>
          <w:rFonts w:ascii="Times New Roman" w:eastAsia="Times New Roman" w:hAnsi="Times New Roman" w:cs="Times New Roman"/>
          <w:sz w:val="24"/>
          <w:szCs w:val="24"/>
        </w:rPr>
      </w:pPr>
    </w:p>
    <w:p w14:paraId="753BD77D" w14:textId="5AC2CC3A" w:rsidR="3A4E9B67" w:rsidRPr="00E04EAF" w:rsidRDefault="2BFD4BE5" w:rsidP="008D2876">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7138EF9A" w:rsidRPr="7BA5EFAE">
        <w:rPr>
          <w:rFonts w:ascii="Times New Roman" w:eastAsia="Times New Roman" w:hAnsi="Times New Roman" w:cs="Times New Roman"/>
          <w:b/>
          <w:bCs/>
          <w:sz w:val="24"/>
          <w:szCs w:val="24"/>
        </w:rPr>
        <w:t>7</w:t>
      </w:r>
      <w:r w:rsidR="39A6C452" w:rsidRPr="7BA5EFAE">
        <w:rPr>
          <w:rFonts w:ascii="Times New Roman" w:eastAsia="Times New Roman" w:hAnsi="Times New Roman" w:cs="Times New Roman"/>
          <w:b/>
          <w:bCs/>
          <w:sz w:val="24"/>
          <w:szCs w:val="24"/>
        </w:rPr>
        <w:t>6</w:t>
      </w:r>
      <w:r w:rsidRPr="7BA5EFAE">
        <w:rPr>
          <w:rFonts w:ascii="Times New Roman" w:eastAsia="Times New Roman" w:hAnsi="Times New Roman" w:cs="Times New Roman"/>
          <w:b/>
          <w:bCs/>
          <w:sz w:val="24"/>
          <w:szCs w:val="24"/>
        </w:rPr>
        <w:t>. Toiduseaduse muutmine</w:t>
      </w:r>
    </w:p>
    <w:p w14:paraId="762EEED1" w14:textId="77777777" w:rsidR="008D2876" w:rsidRDefault="008D2876" w:rsidP="008D2876">
      <w:pPr>
        <w:spacing w:after="0" w:line="240" w:lineRule="auto"/>
        <w:jc w:val="both"/>
        <w:rPr>
          <w:rFonts w:ascii="Times New Roman" w:eastAsia="Times New Roman" w:hAnsi="Times New Roman" w:cs="Times New Roman"/>
          <w:sz w:val="24"/>
          <w:szCs w:val="24"/>
        </w:rPr>
      </w:pPr>
    </w:p>
    <w:p w14:paraId="2D39D0DE" w14:textId="4C066CD3" w:rsidR="2BF99F60" w:rsidRPr="00E04EAF" w:rsidRDefault="34F27E7F" w:rsidP="00D5551B">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lastRenderedPageBreak/>
        <w:t>Toiduseaduse</w:t>
      </w:r>
      <w:r w:rsidR="00EC519B"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 8 lõike 1 punkt</w:t>
      </w:r>
      <w:r w:rsidR="00D5551B">
        <w:rPr>
          <w:rFonts w:ascii="Times New Roman" w:eastAsia="Times New Roman" w:hAnsi="Times New Roman" w:cs="Times New Roman"/>
          <w:sz w:val="24"/>
          <w:szCs w:val="24"/>
        </w:rPr>
        <w:t>is</w:t>
      </w:r>
      <w:r w:rsidRPr="00E04EAF">
        <w:rPr>
          <w:rFonts w:ascii="Times New Roman" w:eastAsia="Times New Roman" w:hAnsi="Times New Roman" w:cs="Times New Roman"/>
          <w:sz w:val="24"/>
          <w:szCs w:val="24"/>
        </w:rPr>
        <w:t xml:space="preserve"> 1</w:t>
      </w:r>
      <w:r w:rsidRPr="00E04EAF">
        <w:rPr>
          <w:rFonts w:ascii="Times New Roman" w:eastAsia="Times New Roman" w:hAnsi="Times New Roman" w:cs="Times New Roman"/>
          <w:sz w:val="24"/>
          <w:szCs w:val="24"/>
          <w:vertAlign w:val="superscript"/>
        </w:rPr>
        <w:t>2</w:t>
      </w:r>
      <w:r w:rsidRPr="00E04EAF">
        <w:rPr>
          <w:rFonts w:ascii="Times New Roman" w:eastAsia="Times New Roman" w:hAnsi="Times New Roman" w:cs="Times New Roman"/>
          <w:sz w:val="24"/>
          <w:szCs w:val="24"/>
        </w:rPr>
        <w:t xml:space="preserve"> </w:t>
      </w:r>
      <w:r w:rsidR="00D5551B">
        <w:rPr>
          <w:rFonts w:ascii="Times New Roman" w:eastAsia="Times New Roman" w:hAnsi="Times New Roman" w:cs="Times New Roman"/>
          <w:sz w:val="24"/>
          <w:szCs w:val="24"/>
        </w:rPr>
        <w:t xml:space="preserve">asendatakse tekstiosa „koolieelne </w:t>
      </w:r>
      <w:r w:rsidR="00325879">
        <w:rPr>
          <w:rFonts w:ascii="Times New Roman" w:eastAsia="Times New Roman" w:hAnsi="Times New Roman" w:cs="Times New Roman"/>
          <w:sz w:val="24"/>
          <w:szCs w:val="24"/>
        </w:rPr>
        <w:t>lasteasutus</w:t>
      </w:r>
      <w:r w:rsidR="00D5551B">
        <w:rPr>
          <w:rFonts w:ascii="Times New Roman" w:eastAsia="Times New Roman" w:hAnsi="Times New Roman" w:cs="Times New Roman"/>
          <w:sz w:val="24"/>
          <w:szCs w:val="24"/>
        </w:rPr>
        <w:t>“ tekstiosaga „lasteaed“.</w:t>
      </w:r>
    </w:p>
    <w:p w14:paraId="3A124B16" w14:textId="77777777" w:rsidR="008D2876" w:rsidRPr="00A61951" w:rsidRDefault="008D2876" w:rsidP="008D2876">
      <w:pPr>
        <w:spacing w:after="0" w:line="240" w:lineRule="auto"/>
        <w:jc w:val="both"/>
        <w:rPr>
          <w:rFonts w:ascii="Times New Roman" w:eastAsia="Times New Roman" w:hAnsi="Times New Roman" w:cs="Times New Roman"/>
          <w:sz w:val="24"/>
          <w:szCs w:val="24"/>
        </w:rPr>
      </w:pPr>
    </w:p>
    <w:p w14:paraId="62B762E5" w14:textId="6806C7A6" w:rsidR="008D2876" w:rsidRDefault="2BFD4BE5" w:rsidP="008D2876">
      <w:pPr>
        <w:spacing w:after="0" w:line="240" w:lineRule="auto"/>
        <w:jc w:val="both"/>
        <w:rPr>
          <w:ins w:id="760" w:author="Helen Uustalu" w:date="2024-02-09T14:21:00Z"/>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53D7B11D" w:rsidRPr="7BA5EFAE">
        <w:rPr>
          <w:rFonts w:ascii="Times New Roman" w:eastAsia="Times New Roman" w:hAnsi="Times New Roman" w:cs="Times New Roman"/>
          <w:b/>
          <w:bCs/>
          <w:sz w:val="24"/>
          <w:szCs w:val="24"/>
        </w:rPr>
        <w:t>7</w:t>
      </w:r>
      <w:r w:rsidR="662EE3F9" w:rsidRPr="7BA5EFAE">
        <w:rPr>
          <w:rFonts w:ascii="Times New Roman" w:eastAsia="Times New Roman" w:hAnsi="Times New Roman" w:cs="Times New Roman"/>
          <w:b/>
          <w:bCs/>
          <w:sz w:val="24"/>
          <w:szCs w:val="24"/>
        </w:rPr>
        <w:t>7</w:t>
      </w:r>
      <w:r w:rsidRPr="7BA5EFAE">
        <w:rPr>
          <w:rFonts w:ascii="Times New Roman" w:eastAsia="Times New Roman" w:hAnsi="Times New Roman" w:cs="Times New Roman"/>
          <w:b/>
          <w:bCs/>
          <w:sz w:val="24"/>
          <w:szCs w:val="24"/>
        </w:rPr>
        <w:t>. Tubakaseaduse muutmine</w:t>
      </w:r>
    </w:p>
    <w:p w14:paraId="3AC8808D" w14:textId="77777777" w:rsidR="00DE43D8" w:rsidRDefault="00DE43D8" w:rsidP="008D2876">
      <w:pPr>
        <w:spacing w:after="0" w:line="240" w:lineRule="auto"/>
        <w:jc w:val="both"/>
        <w:rPr>
          <w:rFonts w:ascii="Times New Roman" w:eastAsia="Times New Roman" w:hAnsi="Times New Roman" w:cs="Times New Roman"/>
          <w:sz w:val="24"/>
          <w:szCs w:val="24"/>
        </w:rPr>
      </w:pPr>
    </w:p>
    <w:p w14:paraId="24913B4B" w14:textId="0F559F44" w:rsidR="2BF99F60" w:rsidRPr="00E04EAF" w:rsidRDefault="0F6A993B" w:rsidP="7BA5EFAE">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Tubakaseaduse § 22 lõike 1 punktis 2 ja § 29 lõike 1 punktis 2 asendatakse tekstiosa „koolieelne lasteasutus“ tekstiosaga „lastehoid, lasteaed“ </w:t>
      </w:r>
      <w:del w:id="761" w:author="Helen Uustalu" w:date="2024-02-09T14:21:00Z">
        <w:r w:rsidR="48039F95" w:rsidRPr="7BA5EFAE" w:rsidDel="00DE43D8">
          <w:rPr>
            <w:rFonts w:ascii="Times New Roman" w:eastAsia="Times New Roman" w:hAnsi="Times New Roman" w:cs="Times New Roman"/>
            <w:sz w:val="24"/>
            <w:szCs w:val="24"/>
          </w:rPr>
          <w:delText xml:space="preserve">sobivas </w:delText>
        </w:r>
      </w:del>
      <w:ins w:id="762" w:author="Helen Uustalu" w:date="2024-02-09T14:21:00Z">
        <w:r w:rsidR="00DE43D8">
          <w:rPr>
            <w:rFonts w:ascii="Times New Roman" w:eastAsia="Times New Roman" w:hAnsi="Times New Roman" w:cs="Times New Roman"/>
            <w:sz w:val="24"/>
            <w:szCs w:val="24"/>
          </w:rPr>
          <w:t>vastavas</w:t>
        </w:r>
        <w:r w:rsidR="00DE43D8" w:rsidRPr="7BA5EFAE">
          <w:rPr>
            <w:rFonts w:ascii="Times New Roman" w:eastAsia="Times New Roman" w:hAnsi="Times New Roman" w:cs="Times New Roman"/>
            <w:sz w:val="24"/>
            <w:szCs w:val="24"/>
          </w:rPr>
          <w:t xml:space="preserve"> </w:t>
        </w:r>
      </w:ins>
      <w:r w:rsidRPr="7BA5EFAE">
        <w:rPr>
          <w:rFonts w:ascii="Times New Roman" w:eastAsia="Times New Roman" w:hAnsi="Times New Roman" w:cs="Times New Roman"/>
          <w:sz w:val="24"/>
          <w:szCs w:val="24"/>
        </w:rPr>
        <w:t>käändes.</w:t>
      </w:r>
    </w:p>
    <w:p w14:paraId="03945FC8" w14:textId="77777777" w:rsidR="008D2876" w:rsidRPr="008D2876" w:rsidRDefault="008D2876" w:rsidP="008D2876">
      <w:pPr>
        <w:spacing w:after="0" w:line="240" w:lineRule="auto"/>
        <w:jc w:val="both"/>
        <w:rPr>
          <w:rFonts w:ascii="Times New Roman" w:eastAsia="Times New Roman" w:hAnsi="Times New Roman" w:cs="Times New Roman"/>
          <w:sz w:val="24"/>
          <w:szCs w:val="24"/>
        </w:rPr>
      </w:pPr>
    </w:p>
    <w:p w14:paraId="22CBE677" w14:textId="07DE24D6" w:rsidR="00434468" w:rsidRPr="00E04EAF" w:rsidRDefault="2B053F27" w:rsidP="008D2876">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7</w:t>
      </w:r>
      <w:r w:rsidR="7F2A8559" w:rsidRPr="7BA5EFAE">
        <w:rPr>
          <w:rFonts w:ascii="Times New Roman" w:eastAsia="Times New Roman" w:hAnsi="Times New Roman" w:cs="Times New Roman"/>
          <w:b/>
          <w:bCs/>
          <w:sz w:val="24"/>
          <w:szCs w:val="24"/>
        </w:rPr>
        <w:t>8</w:t>
      </w:r>
      <w:r w:rsidRPr="7BA5EFAE">
        <w:rPr>
          <w:rFonts w:ascii="Times New Roman" w:eastAsia="Times New Roman" w:hAnsi="Times New Roman" w:cs="Times New Roman"/>
          <w:b/>
          <w:bCs/>
          <w:sz w:val="24"/>
          <w:szCs w:val="24"/>
        </w:rPr>
        <w:t>. Tulumaksuseaduse muutmine</w:t>
      </w:r>
    </w:p>
    <w:p w14:paraId="0DF8161A" w14:textId="77777777" w:rsidR="008D2876" w:rsidRDefault="008D2876" w:rsidP="008D2876">
      <w:pPr>
        <w:spacing w:after="0" w:line="240" w:lineRule="auto"/>
        <w:jc w:val="both"/>
        <w:rPr>
          <w:rFonts w:ascii="Times New Roman" w:eastAsia="Times New Roman" w:hAnsi="Times New Roman" w:cs="Times New Roman"/>
          <w:sz w:val="24"/>
          <w:szCs w:val="24"/>
        </w:rPr>
      </w:pPr>
    </w:p>
    <w:p w14:paraId="073F7EB7" w14:textId="145EA54C" w:rsidR="00434468" w:rsidRDefault="58B26C1E" w:rsidP="008D2876">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Tulumaksuseaduse</w:t>
      </w:r>
      <w:r w:rsidR="00EC519B" w:rsidRPr="00E04EAF">
        <w:rPr>
          <w:rFonts w:ascii="Times New Roman" w:eastAsia="Times New Roman" w:hAnsi="Times New Roman" w:cs="Times New Roman"/>
          <w:sz w:val="24"/>
          <w:szCs w:val="24"/>
        </w:rPr>
        <w:t xml:space="preserve"> § </w:t>
      </w:r>
      <w:r w:rsidR="04B67E50" w:rsidRPr="00E04EAF">
        <w:rPr>
          <w:rFonts w:ascii="Times New Roman" w:eastAsia="Times New Roman" w:hAnsi="Times New Roman" w:cs="Times New Roman"/>
          <w:sz w:val="24"/>
          <w:szCs w:val="24"/>
        </w:rPr>
        <w:t>26 lõige 2 muudetakse ja sõnastatakse järgmiselt:</w:t>
      </w:r>
    </w:p>
    <w:p w14:paraId="2482F8C3" w14:textId="34FF1ACE" w:rsidR="00B42F22" w:rsidRPr="00E04EAF" w:rsidRDefault="4E1DC4D7" w:rsidP="008D2876">
      <w:pPr>
        <w:spacing w:after="0" w:line="240" w:lineRule="auto"/>
        <w:jc w:val="both"/>
        <w:rPr>
          <w:rFonts w:ascii="Times New Roman" w:eastAsia="Times New Roman" w:hAnsi="Times New Roman" w:cs="Times New Roman"/>
          <w:sz w:val="24"/>
          <w:szCs w:val="24"/>
        </w:rPr>
      </w:pPr>
      <w:r w:rsidRPr="7BA5EFAE">
        <w:rPr>
          <w:rFonts w:ascii="Times New Roman" w:eastAsia="Times New Roman" w:hAnsi="Times New Roman" w:cs="Times New Roman"/>
          <w:sz w:val="24"/>
          <w:szCs w:val="24"/>
        </w:rPr>
        <w:t xml:space="preserve">„(2) </w:t>
      </w:r>
      <w:commentRangeStart w:id="763"/>
      <w:r w:rsidRPr="7BA5EFAE">
        <w:rPr>
          <w:rFonts w:ascii="Times New Roman" w:eastAsia="Times New Roman" w:hAnsi="Times New Roman" w:cs="Times New Roman"/>
          <w:sz w:val="24"/>
          <w:szCs w:val="24"/>
        </w:rPr>
        <w:t xml:space="preserve">Koolituskuludeks on riigi või kohaliku omavalitsuse haridusasutuses, avalik-õiguslikus ülikoolis, sellises </w:t>
      </w:r>
      <w:r w:rsidR="792E51B9" w:rsidRPr="7BA5EFAE">
        <w:rPr>
          <w:rFonts w:ascii="Times New Roman" w:eastAsia="Times New Roman" w:hAnsi="Times New Roman" w:cs="Times New Roman"/>
          <w:sz w:val="24"/>
          <w:szCs w:val="24"/>
        </w:rPr>
        <w:t xml:space="preserve">eralastehoius, eralasteaias ja </w:t>
      </w:r>
      <w:r w:rsidRPr="7BA5EFAE">
        <w:rPr>
          <w:rFonts w:ascii="Times New Roman" w:eastAsia="Times New Roman" w:hAnsi="Times New Roman" w:cs="Times New Roman"/>
          <w:sz w:val="24"/>
          <w:szCs w:val="24"/>
        </w:rPr>
        <w:t>erakoolis</w:t>
      </w:r>
      <w:r w:rsidR="3666CCEC" w:rsidRPr="7BA5EFAE">
        <w:rPr>
          <w:rFonts w:ascii="Times New Roman" w:eastAsia="Times New Roman" w:hAnsi="Times New Roman" w:cs="Times New Roman"/>
          <w:sz w:val="24"/>
          <w:szCs w:val="24"/>
        </w:rPr>
        <w:t>,</w:t>
      </w:r>
      <w:r w:rsidRPr="7BA5EFAE">
        <w:rPr>
          <w:rFonts w:ascii="Times New Roman" w:eastAsia="Times New Roman" w:hAnsi="Times New Roman" w:cs="Times New Roman"/>
          <w:sz w:val="24"/>
          <w:szCs w:val="24"/>
        </w:rPr>
        <w:t xml:space="preserve"> millel on asjaomase õppekava kohta tegevusluba, registreering Eesti Hariduse Infosüsteemis või õigus kõrgharidustaseme õpet läbi viia, ning eelloetletutega samaväärses välismaa õppeasutuses õppimise või nende õppeasutuste korraldatavatel tasulistel kursustel õppimise</w:t>
      </w:r>
      <w:r w:rsidR="19B62694" w:rsidRPr="7BA5EFAE">
        <w:rPr>
          <w:rFonts w:ascii="Times New Roman" w:eastAsia="Times New Roman" w:hAnsi="Times New Roman" w:cs="Times New Roman"/>
          <w:sz w:val="24"/>
          <w:szCs w:val="24"/>
        </w:rPr>
        <w:t>,</w:t>
      </w:r>
      <w:r w:rsidR="7FABE978" w:rsidRPr="7BA5EFAE">
        <w:rPr>
          <w:rFonts w:ascii="Times New Roman" w:eastAsia="Times New Roman" w:hAnsi="Times New Roman" w:cs="Times New Roman"/>
          <w:sz w:val="24"/>
          <w:szCs w:val="24"/>
        </w:rPr>
        <w:t xml:space="preserve"> </w:t>
      </w:r>
      <w:r w:rsidR="19B62694" w:rsidRPr="7BA5EFAE">
        <w:rPr>
          <w:rFonts w:ascii="Times New Roman" w:eastAsia="Times New Roman" w:hAnsi="Times New Roman" w:cs="Times New Roman"/>
          <w:sz w:val="24"/>
          <w:szCs w:val="24"/>
        </w:rPr>
        <w:t>lastehoiu</w:t>
      </w:r>
      <w:r w:rsidR="1E288D55" w:rsidRPr="7BA5EFAE">
        <w:rPr>
          <w:rFonts w:ascii="Times New Roman" w:eastAsia="Times New Roman" w:hAnsi="Times New Roman" w:cs="Times New Roman"/>
          <w:sz w:val="24"/>
          <w:szCs w:val="24"/>
        </w:rPr>
        <w:t>s</w:t>
      </w:r>
      <w:r w:rsidR="6591A4F5" w:rsidRPr="7BA5EFAE">
        <w:rPr>
          <w:rFonts w:ascii="Times New Roman" w:eastAsia="Times New Roman" w:hAnsi="Times New Roman" w:cs="Times New Roman"/>
          <w:sz w:val="24"/>
          <w:szCs w:val="24"/>
        </w:rPr>
        <w:t xml:space="preserve"> kasvatustegevuses osalemise </w:t>
      </w:r>
      <w:r w:rsidRPr="7BA5EFAE">
        <w:rPr>
          <w:rFonts w:ascii="Times New Roman" w:eastAsia="Times New Roman" w:hAnsi="Times New Roman" w:cs="Times New Roman"/>
          <w:sz w:val="24"/>
          <w:szCs w:val="24"/>
        </w:rPr>
        <w:t>eest tasutud dokumentaalselt tõendatud kulud. Tulust ei arvata maha koolituskulu, mille isik on teinud § 19 lõike 5 või 6 alusel tulumaksuga mittemaksustatava sihtotstarbelise stipendiumi arvel või mille eest ta on saanud hüvitist § 13 lõike 3 punkti 17 või § 19 lõike 3 punkti 16 kohaselt</w:t>
      </w:r>
      <w:commentRangeEnd w:id="763"/>
      <w:r w:rsidR="00C209C7">
        <w:rPr>
          <w:rStyle w:val="Kommentaariviide"/>
        </w:rPr>
        <w:commentReference w:id="763"/>
      </w:r>
      <w:r w:rsidRPr="7BA5EFAE">
        <w:rPr>
          <w:rFonts w:ascii="Times New Roman" w:eastAsia="Times New Roman" w:hAnsi="Times New Roman" w:cs="Times New Roman"/>
          <w:sz w:val="24"/>
          <w:szCs w:val="24"/>
        </w:rPr>
        <w:t>.</w:t>
      </w:r>
      <w:r w:rsidR="7096B6E7" w:rsidRPr="7BA5EFAE">
        <w:rPr>
          <w:rFonts w:ascii="Times New Roman" w:eastAsia="Times New Roman" w:hAnsi="Times New Roman" w:cs="Times New Roman"/>
          <w:sz w:val="24"/>
          <w:szCs w:val="24"/>
        </w:rPr>
        <w:t>”</w:t>
      </w:r>
      <w:r w:rsidR="78AEBFEA" w:rsidRPr="7BA5EFAE">
        <w:rPr>
          <w:rFonts w:ascii="Times New Roman" w:eastAsia="Times New Roman" w:hAnsi="Times New Roman" w:cs="Times New Roman"/>
          <w:sz w:val="24"/>
          <w:szCs w:val="24"/>
        </w:rPr>
        <w:t>.</w:t>
      </w:r>
    </w:p>
    <w:p w14:paraId="755877AD" w14:textId="77777777" w:rsidR="008D2876" w:rsidRPr="008D2876" w:rsidRDefault="008D2876" w:rsidP="008D2876">
      <w:pPr>
        <w:spacing w:after="0" w:line="240" w:lineRule="auto"/>
        <w:jc w:val="both"/>
        <w:rPr>
          <w:rFonts w:ascii="Times New Roman" w:eastAsia="Times New Roman" w:hAnsi="Times New Roman" w:cs="Times New Roman"/>
          <w:sz w:val="24"/>
          <w:szCs w:val="24"/>
        </w:rPr>
      </w:pPr>
    </w:p>
    <w:p w14:paraId="0915C5BD" w14:textId="294BE35E" w:rsidR="2BF99F60" w:rsidRPr="00E04EAF" w:rsidRDefault="2BFD4BE5" w:rsidP="008D2876">
      <w:pPr>
        <w:spacing w:after="0" w:line="240" w:lineRule="auto"/>
        <w:jc w:val="both"/>
        <w:rPr>
          <w:rFonts w:ascii="Times New Roman" w:eastAsia="Times New Roman" w:hAnsi="Times New Roman" w:cs="Times New Roman"/>
          <w:b/>
          <w:bCs/>
          <w:sz w:val="24"/>
          <w:szCs w:val="24"/>
        </w:rPr>
      </w:pPr>
      <w:r w:rsidRPr="7BA5EFAE">
        <w:rPr>
          <w:rFonts w:ascii="Times New Roman" w:eastAsia="Times New Roman" w:hAnsi="Times New Roman" w:cs="Times New Roman"/>
          <w:b/>
          <w:bCs/>
          <w:sz w:val="24"/>
          <w:szCs w:val="24"/>
        </w:rPr>
        <w:t xml:space="preserve">§ </w:t>
      </w:r>
      <w:r w:rsidR="1AEE3912" w:rsidRPr="7BA5EFAE">
        <w:rPr>
          <w:rFonts w:ascii="Times New Roman" w:eastAsia="Times New Roman" w:hAnsi="Times New Roman" w:cs="Times New Roman"/>
          <w:b/>
          <w:bCs/>
          <w:sz w:val="24"/>
          <w:szCs w:val="24"/>
        </w:rPr>
        <w:t>7</w:t>
      </w:r>
      <w:r w:rsidR="4FCDB244" w:rsidRPr="7BA5EFAE">
        <w:rPr>
          <w:rFonts w:ascii="Times New Roman" w:eastAsia="Times New Roman" w:hAnsi="Times New Roman" w:cs="Times New Roman"/>
          <w:b/>
          <w:bCs/>
          <w:sz w:val="24"/>
          <w:szCs w:val="24"/>
        </w:rPr>
        <w:t>9</w:t>
      </w:r>
      <w:r w:rsidRPr="7BA5EFAE">
        <w:rPr>
          <w:rFonts w:ascii="Times New Roman" w:eastAsia="Times New Roman" w:hAnsi="Times New Roman" w:cs="Times New Roman"/>
          <w:b/>
          <w:bCs/>
          <w:sz w:val="24"/>
          <w:szCs w:val="24"/>
        </w:rPr>
        <w:t>. Välisteenistuse seaduse muutmine</w:t>
      </w:r>
    </w:p>
    <w:p w14:paraId="7B5804F7" w14:textId="77777777" w:rsidR="008D2876" w:rsidRDefault="008D2876" w:rsidP="008D2876">
      <w:pPr>
        <w:spacing w:after="0" w:line="240" w:lineRule="auto"/>
        <w:jc w:val="both"/>
        <w:rPr>
          <w:rFonts w:ascii="Times New Roman" w:eastAsia="Times New Roman" w:hAnsi="Times New Roman" w:cs="Times New Roman"/>
          <w:sz w:val="24"/>
          <w:szCs w:val="24"/>
        </w:rPr>
      </w:pPr>
    </w:p>
    <w:p w14:paraId="63342913" w14:textId="5DF42C65" w:rsidR="2BF99F60" w:rsidRPr="00E04EAF" w:rsidRDefault="34F27E7F" w:rsidP="008D2876">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Välisteenistuse seaduse § 65 lõike 1 punkt 4 muudetakse ja sõnastatakse järgmiselt:</w:t>
      </w:r>
    </w:p>
    <w:p w14:paraId="498A9056" w14:textId="6BAFC0C7" w:rsidR="4773052D" w:rsidRDefault="5121EA82" w:rsidP="003E70CD">
      <w:pPr>
        <w:spacing w:after="0" w:line="240" w:lineRule="auto"/>
        <w:jc w:val="both"/>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„4) kaasasoleva lapse lastehoiu- või lasteaiatasu või lapsehoidja palk;“.</w:t>
      </w:r>
    </w:p>
    <w:p w14:paraId="73451BA2" w14:textId="77777777" w:rsidR="003E70CD" w:rsidRDefault="003E70CD" w:rsidP="003E70CD">
      <w:pPr>
        <w:spacing w:after="0" w:line="240" w:lineRule="auto"/>
        <w:jc w:val="both"/>
        <w:rPr>
          <w:rFonts w:ascii="Times New Roman" w:eastAsia="Times New Roman" w:hAnsi="Times New Roman" w:cs="Times New Roman"/>
          <w:sz w:val="24"/>
          <w:szCs w:val="24"/>
        </w:rPr>
      </w:pPr>
    </w:p>
    <w:p w14:paraId="1642CC9A" w14:textId="2B8E864D" w:rsidR="2BF99F60" w:rsidRPr="00E04EAF" w:rsidRDefault="4DCDC813" w:rsidP="003E70CD">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3. jagu</w:t>
      </w:r>
    </w:p>
    <w:p w14:paraId="26F2CD87" w14:textId="69A68B6C" w:rsidR="2BF99F60" w:rsidRPr="00E04EAF" w:rsidRDefault="4DCDC813" w:rsidP="00015857">
      <w:pPr>
        <w:spacing w:after="0" w:line="240" w:lineRule="auto"/>
        <w:jc w:val="center"/>
        <w:rPr>
          <w:rFonts w:ascii="Times New Roman" w:eastAsia="Times New Roman" w:hAnsi="Times New Roman" w:cs="Times New Roman"/>
          <w:b/>
          <w:bCs/>
          <w:sz w:val="24"/>
          <w:szCs w:val="24"/>
        </w:rPr>
      </w:pPr>
      <w:r w:rsidRPr="00E04EAF">
        <w:rPr>
          <w:rFonts w:ascii="Times New Roman" w:eastAsia="Times New Roman" w:hAnsi="Times New Roman" w:cs="Times New Roman"/>
          <w:b/>
          <w:bCs/>
          <w:sz w:val="24"/>
          <w:szCs w:val="24"/>
        </w:rPr>
        <w:t>Seaduse jõustumine</w:t>
      </w:r>
    </w:p>
    <w:p w14:paraId="49FB9B79" w14:textId="2AA5DBCA" w:rsidR="00C05AD8" w:rsidRPr="00E04EAF" w:rsidRDefault="2BFD4BE5" w:rsidP="008D2876">
      <w:pPr>
        <w:spacing w:after="0" w:line="240" w:lineRule="auto"/>
        <w:rPr>
          <w:rFonts w:ascii="Times New Roman" w:eastAsia="Times New Roman" w:hAnsi="Times New Roman" w:cs="Times New Roman"/>
          <w:sz w:val="24"/>
          <w:szCs w:val="24"/>
        </w:rPr>
      </w:pPr>
      <w:r w:rsidRPr="7BA5EFAE">
        <w:rPr>
          <w:rFonts w:ascii="Times New Roman" w:eastAsia="Times New Roman" w:hAnsi="Times New Roman" w:cs="Times New Roman"/>
          <w:b/>
          <w:bCs/>
          <w:sz w:val="24"/>
          <w:szCs w:val="24"/>
        </w:rPr>
        <w:t xml:space="preserve">§ </w:t>
      </w:r>
      <w:r w:rsidR="14C3F2DF" w:rsidRPr="7BA5EFAE">
        <w:rPr>
          <w:rFonts w:ascii="Times New Roman" w:eastAsia="Times New Roman" w:hAnsi="Times New Roman" w:cs="Times New Roman"/>
          <w:b/>
          <w:bCs/>
          <w:sz w:val="24"/>
          <w:szCs w:val="24"/>
        </w:rPr>
        <w:t>80</w:t>
      </w:r>
      <w:r w:rsidRPr="7BA5EFAE">
        <w:rPr>
          <w:rFonts w:ascii="Times New Roman" w:eastAsia="Times New Roman" w:hAnsi="Times New Roman" w:cs="Times New Roman"/>
          <w:b/>
          <w:bCs/>
          <w:sz w:val="24"/>
          <w:szCs w:val="24"/>
        </w:rPr>
        <w:t>. Seaduse jõustumine</w:t>
      </w:r>
    </w:p>
    <w:p w14:paraId="0720672E" w14:textId="77777777" w:rsidR="008D2876" w:rsidRDefault="008D2876" w:rsidP="008D2876">
      <w:pPr>
        <w:spacing w:after="0" w:line="240" w:lineRule="auto"/>
        <w:rPr>
          <w:rFonts w:ascii="Times New Roman" w:eastAsia="Times New Roman" w:hAnsi="Times New Roman" w:cs="Times New Roman"/>
          <w:sz w:val="24"/>
          <w:szCs w:val="24"/>
        </w:rPr>
      </w:pPr>
    </w:p>
    <w:p w14:paraId="2AB1D440" w14:textId="76B133E2" w:rsidR="00C05AD8" w:rsidRPr="00E04EAF" w:rsidRDefault="20002686" w:rsidP="008D2876">
      <w:pPr>
        <w:spacing w:after="0" w:line="240" w:lineRule="auto"/>
        <w:rPr>
          <w:rFonts w:ascii="Times New Roman" w:eastAsia="Times New Roman" w:hAnsi="Times New Roman" w:cs="Times New Roman"/>
          <w:sz w:val="24"/>
          <w:szCs w:val="24"/>
        </w:rPr>
      </w:pPr>
      <w:r w:rsidRPr="00E04EAF">
        <w:rPr>
          <w:rFonts w:ascii="Times New Roman" w:eastAsia="Times New Roman" w:hAnsi="Times New Roman" w:cs="Times New Roman"/>
          <w:sz w:val="24"/>
          <w:szCs w:val="24"/>
        </w:rPr>
        <w:t>Käesolev seadus jõustub</w:t>
      </w:r>
      <w:r w:rsidR="10A462F4" w:rsidRPr="00E04EAF">
        <w:rPr>
          <w:rFonts w:ascii="Times New Roman" w:eastAsia="Times New Roman" w:hAnsi="Times New Roman" w:cs="Times New Roman"/>
          <w:sz w:val="24"/>
          <w:szCs w:val="24"/>
        </w:rPr>
        <w:t xml:space="preserve"> </w:t>
      </w:r>
      <w:r w:rsidRPr="00E04EAF">
        <w:rPr>
          <w:rFonts w:ascii="Times New Roman" w:eastAsia="Times New Roman" w:hAnsi="Times New Roman" w:cs="Times New Roman"/>
          <w:sz w:val="24"/>
          <w:szCs w:val="24"/>
        </w:rPr>
        <w:t>202</w:t>
      </w:r>
      <w:r w:rsidR="10CE1B7F" w:rsidRPr="00E04EAF">
        <w:rPr>
          <w:rFonts w:ascii="Times New Roman" w:eastAsia="Times New Roman" w:hAnsi="Times New Roman" w:cs="Times New Roman"/>
          <w:sz w:val="24"/>
          <w:szCs w:val="24"/>
        </w:rPr>
        <w:t>5</w:t>
      </w:r>
      <w:r w:rsidRPr="00E04EAF">
        <w:rPr>
          <w:rFonts w:ascii="Times New Roman" w:eastAsia="Times New Roman" w:hAnsi="Times New Roman" w:cs="Times New Roman"/>
          <w:sz w:val="24"/>
          <w:szCs w:val="24"/>
        </w:rPr>
        <w:t xml:space="preserve">. aasta 1. </w:t>
      </w:r>
      <w:r w:rsidR="10CE1B7F" w:rsidRPr="00E04EAF">
        <w:rPr>
          <w:rFonts w:ascii="Times New Roman" w:eastAsia="Times New Roman" w:hAnsi="Times New Roman" w:cs="Times New Roman"/>
          <w:sz w:val="24"/>
          <w:szCs w:val="24"/>
        </w:rPr>
        <w:t>jaanuaril</w:t>
      </w:r>
      <w:r w:rsidR="005F1D63" w:rsidRPr="00E04EAF">
        <w:rPr>
          <w:rFonts w:ascii="Times New Roman" w:eastAsia="Times New Roman" w:hAnsi="Times New Roman" w:cs="Times New Roman"/>
          <w:sz w:val="24"/>
          <w:szCs w:val="24"/>
        </w:rPr>
        <w:t>.</w:t>
      </w:r>
    </w:p>
    <w:p w14:paraId="26CEEDEA" w14:textId="62D88F2F" w:rsidR="00C05AD8" w:rsidRPr="00E04EAF" w:rsidRDefault="00C05AD8" w:rsidP="00015857">
      <w:pPr>
        <w:spacing w:after="0" w:line="240" w:lineRule="auto"/>
        <w:rPr>
          <w:rFonts w:ascii="Times New Roman" w:eastAsia="Times New Roman" w:hAnsi="Times New Roman" w:cs="Times New Roman"/>
          <w:sz w:val="24"/>
          <w:szCs w:val="24"/>
        </w:rPr>
      </w:pPr>
    </w:p>
    <w:p w14:paraId="283873B7" w14:textId="348B3FA2" w:rsidR="00C05AD8" w:rsidRPr="00E04EAF" w:rsidRDefault="00C05AD8" w:rsidP="00015857">
      <w:pPr>
        <w:spacing w:after="0" w:line="240" w:lineRule="auto"/>
        <w:rPr>
          <w:rFonts w:ascii="Times New Roman" w:eastAsia="Times New Roman" w:hAnsi="Times New Roman" w:cs="Times New Roman"/>
          <w:sz w:val="24"/>
          <w:szCs w:val="24"/>
        </w:rPr>
      </w:pPr>
    </w:p>
    <w:p w14:paraId="0892021E" w14:textId="6D17C7D0" w:rsidR="00C05AD8" w:rsidRPr="00E04EAF" w:rsidRDefault="00863694" w:rsidP="00015857">
      <w:pPr>
        <w:pStyle w:val="Normaallaadveeb"/>
        <w:spacing w:before="0" w:beforeAutospacing="0" w:after="0" w:afterAutospacing="0"/>
      </w:pPr>
      <w:r w:rsidRPr="00E04EAF">
        <w:t>Lauri Hussar</w:t>
      </w:r>
    </w:p>
    <w:p w14:paraId="6467E807" w14:textId="77777777" w:rsidR="00C05AD8" w:rsidRPr="00E04EAF" w:rsidRDefault="00C05AD8" w:rsidP="00015857">
      <w:pPr>
        <w:pStyle w:val="Normaallaadveeb"/>
        <w:spacing w:before="0" w:beforeAutospacing="0" w:after="0" w:afterAutospacing="0"/>
      </w:pPr>
      <w:r w:rsidRPr="00E04EAF">
        <w:t>Riigikogu esimees</w:t>
      </w:r>
    </w:p>
    <w:p w14:paraId="013D380D" w14:textId="77777777" w:rsidR="00C05AD8" w:rsidRPr="00E04EAF" w:rsidRDefault="00C05AD8" w:rsidP="00015857">
      <w:pPr>
        <w:pStyle w:val="Normaallaadveeb"/>
        <w:spacing w:before="0" w:beforeAutospacing="0" w:after="0" w:afterAutospacing="0"/>
      </w:pPr>
    </w:p>
    <w:p w14:paraId="249C0698" w14:textId="5A28512A" w:rsidR="00C05AD8" w:rsidRPr="00E04EAF" w:rsidRDefault="00C05AD8" w:rsidP="00015857">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E04EAF">
        <w:rPr>
          <w:rFonts w:ascii="Times New Roman" w:hAnsi="Times New Roman" w:cs="Times New Roman"/>
          <w:sz w:val="24"/>
          <w:szCs w:val="24"/>
        </w:rPr>
        <w:t>Tallinn, .....</w:t>
      </w:r>
      <w:r w:rsidR="005F1D63">
        <w:rPr>
          <w:rFonts w:ascii="Times New Roman" w:hAnsi="Times New Roman" w:cs="Times New Roman"/>
          <w:sz w:val="24"/>
          <w:szCs w:val="24"/>
        </w:rPr>
        <w:t xml:space="preserve"> </w:t>
      </w:r>
      <w:r w:rsidRPr="00E04EAF">
        <w:rPr>
          <w:rFonts w:ascii="Times New Roman" w:hAnsi="Times New Roman" w:cs="Times New Roman"/>
          <w:sz w:val="24"/>
          <w:szCs w:val="24"/>
        </w:rPr>
        <w:t>....................</w:t>
      </w:r>
      <w:r w:rsidR="005F1D63">
        <w:rPr>
          <w:rFonts w:ascii="Times New Roman" w:hAnsi="Times New Roman" w:cs="Times New Roman"/>
          <w:sz w:val="24"/>
          <w:szCs w:val="24"/>
        </w:rPr>
        <w:t xml:space="preserve"> </w:t>
      </w:r>
      <w:r w:rsidRPr="00E04EAF">
        <w:rPr>
          <w:rFonts w:ascii="Times New Roman" w:hAnsi="Times New Roman" w:cs="Times New Roman"/>
          <w:sz w:val="24"/>
          <w:szCs w:val="24"/>
        </w:rPr>
        <w:t>202</w:t>
      </w:r>
      <w:r w:rsidR="009702DC" w:rsidRPr="00E04EAF">
        <w:rPr>
          <w:rFonts w:ascii="Times New Roman" w:hAnsi="Times New Roman" w:cs="Times New Roman"/>
          <w:sz w:val="24"/>
          <w:szCs w:val="24"/>
        </w:rPr>
        <w:t>4</w:t>
      </w:r>
    </w:p>
    <w:p w14:paraId="10B5ADB8" w14:textId="77777777" w:rsidR="00C05AD8" w:rsidRPr="00E04EAF" w:rsidRDefault="00C05AD8" w:rsidP="00015857">
      <w:pPr>
        <w:pStyle w:val="Normaallaadveeb"/>
        <w:spacing w:before="0" w:beforeAutospacing="0" w:after="0" w:afterAutospacing="0"/>
      </w:pPr>
      <w:r w:rsidRPr="00E04EAF">
        <w:rPr>
          <w:rFonts w:eastAsia="Arial Unicode MS"/>
          <w:kern w:val="3"/>
        </w:rPr>
        <w:t>A</w:t>
      </w:r>
      <w:r w:rsidRPr="00E04EAF">
        <w:t>lgatab Vabariigi Valitsus</w:t>
      </w:r>
    </w:p>
    <w:p w14:paraId="24D6292D" w14:textId="1D02D723" w:rsidR="00C05AD8" w:rsidRPr="00E04EAF" w:rsidRDefault="5121EA82" w:rsidP="00015857">
      <w:pPr>
        <w:pStyle w:val="Normaallaadveeb"/>
        <w:spacing w:before="0" w:beforeAutospacing="0" w:after="0" w:afterAutospacing="0"/>
      </w:pPr>
      <w:r w:rsidRPr="00E04EAF">
        <w:t>.....</w:t>
      </w:r>
      <w:r w:rsidR="005F1D63">
        <w:t xml:space="preserve"> </w:t>
      </w:r>
      <w:r w:rsidRPr="00E04EAF">
        <w:t>.......................</w:t>
      </w:r>
      <w:r w:rsidR="005F1D63">
        <w:t xml:space="preserve"> </w:t>
      </w:r>
      <w:r w:rsidRPr="00E04EAF">
        <w:t>202</w:t>
      </w:r>
      <w:r w:rsidR="009702DC" w:rsidRPr="00E04EAF">
        <w:t>4</w:t>
      </w:r>
    </w:p>
    <w:p w14:paraId="46F65D74" w14:textId="77777777" w:rsidR="00C05AD8" w:rsidRPr="00E04EAF" w:rsidRDefault="00C05AD8" w:rsidP="00015857">
      <w:pPr>
        <w:pStyle w:val="Normaallaadveeb"/>
        <w:spacing w:before="0" w:beforeAutospacing="0" w:after="0" w:afterAutospacing="0"/>
      </w:pPr>
    </w:p>
    <w:p w14:paraId="42CFD302" w14:textId="01135812" w:rsidR="00FC1F62" w:rsidRPr="00FC1F62" w:rsidRDefault="005F1D63" w:rsidP="00C94A56">
      <w:pPr>
        <w:pStyle w:val="Normaallaadveeb"/>
        <w:spacing w:before="0" w:beforeAutospacing="0" w:after="0" w:afterAutospacing="0"/>
      </w:pPr>
      <w:r>
        <w:t>(</w:t>
      </w:r>
      <w:r w:rsidR="00C05AD8" w:rsidRPr="00E04EAF">
        <w:t>allkirjastatud digitaalselt</w:t>
      </w:r>
      <w:r>
        <w:t>)</w:t>
      </w:r>
    </w:p>
    <w:sectPr w:rsidR="00FC1F62" w:rsidRPr="00FC1F62" w:rsidSect="00540127">
      <w:headerReference w:type="default" r:id="rId15"/>
      <w:footerReference w:type="default" r:id="rId1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i Koik" w:date="2024-02-14T11:59:00Z" w:initials="MK">
    <w:p w14:paraId="34CCA652" w14:textId="77777777" w:rsidR="003965B8" w:rsidRDefault="00742123" w:rsidP="008B2703">
      <w:pPr>
        <w:pStyle w:val="Kommentaaritekst"/>
      </w:pPr>
      <w:r>
        <w:rPr>
          <w:rStyle w:val="Kommentaariviide"/>
        </w:rPr>
        <w:annotationRef/>
      </w:r>
      <w:r w:rsidR="003965B8">
        <w:t>Õiguskeeleuurija Rein Kulli soovitus: ".. võiks seaduskeele alal kokku leppida, et seadused on õigusakti kui üldmõiste liiginimetused ja et seepärast tuleb ühe- ja kahetüvelise täiendosaga seadusenimetused kirjutada kokku, nt haridusseadus, pensioniseadus, tööseadus, ravikindlustusseadus, riigilõivuseadus jne“ (Õiguskeel 1998, nr 2, lk 40)</w:t>
      </w:r>
    </w:p>
  </w:comment>
  <w:comment w:id="4" w:author="Mari Koik" w:date="2024-02-14T10:51:00Z" w:initials="MK">
    <w:p w14:paraId="635E7850" w14:textId="02FAFAEA" w:rsidR="00653987" w:rsidRDefault="001D0B2E">
      <w:pPr>
        <w:pStyle w:val="Kommentaaritekst"/>
      </w:pPr>
      <w:r>
        <w:rPr>
          <w:rStyle w:val="Kommentaariviide"/>
        </w:rPr>
        <w:annotationRef/>
      </w:r>
      <w:r w:rsidR="00653987">
        <w:t xml:space="preserve">Soovitame kasutada </w:t>
      </w:r>
      <w:r w:rsidR="00653987">
        <w:rPr>
          <w:i/>
          <w:iCs/>
        </w:rPr>
        <w:t>lastehoiu</w:t>
      </w:r>
      <w:r w:rsidR="00653987">
        <w:t xml:space="preserve"> asemel </w:t>
      </w:r>
      <w:r w:rsidR="00653987">
        <w:rPr>
          <w:i/>
          <w:iCs/>
        </w:rPr>
        <w:t>lastesõim</w:t>
      </w:r>
      <w:r w:rsidR="00653987">
        <w:t xml:space="preserve">, et ei tekiks kahetsusväärset segadust terminitega </w:t>
      </w:r>
      <w:r w:rsidR="00653987">
        <w:rPr>
          <w:i/>
          <w:iCs/>
        </w:rPr>
        <w:t xml:space="preserve">lastehoid </w:t>
      </w:r>
      <w:r w:rsidR="00653987">
        <w:t xml:space="preserve">ja </w:t>
      </w:r>
      <w:r w:rsidR="00653987">
        <w:rPr>
          <w:i/>
          <w:iCs/>
        </w:rPr>
        <w:t>lapsehoid</w:t>
      </w:r>
      <w:r w:rsidR="00653987">
        <w:t>. Me ei soovita seaduses võtta eri tähenduses kasutusele nii lähedasi sõnu. Isegi kui siinses seaduses suudetakse neid eristada, võib olla kindel, et tulevikus hakkavad need pidevalt segamini minema ja seadustes tekib taunitav ebaühtlus.</w:t>
      </w:r>
    </w:p>
    <w:p w14:paraId="08DC03A9" w14:textId="77777777" w:rsidR="00653987" w:rsidRDefault="00653987" w:rsidP="0006079A">
      <w:pPr>
        <w:pStyle w:val="Kommentaaritekst"/>
      </w:pPr>
      <w:r>
        <w:t xml:space="preserve">Selle vältimiseks soovitame jääda juba kasutusel oleva ja tuntud termini </w:t>
      </w:r>
      <w:r>
        <w:rPr>
          <w:i/>
          <w:iCs/>
        </w:rPr>
        <w:t xml:space="preserve">lastesõim </w:t>
      </w:r>
      <w:r>
        <w:t xml:space="preserve">juurde ja laiendada selle tähendust siinse seaduse kontekstis ka </w:t>
      </w:r>
      <w:r>
        <w:rPr>
          <w:i/>
          <w:iCs/>
        </w:rPr>
        <w:t>lastehoiule</w:t>
      </w:r>
      <w:r>
        <w:t>. See ei tähenda, et kõik lastehoiud peaksid end edaspidi lastesõimeks nimetama, lihtsalt neile kohalduks siinse seaduse lastesõime regulatsioon.</w:t>
      </w:r>
    </w:p>
  </w:comment>
  <w:comment w:id="5" w:author="Helen Uustalu" w:date="2024-02-09T09:20:00Z" w:initials="HU">
    <w:p w14:paraId="16677226" w14:textId="73F8E952" w:rsidR="00B478EE" w:rsidRDefault="00B478EE" w:rsidP="00B478EE">
      <w:pPr>
        <w:pStyle w:val="Kommentaaritekst"/>
      </w:pPr>
      <w:r>
        <w:rPr>
          <w:rStyle w:val="Kommentaariviide"/>
        </w:rPr>
        <w:annotationRef/>
      </w:r>
      <w:r>
        <w:t>See viige palun eraldi paragrahvi, kuna see ei ole termini määratlus ning HÕNTE § 18 lg kohaselt: Termini sisu määratletakse eelnõu üldsätetes</w:t>
      </w:r>
      <w:r>
        <w:rPr>
          <w:b/>
          <w:bCs/>
        </w:rPr>
        <w:t xml:space="preserve"> selle termini jaoks kavandatavas paragrahvis</w:t>
      </w:r>
      <w:r>
        <w:t xml:space="preserve">. </w:t>
      </w:r>
    </w:p>
  </w:comment>
  <w:comment w:id="6" w:author="Mari Koik" w:date="2024-02-13T17:29:00Z" w:initials="MK">
    <w:p w14:paraId="2C6B26E0" w14:textId="77777777" w:rsidR="001121B0" w:rsidRDefault="001121B0" w:rsidP="0043165F">
      <w:pPr>
        <w:pStyle w:val="Kommentaaritekst"/>
      </w:pPr>
      <w:r>
        <w:rPr>
          <w:rStyle w:val="Kommentaariviide"/>
        </w:rPr>
        <w:annotationRef/>
      </w:r>
      <w:r>
        <w:t xml:space="preserve">Kas siin peaks olema </w:t>
      </w:r>
      <w:r>
        <w:rPr>
          <w:i/>
          <w:iCs/>
        </w:rPr>
        <w:t>kolmeaastaseid</w:t>
      </w:r>
      <w:r>
        <w:t>?</w:t>
      </w:r>
    </w:p>
  </w:comment>
  <w:comment w:id="8" w:author="Mari Koik" w:date="2024-02-13T17:34:00Z" w:initials="MK">
    <w:p w14:paraId="1347AE85" w14:textId="77777777" w:rsidR="00853DCC" w:rsidRDefault="00853DCC" w:rsidP="00907C98">
      <w:pPr>
        <w:pStyle w:val="Kommentaaritekst"/>
      </w:pPr>
      <w:r>
        <w:rPr>
          <w:rStyle w:val="Kommentaariviide"/>
        </w:rPr>
        <w:annotationRef/>
      </w:r>
      <w:r>
        <w:t>See ei ole vist siin asjakohane?</w:t>
      </w:r>
    </w:p>
  </w:comment>
  <w:comment w:id="7" w:author="Helen Uustalu" w:date="2024-02-09T09:16:00Z" w:initials="HU">
    <w:p w14:paraId="2DBFDD4C" w14:textId="5CAF5505" w:rsidR="009D1366" w:rsidRDefault="00B478EE" w:rsidP="00491C50">
      <w:pPr>
        <w:pStyle w:val="Kommentaaritekst"/>
      </w:pPr>
      <w:r>
        <w:rPr>
          <w:rStyle w:val="Kommentaariviide"/>
        </w:rPr>
        <w:annotationRef/>
      </w:r>
      <w:r w:rsidR="009D1366">
        <w:t>See tuleb siit sättest ära tõsta, kuna ei ole lastehoiu termini osa. Või siis tuleks ümber sõnastada nii, et oleks selge, et selle abil täpsustatakse mingit osa termini määratluses.</w:t>
      </w:r>
    </w:p>
  </w:comment>
  <w:comment w:id="9" w:author="Mari Koik" w:date="2024-02-12T16:11:00Z" w:initials="MK">
    <w:p w14:paraId="29BEBF5C" w14:textId="77777777" w:rsidR="002051B1" w:rsidRDefault="002051B1" w:rsidP="003D45D9">
      <w:pPr>
        <w:pStyle w:val="Kommentaaritekst"/>
      </w:pPr>
      <w:r>
        <w:rPr>
          <w:rStyle w:val="Kommentaariviide"/>
        </w:rPr>
        <w:annotationRef/>
      </w:r>
      <w:r>
        <w:t>Parem kokku</w:t>
      </w:r>
    </w:p>
  </w:comment>
  <w:comment w:id="13" w:author="Mari Koik" w:date="2024-02-12T16:12:00Z" w:initials="MK">
    <w:p w14:paraId="0092341C" w14:textId="77777777" w:rsidR="002051B1" w:rsidRDefault="002051B1" w:rsidP="00C330DA">
      <w:pPr>
        <w:pStyle w:val="Kommentaaritekst"/>
      </w:pPr>
      <w:r>
        <w:rPr>
          <w:rStyle w:val="Kommentaariviide"/>
        </w:rPr>
        <w:annotationRef/>
      </w:r>
      <w:r>
        <w:t>Parem kokku</w:t>
      </w:r>
    </w:p>
  </w:comment>
  <w:comment w:id="15" w:author="Mari Koik" w:date="2024-02-14T11:31:00Z" w:initials="MK">
    <w:p w14:paraId="2045C44B" w14:textId="77777777" w:rsidR="007C25CB" w:rsidRDefault="007C25CB" w:rsidP="00C953CC">
      <w:pPr>
        <w:pStyle w:val="Kommentaaritekst"/>
      </w:pPr>
      <w:r>
        <w:rPr>
          <w:rStyle w:val="Kommentaariviide"/>
        </w:rPr>
        <w:annotationRef/>
      </w:r>
      <w:r>
        <w:t>Soovitame kirjutada kokku, sest tegemist on üldmõistega, mitte konkreetse asutuse pidajaga.</w:t>
      </w:r>
    </w:p>
  </w:comment>
  <w:comment w:id="17" w:author="Mari Koik" w:date="2024-02-14T11:32:00Z" w:initials="MK">
    <w:p w14:paraId="15E72FB1" w14:textId="77777777" w:rsidR="007C25CB" w:rsidRDefault="007C25CB" w:rsidP="00265818">
      <w:pPr>
        <w:pStyle w:val="Kommentaaritekst"/>
      </w:pPr>
      <w:r>
        <w:rPr>
          <w:rStyle w:val="Kommentaariviide"/>
        </w:rPr>
        <w:annotationRef/>
      </w:r>
      <w:r>
        <w:t>Sama</w:t>
      </w:r>
    </w:p>
  </w:comment>
  <w:comment w:id="22" w:author="Mari Koik" w:date="2024-02-15T13:53:00Z" w:initials="MK">
    <w:p w14:paraId="04BA38AA" w14:textId="77777777" w:rsidR="005B4128" w:rsidRDefault="005B4128" w:rsidP="002D0922">
      <w:pPr>
        <w:pStyle w:val="Kommentaaritekst"/>
      </w:pPr>
      <w:r>
        <w:rPr>
          <w:rStyle w:val="Kommentaariviide"/>
        </w:rPr>
        <w:annotationRef/>
      </w:r>
      <w:r>
        <w:t>Kas nii?</w:t>
      </w:r>
    </w:p>
  </w:comment>
  <w:comment w:id="25" w:author="Mari Koik" w:date="2024-02-14T13:28:00Z" w:initials="MK">
    <w:p w14:paraId="2B8406D1" w14:textId="3F66110D" w:rsidR="00B20444" w:rsidRDefault="00B20444" w:rsidP="007E17BB">
      <w:pPr>
        <w:pStyle w:val="Kommentaaritekst"/>
      </w:pPr>
      <w:r>
        <w:rPr>
          <w:rStyle w:val="Kommentaariviide"/>
        </w:rPr>
        <w:annotationRef/>
      </w:r>
      <w:r>
        <w:t xml:space="preserve">Normitehnika eeskirja järgi on õigusakti lause vormilt deskriptiivne ehk kirjeldav, kuid sisult instrueeriv ehk juhendav – sellega antakse juhiseid. Normi kohustuslikkust ei väljenda tingimata mõni grammatiline vorm, vaid tavalause. Üldjuhul ei kasutata juhiste andmiseks sõnu </w:t>
      </w:r>
      <w:r>
        <w:rPr>
          <w:i/>
          <w:iCs/>
        </w:rPr>
        <w:t>tuleb, peab, on kohustatud</w:t>
      </w:r>
      <w:r>
        <w:t xml:space="preserve"> jne. Märkus kogu eelnõu kohta.</w:t>
      </w:r>
    </w:p>
  </w:comment>
  <w:comment w:id="47" w:author="Mari Koik" w:date="2024-02-14T13:30:00Z" w:initials="MK">
    <w:p w14:paraId="4A14D9DD" w14:textId="77777777" w:rsidR="00DC3CEA" w:rsidRDefault="00B20444" w:rsidP="00BF51B9">
      <w:pPr>
        <w:pStyle w:val="Kommentaaritekst"/>
      </w:pPr>
      <w:r>
        <w:rPr>
          <w:rStyle w:val="Kommentaariviide"/>
        </w:rPr>
        <w:annotationRef/>
      </w:r>
      <w:r w:rsidR="00DC3CEA">
        <w:t xml:space="preserve">Eelnõude keeletoimetajate ümarlaua viimase otsuse kohaselt eelistatakse ajamäärangutes selguse mõttes kasutada sõnu </w:t>
      </w:r>
      <w:r w:rsidR="00DC3CEA">
        <w:rPr>
          <w:i/>
          <w:iCs/>
        </w:rPr>
        <w:t xml:space="preserve">arvates </w:t>
      </w:r>
      <w:r w:rsidR="00DC3CEA">
        <w:t xml:space="preserve">ja </w:t>
      </w:r>
      <w:r w:rsidR="00DC3CEA">
        <w:rPr>
          <w:i/>
          <w:iCs/>
        </w:rPr>
        <w:t>alates</w:t>
      </w:r>
      <w:r w:rsidR="00DC3CEA">
        <w:t xml:space="preserve">, lepiti kokku, et neid ära ei jäeta. </w:t>
      </w:r>
    </w:p>
  </w:comment>
  <w:comment w:id="50" w:author="Mari Koik" w:date="2024-02-14T13:58:00Z" w:initials="MK">
    <w:p w14:paraId="36A21F68" w14:textId="77777777" w:rsidR="00DC3CEA" w:rsidRDefault="00EC7605" w:rsidP="00EE0A22">
      <w:pPr>
        <w:pStyle w:val="Kommentaaritekst"/>
      </w:pPr>
      <w:r>
        <w:rPr>
          <w:rStyle w:val="Kommentaariviide"/>
        </w:rPr>
        <w:annotationRef/>
      </w:r>
      <w:r w:rsidR="00DC3CEA">
        <w:t xml:space="preserve">Loogikaparandus. Enne oli: </w:t>
      </w:r>
      <w:r w:rsidR="00DC3CEA">
        <w:rPr>
          <w:i/>
          <w:iCs/>
        </w:rPr>
        <w:t>elukoha lähedus tähendab .. lastehoidu või lasteaeda</w:t>
      </w:r>
    </w:p>
  </w:comment>
  <w:comment w:id="74" w:author="Helen Uustalu" w:date="2024-02-09T10:41:00Z" w:initials="HU">
    <w:p w14:paraId="17397EB2" w14:textId="61DD3096" w:rsidR="005459BB" w:rsidRDefault="005459BB" w:rsidP="00DD5545">
      <w:pPr>
        <w:pStyle w:val="Kommentaaritekst"/>
      </w:pPr>
      <w:r>
        <w:rPr>
          <w:rStyle w:val="Kommentaariviide"/>
        </w:rPr>
        <w:annotationRef/>
      </w:r>
      <w:r>
        <w:t>Kui samas lõikes või lauses ei ole viidet muu tasandi jaotusüksusele või muule seadusele, siis ei korrata järgnevas sama tasandi viites sõna „käesoleva“. (HÕNTE käsiraamat § 29 komm)</w:t>
      </w:r>
    </w:p>
  </w:comment>
  <w:comment w:id="82" w:author="Mari Koik" w:date="2024-02-15T17:37:00Z" w:initials="MK">
    <w:p w14:paraId="1169BABB" w14:textId="77777777" w:rsidR="00DD7B25" w:rsidRDefault="00DD7B25" w:rsidP="0037604D">
      <w:pPr>
        <w:pStyle w:val="Kommentaaritekst"/>
      </w:pPr>
      <w:r>
        <w:rPr>
          <w:rStyle w:val="Kommentaariviide"/>
        </w:rPr>
        <w:annotationRef/>
      </w:r>
      <w:r>
        <w:t>Piisab ainsusest, seadusetekstis eelistatakse ainsust.</w:t>
      </w:r>
    </w:p>
  </w:comment>
  <w:comment w:id="84" w:author="Mari Koik" w:date="2024-02-15T13:51:00Z" w:initials="MK">
    <w:p w14:paraId="65E6892B" w14:textId="528E88C3" w:rsidR="005B4128" w:rsidRDefault="005B4128" w:rsidP="00451533">
      <w:pPr>
        <w:pStyle w:val="Kommentaaritekst"/>
      </w:pPr>
      <w:r>
        <w:rPr>
          <w:rStyle w:val="Kommentaariviide"/>
        </w:rPr>
        <w:annotationRef/>
      </w:r>
      <w:r>
        <w:t>ühtlus</w:t>
      </w:r>
    </w:p>
  </w:comment>
  <w:comment w:id="100" w:author="Mari Koik" w:date="2024-02-15T12:27:00Z" w:initials="MK">
    <w:p w14:paraId="21897FDB" w14:textId="761E51A9" w:rsidR="0080704E" w:rsidRDefault="0080704E" w:rsidP="008D7A76">
      <w:pPr>
        <w:pStyle w:val="Kommentaaritekst"/>
      </w:pPr>
      <w:r>
        <w:rPr>
          <w:rStyle w:val="Kommentaariviide"/>
        </w:rPr>
        <w:annotationRef/>
      </w:r>
      <w:r>
        <w:t>2?</w:t>
      </w:r>
    </w:p>
  </w:comment>
  <w:comment w:id="99" w:author="Helen Uustalu" w:date="2024-02-12T11:20:00Z" w:initials="HU">
    <w:p w14:paraId="2B5E838B" w14:textId="3634B730" w:rsidR="00A932C7" w:rsidRDefault="00A932C7" w:rsidP="006C7375">
      <w:pPr>
        <w:pStyle w:val="Kommentaaritekst"/>
      </w:pPr>
      <w:r>
        <w:rPr>
          <w:rStyle w:val="Kommentaariviide"/>
        </w:rPr>
        <w:annotationRef/>
      </w:r>
      <w:r>
        <w:t>Palun viide parandada</w:t>
      </w:r>
    </w:p>
  </w:comment>
  <w:comment w:id="140" w:author="Mari Koik" w:date="2024-02-15T13:19:00Z" w:initials="MK">
    <w:p w14:paraId="00E2C637" w14:textId="77777777" w:rsidR="00115169" w:rsidRDefault="00115169" w:rsidP="00104449">
      <w:pPr>
        <w:pStyle w:val="Kommentaaritekst"/>
      </w:pPr>
      <w:r>
        <w:rPr>
          <w:rStyle w:val="Kommentaariviide"/>
        </w:rPr>
        <w:annotationRef/>
      </w:r>
      <w:r>
        <w:t>Vaatasin HTMi kodulehte.</w:t>
      </w:r>
    </w:p>
  </w:comment>
  <w:comment w:id="157" w:author="Mari Koik" w:date="2024-02-15T13:08:00Z" w:initials="MK">
    <w:p w14:paraId="356A1603" w14:textId="305B63F6" w:rsidR="00BF2607" w:rsidRDefault="00BF2607" w:rsidP="004461B6">
      <w:pPr>
        <w:pStyle w:val="Kommentaaritekst"/>
      </w:pPr>
      <w:r>
        <w:rPr>
          <w:rStyle w:val="Kommentaariviide"/>
        </w:rPr>
        <w:annotationRef/>
      </w:r>
      <w:r>
        <w:t>Ühtlustasin sarnaste sõnastustega. Loodetavasti sobib. Sama allpool veel 3 x.</w:t>
      </w:r>
    </w:p>
  </w:comment>
  <w:comment w:id="186" w:author="Helen Uustalu" w:date="2024-02-12T11:26:00Z" w:initials="HU">
    <w:p w14:paraId="699EA10A" w14:textId="4CF7A9D4" w:rsidR="00DA1BE6" w:rsidRDefault="00DA1BE6" w:rsidP="004D4341">
      <w:pPr>
        <w:pStyle w:val="Kommentaaritekst"/>
      </w:pPr>
      <w:r>
        <w:rPr>
          <w:rStyle w:val="Kommentaariviide"/>
        </w:rPr>
        <w:annotationRef/>
      </w:r>
      <w:r>
        <w:t>Seda viidet tuleb muuta, kui see läheb eraldi paragrahvi</w:t>
      </w:r>
    </w:p>
  </w:comment>
  <w:comment w:id="198" w:author="Helen Uustalu" w:date="2024-02-12T14:50:00Z" w:initials="HU">
    <w:p w14:paraId="6E6BB3B9" w14:textId="77777777" w:rsidR="00F065C9" w:rsidRDefault="00F065C9" w:rsidP="005A1FF7">
      <w:pPr>
        <w:pStyle w:val="Kommentaaritekst"/>
      </w:pPr>
      <w:r>
        <w:rPr>
          <w:rStyle w:val="Kommentaariviide"/>
        </w:rPr>
        <w:annotationRef/>
      </w:r>
      <w:r>
        <w:t>Seda viidet tuleb muuta, kui see läheb eraldi paragrahvi</w:t>
      </w:r>
    </w:p>
  </w:comment>
  <w:comment w:id="247" w:author="Mari Koik" w:date="2024-02-15T12:58:00Z" w:initials="MK">
    <w:p w14:paraId="0D9FB79C" w14:textId="77777777" w:rsidR="00895C67" w:rsidRDefault="00377A82" w:rsidP="000D3F7D">
      <w:pPr>
        <w:pStyle w:val="Kommentaaritekst"/>
      </w:pPr>
      <w:r>
        <w:rPr>
          <w:rStyle w:val="Kommentaariviide"/>
        </w:rPr>
        <w:annotationRef/>
      </w:r>
      <w:r w:rsidR="00895C67">
        <w:t xml:space="preserve">Või </w:t>
      </w:r>
      <w:r w:rsidR="00895C67">
        <w:rPr>
          <w:i/>
          <w:iCs/>
        </w:rPr>
        <w:t>õppejuhi</w:t>
      </w:r>
      <w:r w:rsidR="00895C67">
        <w:t xml:space="preserve">? Sellist ametinimetust soovitab </w:t>
      </w:r>
      <w:r w:rsidR="00895C67">
        <w:rPr>
          <w:i/>
          <w:iCs/>
        </w:rPr>
        <w:t xml:space="preserve">õppealajuhataja </w:t>
      </w:r>
      <w:r w:rsidR="00895C67">
        <w:t>asemele haridussõnastik. Uue tervikteksti puhul saaks termineid kohendada. Sama märkus kogu eelnõu kohta.</w:t>
      </w:r>
    </w:p>
  </w:comment>
  <w:comment w:id="284" w:author="Mari Koik" w:date="2024-02-14T13:35:00Z" w:initials="MK">
    <w:p w14:paraId="70077AAB" w14:textId="76240F51" w:rsidR="00B20444" w:rsidRDefault="00B20444" w:rsidP="00656947">
      <w:pPr>
        <w:pStyle w:val="Kommentaaritekst"/>
      </w:pPr>
      <w:r>
        <w:rPr>
          <w:rStyle w:val="Kommentaariviide"/>
        </w:rPr>
        <w:annotationRef/>
      </w:r>
      <w:r>
        <w:t>Kas nii?</w:t>
      </w:r>
    </w:p>
  </w:comment>
  <w:comment w:id="293" w:author="Mari Koik" w:date="2024-02-14T13:35:00Z" w:initials="MK">
    <w:p w14:paraId="1D62E951" w14:textId="77777777" w:rsidR="00B20444" w:rsidRDefault="00B20444" w:rsidP="00E50D29">
      <w:pPr>
        <w:pStyle w:val="Kommentaaritekst"/>
      </w:pPr>
      <w:r>
        <w:rPr>
          <w:rStyle w:val="Kommentaariviide"/>
        </w:rPr>
        <w:annotationRef/>
      </w:r>
      <w:r>
        <w:t>Kas nii?</w:t>
      </w:r>
    </w:p>
  </w:comment>
  <w:comment w:id="298" w:author="Mari Koik" w:date="2024-02-14T13:36:00Z" w:initials="MK">
    <w:p w14:paraId="7BE25BCB" w14:textId="77777777" w:rsidR="00B20444" w:rsidRDefault="00B20444" w:rsidP="0057652F">
      <w:pPr>
        <w:pStyle w:val="Kommentaaritekst"/>
      </w:pPr>
      <w:r>
        <w:rPr>
          <w:rStyle w:val="Kommentaariviide"/>
        </w:rPr>
        <w:annotationRef/>
      </w:r>
      <w:r>
        <w:t>Kas nii?</w:t>
      </w:r>
    </w:p>
  </w:comment>
  <w:comment w:id="309" w:author="Mari Koik" w:date="2024-02-13T15:29:00Z" w:initials="MK">
    <w:p w14:paraId="54BED8DF" w14:textId="737DE964" w:rsidR="00903163" w:rsidRDefault="00903163" w:rsidP="00762466">
      <w:pPr>
        <w:pStyle w:val="Kommentaaritekst"/>
      </w:pPr>
      <w:r>
        <w:rPr>
          <w:rStyle w:val="Kommentaariviide"/>
        </w:rPr>
        <w:annotationRef/>
      </w:r>
      <w:r>
        <w:t>Parem kokku</w:t>
      </w:r>
    </w:p>
  </w:comment>
  <w:comment w:id="316" w:author="Mari Koik" w:date="2024-02-13T15:33:00Z" w:initials="MK">
    <w:p w14:paraId="2EA2CAC0" w14:textId="77777777" w:rsidR="00903163" w:rsidRDefault="00903163" w:rsidP="00930F83">
      <w:pPr>
        <w:pStyle w:val="Kommentaaritekst"/>
      </w:pPr>
      <w:r>
        <w:rPr>
          <w:rStyle w:val="Kommentaariviide"/>
        </w:rPr>
        <w:annotationRef/>
      </w:r>
      <w:r>
        <w:t>Parem kokku</w:t>
      </w:r>
    </w:p>
  </w:comment>
  <w:comment w:id="349" w:author="Mari Koik" w:date="2024-02-15T17:46:00Z" w:initials="MK">
    <w:p w14:paraId="12FAFCF9" w14:textId="77777777" w:rsidR="00CE0CC9" w:rsidRDefault="00CE0CC9" w:rsidP="006A794A">
      <w:pPr>
        <w:pStyle w:val="Kommentaaritekst"/>
      </w:pPr>
      <w:r>
        <w:rPr>
          <w:rStyle w:val="Kommentaariviide"/>
        </w:rPr>
        <w:annotationRef/>
      </w:r>
      <w:r>
        <w:t>Kas see on midagi muud kui esmane tugi?</w:t>
      </w:r>
    </w:p>
  </w:comment>
  <w:comment w:id="353" w:author="Mari Koik" w:date="2024-02-15T17:48:00Z" w:initials="MK">
    <w:p w14:paraId="1841CE63" w14:textId="77777777" w:rsidR="00DC3CEA" w:rsidRDefault="00CE0CC9" w:rsidP="00EB2A15">
      <w:pPr>
        <w:pStyle w:val="Kommentaaritekst"/>
      </w:pPr>
      <w:r>
        <w:rPr>
          <w:rStyle w:val="Kommentaariviide"/>
        </w:rPr>
        <w:annotationRef/>
      </w:r>
      <w:r w:rsidR="00DC3CEA">
        <w:t xml:space="preserve">Kui lause algab </w:t>
      </w:r>
      <w:r w:rsidR="00DC3CEA">
        <w:rPr>
          <w:i/>
          <w:iCs/>
        </w:rPr>
        <w:t>kui</w:t>
      </w:r>
      <w:r w:rsidR="00DC3CEA">
        <w:t xml:space="preserve">-kõrvallausega, tuleb kasutada </w:t>
      </w:r>
      <w:r w:rsidR="00DC3CEA">
        <w:rPr>
          <w:i/>
          <w:iCs/>
        </w:rPr>
        <w:t>peab</w:t>
      </w:r>
      <w:r w:rsidR="00DC3CEA">
        <w:t>-konstruktsiooni, siin ei saa tavalauset kasutada.</w:t>
      </w:r>
    </w:p>
  </w:comment>
  <w:comment w:id="419" w:author="Mari Koik" w:date="2024-02-13T16:11:00Z" w:initials="MK">
    <w:p w14:paraId="27CEED36" w14:textId="37E228FE" w:rsidR="00BD0A2A" w:rsidRDefault="00BD0A2A" w:rsidP="001F719C">
      <w:pPr>
        <w:pStyle w:val="Kommentaaritekst"/>
      </w:pPr>
      <w:r>
        <w:rPr>
          <w:rStyle w:val="Kommentaariviide"/>
        </w:rPr>
        <w:annotationRef/>
      </w:r>
      <w:r>
        <w:t xml:space="preserve">Võiks olla ka </w:t>
      </w:r>
      <w:r>
        <w:rPr>
          <w:i/>
          <w:iCs/>
        </w:rPr>
        <w:t>vähemalt</w:t>
      </w:r>
      <w:r>
        <w:t>, aga sõnastuse ühtluse pärast muutsin.</w:t>
      </w:r>
    </w:p>
  </w:comment>
  <w:comment w:id="417" w:author="Mari Koik" w:date="2024-02-15T18:22:00Z" w:initials="MK">
    <w:p w14:paraId="0C59BFB2" w14:textId="77777777" w:rsidR="00DC3CEA" w:rsidRDefault="00DC3CEA" w:rsidP="001D3712">
      <w:pPr>
        <w:pStyle w:val="Kommentaaritekst"/>
      </w:pPr>
      <w:r>
        <w:rPr>
          <w:rStyle w:val="Kommentaariviide"/>
        </w:rPr>
        <w:annotationRef/>
      </w:r>
      <w:r>
        <w:t>Ühtlustasin sõnajärje siin ja järgmises kahes lõikes.</w:t>
      </w:r>
    </w:p>
  </w:comment>
  <w:comment w:id="438" w:author="Helen Uustalu" w:date="2024-02-12T15:45:00Z" w:initials="HU">
    <w:p w14:paraId="0AE955B9" w14:textId="2815434B" w:rsidR="00425030" w:rsidRDefault="00425030" w:rsidP="00C17EA6">
      <w:pPr>
        <w:pStyle w:val="Kommentaaritekst"/>
      </w:pPr>
      <w:r>
        <w:rPr>
          <w:rStyle w:val="Kommentaariviide"/>
        </w:rPr>
        <w:annotationRef/>
      </w:r>
      <w:r>
        <w:t>Muuda viide, kui see läheb eraldi paragrahvi</w:t>
      </w:r>
    </w:p>
  </w:comment>
  <w:comment w:id="448" w:author="Helen Uustalu" w:date="2024-02-12T15:45:00Z" w:initials="HU">
    <w:p w14:paraId="5690FA2A" w14:textId="77777777" w:rsidR="00425030" w:rsidRDefault="00425030" w:rsidP="00166100">
      <w:pPr>
        <w:pStyle w:val="Kommentaaritekst"/>
      </w:pPr>
      <w:r>
        <w:rPr>
          <w:rStyle w:val="Kommentaariviide"/>
        </w:rPr>
        <w:annotationRef/>
      </w:r>
      <w:r>
        <w:t>Muuda viide, kui see läheb eraldi paragrahvi</w:t>
      </w:r>
    </w:p>
  </w:comment>
  <w:comment w:id="491" w:author="Helen Uustalu" w:date="2024-02-09T16:28:00Z" w:initials="HU">
    <w:p w14:paraId="474E74FD" w14:textId="44B9FFAA" w:rsidR="00BE16D0" w:rsidRDefault="00BE16D0" w:rsidP="00873E41">
      <w:pPr>
        <w:pStyle w:val="Kommentaaritekst"/>
      </w:pPr>
      <w:r>
        <w:rPr>
          <w:rStyle w:val="Kommentaariviide"/>
        </w:rPr>
        <w:annotationRef/>
      </w:r>
      <w:r>
        <w:t>Siin on suurem reavahe, kui vormistamise juhend ette näeb.</w:t>
      </w:r>
    </w:p>
  </w:comment>
  <w:comment w:id="499" w:author="Mari Koik" w:date="2024-02-15T16:38:00Z" w:initials="MK">
    <w:p w14:paraId="5D55B763" w14:textId="77777777" w:rsidR="0091706A" w:rsidRDefault="0091706A" w:rsidP="00AB3802">
      <w:pPr>
        <w:pStyle w:val="Kommentaaritekst"/>
      </w:pPr>
      <w:r>
        <w:rPr>
          <w:rStyle w:val="Kommentaariviide"/>
        </w:rPr>
        <w:annotationRef/>
      </w:r>
      <w:r>
        <w:t>Peale selle, et selle sõna võis järgneva lause eeskujul välja jätta, oli siin aps: ilmselt mõeldi siiski hoidu, mitte aeda.</w:t>
      </w:r>
    </w:p>
  </w:comment>
  <w:comment w:id="507" w:author="Helen Uustalu" w:date="2024-02-12T15:49:00Z" w:initials="HU">
    <w:p w14:paraId="127F93D9" w14:textId="0376F256" w:rsidR="00425030" w:rsidRDefault="00425030" w:rsidP="00991961">
      <w:pPr>
        <w:pStyle w:val="Kommentaaritekst"/>
      </w:pPr>
      <w:r>
        <w:rPr>
          <w:rStyle w:val="Kommentaariviide"/>
        </w:rPr>
        <w:annotationRef/>
      </w:r>
      <w:r>
        <w:t>Muuda viide, kui see läheb eraldi paragrahvi</w:t>
      </w:r>
    </w:p>
  </w:comment>
  <w:comment w:id="528" w:author="Mari Koik" w:date="2024-02-14T11:24:00Z" w:initials="MK">
    <w:p w14:paraId="3B3C5E20" w14:textId="77777777" w:rsidR="00DC3CEA" w:rsidRDefault="007E1DDF" w:rsidP="00CA0CEF">
      <w:pPr>
        <w:pStyle w:val="Kommentaaritekst"/>
      </w:pPr>
      <w:r>
        <w:rPr>
          <w:rStyle w:val="Kommentaariviide"/>
        </w:rPr>
        <w:annotationRef/>
      </w:r>
      <w:r w:rsidR="00DC3CEA">
        <w:t xml:space="preserve">Mitte </w:t>
      </w:r>
      <w:r w:rsidR="00DC3CEA">
        <w:rPr>
          <w:i/>
          <w:iCs/>
        </w:rPr>
        <w:t>lapse teenus</w:t>
      </w:r>
      <w:r w:rsidR="00DC3CEA">
        <w:t xml:space="preserve">, vaid </w:t>
      </w:r>
      <w:r w:rsidR="00DC3CEA">
        <w:rPr>
          <w:i/>
          <w:iCs/>
        </w:rPr>
        <w:t xml:space="preserve">lapse hoid, </w:t>
      </w:r>
      <w:r w:rsidR="00DC3CEA">
        <w:t>seepärast lahku.</w:t>
      </w:r>
    </w:p>
  </w:comment>
  <w:comment w:id="537" w:author="Mari Koik" w:date="2024-02-14T11:29:00Z" w:initials="MK">
    <w:p w14:paraId="2E19D4BE" w14:textId="4D1C9739" w:rsidR="007E1DDF" w:rsidRDefault="007E1DDF" w:rsidP="00E77388">
      <w:pPr>
        <w:pStyle w:val="Kommentaaritekst"/>
      </w:pPr>
      <w:r>
        <w:rPr>
          <w:rStyle w:val="Kommentaariviide"/>
        </w:rPr>
        <w:annotationRef/>
      </w:r>
      <w:r>
        <w:t>lahku</w:t>
      </w:r>
    </w:p>
  </w:comment>
  <w:comment w:id="548" w:author="Mari Koik" w:date="2024-02-14T11:29:00Z" w:initials="MK">
    <w:p w14:paraId="41ACECDA" w14:textId="2EAD838E" w:rsidR="007E1DDF" w:rsidRDefault="007E1DDF" w:rsidP="00A66E7F">
      <w:pPr>
        <w:pStyle w:val="Kommentaaritekst"/>
      </w:pPr>
      <w:r>
        <w:rPr>
          <w:rStyle w:val="Kommentaariviide"/>
        </w:rPr>
        <w:annotationRef/>
      </w:r>
      <w:r>
        <w:t>lahku</w:t>
      </w:r>
    </w:p>
  </w:comment>
  <w:comment w:id="613" w:author="Helen Uustalu" w:date="2024-02-09T16:29:00Z" w:initials="HU">
    <w:p w14:paraId="12AD8336" w14:textId="74E5908E" w:rsidR="00BE16D0" w:rsidRDefault="00BE16D0" w:rsidP="00372D0E">
      <w:pPr>
        <w:pStyle w:val="Kommentaaritekst"/>
      </w:pPr>
      <w:r>
        <w:rPr>
          <w:rStyle w:val="Kommentaariviide"/>
        </w:rPr>
        <w:annotationRef/>
      </w:r>
      <w:r>
        <w:t>Siin piisaks ainult asendamisest, siis ei teki ka täiendavalt küsimust, et miks on vaja eraldi välja tuua territooriumi või ehitise osa, kui ehitis tervikuna ja terve territoorium on juba hõlmatud.</w:t>
      </w:r>
    </w:p>
  </w:comment>
  <w:comment w:id="622" w:author="Helen Uustalu" w:date="2024-02-09T13:49:00Z" w:initials="HU">
    <w:p w14:paraId="55536D81" w14:textId="54191FD6" w:rsidR="008772FE" w:rsidRDefault="008772FE" w:rsidP="009B5F91">
      <w:pPr>
        <w:pStyle w:val="Kommentaaritekst"/>
      </w:pPr>
      <w:r>
        <w:rPr>
          <w:rStyle w:val="Kommentaariviide"/>
        </w:rPr>
        <w:annotationRef/>
      </w:r>
      <w:r>
        <w:t>Need peavad eraldi olema, kuna muudavad erinevaid struktuuriüksusi ja on erineva sisuga.</w:t>
      </w:r>
    </w:p>
  </w:comment>
  <w:comment w:id="631" w:author="Helen Uustalu" w:date="2024-02-09T13:50:00Z" w:initials="HU">
    <w:p w14:paraId="2809129C" w14:textId="135BF146" w:rsidR="008772FE" w:rsidRDefault="008772FE" w:rsidP="008D6253">
      <w:pPr>
        <w:pStyle w:val="Kommentaaritekst"/>
      </w:pPr>
      <w:r>
        <w:rPr>
          <w:rStyle w:val="Kommentaariviide"/>
        </w:rPr>
        <w:annotationRef/>
      </w:r>
      <w:r>
        <w:t>See on HÕNTE-kohane standardsõnastus.</w:t>
      </w:r>
    </w:p>
  </w:comment>
  <w:comment w:id="637" w:author="Mari Koik" w:date="2024-02-16T11:04:00Z" w:initials="MK">
    <w:p w14:paraId="1C49FA58" w14:textId="77777777" w:rsidR="00895C67" w:rsidRDefault="00EB5120" w:rsidP="00EE020A">
      <w:pPr>
        <w:pStyle w:val="Kommentaaritekst"/>
      </w:pPr>
      <w:r>
        <w:rPr>
          <w:rStyle w:val="Kommentaariviide"/>
        </w:rPr>
        <w:annotationRef/>
      </w:r>
      <w:r w:rsidR="00895C67">
        <w:t>Kas nii võiks? Praegu oli sõnastus pisut liiga napp, et aru saada, mida vald või linn üldse otsustab. (Kehtiva paragrahvi eelmistes lõigetes valda ega linna ei mainitagi.)</w:t>
      </w:r>
    </w:p>
  </w:comment>
  <w:comment w:id="650" w:author="Mari Koik" w:date="2024-02-14T12:00:00Z" w:initials="MK">
    <w:p w14:paraId="5D55E390" w14:textId="1D9FE039" w:rsidR="00297678" w:rsidRDefault="00297678" w:rsidP="00B75399">
      <w:pPr>
        <w:pStyle w:val="Kommentaaritekst"/>
      </w:pPr>
      <w:r>
        <w:rPr>
          <w:rStyle w:val="Kommentaariviide"/>
        </w:rPr>
        <w:annotationRef/>
      </w:r>
      <w:r>
        <w:t>lahku</w:t>
      </w:r>
    </w:p>
  </w:comment>
  <w:comment w:id="669" w:author="Helen Uustalu" w:date="2024-02-20T11:19:00Z" w:initials="HU">
    <w:p w14:paraId="7DFECB51" w14:textId="77777777" w:rsidR="00D04ED1" w:rsidRDefault="00D04ED1" w:rsidP="0065405B">
      <w:pPr>
        <w:pStyle w:val="Kommentaaritekst"/>
      </w:pPr>
      <w:r>
        <w:rPr>
          <w:rStyle w:val="Kommentaariviide"/>
        </w:rPr>
        <w:annotationRef/>
      </w:r>
      <w:r>
        <w:t>Palun kontrollige. Siin peaks ilmselt olema 28.</w:t>
      </w:r>
    </w:p>
  </w:comment>
  <w:comment w:id="675" w:author="Mari Koik" w:date="2024-02-14T12:03:00Z" w:initials="MK">
    <w:p w14:paraId="3B1DE69C" w14:textId="02D2CED0" w:rsidR="00297678" w:rsidRDefault="00297678" w:rsidP="009B6E80">
      <w:pPr>
        <w:pStyle w:val="Kommentaaritekst"/>
      </w:pPr>
      <w:r>
        <w:rPr>
          <w:rStyle w:val="Kommentaariviide"/>
        </w:rPr>
        <w:annotationRef/>
      </w:r>
      <w:r>
        <w:t>lahku</w:t>
      </w:r>
    </w:p>
  </w:comment>
  <w:comment w:id="744" w:author="Mari Koik" w:date="2024-02-14T12:19:00Z" w:initials="MK">
    <w:p w14:paraId="7F3E28E6" w14:textId="77777777" w:rsidR="0086785B" w:rsidRDefault="0086785B" w:rsidP="00C85AB0">
      <w:pPr>
        <w:pStyle w:val="Kommentaaritekst"/>
      </w:pPr>
      <w:r>
        <w:rPr>
          <w:rStyle w:val="Kommentaariviide"/>
        </w:rPr>
        <w:annotationRef/>
      </w:r>
      <w:r>
        <w:t>Ühtlus järgmise lausega</w:t>
      </w:r>
    </w:p>
  </w:comment>
  <w:comment w:id="736" w:author="Mari Koik" w:date="2024-02-14T12:39:00Z" w:initials="MK">
    <w:p w14:paraId="23C41AE8" w14:textId="77777777" w:rsidR="00F2478E" w:rsidRDefault="00F2478E" w:rsidP="004741EA">
      <w:pPr>
        <w:pStyle w:val="Kommentaaritekst"/>
      </w:pPr>
      <w:r>
        <w:rPr>
          <w:rStyle w:val="Kommentaariviide"/>
        </w:rPr>
        <w:annotationRef/>
      </w:r>
      <w:r>
        <w:t>Kas mõte jäi õigeks?</w:t>
      </w:r>
    </w:p>
  </w:comment>
  <w:comment w:id="763" w:author="Mari Koik" w:date="2024-02-14T13:04:00Z" w:initials="MK">
    <w:p w14:paraId="70B3B56C" w14:textId="77777777" w:rsidR="00C209C7" w:rsidRDefault="00C209C7">
      <w:pPr>
        <w:pStyle w:val="Kommentaaritekst"/>
      </w:pPr>
      <w:r>
        <w:rPr>
          <w:rStyle w:val="Kommentaariviide"/>
        </w:rPr>
        <w:annotationRef/>
      </w:r>
      <w:r>
        <w:t>Soovitame teksti rohkem liigendada, nt teha punktiloetelu ja lisasäte. Nt:</w:t>
      </w:r>
    </w:p>
    <w:p w14:paraId="3943DC82" w14:textId="77777777" w:rsidR="00C209C7" w:rsidRDefault="00C209C7">
      <w:pPr>
        <w:pStyle w:val="Kommentaaritekst"/>
      </w:pPr>
    </w:p>
    <w:p w14:paraId="7B6F2CD5" w14:textId="77777777" w:rsidR="00C209C7" w:rsidRDefault="00C209C7">
      <w:pPr>
        <w:pStyle w:val="Kommentaaritekst"/>
      </w:pPr>
      <w:r>
        <w:rPr>
          <w:i/>
          <w:iCs/>
        </w:rPr>
        <w:t>(2) Koolituskuludeks on dokumentaalselt tõendatud kulud, mis on tasutud õppimise või kasvatustöös osalemise eest:</w:t>
      </w:r>
    </w:p>
    <w:p w14:paraId="7317DDC3" w14:textId="77777777" w:rsidR="00C209C7" w:rsidRDefault="00C209C7">
      <w:pPr>
        <w:pStyle w:val="Kommentaaritekst"/>
      </w:pPr>
      <w:r>
        <w:rPr>
          <w:i/>
          <w:iCs/>
        </w:rPr>
        <w:t>1)  riigi või kohaliku omavalitsuse haridusasutuses või avalik-õiguslikus ülikoolis, millel on asjaomase õppekava kohta tegevusluba, registreering Eesti Hariduse Infosüsteemis või õigus kõrgharidustaseme õpet läbi viia;</w:t>
      </w:r>
    </w:p>
    <w:p w14:paraId="75A381BD" w14:textId="77777777" w:rsidR="00C209C7" w:rsidRDefault="00C209C7">
      <w:pPr>
        <w:pStyle w:val="Kommentaaritekst"/>
      </w:pPr>
      <w:r>
        <w:rPr>
          <w:i/>
          <w:iCs/>
        </w:rPr>
        <w:t xml:space="preserve">2) eralastehoius, eralasteaias ja erakoolis, millel on eelnimetatud tegevusluba, registreering või õigus; </w:t>
      </w:r>
    </w:p>
    <w:p w14:paraId="1CB53243" w14:textId="77777777" w:rsidR="00C209C7" w:rsidRDefault="00C209C7">
      <w:pPr>
        <w:pStyle w:val="Kommentaaritekst"/>
      </w:pPr>
      <w:r>
        <w:rPr>
          <w:i/>
          <w:iCs/>
        </w:rPr>
        <w:t>3) eelloetletutega samaväärses välismaa õppeasutuses;</w:t>
      </w:r>
    </w:p>
    <w:p w14:paraId="6E55FEE4" w14:textId="77777777" w:rsidR="00C209C7" w:rsidRDefault="00C209C7">
      <w:pPr>
        <w:pStyle w:val="Kommentaaritekst"/>
      </w:pPr>
      <w:r>
        <w:rPr>
          <w:i/>
          <w:iCs/>
        </w:rPr>
        <w:t>4) eelloetletud õppeasutuste korraldatavatel tasulistel kursustel.</w:t>
      </w:r>
    </w:p>
    <w:p w14:paraId="742066C3" w14:textId="77777777" w:rsidR="00C209C7" w:rsidRDefault="00C209C7">
      <w:pPr>
        <w:pStyle w:val="Kommentaaritekst"/>
      </w:pPr>
    </w:p>
    <w:p w14:paraId="17DC3D90" w14:textId="77777777" w:rsidR="00C209C7" w:rsidRDefault="00C209C7" w:rsidP="00096618">
      <w:pPr>
        <w:pStyle w:val="Kommentaaritekst"/>
      </w:pPr>
      <w:r>
        <w:rPr>
          <w:i/>
          <w:iCs/>
        </w:rPr>
        <w:t>(2-1) Tulust ei arvata maha koolituskulu, mille isik on teinud § 19 lõike 5 või 6 alusel tulumaksuga mittemaksustatava sihtotstarbelise stipendiumi arvel või mille eest ta on saanud hüvitist § 13 lõike 3 punkti 17 või § 19 lõike 3 punkti 16 kohaselt.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CCA652" w15:done="0"/>
  <w15:commentEx w15:paraId="08DC03A9" w15:done="0"/>
  <w15:commentEx w15:paraId="16677226" w15:done="0"/>
  <w15:commentEx w15:paraId="2C6B26E0" w15:done="0"/>
  <w15:commentEx w15:paraId="1347AE85" w15:done="0"/>
  <w15:commentEx w15:paraId="2DBFDD4C" w15:done="0"/>
  <w15:commentEx w15:paraId="29BEBF5C" w15:done="0"/>
  <w15:commentEx w15:paraId="0092341C" w15:done="0"/>
  <w15:commentEx w15:paraId="2045C44B" w15:done="0"/>
  <w15:commentEx w15:paraId="15E72FB1" w15:done="0"/>
  <w15:commentEx w15:paraId="04BA38AA" w15:done="0"/>
  <w15:commentEx w15:paraId="2B8406D1" w15:done="0"/>
  <w15:commentEx w15:paraId="4A14D9DD" w15:done="0"/>
  <w15:commentEx w15:paraId="36A21F68" w15:done="0"/>
  <w15:commentEx w15:paraId="17397EB2" w15:done="0"/>
  <w15:commentEx w15:paraId="1169BABB" w15:done="0"/>
  <w15:commentEx w15:paraId="65E6892B" w15:done="0"/>
  <w15:commentEx w15:paraId="21897FDB" w15:done="0"/>
  <w15:commentEx w15:paraId="2B5E838B" w15:done="0"/>
  <w15:commentEx w15:paraId="00E2C637" w15:done="0"/>
  <w15:commentEx w15:paraId="356A1603" w15:done="0"/>
  <w15:commentEx w15:paraId="699EA10A" w15:done="0"/>
  <w15:commentEx w15:paraId="6E6BB3B9" w15:done="0"/>
  <w15:commentEx w15:paraId="0D9FB79C" w15:done="0"/>
  <w15:commentEx w15:paraId="70077AAB" w15:done="0"/>
  <w15:commentEx w15:paraId="1D62E951" w15:done="0"/>
  <w15:commentEx w15:paraId="7BE25BCB" w15:done="0"/>
  <w15:commentEx w15:paraId="54BED8DF" w15:done="0"/>
  <w15:commentEx w15:paraId="2EA2CAC0" w15:done="0"/>
  <w15:commentEx w15:paraId="12FAFCF9" w15:done="0"/>
  <w15:commentEx w15:paraId="1841CE63" w15:done="0"/>
  <w15:commentEx w15:paraId="27CEED36" w15:done="0"/>
  <w15:commentEx w15:paraId="0C59BFB2" w15:done="0"/>
  <w15:commentEx w15:paraId="0AE955B9" w15:done="0"/>
  <w15:commentEx w15:paraId="5690FA2A" w15:done="0"/>
  <w15:commentEx w15:paraId="474E74FD" w15:done="0"/>
  <w15:commentEx w15:paraId="5D55B763" w15:done="0"/>
  <w15:commentEx w15:paraId="127F93D9" w15:done="0"/>
  <w15:commentEx w15:paraId="3B3C5E20" w15:done="0"/>
  <w15:commentEx w15:paraId="2E19D4BE" w15:done="0"/>
  <w15:commentEx w15:paraId="41ACECDA" w15:done="0"/>
  <w15:commentEx w15:paraId="12AD8336" w15:done="0"/>
  <w15:commentEx w15:paraId="55536D81" w15:done="0"/>
  <w15:commentEx w15:paraId="2809129C" w15:done="0"/>
  <w15:commentEx w15:paraId="1C49FA58" w15:done="0"/>
  <w15:commentEx w15:paraId="5D55E390" w15:done="0"/>
  <w15:commentEx w15:paraId="7DFECB51" w15:done="0"/>
  <w15:commentEx w15:paraId="3B1DE69C" w15:done="0"/>
  <w15:commentEx w15:paraId="7F3E28E6" w15:done="0"/>
  <w15:commentEx w15:paraId="23C41AE8" w15:done="0"/>
  <w15:commentEx w15:paraId="17DC3D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72993" w16cex:dateUtc="2024-02-14T09:59:00Z"/>
  <w16cex:commentExtensible w16cex:durableId="297719B5" w16cex:dateUtc="2024-02-14T08:51:00Z"/>
  <w16cex:commentExtensible w16cex:durableId="29706CE1" w16cex:dateUtc="2024-02-09T07:20:00Z"/>
  <w16cex:commentExtensible w16cex:durableId="2976255C" w16cex:dateUtc="2024-02-13T15:29:00Z"/>
  <w16cex:commentExtensible w16cex:durableId="29762697" w16cex:dateUtc="2024-02-13T15:34:00Z"/>
  <w16cex:commentExtensible w16cex:durableId="29706BD4" w16cex:dateUtc="2024-02-09T07:16:00Z"/>
  <w16cex:commentExtensible w16cex:durableId="2974C1C9" w16cex:dateUtc="2024-02-12T14:11:00Z"/>
  <w16cex:commentExtensible w16cex:durableId="2974C1E8" w16cex:dateUtc="2024-02-12T14:12:00Z"/>
  <w16cex:commentExtensible w16cex:durableId="29772327" w16cex:dateUtc="2024-02-14T09:31:00Z"/>
  <w16cex:commentExtensible w16cex:durableId="29772338" w16cex:dateUtc="2024-02-14T09:32:00Z"/>
  <w16cex:commentExtensible w16cex:durableId="297895D2" w16cex:dateUtc="2024-02-15T11:53:00Z"/>
  <w16cex:commentExtensible w16cex:durableId="29773E6D" w16cex:dateUtc="2024-02-14T11:28:00Z"/>
  <w16cex:commentExtensible w16cex:durableId="29773EFA" w16cex:dateUtc="2024-02-14T11:30:00Z"/>
  <w16cex:commentExtensible w16cex:durableId="29774570" w16cex:dateUtc="2024-02-14T11:58:00Z"/>
  <w16cex:commentExtensible w16cex:durableId="29707FE5" w16cex:dateUtc="2024-02-09T08:41:00Z"/>
  <w16cex:commentExtensible w16cex:durableId="2978CA52" w16cex:dateUtc="2024-02-15T15:37:00Z"/>
  <w16cex:commentExtensible w16cex:durableId="29789562" w16cex:dateUtc="2024-02-15T11:51:00Z"/>
  <w16cex:commentExtensible w16cex:durableId="297881C1" w16cex:dateUtc="2024-02-15T10:27:00Z"/>
  <w16cex:commentExtensible w16cex:durableId="29747D79" w16cex:dateUtc="2024-02-12T09:20:00Z"/>
  <w16cex:commentExtensible w16cex:durableId="29788DDD" w16cex:dateUtc="2024-02-15T11:19:00Z"/>
  <w16cex:commentExtensible w16cex:durableId="29788B58" w16cex:dateUtc="2024-02-15T11:08:00Z"/>
  <w16cex:commentExtensible w16cex:durableId="29747EEA" w16cex:dateUtc="2024-02-12T09:26:00Z"/>
  <w16cex:commentExtensible w16cex:durableId="2974AECC" w16cex:dateUtc="2024-02-12T12:50:00Z"/>
  <w16cex:commentExtensible w16cex:durableId="2978890C" w16cex:dateUtc="2024-02-15T10:58:00Z"/>
  <w16cex:commentExtensible w16cex:durableId="29774007" w16cex:dateUtc="2024-02-14T11:35:00Z"/>
  <w16cex:commentExtensible w16cex:durableId="29774017" w16cex:dateUtc="2024-02-14T11:35:00Z"/>
  <w16cex:commentExtensible w16cex:durableId="2977404A" w16cex:dateUtc="2024-02-14T11:36:00Z"/>
  <w16cex:commentExtensible w16cex:durableId="29760953" w16cex:dateUtc="2024-02-13T13:29:00Z"/>
  <w16cex:commentExtensible w16cex:durableId="29760A61" w16cex:dateUtc="2024-02-13T13:33:00Z"/>
  <w16cex:commentExtensible w16cex:durableId="2978CC5F" w16cex:dateUtc="2024-02-15T15:46:00Z"/>
  <w16cex:commentExtensible w16cex:durableId="2978CCD2" w16cex:dateUtc="2024-02-15T15:48:00Z"/>
  <w16cex:commentExtensible w16cex:durableId="2976132E" w16cex:dateUtc="2024-02-13T14:11:00Z"/>
  <w16cex:commentExtensible w16cex:durableId="2978D4CC" w16cex:dateUtc="2024-02-15T16:22:00Z"/>
  <w16cex:commentExtensible w16cex:durableId="2974BB8C" w16cex:dateUtc="2024-02-12T13:45:00Z"/>
  <w16cex:commentExtensible w16cex:durableId="2974BBAB" w16cex:dateUtc="2024-02-12T13:45:00Z"/>
  <w16cex:commentExtensible w16cex:durableId="2970D114" w16cex:dateUtc="2024-02-09T14:28:00Z"/>
  <w16cex:commentExtensible w16cex:durableId="2978BC7D" w16cex:dateUtc="2024-02-15T14:38:00Z"/>
  <w16cex:commentExtensible w16cex:durableId="2974BC99" w16cex:dateUtc="2024-02-12T13:49:00Z"/>
  <w16cex:commentExtensible w16cex:durableId="29772173" w16cex:dateUtc="2024-02-14T09:24:00Z"/>
  <w16cex:commentExtensible w16cex:durableId="29772296" w16cex:dateUtc="2024-02-14T09:29:00Z"/>
  <w16cex:commentExtensible w16cex:durableId="29772282" w16cex:dateUtc="2024-02-14T09:29:00Z"/>
  <w16cex:commentExtensible w16cex:durableId="2970D15A" w16cex:dateUtc="2024-02-09T14:29:00Z"/>
  <w16cex:commentExtensible w16cex:durableId="2970ABF2" w16cex:dateUtc="2024-02-09T11:49:00Z"/>
  <w16cex:commentExtensible w16cex:durableId="2970AC34" w16cex:dateUtc="2024-02-09T11:50:00Z"/>
  <w16cex:commentExtensible w16cex:durableId="2979BFCB" w16cex:dateUtc="2024-02-16T09:04:00Z"/>
  <w16cex:commentExtensible w16cex:durableId="297729D4" w16cex:dateUtc="2024-02-14T10:00:00Z"/>
  <w16cex:commentExtensible w16cex:durableId="297F0946" w16cex:dateUtc="2024-02-20T09:19:00Z"/>
  <w16cex:commentExtensible w16cex:durableId="29772A8A" w16cex:dateUtc="2024-02-14T10:03:00Z"/>
  <w16cex:commentExtensible w16cex:durableId="29772E55" w16cex:dateUtc="2024-02-14T10:19:00Z"/>
  <w16cex:commentExtensible w16cex:durableId="29773313" w16cex:dateUtc="2024-02-14T10:39:00Z"/>
  <w16cex:commentExtensible w16cex:durableId="297738F3" w16cex:dateUtc="2024-02-14T11: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CCA652" w16cid:durableId="29772993"/>
  <w16cid:commentId w16cid:paraId="08DC03A9" w16cid:durableId="297719B5"/>
  <w16cid:commentId w16cid:paraId="16677226" w16cid:durableId="29706CE1"/>
  <w16cid:commentId w16cid:paraId="2C6B26E0" w16cid:durableId="2976255C"/>
  <w16cid:commentId w16cid:paraId="1347AE85" w16cid:durableId="29762697"/>
  <w16cid:commentId w16cid:paraId="2DBFDD4C" w16cid:durableId="29706BD4"/>
  <w16cid:commentId w16cid:paraId="29BEBF5C" w16cid:durableId="2974C1C9"/>
  <w16cid:commentId w16cid:paraId="0092341C" w16cid:durableId="2974C1E8"/>
  <w16cid:commentId w16cid:paraId="2045C44B" w16cid:durableId="29772327"/>
  <w16cid:commentId w16cid:paraId="15E72FB1" w16cid:durableId="29772338"/>
  <w16cid:commentId w16cid:paraId="04BA38AA" w16cid:durableId="297895D2"/>
  <w16cid:commentId w16cid:paraId="2B8406D1" w16cid:durableId="29773E6D"/>
  <w16cid:commentId w16cid:paraId="4A14D9DD" w16cid:durableId="29773EFA"/>
  <w16cid:commentId w16cid:paraId="36A21F68" w16cid:durableId="29774570"/>
  <w16cid:commentId w16cid:paraId="17397EB2" w16cid:durableId="29707FE5"/>
  <w16cid:commentId w16cid:paraId="1169BABB" w16cid:durableId="2978CA52"/>
  <w16cid:commentId w16cid:paraId="65E6892B" w16cid:durableId="29789562"/>
  <w16cid:commentId w16cid:paraId="21897FDB" w16cid:durableId="297881C1"/>
  <w16cid:commentId w16cid:paraId="2B5E838B" w16cid:durableId="29747D79"/>
  <w16cid:commentId w16cid:paraId="00E2C637" w16cid:durableId="29788DDD"/>
  <w16cid:commentId w16cid:paraId="356A1603" w16cid:durableId="29788B58"/>
  <w16cid:commentId w16cid:paraId="699EA10A" w16cid:durableId="29747EEA"/>
  <w16cid:commentId w16cid:paraId="6E6BB3B9" w16cid:durableId="2974AECC"/>
  <w16cid:commentId w16cid:paraId="0D9FB79C" w16cid:durableId="2978890C"/>
  <w16cid:commentId w16cid:paraId="70077AAB" w16cid:durableId="29774007"/>
  <w16cid:commentId w16cid:paraId="1D62E951" w16cid:durableId="29774017"/>
  <w16cid:commentId w16cid:paraId="7BE25BCB" w16cid:durableId="2977404A"/>
  <w16cid:commentId w16cid:paraId="54BED8DF" w16cid:durableId="29760953"/>
  <w16cid:commentId w16cid:paraId="2EA2CAC0" w16cid:durableId="29760A61"/>
  <w16cid:commentId w16cid:paraId="12FAFCF9" w16cid:durableId="2978CC5F"/>
  <w16cid:commentId w16cid:paraId="1841CE63" w16cid:durableId="2978CCD2"/>
  <w16cid:commentId w16cid:paraId="27CEED36" w16cid:durableId="2976132E"/>
  <w16cid:commentId w16cid:paraId="0C59BFB2" w16cid:durableId="2978D4CC"/>
  <w16cid:commentId w16cid:paraId="0AE955B9" w16cid:durableId="2974BB8C"/>
  <w16cid:commentId w16cid:paraId="5690FA2A" w16cid:durableId="2974BBAB"/>
  <w16cid:commentId w16cid:paraId="474E74FD" w16cid:durableId="2970D114"/>
  <w16cid:commentId w16cid:paraId="5D55B763" w16cid:durableId="2978BC7D"/>
  <w16cid:commentId w16cid:paraId="127F93D9" w16cid:durableId="2974BC99"/>
  <w16cid:commentId w16cid:paraId="3B3C5E20" w16cid:durableId="29772173"/>
  <w16cid:commentId w16cid:paraId="2E19D4BE" w16cid:durableId="29772296"/>
  <w16cid:commentId w16cid:paraId="41ACECDA" w16cid:durableId="29772282"/>
  <w16cid:commentId w16cid:paraId="12AD8336" w16cid:durableId="2970D15A"/>
  <w16cid:commentId w16cid:paraId="55536D81" w16cid:durableId="2970ABF2"/>
  <w16cid:commentId w16cid:paraId="2809129C" w16cid:durableId="2970AC34"/>
  <w16cid:commentId w16cid:paraId="1C49FA58" w16cid:durableId="2979BFCB"/>
  <w16cid:commentId w16cid:paraId="5D55E390" w16cid:durableId="297729D4"/>
  <w16cid:commentId w16cid:paraId="7DFECB51" w16cid:durableId="297F0946"/>
  <w16cid:commentId w16cid:paraId="3B1DE69C" w16cid:durableId="29772A8A"/>
  <w16cid:commentId w16cid:paraId="7F3E28E6" w16cid:durableId="29772E55"/>
  <w16cid:commentId w16cid:paraId="23C41AE8" w16cid:durableId="29773313"/>
  <w16cid:commentId w16cid:paraId="17DC3D90" w16cid:durableId="297738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7AA3" w14:textId="77777777" w:rsidR="005329BB" w:rsidRDefault="005329BB" w:rsidP="00C13A75">
      <w:pPr>
        <w:spacing w:after="0" w:line="240" w:lineRule="auto"/>
      </w:pPr>
      <w:r>
        <w:separator/>
      </w:r>
    </w:p>
  </w:endnote>
  <w:endnote w:type="continuationSeparator" w:id="0">
    <w:p w14:paraId="10C0C743" w14:textId="77777777" w:rsidR="005329BB" w:rsidRDefault="005329BB" w:rsidP="00C13A75">
      <w:pPr>
        <w:spacing w:after="0" w:line="240" w:lineRule="auto"/>
      </w:pPr>
      <w:r>
        <w:continuationSeparator/>
      </w:r>
    </w:p>
  </w:endnote>
  <w:endnote w:type="continuationNotice" w:id="1">
    <w:p w14:paraId="4705FD1D" w14:textId="77777777" w:rsidR="005329BB" w:rsidRDefault="005329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auto"/>
    <w:pitch w:val="variable"/>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222023"/>
      <w:docPartObj>
        <w:docPartGallery w:val="Page Numbers (Bottom of Page)"/>
        <w:docPartUnique/>
      </w:docPartObj>
    </w:sdtPr>
    <w:sdtEndPr>
      <w:rPr>
        <w:rFonts w:ascii="Times New Roman" w:hAnsi="Times New Roman" w:cs="Times New Roman"/>
        <w:sz w:val="24"/>
        <w:szCs w:val="24"/>
      </w:rPr>
    </w:sdtEndPr>
    <w:sdtContent>
      <w:p w14:paraId="3ADD29D3" w14:textId="6B31DAD6" w:rsidR="006A1F7F" w:rsidRDefault="006A1F7F">
        <w:pPr>
          <w:pStyle w:val="Jalus"/>
          <w:jc w:val="center"/>
        </w:pPr>
        <w:r>
          <w:fldChar w:fldCharType="begin"/>
        </w:r>
        <w:r>
          <w:instrText>PAGE   \* MERGEFORMAT</w:instrText>
        </w:r>
        <w:r>
          <w:fldChar w:fldCharType="separate"/>
        </w:r>
        <w:r w:rsidR="000519EC">
          <w:rPr>
            <w:noProof/>
          </w:rPr>
          <w:t>21</w:t>
        </w:r>
        <w:r>
          <w:fldChar w:fldCharType="end"/>
        </w:r>
      </w:p>
    </w:sdtContent>
  </w:sdt>
  <w:p w14:paraId="61D6E039" w14:textId="417725E4" w:rsidR="006A1F7F" w:rsidRDefault="006A1F7F" w:rsidP="4A1316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56D08" w14:textId="77777777" w:rsidR="005329BB" w:rsidRDefault="005329BB" w:rsidP="00C13A75">
      <w:pPr>
        <w:spacing w:after="0" w:line="240" w:lineRule="auto"/>
      </w:pPr>
      <w:r>
        <w:separator/>
      </w:r>
    </w:p>
  </w:footnote>
  <w:footnote w:type="continuationSeparator" w:id="0">
    <w:p w14:paraId="7F802D2D" w14:textId="77777777" w:rsidR="005329BB" w:rsidRDefault="005329BB" w:rsidP="00C13A75">
      <w:pPr>
        <w:spacing w:after="0" w:line="240" w:lineRule="auto"/>
      </w:pPr>
      <w:r>
        <w:continuationSeparator/>
      </w:r>
    </w:p>
  </w:footnote>
  <w:footnote w:type="continuationNotice" w:id="1">
    <w:p w14:paraId="30ABBEF8" w14:textId="77777777" w:rsidR="005329BB" w:rsidRDefault="005329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6A1F7F" w14:paraId="41B88286" w14:textId="77777777" w:rsidTr="4A131677">
      <w:tc>
        <w:tcPr>
          <w:tcW w:w="3020" w:type="dxa"/>
        </w:tcPr>
        <w:p w14:paraId="53D63CA2" w14:textId="4FF3C1BB" w:rsidR="006A1F7F" w:rsidRDefault="006A1F7F" w:rsidP="4A131677">
          <w:pPr>
            <w:pStyle w:val="Pis"/>
            <w:ind w:left="-115"/>
          </w:pPr>
        </w:p>
      </w:tc>
      <w:tc>
        <w:tcPr>
          <w:tcW w:w="3020" w:type="dxa"/>
        </w:tcPr>
        <w:p w14:paraId="38A33C63" w14:textId="139838DB" w:rsidR="006A1F7F" w:rsidRDefault="006A1F7F" w:rsidP="4A131677">
          <w:pPr>
            <w:pStyle w:val="Pis"/>
            <w:jc w:val="center"/>
          </w:pPr>
        </w:p>
      </w:tc>
      <w:tc>
        <w:tcPr>
          <w:tcW w:w="3020" w:type="dxa"/>
        </w:tcPr>
        <w:p w14:paraId="0ED51EEF" w14:textId="01063ECC" w:rsidR="006A1F7F" w:rsidRDefault="006A1F7F" w:rsidP="4A131677">
          <w:pPr>
            <w:pStyle w:val="Pis"/>
            <w:ind w:right="-115"/>
            <w:jc w:val="right"/>
          </w:pPr>
        </w:p>
      </w:tc>
    </w:tr>
  </w:tbl>
  <w:p w14:paraId="5A420029" w14:textId="4FE431B5" w:rsidR="006A1F7F" w:rsidRDefault="006A1F7F" w:rsidP="4A131677">
    <w:pPr>
      <w:pStyle w:val="Pis"/>
    </w:pPr>
  </w:p>
</w:hdr>
</file>

<file path=word/intelligence.xml><?xml version="1.0" encoding="utf-8"?>
<int:Intelligence xmlns:int="http://schemas.microsoft.com/office/intelligence/2019/intelligence">
  <int:IntelligenceSettings/>
  <int:Manifest>
    <int:WordHash hashCode="FNR0khy8o+5b48" id="DGnYFbfx"/>
  </int:Manifest>
  <int:Observations>
    <int:Content id="DGnYFbfx">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12E22"/>
    <w:multiLevelType w:val="hybridMultilevel"/>
    <w:tmpl w:val="FFFFFFFF"/>
    <w:lvl w:ilvl="0" w:tplc="FE84A41C">
      <w:start w:val="1"/>
      <w:numFmt w:val="decimal"/>
      <w:lvlText w:val="%1)"/>
      <w:lvlJc w:val="left"/>
      <w:pPr>
        <w:ind w:left="720" w:hanging="360"/>
      </w:pPr>
    </w:lvl>
    <w:lvl w:ilvl="1" w:tplc="5CCC6A38">
      <w:start w:val="1"/>
      <w:numFmt w:val="lowerLetter"/>
      <w:lvlText w:val="%2."/>
      <w:lvlJc w:val="left"/>
      <w:pPr>
        <w:ind w:left="1440" w:hanging="360"/>
      </w:pPr>
    </w:lvl>
    <w:lvl w:ilvl="2" w:tplc="7A7A0F18">
      <w:start w:val="1"/>
      <w:numFmt w:val="lowerRoman"/>
      <w:lvlText w:val="%3."/>
      <w:lvlJc w:val="right"/>
      <w:pPr>
        <w:ind w:left="2160" w:hanging="180"/>
      </w:pPr>
    </w:lvl>
    <w:lvl w:ilvl="3" w:tplc="5E7650B6">
      <w:start w:val="1"/>
      <w:numFmt w:val="decimal"/>
      <w:lvlText w:val="%4."/>
      <w:lvlJc w:val="left"/>
      <w:pPr>
        <w:ind w:left="2880" w:hanging="360"/>
      </w:pPr>
    </w:lvl>
    <w:lvl w:ilvl="4" w:tplc="B608ED92">
      <w:start w:val="1"/>
      <w:numFmt w:val="lowerLetter"/>
      <w:lvlText w:val="%5."/>
      <w:lvlJc w:val="left"/>
      <w:pPr>
        <w:ind w:left="3600" w:hanging="360"/>
      </w:pPr>
    </w:lvl>
    <w:lvl w:ilvl="5" w:tplc="A5682EAE">
      <w:start w:val="1"/>
      <w:numFmt w:val="lowerRoman"/>
      <w:lvlText w:val="%6."/>
      <w:lvlJc w:val="right"/>
      <w:pPr>
        <w:ind w:left="4320" w:hanging="180"/>
      </w:pPr>
    </w:lvl>
    <w:lvl w:ilvl="6" w:tplc="1B34DA8C">
      <w:start w:val="1"/>
      <w:numFmt w:val="decimal"/>
      <w:lvlText w:val="%7."/>
      <w:lvlJc w:val="left"/>
      <w:pPr>
        <w:ind w:left="5040" w:hanging="360"/>
      </w:pPr>
    </w:lvl>
    <w:lvl w:ilvl="7" w:tplc="BECAF2D2">
      <w:start w:val="1"/>
      <w:numFmt w:val="lowerLetter"/>
      <w:lvlText w:val="%8."/>
      <w:lvlJc w:val="left"/>
      <w:pPr>
        <w:ind w:left="5760" w:hanging="360"/>
      </w:pPr>
    </w:lvl>
    <w:lvl w:ilvl="8" w:tplc="EBF48340">
      <w:start w:val="1"/>
      <w:numFmt w:val="lowerRoman"/>
      <w:lvlText w:val="%9."/>
      <w:lvlJc w:val="right"/>
      <w:pPr>
        <w:ind w:left="6480" w:hanging="180"/>
      </w:pPr>
    </w:lvl>
  </w:abstractNum>
  <w:abstractNum w:abstractNumId="1" w15:restartNumberingAfterBreak="0">
    <w:nsid w:val="13141144"/>
    <w:multiLevelType w:val="hybridMultilevel"/>
    <w:tmpl w:val="FFFFFFFF"/>
    <w:lvl w:ilvl="0" w:tplc="2B6E7CDC">
      <w:start w:val="1"/>
      <w:numFmt w:val="decimal"/>
      <w:lvlText w:val="%1."/>
      <w:lvlJc w:val="left"/>
      <w:pPr>
        <w:ind w:left="720" w:hanging="360"/>
      </w:pPr>
    </w:lvl>
    <w:lvl w:ilvl="1" w:tplc="97DE94CE">
      <w:start w:val="1"/>
      <w:numFmt w:val="lowerLetter"/>
      <w:lvlText w:val="%2."/>
      <w:lvlJc w:val="left"/>
      <w:pPr>
        <w:ind w:left="1440" w:hanging="360"/>
      </w:pPr>
    </w:lvl>
    <w:lvl w:ilvl="2" w:tplc="456229BA">
      <w:start w:val="1"/>
      <w:numFmt w:val="lowerRoman"/>
      <w:lvlText w:val="%3."/>
      <w:lvlJc w:val="right"/>
      <w:pPr>
        <w:ind w:left="2160" w:hanging="180"/>
      </w:pPr>
    </w:lvl>
    <w:lvl w:ilvl="3" w:tplc="24CAD796">
      <w:start w:val="1"/>
      <w:numFmt w:val="decimal"/>
      <w:lvlText w:val="%4."/>
      <w:lvlJc w:val="left"/>
      <w:pPr>
        <w:ind w:left="2880" w:hanging="360"/>
      </w:pPr>
    </w:lvl>
    <w:lvl w:ilvl="4" w:tplc="4098520A">
      <w:start w:val="1"/>
      <w:numFmt w:val="lowerLetter"/>
      <w:lvlText w:val="%5."/>
      <w:lvlJc w:val="left"/>
      <w:pPr>
        <w:ind w:left="3600" w:hanging="360"/>
      </w:pPr>
    </w:lvl>
    <w:lvl w:ilvl="5" w:tplc="BA88726E">
      <w:start w:val="1"/>
      <w:numFmt w:val="lowerRoman"/>
      <w:lvlText w:val="%6."/>
      <w:lvlJc w:val="right"/>
      <w:pPr>
        <w:ind w:left="4320" w:hanging="180"/>
      </w:pPr>
    </w:lvl>
    <w:lvl w:ilvl="6" w:tplc="561CD594">
      <w:start w:val="1"/>
      <w:numFmt w:val="decimal"/>
      <w:lvlText w:val="%7."/>
      <w:lvlJc w:val="left"/>
      <w:pPr>
        <w:ind w:left="5040" w:hanging="360"/>
      </w:pPr>
    </w:lvl>
    <w:lvl w:ilvl="7" w:tplc="4D4CEA52">
      <w:start w:val="1"/>
      <w:numFmt w:val="lowerLetter"/>
      <w:lvlText w:val="%8."/>
      <w:lvlJc w:val="left"/>
      <w:pPr>
        <w:ind w:left="5760" w:hanging="360"/>
      </w:pPr>
    </w:lvl>
    <w:lvl w:ilvl="8" w:tplc="052E0682">
      <w:start w:val="1"/>
      <w:numFmt w:val="lowerRoman"/>
      <w:lvlText w:val="%9."/>
      <w:lvlJc w:val="right"/>
      <w:pPr>
        <w:ind w:left="6480" w:hanging="180"/>
      </w:pPr>
    </w:lvl>
  </w:abstractNum>
  <w:abstractNum w:abstractNumId="2" w15:restartNumberingAfterBreak="0">
    <w:nsid w:val="163D3824"/>
    <w:multiLevelType w:val="hybridMultilevel"/>
    <w:tmpl w:val="E94A613C"/>
    <w:lvl w:ilvl="0" w:tplc="ACC6CE9C">
      <w:start w:val="1"/>
      <w:numFmt w:val="decimal"/>
      <w:lvlText w:val="(%1)"/>
      <w:lvlJc w:val="left"/>
      <w:pPr>
        <w:ind w:left="720" w:hanging="360"/>
      </w:pPr>
    </w:lvl>
    <w:lvl w:ilvl="1" w:tplc="E3D87C16">
      <w:start w:val="1"/>
      <w:numFmt w:val="lowerLetter"/>
      <w:lvlText w:val="%2."/>
      <w:lvlJc w:val="left"/>
      <w:pPr>
        <w:ind w:left="1440" w:hanging="360"/>
      </w:pPr>
    </w:lvl>
    <w:lvl w:ilvl="2" w:tplc="FC560330">
      <w:start w:val="1"/>
      <w:numFmt w:val="lowerRoman"/>
      <w:lvlText w:val="%3."/>
      <w:lvlJc w:val="right"/>
      <w:pPr>
        <w:ind w:left="2160" w:hanging="180"/>
      </w:pPr>
    </w:lvl>
    <w:lvl w:ilvl="3" w:tplc="C9DC772A">
      <w:start w:val="1"/>
      <w:numFmt w:val="decimal"/>
      <w:lvlText w:val="%4."/>
      <w:lvlJc w:val="left"/>
      <w:pPr>
        <w:ind w:left="2880" w:hanging="360"/>
      </w:pPr>
    </w:lvl>
    <w:lvl w:ilvl="4" w:tplc="1CF41774">
      <w:start w:val="1"/>
      <w:numFmt w:val="lowerLetter"/>
      <w:lvlText w:val="%5."/>
      <w:lvlJc w:val="left"/>
      <w:pPr>
        <w:ind w:left="3600" w:hanging="360"/>
      </w:pPr>
    </w:lvl>
    <w:lvl w:ilvl="5" w:tplc="296672EE">
      <w:start w:val="1"/>
      <w:numFmt w:val="lowerRoman"/>
      <w:lvlText w:val="%6."/>
      <w:lvlJc w:val="right"/>
      <w:pPr>
        <w:ind w:left="4320" w:hanging="180"/>
      </w:pPr>
    </w:lvl>
    <w:lvl w:ilvl="6" w:tplc="75360BCE">
      <w:start w:val="1"/>
      <w:numFmt w:val="decimal"/>
      <w:lvlText w:val="%7."/>
      <w:lvlJc w:val="left"/>
      <w:pPr>
        <w:ind w:left="5040" w:hanging="360"/>
      </w:pPr>
    </w:lvl>
    <w:lvl w:ilvl="7" w:tplc="4634A2C0">
      <w:start w:val="1"/>
      <w:numFmt w:val="lowerLetter"/>
      <w:lvlText w:val="%8."/>
      <w:lvlJc w:val="left"/>
      <w:pPr>
        <w:ind w:left="5760" w:hanging="360"/>
      </w:pPr>
    </w:lvl>
    <w:lvl w:ilvl="8" w:tplc="10E482B0">
      <w:start w:val="1"/>
      <w:numFmt w:val="lowerRoman"/>
      <w:lvlText w:val="%9."/>
      <w:lvlJc w:val="right"/>
      <w:pPr>
        <w:ind w:left="6480" w:hanging="180"/>
      </w:pPr>
    </w:lvl>
  </w:abstractNum>
  <w:abstractNum w:abstractNumId="3" w15:restartNumberingAfterBreak="0">
    <w:nsid w:val="199BDCA3"/>
    <w:multiLevelType w:val="hybridMultilevel"/>
    <w:tmpl w:val="CE4EFF02"/>
    <w:lvl w:ilvl="0" w:tplc="8696D022">
      <w:start w:val="1"/>
      <w:numFmt w:val="decimal"/>
      <w:lvlText w:val="(%1)"/>
      <w:lvlJc w:val="left"/>
      <w:pPr>
        <w:ind w:left="720" w:hanging="360"/>
      </w:pPr>
    </w:lvl>
    <w:lvl w:ilvl="1" w:tplc="501E1E72">
      <w:start w:val="1"/>
      <w:numFmt w:val="lowerLetter"/>
      <w:lvlText w:val="%2."/>
      <w:lvlJc w:val="left"/>
      <w:pPr>
        <w:ind w:left="1440" w:hanging="360"/>
      </w:pPr>
    </w:lvl>
    <w:lvl w:ilvl="2" w:tplc="68BC867A">
      <w:start w:val="1"/>
      <w:numFmt w:val="lowerRoman"/>
      <w:lvlText w:val="%3."/>
      <w:lvlJc w:val="right"/>
      <w:pPr>
        <w:ind w:left="2160" w:hanging="180"/>
      </w:pPr>
    </w:lvl>
    <w:lvl w:ilvl="3" w:tplc="590A3344">
      <w:start w:val="1"/>
      <w:numFmt w:val="decimal"/>
      <w:lvlText w:val="%4."/>
      <w:lvlJc w:val="left"/>
      <w:pPr>
        <w:ind w:left="2880" w:hanging="360"/>
      </w:pPr>
    </w:lvl>
    <w:lvl w:ilvl="4" w:tplc="20F6C684">
      <w:start w:val="1"/>
      <w:numFmt w:val="lowerLetter"/>
      <w:lvlText w:val="%5."/>
      <w:lvlJc w:val="left"/>
      <w:pPr>
        <w:ind w:left="3600" w:hanging="360"/>
      </w:pPr>
    </w:lvl>
    <w:lvl w:ilvl="5" w:tplc="4B567E26">
      <w:start w:val="1"/>
      <w:numFmt w:val="lowerRoman"/>
      <w:lvlText w:val="%6."/>
      <w:lvlJc w:val="right"/>
      <w:pPr>
        <w:ind w:left="4320" w:hanging="180"/>
      </w:pPr>
    </w:lvl>
    <w:lvl w:ilvl="6" w:tplc="060413C2">
      <w:start w:val="1"/>
      <w:numFmt w:val="decimal"/>
      <w:lvlText w:val="%7."/>
      <w:lvlJc w:val="left"/>
      <w:pPr>
        <w:ind w:left="5040" w:hanging="360"/>
      </w:pPr>
    </w:lvl>
    <w:lvl w:ilvl="7" w:tplc="664A8946">
      <w:start w:val="1"/>
      <w:numFmt w:val="lowerLetter"/>
      <w:lvlText w:val="%8."/>
      <w:lvlJc w:val="left"/>
      <w:pPr>
        <w:ind w:left="5760" w:hanging="360"/>
      </w:pPr>
    </w:lvl>
    <w:lvl w:ilvl="8" w:tplc="A9B65448">
      <w:start w:val="1"/>
      <w:numFmt w:val="lowerRoman"/>
      <w:lvlText w:val="%9."/>
      <w:lvlJc w:val="right"/>
      <w:pPr>
        <w:ind w:left="6480" w:hanging="180"/>
      </w:pPr>
    </w:lvl>
  </w:abstractNum>
  <w:abstractNum w:abstractNumId="4" w15:restartNumberingAfterBreak="0">
    <w:nsid w:val="23D7329C"/>
    <w:multiLevelType w:val="hybridMultilevel"/>
    <w:tmpl w:val="6C300AA0"/>
    <w:lvl w:ilvl="0" w:tplc="03E6F39E">
      <w:start w:val="1"/>
      <w:numFmt w:val="decimal"/>
      <w:lvlText w:val="%1)"/>
      <w:lvlJc w:val="left"/>
      <w:pPr>
        <w:ind w:left="720" w:hanging="360"/>
      </w:pPr>
    </w:lvl>
    <w:lvl w:ilvl="1" w:tplc="980EFF46">
      <w:start w:val="1"/>
      <w:numFmt w:val="lowerLetter"/>
      <w:lvlText w:val="%2."/>
      <w:lvlJc w:val="left"/>
      <w:pPr>
        <w:ind w:left="1440" w:hanging="360"/>
      </w:pPr>
    </w:lvl>
    <w:lvl w:ilvl="2" w:tplc="E5E66DA0">
      <w:start w:val="1"/>
      <w:numFmt w:val="lowerRoman"/>
      <w:lvlText w:val="%3."/>
      <w:lvlJc w:val="right"/>
      <w:pPr>
        <w:ind w:left="2160" w:hanging="180"/>
      </w:pPr>
    </w:lvl>
    <w:lvl w:ilvl="3" w:tplc="185E33B4">
      <w:start w:val="1"/>
      <w:numFmt w:val="decimal"/>
      <w:lvlText w:val="%4."/>
      <w:lvlJc w:val="left"/>
      <w:pPr>
        <w:ind w:left="2880" w:hanging="360"/>
      </w:pPr>
    </w:lvl>
    <w:lvl w:ilvl="4" w:tplc="C6D0A9D0">
      <w:start w:val="1"/>
      <w:numFmt w:val="lowerLetter"/>
      <w:lvlText w:val="%5."/>
      <w:lvlJc w:val="left"/>
      <w:pPr>
        <w:ind w:left="3600" w:hanging="360"/>
      </w:pPr>
    </w:lvl>
    <w:lvl w:ilvl="5" w:tplc="FEB632C4">
      <w:start w:val="1"/>
      <w:numFmt w:val="lowerRoman"/>
      <w:lvlText w:val="%6."/>
      <w:lvlJc w:val="right"/>
      <w:pPr>
        <w:ind w:left="4320" w:hanging="180"/>
      </w:pPr>
    </w:lvl>
    <w:lvl w:ilvl="6" w:tplc="D598D51A">
      <w:start w:val="1"/>
      <w:numFmt w:val="decimal"/>
      <w:lvlText w:val="%7."/>
      <w:lvlJc w:val="left"/>
      <w:pPr>
        <w:ind w:left="5040" w:hanging="360"/>
      </w:pPr>
    </w:lvl>
    <w:lvl w:ilvl="7" w:tplc="FD204F78">
      <w:start w:val="1"/>
      <w:numFmt w:val="lowerLetter"/>
      <w:lvlText w:val="%8."/>
      <w:lvlJc w:val="left"/>
      <w:pPr>
        <w:ind w:left="5760" w:hanging="360"/>
      </w:pPr>
    </w:lvl>
    <w:lvl w:ilvl="8" w:tplc="04963C7C">
      <w:start w:val="1"/>
      <w:numFmt w:val="lowerRoman"/>
      <w:lvlText w:val="%9."/>
      <w:lvlJc w:val="right"/>
      <w:pPr>
        <w:ind w:left="6480" w:hanging="180"/>
      </w:pPr>
    </w:lvl>
  </w:abstractNum>
  <w:abstractNum w:abstractNumId="5" w15:restartNumberingAfterBreak="0">
    <w:nsid w:val="24A284A7"/>
    <w:multiLevelType w:val="hybridMultilevel"/>
    <w:tmpl w:val="AD80AF5E"/>
    <w:lvl w:ilvl="0" w:tplc="54A25970">
      <w:start w:val="1"/>
      <w:numFmt w:val="decimal"/>
      <w:lvlText w:val="(%1)"/>
      <w:lvlJc w:val="left"/>
      <w:pPr>
        <w:ind w:left="720" w:hanging="360"/>
      </w:pPr>
    </w:lvl>
    <w:lvl w:ilvl="1" w:tplc="9098C028">
      <w:start w:val="1"/>
      <w:numFmt w:val="lowerLetter"/>
      <w:lvlText w:val="%2."/>
      <w:lvlJc w:val="left"/>
      <w:pPr>
        <w:ind w:left="1440" w:hanging="360"/>
      </w:pPr>
    </w:lvl>
    <w:lvl w:ilvl="2" w:tplc="6FFC9DCC">
      <w:start w:val="1"/>
      <w:numFmt w:val="lowerRoman"/>
      <w:lvlText w:val="%3."/>
      <w:lvlJc w:val="right"/>
      <w:pPr>
        <w:ind w:left="2160" w:hanging="180"/>
      </w:pPr>
    </w:lvl>
    <w:lvl w:ilvl="3" w:tplc="0E60E490">
      <w:start w:val="1"/>
      <w:numFmt w:val="decimal"/>
      <w:lvlText w:val="%4."/>
      <w:lvlJc w:val="left"/>
      <w:pPr>
        <w:ind w:left="2880" w:hanging="360"/>
      </w:pPr>
    </w:lvl>
    <w:lvl w:ilvl="4" w:tplc="F208B346">
      <w:start w:val="1"/>
      <w:numFmt w:val="lowerLetter"/>
      <w:lvlText w:val="%5."/>
      <w:lvlJc w:val="left"/>
      <w:pPr>
        <w:ind w:left="3600" w:hanging="360"/>
      </w:pPr>
    </w:lvl>
    <w:lvl w:ilvl="5" w:tplc="239C63A4">
      <w:start w:val="1"/>
      <w:numFmt w:val="lowerRoman"/>
      <w:lvlText w:val="%6."/>
      <w:lvlJc w:val="right"/>
      <w:pPr>
        <w:ind w:left="4320" w:hanging="180"/>
      </w:pPr>
    </w:lvl>
    <w:lvl w:ilvl="6" w:tplc="F8FA1DF2">
      <w:start w:val="1"/>
      <w:numFmt w:val="decimal"/>
      <w:lvlText w:val="%7."/>
      <w:lvlJc w:val="left"/>
      <w:pPr>
        <w:ind w:left="5040" w:hanging="360"/>
      </w:pPr>
    </w:lvl>
    <w:lvl w:ilvl="7" w:tplc="567AEDD8">
      <w:start w:val="1"/>
      <w:numFmt w:val="lowerLetter"/>
      <w:lvlText w:val="%8."/>
      <w:lvlJc w:val="left"/>
      <w:pPr>
        <w:ind w:left="5760" w:hanging="360"/>
      </w:pPr>
    </w:lvl>
    <w:lvl w:ilvl="8" w:tplc="09186308">
      <w:start w:val="1"/>
      <w:numFmt w:val="lowerRoman"/>
      <w:lvlText w:val="%9."/>
      <w:lvlJc w:val="right"/>
      <w:pPr>
        <w:ind w:left="6480" w:hanging="180"/>
      </w:pPr>
    </w:lvl>
  </w:abstractNum>
  <w:abstractNum w:abstractNumId="6" w15:restartNumberingAfterBreak="0">
    <w:nsid w:val="2797072C"/>
    <w:multiLevelType w:val="hybridMultilevel"/>
    <w:tmpl w:val="C72438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A732906"/>
    <w:multiLevelType w:val="hybridMultilevel"/>
    <w:tmpl w:val="2EC8063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8" w15:restartNumberingAfterBreak="0">
    <w:nsid w:val="2CFE44A2"/>
    <w:multiLevelType w:val="hybridMultilevel"/>
    <w:tmpl w:val="FFFFFFFF"/>
    <w:lvl w:ilvl="0" w:tplc="7F7AF4DC">
      <w:start w:val="1"/>
      <w:numFmt w:val="decimal"/>
      <w:lvlText w:val="%1."/>
      <w:lvlJc w:val="left"/>
      <w:pPr>
        <w:ind w:left="720" w:hanging="360"/>
      </w:pPr>
    </w:lvl>
    <w:lvl w:ilvl="1" w:tplc="4156EE40">
      <w:start w:val="1"/>
      <w:numFmt w:val="lowerLetter"/>
      <w:lvlText w:val="%2."/>
      <w:lvlJc w:val="left"/>
      <w:pPr>
        <w:ind w:left="1440" w:hanging="360"/>
      </w:pPr>
    </w:lvl>
    <w:lvl w:ilvl="2" w:tplc="A328CA62">
      <w:start w:val="1"/>
      <w:numFmt w:val="lowerRoman"/>
      <w:lvlText w:val="%3."/>
      <w:lvlJc w:val="right"/>
      <w:pPr>
        <w:ind w:left="2160" w:hanging="180"/>
      </w:pPr>
    </w:lvl>
    <w:lvl w:ilvl="3" w:tplc="A5C87614">
      <w:start w:val="1"/>
      <w:numFmt w:val="decimal"/>
      <w:lvlText w:val="%4."/>
      <w:lvlJc w:val="left"/>
      <w:pPr>
        <w:ind w:left="2880" w:hanging="360"/>
      </w:pPr>
    </w:lvl>
    <w:lvl w:ilvl="4" w:tplc="7BBA10D8">
      <w:start w:val="1"/>
      <w:numFmt w:val="lowerLetter"/>
      <w:lvlText w:val="%5."/>
      <w:lvlJc w:val="left"/>
      <w:pPr>
        <w:ind w:left="3600" w:hanging="360"/>
      </w:pPr>
    </w:lvl>
    <w:lvl w:ilvl="5" w:tplc="ABD244BC">
      <w:start w:val="1"/>
      <w:numFmt w:val="lowerRoman"/>
      <w:lvlText w:val="%6."/>
      <w:lvlJc w:val="right"/>
      <w:pPr>
        <w:ind w:left="4320" w:hanging="180"/>
      </w:pPr>
    </w:lvl>
    <w:lvl w:ilvl="6" w:tplc="3AE81E92">
      <w:start w:val="1"/>
      <w:numFmt w:val="decimal"/>
      <w:lvlText w:val="%7."/>
      <w:lvlJc w:val="left"/>
      <w:pPr>
        <w:ind w:left="5040" w:hanging="360"/>
      </w:pPr>
    </w:lvl>
    <w:lvl w:ilvl="7" w:tplc="4A0C458E">
      <w:start w:val="1"/>
      <w:numFmt w:val="lowerLetter"/>
      <w:lvlText w:val="%8."/>
      <w:lvlJc w:val="left"/>
      <w:pPr>
        <w:ind w:left="5760" w:hanging="360"/>
      </w:pPr>
    </w:lvl>
    <w:lvl w:ilvl="8" w:tplc="D054E048">
      <w:start w:val="1"/>
      <w:numFmt w:val="lowerRoman"/>
      <w:lvlText w:val="%9."/>
      <w:lvlJc w:val="right"/>
      <w:pPr>
        <w:ind w:left="6480" w:hanging="180"/>
      </w:pPr>
    </w:lvl>
  </w:abstractNum>
  <w:abstractNum w:abstractNumId="9" w15:restartNumberingAfterBreak="0">
    <w:nsid w:val="353D3523"/>
    <w:multiLevelType w:val="hybridMultilevel"/>
    <w:tmpl w:val="684A5EAA"/>
    <w:lvl w:ilvl="0" w:tplc="12602DB2">
      <w:start w:val="1"/>
      <w:numFmt w:val="decimal"/>
      <w:lvlText w:val="%1)"/>
      <w:lvlJc w:val="left"/>
      <w:pPr>
        <w:ind w:left="360" w:hanging="360"/>
      </w:pPr>
    </w:lvl>
    <w:lvl w:ilvl="1" w:tplc="4A1C81DC">
      <w:start w:val="1"/>
      <w:numFmt w:val="lowerLetter"/>
      <w:lvlText w:val="%2."/>
      <w:lvlJc w:val="left"/>
      <w:pPr>
        <w:ind w:left="1080" w:hanging="360"/>
      </w:pPr>
    </w:lvl>
    <w:lvl w:ilvl="2" w:tplc="35FC5C62">
      <w:start w:val="1"/>
      <w:numFmt w:val="lowerRoman"/>
      <w:lvlText w:val="%3."/>
      <w:lvlJc w:val="right"/>
      <w:pPr>
        <w:ind w:left="1800" w:hanging="180"/>
      </w:pPr>
    </w:lvl>
    <w:lvl w:ilvl="3" w:tplc="769489A2">
      <w:start w:val="1"/>
      <w:numFmt w:val="decimal"/>
      <w:lvlText w:val="%4."/>
      <w:lvlJc w:val="left"/>
      <w:pPr>
        <w:ind w:left="2520" w:hanging="360"/>
      </w:pPr>
    </w:lvl>
    <w:lvl w:ilvl="4" w:tplc="88F46A04">
      <w:start w:val="1"/>
      <w:numFmt w:val="lowerLetter"/>
      <w:lvlText w:val="%5."/>
      <w:lvlJc w:val="left"/>
      <w:pPr>
        <w:ind w:left="3240" w:hanging="360"/>
      </w:pPr>
    </w:lvl>
    <w:lvl w:ilvl="5" w:tplc="8F9E03C8">
      <w:start w:val="1"/>
      <w:numFmt w:val="lowerRoman"/>
      <w:lvlText w:val="%6."/>
      <w:lvlJc w:val="right"/>
      <w:pPr>
        <w:ind w:left="3960" w:hanging="180"/>
      </w:pPr>
    </w:lvl>
    <w:lvl w:ilvl="6" w:tplc="656445CE">
      <w:start w:val="1"/>
      <w:numFmt w:val="decimal"/>
      <w:lvlText w:val="%7."/>
      <w:lvlJc w:val="left"/>
      <w:pPr>
        <w:ind w:left="4680" w:hanging="360"/>
      </w:pPr>
    </w:lvl>
    <w:lvl w:ilvl="7" w:tplc="5D283572">
      <w:start w:val="1"/>
      <w:numFmt w:val="lowerLetter"/>
      <w:lvlText w:val="%8."/>
      <w:lvlJc w:val="left"/>
      <w:pPr>
        <w:ind w:left="5400" w:hanging="360"/>
      </w:pPr>
    </w:lvl>
    <w:lvl w:ilvl="8" w:tplc="A168BC82">
      <w:start w:val="1"/>
      <w:numFmt w:val="lowerRoman"/>
      <w:lvlText w:val="%9."/>
      <w:lvlJc w:val="right"/>
      <w:pPr>
        <w:ind w:left="6120" w:hanging="180"/>
      </w:pPr>
    </w:lvl>
  </w:abstractNum>
  <w:abstractNum w:abstractNumId="10" w15:restartNumberingAfterBreak="0">
    <w:nsid w:val="38195964"/>
    <w:multiLevelType w:val="hybridMultilevel"/>
    <w:tmpl w:val="FFFFFFFF"/>
    <w:lvl w:ilvl="0" w:tplc="2F20517C">
      <w:start w:val="1"/>
      <w:numFmt w:val="decimal"/>
      <w:lvlText w:val="%1."/>
      <w:lvlJc w:val="left"/>
      <w:pPr>
        <w:ind w:left="720" w:hanging="360"/>
      </w:pPr>
    </w:lvl>
    <w:lvl w:ilvl="1" w:tplc="7AB87510">
      <w:start w:val="1"/>
      <w:numFmt w:val="lowerLetter"/>
      <w:lvlText w:val="%2."/>
      <w:lvlJc w:val="left"/>
      <w:pPr>
        <w:ind w:left="1440" w:hanging="360"/>
      </w:pPr>
    </w:lvl>
    <w:lvl w:ilvl="2" w:tplc="4D344A34">
      <w:start w:val="1"/>
      <w:numFmt w:val="lowerRoman"/>
      <w:lvlText w:val="%3."/>
      <w:lvlJc w:val="right"/>
      <w:pPr>
        <w:ind w:left="2160" w:hanging="180"/>
      </w:pPr>
    </w:lvl>
    <w:lvl w:ilvl="3" w:tplc="04162BC0">
      <w:start w:val="1"/>
      <w:numFmt w:val="decimal"/>
      <w:lvlText w:val="%4."/>
      <w:lvlJc w:val="left"/>
      <w:pPr>
        <w:ind w:left="2880" w:hanging="360"/>
      </w:pPr>
    </w:lvl>
    <w:lvl w:ilvl="4" w:tplc="DB4214B8">
      <w:start w:val="1"/>
      <w:numFmt w:val="lowerLetter"/>
      <w:lvlText w:val="%5."/>
      <w:lvlJc w:val="left"/>
      <w:pPr>
        <w:ind w:left="3600" w:hanging="360"/>
      </w:pPr>
    </w:lvl>
    <w:lvl w:ilvl="5" w:tplc="40CC2972">
      <w:start w:val="1"/>
      <w:numFmt w:val="lowerRoman"/>
      <w:lvlText w:val="%6."/>
      <w:lvlJc w:val="right"/>
      <w:pPr>
        <w:ind w:left="4320" w:hanging="180"/>
      </w:pPr>
    </w:lvl>
    <w:lvl w:ilvl="6" w:tplc="65027AA0">
      <w:start w:val="1"/>
      <w:numFmt w:val="decimal"/>
      <w:lvlText w:val="%7."/>
      <w:lvlJc w:val="left"/>
      <w:pPr>
        <w:ind w:left="5040" w:hanging="360"/>
      </w:pPr>
    </w:lvl>
    <w:lvl w:ilvl="7" w:tplc="D35C153C">
      <w:start w:val="1"/>
      <w:numFmt w:val="lowerLetter"/>
      <w:lvlText w:val="%8."/>
      <w:lvlJc w:val="left"/>
      <w:pPr>
        <w:ind w:left="5760" w:hanging="360"/>
      </w:pPr>
    </w:lvl>
    <w:lvl w:ilvl="8" w:tplc="F46C6552">
      <w:start w:val="1"/>
      <w:numFmt w:val="lowerRoman"/>
      <w:lvlText w:val="%9."/>
      <w:lvlJc w:val="right"/>
      <w:pPr>
        <w:ind w:left="6480" w:hanging="180"/>
      </w:pPr>
    </w:lvl>
  </w:abstractNum>
  <w:abstractNum w:abstractNumId="11" w15:restartNumberingAfterBreak="0">
    <w:nsid w:val="386836ED"/>
    <w:multiLevelType w:val="hybridMultilevel"/>
    <w:tmpl w:val="FFFFFFFF"/>
    <w:lvl w:ilvl="0" w:tplc="A38829D6">
      <w:start w:val="1"/>
      <w:numFmt w:val="decimal"/>
      <w:lvlText w:val="%1."/>
      <w:lvlJc w:val="left"/>
      <w:pPr>
        <w:ind w:left="720" w:hanging="360"/>
      </w:pPr>
    </w:lvl>
    <w:lvl w:ilvl="1" w:tplc="5D2E14EE">
      <w:start w:val="1"/>
      <w:numFmt w:val="lowerLetter"/>
      <w:lvlText w:val="%2."/>
      <w:lvlJc w:val="left"/>
      <w:pPr>
        <w:ind w:left="1440" w:hanging="360"/>
      </w:pPr>
    </w:lvl>
    <w:lvl w:ilvl="2" w:tplc="433EF1B6">
      <w:start w:val="1"/>
      <w:numFmt w:val="lowerRoman"/>
      <w:lvlText w:val="%3."/>
      <w:lvlJc w:val="right"/>
      <w:pPr>
        <w:ind w:left="2160" w:hanging="180"/>
      </w:pPr>
    </w:lvl>
    <w:lvl w:ilvl="3" w:tplc="75F47358">
      <w:start w:val="1"/>
      <w:numFmt w:val="decimal"/>
      <w:lvlText w:val="%4."/>
      <w:lvlJc w:val="left"/>
      <w:pPr>
        <w:ind w:left="2880" w:hanging="360"/>
      </w:pPr>
    </w:lvl>
    <w:lvl w:ilvl="4" w:tplc="94FE7D12">
      <w:start w:val="1"/>
      <w:numFmt w:val="lowerLetter"/>
      <w:lvlText w:val="%5."/>
      <w:lvlJc w:val="left"/>
      <w:pPr>
        <w:ind w:left="3600" w:hanging="360"/>
      </w:pPr>
    </w:lvl>
    <w:lvl w:ilvl="5" w:tplc="C240B9D6">
      <w:start w:val="1"/>
      <w:numFmt w:val="lowerRoman"/>
      <w:lvlText w:val="%6."/>
      <w:lvlJc w:val="right"/>
      <w:pPr>
        <w:ind w:left="4320" w:hanging="180"/>
      </w:pPr>
    </w:lvl>
    <w:lvl w:ilvl="6" w:tplc="C31C7C66">
      <w:start w:val="1"/>
      <w:numFmt w:val="decimal"/>
      <w:lvlText w:val="%7."/>
      <w:lvlJc w:val="left"/>
      <w:pPr>
        <w:ind w:left="5040" w:hanging="360"/>
      </w:pPr>
    </w:lvl>
    <w:lvl w:ilvl="7" w:tplc="C586444C">
      <w:start w:val="1"/>
      <w:numFmt w:val="lowerLetter"/>
      <w:lvlText w:val="%8."/>
      <w:lvlJc w:val="left"/>
      <w:pPr>
        <w:ind w:left="5760" w:hanging="360"/>
      </w:pPr>
    </w:lvl>
    <w:lvl w:ilvl="8" w:tplc="ABBCD844">
      <w:start w:val="1"/>
      <w:numFmt w:val="lowerRoman"/>
      <w:lvlText w:val="%9."/>
      <w:lvlJc w:val="right"/>
      <w:pPr>
        <w:ind w:left="6480" w:hanging="180"/>
      </w:pPr>
    </w:lvl>
  </w:abstractNum>
  <w:abstractNum w:abstractNumId="12" w15:restartNumberingAfterBreak="0">
    <w:nsid w:val="4C081829"/>
    <w:multiLevelType w:val="hybridMultilevel"/>
    <w:tmpl w:val="FFFFFFFF"/>
    <w:lvl w:ilvl="0" w:tplc="059EF1FA">
      <w:start w:val="1"/>
      <w:numFmt w:val="decimal"/>
      <w:lvlText w:val="%1."/>
      <w:lvlJc w:val="left"/>
      <w:pPr>
        <w:ind w:left="720" w:hanging="360"/>
      </w:pPr>
    </w:lvl>
    <w:lvl w:ilvl="1" w:tplc="B592493A">
      <w:start w:val="1"/>
      <w:numFmt w:val="lowerLetter"/>
      <w:lvlText w:val="%2."/>
      <w:lvlJc w:val="left"/>
      <w:pPr>
        <w:ind w:left="1440" w:hanging="360"/>
      </w:pPr>
    </w:lvl>
    <w:lvl w:ilvl="2" w:tplc="B586532A">
      <w:start w:val="1"/>
      <w:numFmt w:val="lowerRoman"/>
      <w:lvlText w:val="%3."/>
      <w:lvlJc w:val="right"/>
      <w:pPr>
        <w:ind w:left="2160" w:hanging="180"/>
      </w:pPr>
    </w:lvl>
    <w:lvl w:ilvl="3" w:tplc="F5FC900A">
      <w:start w:val="1"/>
      <w:numFmt w:val="decimal"/>
      <w:lvlText w:val="%4."/>
      <w:lvlJc w:val="left"/>
      <w:pPr>
        <w:ind w:left="2880" w:hanging="360"/>
      </w:pPr>
    </w:lvl>
    <w:lvl w:ilvl="4" w:tplc="49D60DF4">
      <w:start w:val="1"/>
      <w:numFmt w:val="lowerLetter"/>
      <w:lvlText w:val="%5."/>
      <w:lvlJc w:val="left"/>
      <w:pPr>
        <w:ind w:left="3600" w:hanging="360"/>
      </w:pPr>
    </w:lvl>
    <w:lvl w:ilvl="5" w:tplc="9E325C12">
      <w:start w:val="1"/>
      <w:numFmt w:val="lowerRoman"/>
      <w:lvlText w:val="%6."/>
      <w:lvlJc w:val="right"/>
      <w:pPr>
        <w:ind w:left="4320" w:hanging="180"/>
      </w:pPr>
    </w:lvl>
    <w:lvl w:ilvl="6" w:tplc="8A8CC378">
      <w:start w:val="1"/>
      <w:numFmt w:val="decimal"/>
      <w:lvlText w:val="%7."/>
      <w:lvlJc w:val="left"/>
      <w:pPr>
        <w:ind w:left="5040" w:hanging="360"/>
      </w:pPr>
    </w:lvl>
    <w:lvl w:ilvl="7" w:tplc="52AAB490">
      <w:start w:val="1"/>
      <w:numFmt w:val="lowerLetter"/>
      <w:lvlText w:val="%8."/>
      <w:lvlJc w:val="left"/>
      <w:pPr>
        <w:ind w:left="5760" w:hanging="360"/>
      </w:pPr>
    </w:lvl>
    <w:lvl w:ilvl="8" w:tplc="A6BE68B0">
      <w:start w:val="1"/>
      <w:numFmt w:val="lowerRoman"/>
      <w:lvlText w:val="%9."/>
      <w:lvlJc w:val="right"/>
      <w:pPr>
        <w:ind w:left="6480" w:hanging="180"/>
      </w:pPr>
    </w:lvl>
  </w:abstractNum>
  <w:abstractNum w:abstractNumId="13" w15:restartNumberingAfterBreak="0">
    <w:nsid w:val="509A6F49"/>
    <w:multiLevelType w:val="hybridMultilevel"/>
    <w:tmpl w:val="DCDA4FAE"/>
    <w:lvl w:ilvl="0" w:tplc="2AF68978">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577C6756"/>
    <w:multiLevelType w:val="hybridMultilevel"/>
    <w:tmpl w:val="4468C7F6"/>
    <w:lvl w:ilvl="0" w:tplc="A1A4B22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578B36A2"/>
    <w:multiLevelType w:val="hybridMultilevel"/>
    <w:tmpl w:val="333CFB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99D2970"/>
    <w:multiLevelType w:val="hybridMultilevel"/>
    <w:tmpl w:val="C7989A14"/>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9C6427F"/>
    <w:multiLevelType w:val="hybridMultilevel"/>
    <w:tmpl w:val="988A78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A10614F"/>
    <w:multiLevelType w:val="hybridMultilevel"/>
    <w:tmpl w:val="FFFFFFFF"/>
    <w:lvl w:ilvl="0" w:tplc="BCACC634">
      <w:start w:val="1"/>
      <w:numFmt w:val="decimal"/>
      <w:lvlText w:val="%1."/>
      <w:lvlJc w:val="left"/>
      <w:pPr>
        <w:ind w:left="720" w:hanging="360"/>
      </w:pPr>
    </w:lvl>
    <w:lvl w:ilvl="1" w:tplc="68BEA4CA">
      <w:start w:val="1"/>
      <w:numFmt w:val="lowerLetter"/>
      <w:lvlText w:val="%2."/>
      <w:lvlJc w:val="left"/>
      <w:pPr>
        <w:ind w:left="1440" w:hanging="360"/>
      </w:pPr>
    </w:lvl>
    <w:lvl w:ilvl="2" w:tplc="732E15CA">
      <w:start w:val="1"/>
      <w:numFmt w:val="lowerRoman"/>
      <w:lvlText w:val="%3."/>
      <w:lvlJc w:val="right"/>
      <w:pPr>
        <w:ind w:left="2160" w:hanging="180"/>
      </w:pPr>
    </w:lvl>
    <w:lvl w:ilvl="3" w:tplc="3A96E06A">
      <w:start w:val="1"/>
      <w:numFmt w:val="decimal"/>
      <w:lvlText w:val="%4."/>
      <w:lvlJc w:val="left"/>
      <w:pPr>
        <w:ind w:left="2880" w:hanging="360"/>
      </w:pPr>
    </w:lvl>
    <w:lvl w:ilvl="4" w:tplc="033C7A7A">
      <w:start w:val="1"/>
      <w:numFmt w:val="lowerLetter"/>
      <w:lvlText w:val="%5."/>
      <w:lvlJc w:val="left"/>
      <w:pPr>
        <w:ind w:left="3600" w:hanging="360"/>
      </w:pPr>
    </w:lvl>
    <w:lvl w:ilvl="5" w:tplc="387EB988">
      <w:start w:val="1"/>
      <w:numFmt w:val="lowerRoman"/>
      <w:lvlText w:val="%6."/>
      <w:lvlJc w:val="right"/>
      <w:pPr>
        <w:ind w:left="4320" w:hanging="180"/>
      </w:pPr>
    </w:lvl>
    <w:lvl w:ilvl="6" w:tplc="4A7A97AC">
      <w:start w:val="1"/>
      <w:numFmt w:val="decimal"/>
      <w:lvlText w:val="%7."/>
      <w:lvlJc w:val="left"/>
      <w:pPr>
        <w:ind w:left="5040" w:hanging="360"/>
      </w:pPr>
    </w:lvl>
    <w:lvl w:ilvl="7" w:tplc="31749D0A">
      <w:start w:val="1"/>
      <w:numFmt w:val="lowerLetter"/>
      <w:lvlText w:val="%8."/>
      <w:lvlJc w:val="left"/>
      <w:pPr>
        <w:ind w:left="5760" w:hanging="360"/>
      </w:pPr>
    </w:lvl>
    <w:lvl w:ilvl="8" w:tplc="F7005D8A">
      <w:start w:val="1"/>
      <w:numFmt w:val="lowerRoman"/>
      <w:lvlText w:val="%9."/>
      <w:lvlJc w:val="right"/>
      <w:pPr>
        <w:ind w:left="6480" w:hanging="180"/>
      </w:pPr>
    </w:lvl>
  </w:abstractNum>
  <w:abstractNum w:abstractNumId="19" w15:restartNumberingAfterBreak="0">
    <w:nsid w:val="612636DE"/>
    <w:multiLevelType w:val="hybridMultilevel"/>
    <w:tmpl w:val="355A26D2"/>
    <w:lvl w:ilvl="0" w:tplc="AEC651E0">
      <w:start w:val="1"/>
      <w:numFmt w:val="decimal"/>
      <w:lvlText w:val="%1."/>
      <w:lvlJc w:val="left"/>
      <w:pPr>
        <w:ind w:left="720" w:hanging="360"/>
      </w:pPr>
    </w:lvl>
    <w:lvl w:ilvl="1" w:tplc="6D76A90C">
      <w:start w:val="1"/>
      <w:numFmt w:val="lowerLetter"/>
      <w:lvlText w:val="%2."/>
      <w:lvlJc w:val="left"/>
      <w:pPr>
        <w:ind w:left="1440" w:hanging="360"/>
      </w:pPr>
    </w:lvl>
    <w:lvl w:ilvl="2" w:tplc="CFB4CC54">
      <w:start w:val="1"/>
      <w:numFmt w:val="lowerRoman"/>
      <w:lvlText w:val="%3."/>
      <w:lvlJc w:val="right"/>
      <w:pPr>
        <w:ind w:left="2160" w:hanging="180"/>
      </w:pPr>
    </w:lvl>
    <w:lvl w:ilvl="3" w:tplc="40F43240">
      <w:start w:val="1"/>
      <w:numFmt w:val="decimal"/>
      <w:lvlText w:val="%4."/>
      <w:lvlJc w:val="left"/>
      <w:pPr>
        <w:ind w:left="2880" w:hanging="360"/>
      </w:pPr>
    </w:lvl>
    <w:lvl w:ilvl="4" w:tplc="18584878">
      <w:start w:val="1"/>
      <w:numFmt w:val="lowerLetter"/>
      <w:lvlText w:val="%5."/>
      <w:lvlJc w:val="left"/>
      <w:pPr>
        <w:ind w:left="3600" w:hanging="360"/>
      </w:pPr>
    </w:lvl>
    <w:lvl w:ilvl="5" w:tplc="B25C011C">
      <w:start w:val="1"/>
      <w:numFmt w:val="lowerRoman"/>
      <w:lvlText w:val="%6."/>
      <w:lvlJc w:val="right"/>
      <w:pPr>
        <w:ind w:left="4320" w:hanging="180"/>
      </w:pPr>
    </w:lvl>
    <w:lvl w:ilvl="6" w:tplc="E78A18C4">
      <w:start w:val="1"/>
      <w:numFmt w:val="decimal"/>
      <w:lvlText w:val="%7."/>
      <w:lvlJc w:val="left"/>
      <w:pPr>
        <w:ind w:left="5040" w:hanging="360"/>
      </w:pPr>
    </w:lvl>
    <w:lvl w:ilvl="7" w:tplc="7CBC968A">
      <w:start w:val="1"/>
      <w:numFmt w:val="lowerLetter"/>
      <w:lvlText w:val="%8."/>
      <w:lvlJc w:val="left"/>
      <w:pPr>
        <w:ind w:left="5760" w:hanging="360"/>
      </w:pPr>
    </w:lvl>
    <w:lvl w:ilvl="8" w:tplc="D0E09788">
      <w:start w:val="1"/>
      <w:numFmt w:val="lowerRoman"/>
      <w:lvlText w:val="%9."/>
      <w:lvlJc w:val="right"/>
      <w:pPr>
        <w:ind w:left="6480" w:hanging="180"/>
      </w:pPr>
    </w:lvl>
  </w:abstractNum>
  <w:abstractNum w:abstractNumId="20" w15:restartNumberingAfterBreak="0">
    <w:nsid w:val="662E336C"/>
    <w:multiLevelType w:val="hybridMultilevel"/>
    <w:tmpl w:val="063C6C28"/>
    <w:lvl w:ilvl="0" w:tplc="7A6AD092">
      <w:start w:val="1"/>
      <w:numFmt w:val="decimal"/>
      <w:lvlText w:val="(%1)"/>
      <w:lvlJc w:val="left"/>
      <w:pPr>
        <w:ind w:left="360" w:hanging="360"/>
      </w:pPr>
      <w:rPr>
        <w:rFonts w:eastAsiaTheme="minorHAnsi" w:hint="default"/>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6773060A"/>
    <w:multiLevelType w:val="hybridMultilevel"/>
    <w:tmpl w:val="FFFFFFFF"/>
    <w:lvl w:ilvl="0" w:tplc="FFFFFFFF">
      <w:start w:val="1"/>
      <w:numFmt w:val="decimal"/>
      <w:lvlText w:val="%1)"/>
      <w:lvlJc w:val="left"/>
      <w:pPr>
        <w:ind w:left="360" w:hanging="360"/>
      </w:pPr>
    </w:lvl>
    <w:lvl w:ilvl="1" w:tplc="3DA0B18A">
      <w:start w:val="1"/>
      <w:numFmt w:val="lowerLetter"/>
      <w:lvlText w:val="%2."/>
      <w:lvlJc w:val="left"/>
      <w:pPr>
        <w:ind w:left="1080" w:hanging="360"/>
      </w:pPr>
    </w:lvl>
    <w:lvl w:ilvl="2" w:tplc="95BA9C66">
      <w:start w:val="1"/>
      <w:numFmt w:val="lowerRoman"/>
      <w:lvlText w:val="%3."/>
      <w:lvlJc w:val="right"/>
      <w:pPr>
        <w:ind w:left="1800" w:hanging="180"/>
      </w:pPr>
    </w:lvl>
    <w:lvl w:ilvl="3" w:tplc="A5A40B0A">
      <w:start w:val="1"/>
      <w:numFmt w:val="decimal"/>
      <w:lvlText w:val="%4."/>
      <w:lvlJc w:val="left"/>
      <w:pPr>
        <w:ind w:left="2520" w:hanging="360"/>
      </w:pPr>
    </w:lvl>
    <w:lvl w:ilvl="4" w:tplc="C048048E">
      <w:start w:val="1"/>
      <w:numFmt w:val="lowerLetter"/>
      <w:lvlText w:val="%5."/>
      <w:lvlJc w:val="left"/>
      <w:pPr>
        <w:ind w:left="3240" w:hanging="360"/>
      </w:pPr>
    </w:lvl>
    <w:lvl w:ilvl="5" w:tplc="091E11C2">
      <w:start w:val="1"/>
      <w:numFmt w:val="lowerRoman"/>
      <w:lvlText w:val="%6."/>
      <w:lvlJc w:val="right"/>
      <w:pPr>
        <w:ind w:left="3960" w:hanging="180"/>
      </w:pPr>
    </w:lvl>
    <w:lvl w:ilvl="6" w:tplc="B45CBCC8">
      <w:start w:val="1"/>
      <w:numFmt w:val="decimal"/>
      <w:lvlText w:val="%7."/>
      <w:lvlJc w:val="left"/>
      <w:pPr>
        <w:ind w:left="4680" w:hanging="360"/>
      </w:pPr>
    </w:lvl>
    <w:lvl w:ilvl="7" w:tplc="EF86960C">
      <w:start w:val="1"/>
      <w:numFmt w:val="lowerLetter"/>
      <w:lvlText w:val="%8."/>
      <w:lvlJc w:val="left"/>
      <w:pPr>
        <w:ind w:left="5400" w:hanging="360"/>
      </w:pPr>
    </w:lvl>
    <w:lvl w:ilvl="8" w:tplc="EE442D08">
      <w:start w:val="1"/>
      <w:numFmt w:val="lowerRoman"/>
      <w:lvlText w:val="%9."/>
      <w:lvlJc w:val="right"/>
      <w:pPr>
        <w:ind w:left="6120" w:hanging="180"/>
      </w:pPr>
    </w:lvl>
  </w:abstractNum>
  <w:abstractNum w:abstractNumId="22" w15:restartNumberingAfterBreak="0">
    <w:nsid w:val="67A853D5"/>
    <w:multiLevelType w:val="hybridMultilevel"/>
    <w:tmpl w:val="932226C6"/>
    <w:lvl w:ilvl="0" w:tplc="E736A6C2">
      <w:start w:val="1"/>
      <w:numFmt w:val="decimal"/>
      <w:lvlText w:val="%1)"/>
      <w:lvlJc w:val="left"/>
      <w:pPr>
        <w:ind w:left="720" w:hanging="360"/>
      </w:pPr>
    </w:lvl>
    <w:lvl w:ilvl="1" w:tplc="F14A3DF6">
      <w:start w:val="1"/>
      <w:numFmt w:val="lowerLetter"/>
      <w:lvlText w:val="%2."/>
      <w:lvlJc w:val="left"/>
      <w:pPr>
        <w:ind w:left="1440" w:hanging="360"/>
      </w:pPr>
    </w:lvl>
    <w:lvl w:ilvl="2" w:tplc="55F4D600">
      <w:start w:val="1"/>
      <w:numFmt w:val="lowerRoman"/>
      <w:lvlText w:val="%3."/>
      <w:lvlJc w:val="right"/>
      <w:pPr>
        <w:ind w:left="2160" w:hanging="180"/>
      </w:pPr>
    </w:lvl>
    <w:lvl w:ilvl="3" w:tplc="5D9E0C14">
      <w:start w:val="1"/>
      <w:numFmt w:val="decimal"/>
      <w:lvlText w:val="%4."/>
      <w:lvlJc w:val="left"/>
      <w:pPr>
        <w:ind w:left="2880" w:hanging="360"/>
      </w:pPr>
    </w:lvl>
    <w:lvl w:ilvl="4" w:tplc="D7F69D8E">
      <w:start w:val="1"/>
      <w:numFmt w:val="lowerLetter"/>
      <w:lvlText w:val="%5."/>
      <w:lvlJc w:val="left"/>
      <w:pPr>
        <w:ind w:left="3600" w:hanging="360"/>
      </w:pPr>
    </w:lvl>
    <w:lvl w:ilvl="5" w:tplc="CB5C160C">
      <w:start w:val="1"/>
      <w:numFmt w:val="lowerRoman"/>
      <w:lvlText w:val="%6."/>
      <w:lvlJc w:val="right"/>
      <w:pPr>
        <w:ind w:left="4320" w:hanging="180"/>
      </w:pPr>
    </w:lvl>
    <w:lvl w:ilvl="6" w:tplc="31F4AAAC">
      <w:start w:val="1"/>
      <w:numFmt w:val="decimal"/>
      <w:lvlText w:val="%7."/>
      <w:lvlJc w:val="left"/>
      <w:pPr>
        <w:ind w:left="5040" w:hanging="360"/>
      </w:pPr>
    </w:lvl>
    <w:lvl w:ilvl="7" w:tplc="18166E20">
      <w:start w:val="1"/>
      <w:numFmt w:val="lowerLetter"/>
      <w:lvlText w:val="%8."/>
      <w:lvlJc w:val="left"/>
      <w:pPr>
        <w:ind w:left="5760" w:hanging="360"/>
      </w:pPr>
    </w:lvl>
    <w:lvl w:ilvl="8" w:tplc="197CFAF6">
      <w:start w:val="1"/>
      <w:numFmt w:val="lowerRoman"/>
      <w:lvlText w:val="%9."/>
      <w:lvlJc w:val="right"/>
      <w:pPr>
        <w:ind w:left="6480" w:hanging="180"/>
      </w:pPr>
    </w:lvl>
  </w:abstractNum>
  <w:abstractNum w:abstractNumId="23" w15:restartNumberingAfterBreak="0">
    <w:nsid w:val="69967A0B"/>
    <w:multiLevelType w:val="hybridMultilevel"/>
    <w:tmpl w:val="6B32ED04"/>
    <w:lvl w:ilvl="0" w:tplc="C17AF09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BE85FCD"/>
    <w:multiLevelType w:val="hybridMultilevel"/>
    <w:tmpl w:val="FFFFFFFF"/>
    <w:lvl w:ilvl="0" w:tplc="224AC580">
      <w:start w:val="1"/>
      <w:numFmt w:val="decimal"/>
      <w:lvlText w:val="%1."/>
      <w:lvlJc w:val="left"/>
      <w:pPr>
        <w:ind w:left="720" w:hanging="360"/>
      </w:pPr>
    </w:lvl>
    <w:lvl w:ilvl="1" w:tplc="4EF208CE">
      <w:start w:val="1"/>
      <w:numFmt w:val="lowerLetter"/>
      <w:lvlText w:val="%2."/>
      <w:lvlJc w:val="left"/>
      <w:pPr>
        <w:ind w:left="1440" w:hanging="360"/>
      </w:pPr>
    </w:lvl>
    <w:lvl w:ilvl="2" w:tplc="3E5EF910">
      <w:start w:val="1"/>
      <w:numFmt w:val="lowerRoman"/>
      <w:lvlText w:val="%3."/>
      <w:lvlJc w:val="right"/>
      <w:pPr>
        <w:ind w:left="2160" w:hanging="180"/>
      </w:pPr>
    </w:lvl>
    <w:lvl w:ilvl="3" w:tplc="730632C4">
      <w:start w:val="1"/>
      <w:numFmt w:val="decimal"/>
      <w:lvlText w:val="%4."/>
      <w:lvlJc w:val="left"/>
      <w:pPr>
        <w:ind w:left="2880" w:hanging="360"/>
      </w:pPr>
    </w:lvl>
    <w:lvl w:ilvl="4" w:tplc="D47877B2">
      <w:start w:val="1"/>
      <w:numFmt w:val="lowerLetter"/>
      <w:lvlText w:val="%5."/>
      <w:lvlJc w:val="left"/>
      <w:pPr>
        <w:ind w:left="3600" w:hanging="360"/>
      </w:pPr>
    </w:lvl>
    <w:lvl w:ilvl="5" w:tplc="6CEAEC80">
      <w:start w:val="1"/>
      <w:numFmt w:val="lowerRoman"/>
      <w:lvlText w:val="%6."/>
      <w:lvlJc w:val="right"/>
      <w:pPr>
        <w:ind w:left="4320" w:hanging="180"/>
      </w:pPr>
    </w:lvl>
    <w:lvl w:ilvl="6" w:tplc="9828A5E6">
      <w:start w:val="1"/>
      <w:numFmt w:val="decimal"/>
      <w:lvlText w:val="%7."/>
      <w:lvlJc w:val="left"/>
      <w:pPr>
        <w:ind w:left="5040" w:hanging="360"/>
      </w:pPr>
    </w:lvl>
    <w:lvl w:ilvl="7" w:tplc="15188EB8">
      <w:start w:val="1"/>
      <w:numFmt w:val="lowerLetter"/>
      <w:lvlText w:val="%8."/>
      <w:lvlJc w:val="left"/>
      <w:pPr>
        <w:ind w:left="5760" w:hanging="360"/>
      </w:pPr>
    </w:lvl>
    <w:lvl w:ilvl="8" w:tplc="CE763152">
      <w:start w:val="1"/>
      <w:numFmt w:val="lowerRoman"/>
      <w:lvlText w:val="%9."/>
      <w:lvlJc w:val="right"/>
      <w:pPr>
        <w:ind w:left="6480" w:hanging="180"/>
      </w:pPr>
    </w:lvl>
  </w:abstractNum>
  <w:abstractNum w:abstractNumId="25" w15:restartNumberingAfterBreak="0">
    <w:nsid w:val="71D83E69"/>
    <w:multiLevelType w:val="hybridMultilevel"/>
    <w:tmpl w:val="FFFFFFFF"/>
    <w:lvl w:ilvl="0" w:tplc="1E7A7D04">
      <w:start w:val="1"/>
      <w:numFmt w:val="decimal"/>
      <w:lvlText w:val="%1."/>
      <w:lvlJc w:val="left"/>
      <w:pPr>
        <w:ind w:left="720" w:hanging="360"/>
      </w:pPr>
    </w:lvl>
    <w:lvl w:ilvl="1" w:tplc="9EDABA9E">
      <w:start w:val="1"/>
      <w:numFmt w:val="lowerLetter"/>
      <w:lvlText w:val="%2."/>
      <w:lvlJc w:val="left"/>
      <w:pPr>
        <w:ind w:left="1440" w:hanging="360"/>
      </w:pPr>
    </w:lvl>
    <w:lvl w:ilvl="2" w:tplc="EF289458">
      <w:start w:val="1"/>
      <w:numFmt w:val="lowerRoman"/>
      <w:lvlText w:val="%3."/>
      <w:lvlJc w:val="right"/>
      <w:pPr>
        <w:ind w:left="2160" w:hanging="180"/>
      </w:pPr>
    </w:lvl>
    <w:lvl w:ilvl="3" w:tplc="637CEBF8">
      <w:start w:val="1"/>
      <w:numFmt w:val="decimal"/>
      <w:lvlText w:val="%4."/>
      <w:lvlJc w:val="left"/>
      <w:pPr>
        <w:ind w:left="2880" w:hanging="360"/>
      </w:pPr>
    </w:lvl>
    <w:lvl w:ilvl="4" w:tplc="256ABE30">
      <w:start w:val="1"/>
      <w:numFmt w:val="lowerLetter"/>
      <w:lvlText w:val="%5."/>
      <w:lvlJc w:val="left"/>
      <w:pPr>
        <w:ind w:left="3600" w:hanging="360"/>
      </w:pPr>
    </w:lvl>
    <w:lvl w:ilvl="5" w:tplc="CE02DEA2">
      <w:start w:val="1"/>
      <w:numFmt w:val="lowerRoman"/>
      <w:lvlText w:val="%6."/>
      <w:lvlJc w:val="right"/>
      <w:pPr>
        <w:ind w:left="4320" w:hanging="180"/>
      </w:pPr>
    </w:lvl>
    <w:lvl w:ilvl="6" w:tplc="670CB70C">
      <w:start w:val="1"/>
      <w:numFmt w:val="decimal"/>
      <w:lvlText w:val="%7."/>
      <w:lvlJc w:val="left"/>
      <w:pPr>
        <w:ind w:left="5040" w:hanging="360"/>
      </w:pPr>
    </w:lvl>
    <w:lvl w:ilvl="7" w:tplc="BB6E196C">
      <w:start w:val="1"/>
      <w:numFmt w:val="lowerLetter"/>
      <w:lvlText w:val="%8."/>
      <w:lvlJc w:val="left"/>
      <w:pPr>
        <w:ind w:left="5760" w:hanging="360"/>
      </w:pPr>
    </w:lvl>
    <w:lvl w:ilvl="8" w:tplc="9BBC1EEC">
      <w:start w:val="1"/>
      <w:numFmt w:val="lowerRoman"/>
      <w:lvlText w:val="%9."/>
      <w:lvlJc w:val="right"/>
      <w:pPr>
        <w:ind w:left="6480" w:hanging="180"/>
      </w:pPr>
    </w:lvl>
  </w:abstractNum>
  <w:abstractNum w:abstractNumId="26" w15:restartNumberingAfterBreak="0">
    <w:nsid w:val="72BB3775"/>
    <w:multiLevelType w:val="hybridMultilevel"/>
    <w:tmpl w:val="9A16D84E"/>
    <w:lvl w:ilvl="0" w:tplc="607C012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75807BC6"/>
    <w:multiLevelType w:val="hybridMultilevel"/>
    <w:tmpl w:val="FFFFFFFF"/>
    <w:lvl w:ilvl="0" w:tplc="6CC8BD1C">
      <w:start w:val="1"/>
      <w:numFmt w:val="decimal"/>
      <w:lvlText w:val="%1."/>
      <w:lvlJc w:val="left"/>
      <w:pPr>
        <w:ind w:left="720" w:hanging="360"/>
      </w:pPr>
    </w:lvl>
    <w:lvl w:ilvl="1" w:tplc="76D4080A">
      <w:start w:val="1"/>
      <w:numFmt w:val="lowerLetter"/>
      <w:lvlText w:val="%2."/>
      <w:lvlJc w:val="left"/>
      <w:pPr>
        <w:ind w:left="1440" w:hanging="360"/>
      </w:pPr>
    </w:lvl>
    <w:lvl w:ilvl="2" w:tplc="E814E5E4">
      <w:start w:val="1"/>
      <w:numFmt w:val="lowerRoman"/>
      <w:lvlText w:val="%3."/>
      <w:lvlJc w:val="right"/>
      <w:pPr>
        <w:ind w:left="2160" w:hanging="180"/>
      </w:pPr>
    </w:lvl>
    <w:lvl w:ilvl="3" w:tplc="E3A24EC4">
      <w:start w:val="1"/>
      <w:numFmt w:val="decimal"/>
      <w:lvlText w:val="%4."/>
      <w:lvlJc w:val="left"/>
      <w:pPr>
        <w:ind w:left="2880" w:hanging="360"/>
      </w:pPr>
    </w:lvl>
    <w:lvl w:ilvl="4" w:tplc="408CCF02">
      <w:start w:val="1"/>
      <w:numFmt w:val="lowerLetter"/>
      <w:lvlText w:val="%5."/>
      <w:lvlJc w:val="left"/>
      <w:pPr>
        <w:ind w:left="3600" w:hanging="360"/>
      </w:pPr>
    </w:lvl>
    <w:lvl w:ilvl="5" w:tplc="0EFE921A">
      <w:start w:val="1"/>
      <w:numFmt w:val="lowerRoman"/>
      <w:lvlText w:val="%6."/>
      <w:lvlJc w:val="right"/>
      <w:pPr>
        <w:ind w:left="4320" w:hanging="180"/>
      </w:pPr>
    </w:lvl>
    <w:lvl w:ilvl="6" w:tplc="8E9EC2B6">
      <w:start w:val="1"/>
      <w:numFmt w:val="decimal"/>
      <w:lvlText w:val="%7."/>
      <w:lvlJc w:val="left"/>
      <w:pPr>
        <w:ind w:left="5040" w:hanging="360"/>
      </w:pPr>
    </w:lvl>
    <w:lvl w:ilvl="7" w:tplc="6D803752">
      <w:start w:val="1"/>
      <w:numFmt w:val="lowerLetter"/>
      <w:lvlText w:val="%8."/>
      <w:lvlJc w:val="left"/>
      <w:pPr>
        <w:ind w:left="5760" w:hanging="360"/>
      </w:pPr>
    </w:lvl>
    <w:lvl w:ilvl="8" w:tplc="CCD0C9BA">
      <w:start w:val="1"/>
      <w:numFmt w:val="lowerRoman"/>
      <w:lvlText w:val="%9."/>
      <w:lvlJc w:val="right"/>
      <w:pPr>
        <w:ind w:left="6480" w:hanging="180"/>
      </w:pPr>
    </w:lvl>
  </w:abstractNum>
  <w:num w:numId="1" w16cid:durableId="636833846">
    <w:abstractNumId w:val="2"/>
  </w:num>
  <w:num w:numId="2" w16cid:durableId="1519078611">
    <w:abstractNumId w:val="5"/>
  </w:num>
  <w:num w:numId="3" w16cid:durableId="2097481011">
    <w:abstractNumId w:val="3"/>
  </w:num>
  <w:num w:numId="4" w16cid:durableId="939918669">
    <w:abstractNumId w:val="4"/>
  </w:num>
  <w:num w:numId="5" w16cid:durableId="2070155022">
    <w:abstractNumId w:val="19"/>
  </w:num>
  <w:num w:numId="6" w16cid:durableId="1133527099">
    <w:abstractNumId w:val="22"/>
  </w:num>
  <w:num w:numId="7" w16cid:durableId="1028027139">
    <w:abstractNumId w:val="9"/>
  </w:num>
  <w:num w:numId="8" w16cid:durableId="289479562">
    <w:abstractNumId w:val="18"/>
  </w:num>
  <w:num w:numId="9" w16cid:durableId="136654911">
    <w:abstractNumId w:val="27"/>
  </w:num>
  <w:num w:numId="10" w16cid:durableId="1813981838">
    <w:abstractNumId w:val="10"/>
  </w:num>
  <w:num w:numId="11" w16cid:durableId="968895173">
    <w:abstractNumId w:val="16"/>
  </w:num>
  <w:num w:numId="12" w16cid:durableId="1699237699">
    <w:abstractNumId w:val="13"/>
  </w:num>
  <w:num w:numId="13" w16cid:durableId="611784645">
    <w:abstractNumId w:val="26"/>
  </w:num>
  <w:num w:numId="14" w16cid:durableId="725567437">
    <w:abstractNumId w:val="20"/>
  </w:num>
  <w:num w:numId="15" w16cid:durableId="1244536263">
    <w:abstractNumId w:val="17"/>
  </w:num>
  <w:num w:numId="16" w16cid:durableId="425155072">
    <w:abstractNumId w:val="14"/>
  </w:num>
  <w:num w:numId="17" w16cid:durableId="1432242097">
    <w:abstractNumId w:val="23"/>
  </w:num>
  <w:num w:numId="18" w16cid:durableId="2108886288">
    <w:abstractNumId w:val="7"/>
  </w:num>
  <w:num w:numId="19" w16cid:durableId="2140301139">
    <w:abstractNumId w:val="24"/>
  </w:num>
  <w:num w:numId="20" w16cid:durableId="1964115544">
    <w:abstractNumId w:val="11"/>
  </w:num>
  <w:num w:numId="21" w16cid:durableId="421335233">
    <w:abstractNumId w:val="1"/>
  </w:num>
  <w:num w:numId="22" w16cid:durableId="1864512670">
    <w:abstractNumId w:val="8"/>
  </w:num>
  <w:num w:numId="23" w16cid:durableId="473105438">
    <w:abstractNumId w:val="25"/>
  </w:num>
  <w:num w:numId="24" w16cid:durableId="403652596">
    <w:abstractNumId w:val="12"/>
  </w:num>
  <w:num w:numId="25" w16cid:durableId="1872451285">
    <w:abstractNumId w:val="0"/>
  </w:num>
  <w:num w:numId="26" w16cid:durableId="1727029706">
    <w:abstractNumId w:val="21"/>
  </w:num>
  <w:num w:numId="27" w16cid:durableId="1091969119">
    <w:abstractNumId w:val="15"/>
  </w:num>
  <w:num w:numId="28" w16cid:durableId="17674616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 Koik">
    <w15:presenceInfo w15:providerId="AD" w15:userId="S::mari.koik@just.ee::35ec3d9a-739e-4d69-8d21-732e3e4a96d5"/>
  </w15:person>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trackRevisions/>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F542A7"/>
    <w:rsid w:val="000001A9"/>
    <w:rsid w:val="000008C7"/>
    <w:rsid w:val="00000DD6"/>
    <w:rsid w:val="00001899"/>
    <w:rsid w:val="00002378"/>
    <w:rsid w:val="00003218"/>
    <w:rsid w:val="0000337E"/>
    <w:rsid w:val="00003399"/>
    <w:rsid w:val="00003FDA"/>
    <w:rsid w:val="00004D08"/>
    <w:rsid w:val="00005140"/>
    <w:rsid w:val="0000596B"/>
    <w:rsid w:val="00005AF7"/>
    <w:rsid w:val="00006B95"/>
    <w:rsid w:val="000071F1"/>
    <w:rsid w:val="00007584"/>
    <w:rsid w:val="00007965"/>
    <w:rsid w:val="000079FA"/>
    <w:rsid w:val="00010204"/>
    <w:rsid w:val="0001041D"/>
    <w:rsid w:val="00010B3B"/>
    <w:rsid w:val="0001147F"/>
    <w:rsid w:val="00011BEE"/>
    <w:rsid w:val="00011EFA"/>
    <w:rsid w:val="00012ADC"/>
    <w:rsid w:val="00013603"/>
    <w:rsid w:val="000137AF"/>
    <w:rsid w:val="000145D3"/>
    <w:rsid w:val="00014931"/>
    <w:rsid w:val="00015857"/>
    <w:rsid w:val="00015C5E"/>
    <w:rsid w:val="00015E4B"/>
    <w:rsid w:val="000169D4"/>
    <w:rsid w:val="00016AFC"/>
    <w:rsid w:val="000176F7"/>
    <w:rsid w:val="0001BB68"/>
    <w:rsid w:val="000200AC"/>
    <w:rsid w:val="000206F7"/>
    <w:rsid w:val="00022692"/>
    <w:rsid w:val="00022C86"/>
    <w:rsid w:val="00022D06"/>
    <w:rsid w:val="00023166"/>
    <w:rsid w:val="00023188"/>
    <w:rsid w:val="00023724"/>
    <w:rsid w:val="000245A3"/>
    <w:rsid w:val="0002473E"/>
    <w:rsid w:val="0002528B"/>
    <w:rsid w:val="0002590A"/>
    <w:rsid w:val="00025FA7"/>
    <w:rsid w:val="000266B8"/>
    <w:rsid w:val="00026B0D"/>
    <w:rsid w:val="0002769E"/>
    <w:rsid w:val="00029935"/>
    <w:rsid w:val="00030167"/>
    <w:rsid w:val="0003042D"/>
    <w:rsid w:val="000309DC"/>
    <w:rsid w:val="00030A1D"/>
    <w:rsid w:val="00030A30"/>
    <w:rsid w:val="00030BD1"/>
    <w:rsid w:val="000314A8"/>
    <w:rsid w:val="00031659"/>
    <w:rsid w:val="00031C6A"/>
    <w:rsid w:val="00032005"/>
    <w:rsid w:val="00032073"/>
    <w:rsid w:val="0003260C"/>
    <w:rsid w:val="00033AF9"/>
    <w:rsid w:val="00033B47"/>
    <w:rsid w:val="0003496C"/>
    <w:rsid w:val="00037564"/>
    <w:rsid w:val="000376C3"/>
    <w:rsid w:val="00037A8F"/>
    <w:rsid w:val="00037C50"/>
    <w:rsid w:val="00040CC4"/>
    <w:rsid w:val="00040EDE"/>
    <w:rsid w:val="0004127C"/>
    <w:rsid w:val="00041586"/>
    <w:rsid w:val="0004288F"/>
    <w:rsid w:val="00042A41"/>
    <w:rsid w:val="00043FEA"/>
    <w:rsid w:val="0004403E"/>
    <w:rsid w:val="00044984"/>
    <w:rsid w:val="00045654"/>
    <w:rsid w:val="00045C19"/>
    <w:rsid w:val="00046245"/>
    <w:rsid w:val="00046AE5"/>
    <w:rsid w:val="00046C9F"/>
    <w:rsid w:val="00046FD6"/>
    <w:rsid w:val="000471AA"/>
    <w:rsid w:val="00047230"/>
    <w:rsid w:val="00047ECF"/>
    <w:rsid w:val="00047F98"/>
    <w:rsid w:val="0004878E"/>
    <w:rsid w:val="000501E5"/>
    <w:rsid w:val="0005184E"/>
    <w:rsid w:val="000519EC"/>
    <w:rsid w:val="00051E44"/>
    <w:rsid w:val="00052093"/>
    <w:rsid w:val="000521E8"/>
    <w:rsid w:val="000531DA"/>
    <w:rsid w:val="00053C01"/>
    <w:rsid w:val="00053C61"/>
    <w:rsid w:val="0005413B"/>
    <w:rsid w:val="000546CA"/>
    <w:rsid w:val="00054F31"/>
    <w:rsid w:val="00055991"/>
    <w:rsid w:val="000606F6"/>
    <w:rsid w:val="00060B0A"/>
    <w:rsid w:val="000632BE"/>
    <w:rsid w:val="000638DC"/>
    <w:rsid w:val="00064A4D"/>
    <w:rsid w:val="00064DBC"/>
    <w:rsid w:val="00065363"/>
    <w:rsid w:val="0006608E"/>
    <w:rsid w:val="00066889"/>
    <w:rsid w:val="00067800"/>
    <w:rsid w:val="00071054"/>
    <w:rsid w:val="00071725"/>
    <w:rsid w:val="000742AE"/>
    <w:rsid w:val="000743F4"/>
    <w:rsid w:val="00075327"/>
    <w:rsid w:val="00075B1C"/>
    <w:rsid w:val="00075C89"/>
    <w:rsid w:val="000763A1"/>
    <w:rsid w:val="000764C8"/>
    <w:rsid w:val="00076663"/>
    <w:rsid w:val="000767AB"/>
    <w:rsid w:val="00076835"/>
    <w:rsid w:val="00076CD5"/>
    <w:rsid w:val="00076D5E"/>
    <w:rsid w:val="000771AD"/>
    <w:rsid w:val="0007C697"/>
    <w:rsid w:val="00080C03"/>
    <w:rsid w:val="00080E13"/>
    <w:rsid w:val="00080F19"/>
    <w:rsid w:val="000810F3"/>
    <w:rsid w:val="000812C2"/>
    <w:rsid w:val="0008278C"/>
    <w:rsid w:val="00082855"/>
    <w:rsid w:val="00082922"/>
    <w:rsid w:val="000829E6"/>
    <w:rsid w:val="00083250"/>
    <w:rsid w:val="00083613"/>
    <w:rsid w:val="00083A9D"/>
    <w:rsid w:val="00083AC8"/>
    <w:rsid w:val="000843A2"/>
    <w:rsid w:val="000843F9"/>
    <w:rsid w:val="00085279"/>
    <w:rsid w:val="000853BF"/>
    <w:rsid w:val="000858DB"/>
    <w:rsid w:val="00085AE2"/>
    <w:rsid w:val="00085F0E"/>
    <w:rsid w:val="00086286"/>
    <w:rsid w:val="0008719C"/>
    <w:rsid w:val="00087948"/>
    <w:rsid w:val="000881C6"/>
    <w:rsid w:val="00089025"/>
    <w:rsid w:val="0009020C"/>
    <w:rsid w:val="00090271"/>
    <w:rsid w:val="00090799"/>
    <w:rsid w:val="00090DBA"/>
    <w:rsid w:val="00090FA6"/>
    <w:rsid w:val="0009110B"/>
    <w:rsid w:val="00091959"/>
    <w:rsid w:val="00092B63"/>
    <w:rsid w:val="00092C4C"/>
    <w:rsid w:val="00093C38"/>
    <w:rsid w:val="00093FEB"/>
    <w:rsid w:val="00094D08"/>
    <w:rsid w:val="00095BD1"/>
    <w:rsid w:val="00095EF1"/>
    <w:rsid w:val="00096AB3"/>
    <w:rsid w:val="00096F27"/>
    <w:rsid w:val="0009715D"/>
    <w:rsid w:val="00097246"/>
    <w:rsid w:val="00099430"/>
    <w:rsid w:val="0009B5F0"/>
    <w:rsid w:val="000A0F4A"/>
    <w:rsid w:val="000A14C3"/>
    <w:rsid w:val="000A191F"/>
    <w:rsid w:val="000A2075"/>
    <w:rsid w:val="000A2B61"/>
    <w:rsid w:val="000A3310"/>
    <w:rsid w:val="000A39FF"/>
    <w:rsid w:val="000A3AC8"/>
    <w:rsid w:val="000A48AC"/>
    <w:rsid w:val="000A4F1E"/>
    <w:rsid w:val="000A515D"/>
    <w:rsid w:val="000A5C27"/>
    <w:rsid w:val="000B05D0"/>
    <w:rsid w:val="000B0690"/>
    <w:rsid w:val="000B0BC4"/>
    <w:rsid w:val="000B0D65"/>
    <w:rsid w:val="000B1AC4"/>
    <w:rsid w:val="000B1D21"/>
    <w:rsid w:val="000B1FFE"/>
    <w:rsid w:val="000B265D"/>
    <w:rsid w:val="000B2D13"/>
    <w:rsid w:val="000B2EDC"/>
    <w:rsid w:val="000B33AA"/>
    <w:rsid w:val="000B342D"/>
    <w:rsid w:val="000B3709"/>
    <w:rsid w:val="000B37DE"/>
    <w:rsid w:val="000B38B1"/>
    <w:rsid w:val="000B4BCA"/>
    <w:rsid w:val="000B4DA9"/>
    <w:rsid w:val="000B4DEA"/>
    <w:rsid w:val="000B4E57"/>
    <w:rsid w:val="000B5022"/>
    <w:rsid w:val="000B5050"/>
    <w:rsid w:val="000B576E"/>
    <w:rsid w:val="000B5792"/>
    <w:rsid w:val="000B59B7"/>
    <w:rsid w:val="000B65C6"/>
    <w:rsid w:val="000B73CD"/>
    <w:rsid w:val="000B7C16"/>
    <w:rsid w:val="000BD18B"/>
    <w:rsid w:val="000C068E"/>
    <w:rsid w:val="000C0849"/>
    <w:rsid w:val="000C0950"/>
    <w:rsid w:val="000C10C0"/>
    <w:rsid w:val="000C163B"/>
    <w:rsid w:val="000C24EF"/>
    <w:rsid w:val="000C3015"/>
    <w:rsid w:val="000C3385"/>
    <w:rsid w:val="000C3605"/>
    <w:rsid w:val="000C39B6"/>
    <w:rsid w:val="000C439E"/>
    <w:rsid w:val="000C4FFB"/>
    <w:rsid w:val="000C546F"/>
    <w:rsid w:val="000C5573"/>
    <w:rsid w:val="000C5CA0"/>
    <w:rsid w:val="000C73ED"/>
    <w:rsid w:val="000C74F9"/>
    <w:rsid w:val="000C76BC"/>
    <w:rsid w:val="000C7CAD"/>
    <w:rsid w:val="000C7E84"/>
    <w:rsid w:val="000D0395"/>
    <w:rsid w:val="000D05C9"/>
    <w:rsid w:val="000D0B97"/>
    <w:rsid w:val="000D0DC5"/>
    <w:rsid w:val="000D0EEA"/>
    <w:rsid w:val="000D15CD"/>
    <w:rsid w:val="000D2A8A"/>
    <w:rsid w:val="000D2DAA"/>
    <w:rsid w:val="000D3128"/>
    <w:rsid w:val="000D331E"/>
    <w:rsid w:val="000D36F3"/>
    <w:rsid w:val="000D370A"/>
    <w:rsid w:val="000D3B88"/>
    <w:rsid w:val="000D3CE7"/>
    <w:rsid w:val="000D3D96"/>
    <w:rsid w:val="000D49E6"/>
    <w:rsid w:val="000D4B41"/>
    <w:rsid w:val="000D4C74"/>
    <w:rsid w:val="000D4E12"/>
    <w:rsid w:val="000D564A"/>
    <w:rsid w:val="000D5A06"/>
    <w:rsid w:val="000D5B64"/>
    <w:rsid w:val="000D5FB0"/>
    <w:rsid w:val="000D5FD5"/>
    <w:rsid w:val="000D7B67"/>
    <w:rsid w:val="000DFEB2"/>
    <w:rsid w:val="000E0289"/>
    <w:rsid w:val="000E0674"/>
    <w:rsid w:val="000E0910"/>
    <w:rsid w:val="000E0917"/>
    <w:rsid w:val="000E0E30"/>
    <w:rsid w:val="000E0F8A"/>
    <w:rsid w:val="000E1547"/>
    <w:rsid w:val="000E2F44"/>
    <w:rsid w:val="000E3AE5"/>
    <w:rsid w:val="000E3C4F"/>
    <w:rsid w:val="000E3E37"/>
    <w:rsid w:val="000E47BD"/>
    <w:rsid w:val="000E4A6E"/>
    <w:rsid w:val="000E63D1"/>
    <w:rsid w:val="000E6C79"/>
    <w:rsid w:val="000E7268"/>
    <w:rsid w:val="000F01ED"/>
    <w:rsid w:val="000F044D"/>
    <w:rsid w:val="000F05FD"/>
    <w:rsid w:val="000F0C70"/>
    <w:rsid w:val="000F0F47"/>
    <w:rsid w:val="000F318A"/>
    <w:rsid w:val="000F3694"/>
    <w:rsid w:val="000F4203"/>
    <w:rsid w:val="000F48D1"/>
    <w:rsid w:val="000F4DB1"/>
    <w:rsid w:val="000F56B2"/>
    <w:rsid w:val="000F6179"/>
    <w:rsid w:val="000F6DB3"/>
    <w:rsid w:val="00100348"/>
    <w:rsid w:val="00100850"/>
    <w:rsid w:val="00101A01"/>
    <w:rsid w:val="00101C77"/>
    <w:rsid w:val="00102B74"/>
    <w:rsid w:val="001034FC"/>
    <w:rsid w:val="00103C30"/>
    <w:rsid w:val="00105159"/>
    <w:rsid w:val="00105299"/>
    <w:rsid w:val="00105894"/>
    <w:rsid w:val="001061EA"/>
    <w:rsid w:val="00106663"/>
    <w:rsid w:val="001066F5"/>
    <w:rsid w:val="00106BB0"/>
    <w:rsid w:val="00107085"/>
    <w:rsid w:val="0011031B"/>
    <w:rsid w:val="0011034C"/>
    <w:rsid w:val="001108F5"/>
    <w:rsid w:val="0011143B"/>
    <w:rsid w:val="0011144B"/>
    <w:rsid w:val="001117D3"/>
    <w:rsid w:val="00111B5B"/>
    <w:rsid w:val="001121B0"/>
    <w:rsid w:val="001129EA"/>
    <w:rsid w:val="00112EBA"/>
    <w:rsid w:val="001137A1"/>
    <w:rsid w:val="00113CE0"/>
    <w:rsid w:val="00113E1E"/>
    <w:rsid w:val="00113FFC"/>
    <w:rsid w:val="00114B91"/>
    <w:rsid w:val="00115169"/>
    <w:rsid w:val="00115211"/>
    <w:rsid w:val="00115941"/>
    <w:rsid w:val="00116BD7"/>
    <w:rsid w:val="00117CFC"/>
    <w:rsid w:val="00120C0D"/>
    <w:rsid w:val="00120CBB"/>
    <w:rsid w:val="00121270"/>
    <w:rsid w:val="00122038"/>
    <w:rsid w:val="00122143"/>
    <w:rsid w:val="0012259A"/>
    <w:rsid w:val="0012268B"/>
    <w:rsid w:val="0012353D"/>
    <w:rsid w:val="00123A9E"/>
    <w:rsid w:val="00123B20"/>
    <w:rsid w:val="00124480"/>
    <w:rsid w:val="00124ED9"/>
    <w:rsid w:val="00124F5F"/>
    <w:rsid w:val="00125B44"/>
    <w:rsid w:val="00125C33"/>
    <w:rsid w:val="00125D2C"/>
    <w:rsid w:val="00125DCF"/>
    <w:rsid w:val="0012660E"/>
    <w:rsid w:val="001266CA"/>
    <w:rsid w:val="00126A14"/>
    <w:rsid w:val="00126E0A"/>
    <w:rsid w:val="00126F20"/>
    <w:rsid w:val="00127408"/>
    <w:rsid w:val="001274F6"/>
    <w:rsid w:val="00127664"/>
    <w:rsid w:val="00127956"/>
    <w:rsid w:val="0012A6F1"/>
    <w:rsid w:val="0013046B"/>
    <w:rsid w:val="0013158C"/>
    <w:rsid w:val="001325C1"/>
    <w:rsid w:val="001338F4"/>
    <w:rsid w:val="001345F7"/>
    <w:rsid w:val="00134B9F"/>
    <w:rsid w:val="001351AD"/>
    <w:rsid w:val="001359BD"/>
    <w:rsid w:val="001360B6"/>
    <w:rsid w:val="001365D1"/>
    <w:rsid w:val="00136DDB"/>
    <w:rsid w:val="00137274"/>
    <w:rsid w:val="00137CCB"/>
    <w:rsid w:val="00138A78"/>
    <w:rsid w:val="00140349"/>
    <w:rsid w:val="0014037F"/>
    <w:rsid w:val="00140BF6"/>
    <w:rsid w:val="00140DBC"/>
    <w:rsid w:val="001412C1"/>
    <w:rsid w:val="001418CC"/>
    <w:rsid w:val="00142342"/>
    <w:rsid w:val="00143244"/>
    <w:rsid w:val="00143648"/>
    <w:rsid w:val="00143D45"/>
    <w:rsid w:val="001445F4"/>
    <w:rsid w:val="00144624"/>
    <w:rsid w:val="0014519C"/>
    <w:rsid w:val="00145820"/>
    <w:rsid w:val="00145C4D"/>
    <w:rsid w:val="00145E24"/>
    <w:rsid w:val="00146CE9"/>
    <w:rsid w:val="00147D69"/>
    <w:rsid w:val="001503C2"/>
    <w:rsid w:val="001503FD"/>
    <w:rsid w:val="001504AE"/>
    <w:rsid w:val="00150AC8"/>
    <w:rsid w:val="00150FFB"/>
    <w:rsid w:val="00151355"/>
    <w:rsid w:val="001514F1"/>
    <w:rsid w:val="001523FA"/>
    <w:rsid w:val="00152806"/>
    <w:rsid w:val="00152EC1"/>
    <w:rsid w:val="00153D93"/>
    <w:rsid w:val="00154A69"/>
    <w:rsid w:val="00154E57"/>
    <w:rsid w:val="00155002"/>
    <w:rsid w:val="0015E954"/>
    <w:rsid w:val="0016075B"/>
    <w:rsid w:val="00160765"/>
    <w:rsid w:val="00160A17"/>
    <w:rsid w:val="00162446"/>
    <w:rsid w:val="00162EEC"/>
    <w:rsid w:val="0016351D"/>
    <w:rsid w:val="0016389F"/>
    <w:rsid w:val="00163A3C"/>
    <w:rsid w:val="00163F71"/>
    <w:rsid w:val="00165011"/>
    <w:rsid w:val="0016523D"/>
    <w:rsid w:val="001655AE"/>
    <w:rsid w:val="00165FE8"/>
    <w:rsid w:val="00166335"/>
    <w:rsid w:val="00166795"/>
    <w:rsid w:val="00166A6A"/>
    <w:rsid w:val="00166D68"/>
    <w:rsid w:val="00166FCB"/>
    <w:rsid w:val="00167AB3"/>
    <w:rsid w:val="001692FC"/>
    <w:rsid w:val="0016E6EB"/>
    <w:rsid w:val="001703F3"/>
    <w:rsid w:val="00170714"/>
    <w:rsid w:val="00170C7D"/>
    <w:rsid w:val="00170C9F"/>
    <w:rsid w:val="00171122"/>
    <w:rsid w:val="0017161B"/>
    <w:rsid w:val="001718F7"/>
    <w:rsid w:val="00171ED3"/>
    <w:rsid w:val="0017214D"/>
    <w:rsid w:val="001729F2"/>
    <w:rsid w:val="00172DAD"/>
    <w:rsid w:val="001732C5"/>
    <w:rsid w:val="00173569"/>
    <w:rsid w:val="001738DA"/>
    <w:rsid w:val="001743ED"/>
    <w:rsid w:val="00175DB7"/>
    <w:rsid w:val="00177226"/>
    <w:rsid w:val="00177384"/>
    <w:rsid w:val="00177B4A"/>
    <w:rsid w:val="0017A6AA"/>
    <w:rsid w:val="00180321"/>
    <w:rsid w:val="001808DA"/>
    <w:rsid w:val="001818DE"/>
    <w:rsid w:val="00181BCE"/>
    <w:rsid w:val="00181EEE"/>
    <w:rsid w:val="001822AA"/>
    <w:rsid w:val="001829B2"/>
    <w:rsid w:val="00183004"/>
    <w:rsid w:val="00183256"/>
    <w:rsid w:val="00183833"/>
    <w:rsid w:val="00183887"/>
    <w:rsid w:val="00184877"/>
    <w:rsid w:val="00185B18"/>
    <w:rsid w:val="001862DC"/>
    <w:rsid w:val="00186E91"/>
    <w:rsid w:val="0018702F"/>
    <w:rsid w:val="00187BA4"/>
    <w:rsid w:val="00188391"/>
    <w:rsid w:val="0018F53B"/>
    <w:rsid w:val="00190146"/>
    <w:rsid w:val="0019018F"/>
    <w:rsid w:val="00191388"/>
    <w:rsid w:val="00191CE4"/>
    <w:rsid w:val="00193C83"/>
    <w:rsid w:val="00193D2D"/>
    <w:rsid w:val="0019449F"/>
    <w:rsid w:val="00194DAA"/>
    <w:rsid w:val="00196649"/>
    <w:rsid w:val="001966B1"/>
    <w:rsid w:val="00197846"/>
    <w:rsid w:val="001A131A"/>
    <w:rsid w:val="001A163D"/>
    <w:rsid w:val="001A20BA"/>
    <w:rsid w:val="001A265D"/>
    <w:rsid w:val="001A301B"/>
    <w:rsid w:val="001A375D"/>
    <w:rsid w:val="001A49FE"/>
    <w:rsid w:val="001A4B46"/>
    <w:rsid w:val="001A5843"/>
    <w:rsid w:val="001A5AFA"/>
    <w:rsid w:val="001A5D72"/>
    <w:rsid w:val="001A5F31"/>
    <w:rsid w:val="001A5FA1"/>
    <w:rsid w:val="001A605A"/>
    <w:rsid w:val="001A611C"/>
    <w:rsid w:val="001A72BC"/>
    <w:rsid w:val="001A72C2"/>
    <w:rsid w:val="001A7499"/>
    <w:rsid w:val="001A74D0"/>
    <w:rsid w:val="001A7585"/>
    <w:rsid w:val="001A7946"/>
    <w:rsid w:val="001B06B0"/>
    <w:rsid w:val="001B1D2A"/>
    <w:rsid w:val="001B1DEA"/>
    <w:rsid w:val="001B1E7D"/>
    <w:rsid w:val="001B1ECE"/>
    <w:rsid w:val="001B23DF"/>
    <w:rsid w:val="001B3252"/>
    <w:rsid w:val="001B365D"/>
    <w:rsid w:val="001B3964"/>
    <w:rsid w:val="001B4897"/>
    <w:rsid w:val="001B63A5"/>
    <w:rsid w:val="001B7699"/>
    <w:rsid w:val="001C12EB"/>
    <w:rsid w:val="001C1BA1"/>
    <w:rsid w:val="001C1BBE"/>
    <w:rsid w:val="001C1C59"/>
    <w:rsid w:val="001C1FA0"/>
    <w:rsid w:val="001C2786"/>
    <w:rsid w:val="001C3445"/>
    <w:rsid w:val="001C3517"/>
    <w:rsid w:val="001C363F"/>
    <w:rsid w:val="001C3934"/>
    <w:rsid w:val="001C3982"/>
    <w:rsid w:val="001C41EB"/>
    <w:rsid w:val="001C4722"/>
    <w:rsid w:val="001C4AD9"/>
    <w:rsid w:val="001C579D"/>
    <w:rsid w:val="001C5E2F"/>
    <w:rsid w:val="001C601B"/>
    <w:rsid w:val="001C64A6"/>
    <w:rsid w:val="001C650E"/>
    <w:rsid w:val="001C65C8"/>
    <w:rsid w:val="001C685D"/>
    <w:rsid w:val="001C744F"/>
    <w:rsid w:val="001C7D84"/>
    <w:rsid w:val="001CD868"/>
    <w:rsid w:val="001D0300"/>
    <w:rsid w:val="001D0B2E"/>
    <w:rsid w:val="001D0C31"/>
    <w:rsid w:val="001D0D41"/>
    <w:rsid w:val="001D114C"/>
    <w:rsid w:val="001D14D4"/>
    <w:rsid w:val="001D1570"/>
    <w:rsid w:val="001D18E4"/>
    <w:rsid w:val="001D231B"/>
    <w:rsid w:val="001D2539"/>
    <w:rsid w:val="001D29ED"/>
    <w:rsid w:val="001D2A83"/>
    <w:rsid w:val="001D2C28"/>
    <w:rsid w:val="001D2DC5"/>
    <w:rsid w:val="001D389B"/>
    <w:rsid w:val="001D449B"/>
    <w:rsid w:val="001D4C80"/>
    <w:rsid w:val="001D56CE"/>
    <w:rsid w:val="001D5BFA"/>
    <w:rsid w:val="001D5F12"/>
    <w:rsid w:val="001D6E12"/>
    <w:rsid w:val="001D77BF"/>
    <w:rsid w:val="001D7A82"/>
    <w:rsid w:val="001D7F9D"/>
    <w:rsid w:val="001E0176"/>
    <w:rsid w:val="001E06F4"/>
    <w:rsid w:val="001E0A06"/>
    <w:rsid w:val="001E1A8D"/>
    <w:rsid w:val="001E2310"/>
    <w:rsid w:val="001E26F4"/>
    <w:rsid w:val="001E2DBF"/>
    <w:rsid w:val="001E2E63"/>
    <w:rsid w:val="001E34D5"/>
    <w:rsid w:val="001E465E"/>
    <w:rsid w:val="001E46FB"/>
    <w:rsid w:val="001E4C2C"/>
    <w:rsid w:val="001E63C1"/>
    <w:rsid w:val="001E65B7"/>
    <w:rsid w:val="001E721C"/>
    <w:rsid w:val="001E798F"/>
    <w:rsid w:val="001E7D2F"/>
    <w:rsid w:val="001F0415"/>
    <w:rsid w:val="001F1B22"/>
    <w:rsid w:val="001F1B70"/>
    <w:rsid w:val="001F1BEE"/>
    <w:rsid w:val="001F21C0"/>
    <w:rsid w:val="001F2621"/>
    <w:rsid w:val="001F2857"/>
    <w:rsid w:val="001F29C3"/>
    <w:rsid w:val="001F3177"/>
    <w:rsid w:val="001F40F9"/>
    <w:rsid w:val="001F415C"/>
    <w:rsid w:val="001F4BFA"/>
    <w:rsid w:val="001F68CB"/>
    <w:rsid w:val="001F6A10"/>
    <w:rsid w:val="002006EC"/>
    <w:rsid w:val="002006F6"/>
    <w:rsid w:val="002017E6"/>
    <w:rsid w:val="002021FD"/>
    <w:rsid w:val="00203703"/>
    <w:rsid w:val="00203EEB"/>
    <w:rsid w:val="00204CE1"/>
    <w:rsid w:val="002051B1"/>
    <w:rsid w:val="002057F4"/>
    <w:rsid w:val="00205CBB"/>
    <w:rsid w:val="00206586"/>
    <w:rsid w:val="002066FE"/>
    <w:rsid w:val="002069F0"/>
    <w:rsid w:val="00206A5F"/>
    <w:rsid w:val="00207E31"/>
    <w:rsid w:val="00210151"/>
    <w:rsid w:val="00211099"/>
    <w:rsid w:val="00211AB6"/>
    <w:rsid w:val="00212938"/>
    <w:rsid w:val="00212B9C"/>
    <w:rsid w:val="00213160"/>
    <w:rsid w:val="002135DB"/>
    <w:rsid w:val="00213CF0"/>
    <w:rsid w:val="00214212"/>
    <w:rsid w:val="0021524A"/>
    <w:rsid w:val="00215705"/>
    <w:rsid w:val="002164D6"/>
    <w:rsid w:val="0021652F"/>
    <w:rsid w:val="00216B08"/>
    <w:rsid w:val="00216C63"/>
    <w:rsid w:val="0021758F"/>
    <w:rsid w:val="00221559"/>
    <w:rsid w:val="0022208A"/>
    <w:rsid w:val="00222822"/>
    <w:rsid w:val="002233B9"/>
    <w:rsid w:val="00223620"/>
    <w:rsid w:val="00223789"/>
    <w:rsid w:val="00223F70"/>
    <w:rsid w:val="002242EF"/>
    <w:rsid w:val="00225AFF"/>
    <w:rsid w:val="00225FCD"/>
    <w:rsid w:val="002260DA"/>
    <w:rsid w:val="002263CB"/>
    <w:rsid w:val="00226980"/>
    <w:rsid w:val="00226B2F"/>
    <w:rsid w:val="00227434"/>
    <w:rsid w:val="00227E9A"/>
    <w:rsid w:val="00227F59"/>
    <w:rsid w:val="002314C7"/>
    <w:rsid w:val="002318D9"/>
    <w:rsid w:val="002329AE"/>
    <w:rsid w:val="00232AFB"/>
    <w:rsid w:val="00232B7E"/>
    <w:rsid w:val="00233236"/>
    <w:rsid w:val="00233970"/>
    <w:rsid w:val="00234D4D"/>
    <w:rsid w:val="00235BF0"/>
    <w:rsid w:val="00235E67"/>
    <w:rsid w:val="00236042"/>
    <w:rsid w:val="002362CB"/>
    <w:rsid w:val="002362CE"/>
    <w:rsid w:val="00237978"/>
    <w:rsid w:val="0023CB3A"/>
    <w:rsid w:val="00240A46"/>
    <w:rsid w:val="00241052"/>
    <w:rsid w:val="0024121B"/>
    <w:rsid w:val="002416FD"/>
    <w:rsid w:val="002417C5"/>
    <w:rsid w:val="00241D2F"/>
    <w:rsid w:val="00242605"/>
    <w:rsid w:val="00242DC4"/>
    <w:rsid w:val="00242DFB"/>
    <w:rsid w:val="0024398D"/>
    <w:rsid w:val="0024458E"/>
    <w:rsid w:val="00244AD2"/>
    <w:rsid w:val="00244E7A"/>
    <w:rsid w:val="00245845"/>
    <w:rsid w:val="00245BAD"/>
    <w:rsid w:val="00246D7F"/>
    <w:rsid w:val="002475E9"/>
    <w:rsid w:val="00248A72"/>
    <w:rsid w:val="0025028B"/>
    <w:rsid w:val="00250998"/>
    <w:rsid w:val="00251104"/>
    <w:rsid w:val="0025139D"/>
    <w:rsid w:val="0025155F"/>
    <w:rsid w:val="002516F7"/>
    <w:rsid w:val="002521C7"/>
    <w:rsid w:val="00252A39"/>
    <w:rsid w:val="00252B71"/>
    <w:rsid w:val="00253933"/>
    <w:rsid w:val="00253995"/>
    <w:rsid w:val="002559EE"/>
    <w:rsid w:val="002560EA"/>
    <w:rsid w:val="0025626A"/>
    <w:rsid w:val="00257269"/>
    <w:rsid w:val="00261E5C"/>
    <w:rsid w:val="00261EA6"/>
    <w:rsid w:val="00262555"/>
    <w:rsid w:val="00262E69"/>
    <w:rsid w:val="002643A6"/>
    <w:rsid w:val="002644E8"/>
    <w:rsid w:val="0026576C"/>
    <w:rsid w:val="00265A41"/>
    <w:rsid w:val="00265D88"/>
    <w:rsid w:val="0026720D"/>
    <w:rsid w:val="00267DA7"/>
    <w:rsid w:val="00270AB3"/>
    <w:rsid w:val="00270C42"/>
    <w:rsid w:val="00270D6E"/>
    <w:rsid w:val="002714F4"/>
    <w:rsid w:val="00272830"/>
    <w:rsid w:val="002728A5"/>
    <w:rsid w:val="00272D15"/>
    <w:rsid w:val="002732DA"/>
    <w:rsid w:val="002741B1"/>
    <w:rsid w:val="00275021"/>
    <w:rsid w:val="00275589"/>
    <w:rsid w:val="00275D2C"/>
    <w:rsid w:val="002768A9"/>
    <w:rsid w:val="00276DD6"/>
    <w:rsid w:val="002773E2"/>
    <w:rsid w:val="00277461"/>
    <w:rsid w:val="0027FED7"/>
    <w:rsid w:val="00280326"/>
    <w:rsid w:val="00280570"/>
    <w:rsid w:val="00280683"/>
    <w:rsid w:val="00280EE7"/>
    <w:rsid w:val="00281833"/>
    <w:rsid w:val="00281DC9"/>
    <w:rsid w:val="00281FE1"/>
    <w:rsid w:val="0028223B"/>
    <w:rsid w:val="0028245D"/>
    <w:rsid w:val="00283860"/>
    <w:rsid w:val="00283A8C"/>
    <w:rsid w:val="00283A9D"/>
    <w:rsid w:val="00284171"/>
    <w:rsid w:val="00284338"/>
    <w:rsid w:val="00284DAB"/>
    <w:rsid w:val="00285708"/>
    <w:rsid w:val="00286384"/>
    <w:rsid w:val="00286931"/>
    <w:rsid w:val="00287A1C"/>
    <w:rsid w:val="00287CDF"/>
    <w:rsid w:val="00290E7A"/>
    <w:rsid w:val="0029163D"/>
    <w:rsid w:val="002919CC"/>
    <w:rsid w:val="00292210"/>
    <w:rsid w:val="00292E26"/>
    <w:rsid w:val="0029437B"/>
    <w:rsid w:val="002947B4"/>
    <w:rsid w:val="00294F77"/>
    <w:rsid w:val="00295021"/>
    <w:rsid w:val="00295851"/>
    <w:rsid w:val="0029597F"/>
    <w:rsid w:val="00296509"/>
    <w:rsid w:val="0029678E"/>
    <w:rsid w:val="00296A15"/>
    <w:rsid w:val="002975F4"/>
    <w:rsid w:val="00297678"/>
    <w:rsid w:val="00297D58"/>
    <w:rsid w:val="00297F37"/>
    <w:rsid w:val="0029860C"/>
    <w:rsid w:val="002A13B1"/>
    <w:rsid w:val="002A1FD2"/>
    <w:rsid w:val="002A239D"/>
    <w:rsid w:val="002A243F"/>
    <w:rsid w:val="002A33AE"/>
    <w:rsid w:val="002A35FF"/>
    <w:rsid w:val="002A4B4C"/>
    <w:rsid w:val="002A4C98"/>
    <w:rsid w:val="002A77B8"/>
    <w:rsid w:val="002A7ACC"/>
    <w:rsid w:val="002B0149"/>
    <w:rsid w:val="002B0637"/>
    <w:rsid w:val="002B0F08"/>
    <w:rsid w:val="002B1338"/>
    <w:rsid w:val="002B15B5"/>
    <w:rsid w:val="002B28A4"/>
    <w:rsid w:val="002B2E29"/>
    <w:rsid w:val="002B3108"/>
    <w:rsid w:val="002B32C2"/>
    <w:rsid w:val="002B3E6E"/>
    <w:rsid w:val="002B45F5"/>
    <w:rsid w:val="002B5160"/>
    <w:rsid w:val="002B54C6"/>
    <w:rsid w:val="002B55A0"/>
    <w:rsid w:val="002B5799"/>
    <w:rsid w:val="002B5ABA"/>
    <w:rsid w:val="002B6D76"/>
    <w:rsid w:val="002B76C0"/>
    <w:rsid w:val="002B799F"/>
    <w:rsid w:val="002B7AFF"/>
    <w:rsid w:val="002BE64D"/>
    <w:rsid w:val="002C0C49"/>
    <w:rsid w:val="002C10E1"/>
    <w:rsid w:val="002C1A84"/>
    <w:rsid w:val="002C2A21"/>
    <w:rsid w:val="002C41AB"/>
    <w:rsid w:val="002C4550"/>
    <w:rsid w:val="002C490D"/>
    <w:rsid w:val="002C4B3E"/>
    <w:rsid w:val="002C5B45"/>
    <w:rsid w:val="002C5CBA"/>
    <w:rsid w:val="002C702D"/>
    <w:rsid w:val="002C73E4"/>
    <w:rsid w:val="002C7558"/>
    <w:rsid w:val="002D1851"/>
    <w:rsid w:val="002D2CDA"/>
    <w:rsid w:val="002D2F35"/>
    <w:rsid w:val="002D31C5"/>
    <w:rsid w:val="002D33B3"/>
    <w:rsid w:val="002D3540"/>
    <w:rsid w:val="002D3D1A"/>
    <w:rsid w:val="002D431D"/>
    <w:rsid w:val="002D4BC3"/>
    <w:rsid w:val="002D5914"/>
    <w:rsid w:val="002D609D"/>
    <w:rsid w:val="002D7303"/>
    <w:rsid w:val="002D7426"/>
    <w:rsid w:val="002E05BF"/>
    <w:rsid w:val="002E20C9"/>
    <w:rsid w:val="002E2A27"/>
    <w:rsid w:val="002E392A"/>
    <w:rsid w:val="002E3E16"/>
    <w:rsid w:val="002E624F"/>
    <w:rsid w:val="002E6E1D"/>
    <w:rsid w:val="002E7D35"/>
    <w:rsid w:val="002F0B6B"/>
    <w:rsid w:val="002F0C24"/>
    <w:rsid w:val="002F1123"/>
    <w:rsid w:val="002F1518"/>
    <w:rsid w:val="002F1696"/>
    <w:rsid w:val="002F1761"/>
    <w:rsid w:val="002F261B"/>
    <w:rsid w:val="002F324B"/>
    <w:rsid w:val="002F329C"/>
    <w:rsid w:val="002F3C0B"/>
    <w:rsid w:val="002F499A"/>
    <w:rsid w:val="002F49AB"/>
    <w:rsid w:val="002F504A"/>
    <w:rsid w:val="002F5527"/>
    <w:rsid w:val="002F5821"/>
    <w:rsid w:val="002F5DFE"/>
    <w:rsid w:val="002F6CC6"/>
    <w:rsid w:val="002F7EEE"/>
    <w:rsid w:val="00300D8D"/>
    <w:rsid w:val="00301A48"/>
    <w:rsid w:val="00301AE2"/>
    <w:rsid w:val="0030209E"/>
    <w:rsid w:val="0030243B"/>
    <w:rsid w:val="00302BA2"/>
    <w:rsid w:val="003047D8"/>
    <w:rsid w:val="00304E76"/>
    <w:rsid w:val="00305A1D"/>
    <w:rsid w:val="0030676F"/>
    <w:rsid w:val="00306774"/>
    <w:rsid w:val="003069A4"/>
    <w:rsid w:val="00306D7A"/>
    <w:rsid w:val="003079AB"/>
    <w:rsid w:val="00307BFF"/>
    <w:rsid w:val="0030D5D9"/>
    <w:rsid w:val="0031039F"/>
    <w:rsid w:val="00310620"/>
    <w:rsid w:val="00310DEF"/>
    <w:rsid w:val="00310E73"/>
    <w:rsid w:val="0031101D"/>
    <w:rsid w:val="0031177F"/>
    <w:rsid w:val="00311FA2"/>
    <w:rsid w:val="00312063"/>
    <w:rsid w:val="00312071"/>
    <w:rsid w:val="003123B7"/>
    <w:rsid w:val="00312E6B"/>
    <w:rsid w:val="00312EB9"/>
    <w:rsid w:val="003132AF"/>
    <w:rsid w:val="00314F42"/>
    <w:rsid w:val="00315FCE"/>
    <w:rsid w:val="0031672D"/>
    <w:rsid w:val="00316DA2"/>
    <w:rsid w:val="00317BB2"/>
    <w:rsid w:val="0031FCDF"/>
    <w:rsid w:val="0032046D"/>
    <w:rsid w:val="003204F2"/>
    <w:rsid w:val="003218D7"/>
    <w:rsid w:val="003219A3"/>
    <w:rsid w:val="00321C77"/>
    <w:rsid w:val="0032226F"/>
    <w:rsid w:val="0032243C"/>
    <w:rsid w:val="003227D8"/>
    <w:rsid w:val="00322CBD"/>
    <w:rsid w:val="00324014"/>
    <w:rsid w:val="00324C72"/>
    <w:rsid w:val="0032500F"/>
    <w:rsid w:val="0032507E"/>
    <w:rsid w:val="00325344"/>
    <w:rsid w:val="0032555E"/>
    <w:rsid w:val="00325638"/>
    <w:rsid w:val="00325825"/>
    <w:rsid w:val="00325879"/>
    <w:rsid w:val="00325BF4"/>
    <w:rsid w:val="0032642E"/>
    <w:rsid w:val="003275AC"/>
    <w:rsid w:val="003277BD"/>
    <w:rsid w:val="0033062A"/>
    <w:rsid w:val="00331BF7"/>
    <w:rsid w:val="003328DC"/>
    <w:rsid w:val="00333296"/>
    <w:rsid w:val="00333A47"/>
    <w:rsid w:val="0033466D"/>
    <w:rsid w:val="0033495C"/>
    <w:rsid w:val="00334D33"/>
    <w:rsid w:val="003359E1"/>
    <w:rsid w:val="003359F9"/>
    <w:rsid w:val="00335B28"/>
    <w:rsid w:val="00335FF7"/>
    <w:rsid w:val="0033624D"/>
    <w:rsid w:val="003365CF"/>
    <w:rsid w:val="00337F1D"/>
    <w:rsid w:val="00341ACB"/>
    <w:rsid w:val="00341D6A"/>
    <w:rsid w:val="00341FDC"/>
    <w:rsid w:val="00342D97"/>
    <w:rsid w:val="003430D5"/>
    <w:rsid w:val="00343427"/>
    <w:rsid w:val="0034448F"/>
    <w:rsid w:val="00344629"/>
    <w:rsid w:val="00344754"/>
    <w:rsid w:val="00345538"/>
    <w:rsid w:val="00345B4D"/>
    <w:rsid w:val="00347352"/>
    <w:rsid w:val="00347A8E"/>
    <w:rsid w:val="00348240"/>
    <w:rsid w:val="0035036F"/>
    <w:rsid w:val="003512A4"/>
    <w:rsid w:val="003514FF"/>
    <w:rsid w:val="003532EA"/>
    <w:rsid w:val="00353596"/>
    <w:rsid w:val="0035472C"/>
    <w:rsid w:val="00354833"/>
    <w:rsid w:val="003554AC"/>
    <w:rsid w:val="003561DF"/>
    <w:rsid w:val="00356515"/>
    <w:rsid w:val="00356915"/>
    <w:rsid w:val="00356A24"/>
    <w:rsid w:val="00356DE1"/>
    <w:rsid w:val="00357AF4"/>
    <w:rsid w:val="00360864"/>
    <w:rsid w:val="0036160A"/>
    <w:rsid w:val="003617D8"/>
    <w:rsid w:val="003617F2"/>
    <w:rsid w:val="00361EAD"/>
    <w:rsid w:val="0036223E"/>
    <w:rsid w:val="0036226B"/>
    <w:rsid w:val="00362C39"/>
    <w:rsid w:val="0036395A"/>
    <w:rsid w:val="00363FAD"/>
    <w:rsid w:val="00364B97"/>
    <w:rsid w:val="00364E7B"/>
    <w:rsid w:val="00366120"/>
    <w:rsid w:val="00366A95"/>
    <w:rsid w:val="00366B26"/>
    <w:rsid w:val="00366B61"/>
    <w:rsid w:val="00366C2D"/>
    <w:rsid w:val="00367A1D"/>
    <w:rsid w:val="00368519"/>
    <w:rsid w:val="00370814"/>
    <w:rsid w:val="00370D97"/>
    <w:rsid w:val="00371159"/>
    <w:rsid w:val="00371402"/>
    <w:rsid w:val="00371A37"/>
    <w:rsid w:val="00372007"/>
    <w:rsid w:val="00373910"/>
    <w:rsid w:val="003745A1"/>
    <w:rsid w:val="00374A88"/>
    <w:rsid w:val="00374C57"/>
    <w:rsid w:val="00375186"/>
    <w:rsid w:val="00376D9E"/>
    <w:rsid w:val="003772FB"/>
    <w:rsid w:val="00377859"/>
    <w:rsid w:val="00377A5C"/>
    <w:rsid w:val="00377A82"/>
    <w:rsid w:val="00380F8D"/>
    <w:rsid w:val="00381AF1"/>
    <w:rsid w:val="00382BAF"/>
    <w:rsid w:val="00382CD9"/>
    <w:rsid w:val="00382DEB"/>
    <w:rsid w:val="003837B6"/>
    <w:rsid w:val="0038403B"/>
    <w:rsid w:val="00384916"/>
    <w:rsid w:val="00384B7D"/>
    <w:rsid w:val="00384F14"/>
    <w:rsid w:val="00385F47"/>
    <w:rsid w:val="003860F7"/>
    <w:rsid w:val="00386151"/>
    <w:rsid w:val="003862E9"/>
    <w:rsid w:val="00386363"/>
    <w:rsid w:val="003867C8"/>
    <w:rsid w:val="00386AD9"/>
    <w:rsid w:val="00386EE5"/>
    <w:rsid w:val="003873E9"/>
    <w:rsid w:val="003877E3"/>
    <w:rsid w:val="003901D9"/>
    <w:rsid w:val="00390C9F"/>
    <w:rsid w:val="003913F0"/>
    <w:rsid w:val="00391985"/>
    <w:rsid w:val="00391A71"/>
    <w:rsid w:val="00392218"/>
    <w:rsid w:val="00392693"/>
    <w:rsid w:val="00392B8B"/>
    <w:rsid w:val="00392D16"/>
    <w:rsid w:val="003932F7"/>
    <w:rsid w:val="00393FB7"/>
    <w:rsid w:val="00394050"/>
    <w:rsid w:val="0039438B"/>
    <w:rsid w:val="003952E1"/>
    <w:rsid w:val="00395791"/>
    <w:rsid w:val="003965B8"/>
    <w:rsid w:val="00396DA6"/>
    <w:rsid w:val="003976B8"/>
    <w:rsid w:val="003A05AF"/>
    <w:rsid w:val="003A0A76"/>
    <w:rsid w:val="003A12EA"/>
    <w:rsid w:val="003A186F"/>
    <w:rsid w:val="003A328D"/>
    <w:rsid w:val="003A3702"/>
    <w:rsid w:val="003A3755"/>
    <w:rsid w:val="003A39FA"/>
    <w:rsid w:val="003A4065"/>
    <w:rsid w:val="003A4152"/>
    <w:rsid w:val="003A465A"/>
    <w:rsid w:val="003A509A"/>
    <w:rsid w:val="003A5333"/>
    <w:rsid w:val="003A59C8"/>
    <w:rsid w:val="003A72B1"/>
    <w:rsid w:val="003B0ABF"/>
    <w:rsid w:val="003B16AF"/>
    <w:rsid w:val="003B1759"/>
    <w:rsid w:val="003B17B0"/>
    <w:rsid w:val="003B1CCD"/>
    <w:rsid w:val="003B28B7"/>
    <w:rsid w:val="003B30CA"/>
    <w:rsid w:val="003B3220"/>
    <w:rsid w:val="003B454B"/>
    <w:rsid w:val="003B4AF0"/>
    <w:rsid w:val="003B54A3"/>
    <w:rsid w:val="003B5831"/>
    <w:rsid w:val="003B5B78"/>
    <w:rsid w:val="003B6D5A"/>
    <w:rsid w:val="003B6E69"/>
    <w:rsid w:val="003B7CB4"/>
    <w:rsid w:val="003B7E42"/>
    <w:rsid w:val="003B7E80"/>
    <w:rsid w:val="003C05A5"/>
    <w:rsid w:val="003C0687"/>
    <w:rsid w:val="003C06DA"/>
    <w:rsid w:val="003C08CF"/>
    <w:rsid w:val="003C1A9E"/>
    <w:rsid w:val="003C22A8"/>
    <w:rsid w:val="003C33BF"/>
    <w:rsid w:val="003C5298"/>
    <w:rsid w:val="003C53A5"/>
    <w:rsid w:val="003C57E0"/>
    <w:rsid w:val="003C650E"/>
    <w:rsid w:val="003C7477"/>
    <w:rsid w:val="003D159F"/>
    <w:rsid w:val="003D2712"/>
    <w:rsid w:val="003D28DF"/>
    <w:rsid w:val="003D2AD1"/>
    <w:rsid w:val="003D405D"/>
    <w:rsid w:val="003D40A2"/>
    <w:rsid w:val="003D4F4F"/>
    <w:rsid w:val="003D5809"/>
    <w:rsid w:val="003D59D3"/>
    <w:rsid w:val="003D5BC0"/>
    <w:rsid w:val="003D5D60"/>
    <w:rsid w:val="003D6069"/>
    <w:rsid w:val="003D6AD3"/>
    <w:rsid w:val="003D6F2D"/>
    <w:rsid w:val="003D7A0D"/>
    <w:rsid w:val="003D7FC7"/>
    <w:rsid w:val="003E1181"/>
    <w:rsid w:val="003E1B27"/>
    <w:rsid w:val="003E25E3"/>
    <w:rsid w:val="003E2BB9"/>
    <w:rsid w:val="003E2CC1"/>
    <w:rsid w:val="003E33FA"/>
    <w:rsid w:val="003E4670"/>
    <w:rsid w:val="003E4BAF"/>
    <w:rsid w:val="003E6909"/>
    <w:rsid w:val="003E70CD"/>
    <w:rsid w:val="003E7372"/>
    <w:rsid w:val="003E7642"/>
    <w:rsid w:val="003E8209"/>
    <w:rsid w:val="003F0B64"/>
    <w:rsid w:val="003F174C"/>
    <w:rsid w:val="003F1966"/>
    <w:rsid w:val="003F1FE8"/>
    <w:rsid w:val="003F22BD"/>
    <w:rsid w:val="003F23E9"/>
    <w:rsid w:val="003F2545"/>
    <w:rsid w:val="003F2658"/>
    <w:rsid w:val="003F27F1"/>
    <w:rsid w:val="003F28FF"/>
    <w:rsid w:val="003F3FDA"/>
    <w:rsid w:val="003F4CBB"/>
    <w:rsid w:val="003F52FE"/>
    <w:rsid w:val="003F6401"/>
    <w:rsid w:val="003F64F7"/>
    <w:rsid w:val="003F6B3B"/>
    <w:rsid w:val="003F6C6E"/>
    <w:rsid w:val="003F6C99"/>
    <w:rsid w:val="003F73C3"/>
    <w:rsid w:val="003F75D5"/>
    <w:rsid w:val="004001A9"/>
    <w:rsid w:val="00400BA6"/>
    <w:rsid w:val="004011A3"/>
    <w:rsid w:val="00401643"/>
    <w:rsid w:val="00401F4B"/>
    <w:rsid w:val="0040255F"/>
    <w:rsid w:val="00402F9F"/>
    <w:rsid w:val="00403394"/>
    <w:rsid w:val="00403A7B"/>
    <w:rsid w:val="00403D99"/>
    <w:rsid w:val="004042A8"/>
    <w:rsid w:val="004042CD"/>
    <w:rsid w:val="00405A5B"/>
    <w:rsid w:val="00406550"/>
    <w:rsid w:val="00406DF8"/>
    <w:rsid w:val="00409A0E"/>
    <w:rsid w:val="00410FBF"/>
    <w:rsid w:val="00411361"/>
    <w:rsid w:val="0041157E"/>
    <w:rsid w:val="0041190D"/>
    <w:rsid w:val="00411D7E"/>
    <w:rsid w:val="004122DD"/>
    <w:rsid w:val="00412667"/>
    <w:rsid w:val="00412B55"/>
    <w:rsid w:val="004138BD"/>
    <w:rsid w:val="004139A4"/>
    <w:rsid w:val="00413C1A"/>
    <w:rsid w:val="004140F7"/>
    <w:rsid w:val="00414CEA"/>
    <w:rsid w:val="00416745"/>
    <w:rsid w:val="004168D3"/>
    <w:rsid w:val="0041863D"/>
    <w:rsid w:val="0042097C"/>
    <w:rsid w:val="00420FEC"/>
    <w:rsid w:val="00421030"/>
    <w:rsid w:val="00421805"/>
    <w:rsid w:val="004218B0"/>
    <w:rsid w:val="00421F0E"/>
    <w:rsid w:val="00422971"/>
    <w:rsid w:val="00423188"/>
    <w:rsid w:val="00424369"/>
    <w:rsid w:val="004243B7"/>
    <w:rsid w:val="0042464D"/>
    <w:rsid w:val="004246FC"/>
    <w:rsid w:val="00425030"/>
    <w:rsid w:val="004259EE"/>
    <w:rsid w:val="00427078"/>
    <w:rsid w:val="0042786E"/>
    <w:rsid w:val="004317B7"/>
    <w:rsid w:val="004318D5"/>
    <w:rsid w:val="00431B48"/>
    <w:rsid w:val="00431C18"/>
    <w:rsid w:val="00431C29"/>
    <w:rsid w:val="00432282"/>
    <w:rsid w:val="00432D8B"/>
    <w:rsid w:val="00433081"/>
    <w:rsid w:val="00433139"/>
    <w:rsid w:val="00433B22"/>
    <w:rsid w:val="00433C60"/>
    <w:rsid w:val="00433DD9"/>
    <w:rsid w:val="0043403C"/>
    <w:rsid w:val="00434468"/>
    <w:rsid w:val="00435AE1"/>
    <w:rsid w:val="00436D8E"/>
    <w:rsid w:val="00440C2B"/>
    <w:rsid w:val="004410EA"/>
    <w:rsid w:val="0044147E"/>
    <w:rsid w:val="00442338"/>
    <w:rsid w:val="00442922"/>
    <w:rsid w:val="004432B7"/>
    <w:rsid w:val="004437D7"/>
    <w:rsid w:val="004440AD"/>
    <w:rsid w:val="0044488D"/>
    <w:rsid w:val="004456EC"/>
    <w:rsid w:val="00445831"/>
    <w:rsid w:val="00445A8D"/>
    <w:rsid w:val="004463BD"/>
    <w:rsid w:val="00446B1B"/>
    <w:rsid w:val="004472DB"/>
    <w:rsid w:val="004473A5"/>
    <w:rsid w:val="004477CF"/>
    <w:rsid w:val="0044794C"/>
    <w:rsid w:val="00447973"/>
    <w:rsid w:val="00450B71"/>
    <w:rsid w:val="00451876"/>
    <w:rsid w:val="00451C12"/>
    <w:rsid w:val="00451F13"/>
    <w:rsid w:val="00452A57"/>
    <w:rsid w:val="00453464"/>
    <w:rsid w:val="004545F5"/>
    <w:rsid w:val="0045475D"/>
    <w:rsid w:val="00456718"/>
    <w:rsid w:val="004567B6"/>
    <w:rsid w:val="004573F2"/>
    <w:rsid w:val="0045D7F0"/>
    <w:rsid w:val="00460179"/>
    <w:rsid w:val="004603D4"/>
    <w:rsid w:val="004607F9"/>
    <w:rsid w:val="00460C56"/>
    <w:rsid w:val="00461E7C"/>
    <w:rsid w:val="004624BC"/>
    <w:rsid w:val="00462AA6"/>
    <w:rsid w:val="0046301E"/>
    <w:rsid w:val="004636FC"/>
    <w:rsid w:val="00464093"/>
    <w:rsid w:val="00465782"/>
    <w:rsid w:val="0046759D"/>
    <w:rsid w:val="00467A57"/>
    <w:rsid w:val="00467A83"/>
    <w:rsid w:val="00470179"/>
    <w:rsid w:val="00471518"/>
    <w:rsid w:val="00471E99"/>
    <w:rsid w:val="0047211B"/>
    <w:rsid w:val="0047234A"/>
    <w:rsid w:val="0047482C"/>
    <w:rsid w:val="0047519A"/>
    <w:rsid w:val="00475FDC"/>
    <w:rsid w:val="00476DD7"/>
    <w:rsid w:val="00477504"/>
    <w:rsid w:val="004778AB"/>
    <w:rsid w:val="00477AA4"/>
    <w:rsid w:val="0047DD93"/>
    <w:rsid w:val="0048013C"/>
    <w:rsid w:val="00480230"/>
    <w:rsid w:val="0048054D"/>
    <w:rsid w:val="004809D4"/>
    <w:rsid w:val="00480B26"/>
    <w:rsid w:val="00480E1E"/>
    <w:rsid w:val="00480F73"/>
    <w:rsid w:val="00481AEF"/>
    <w:rsid w:val="00481FBE"/>
    <w:rsid w:val="00482962"/>
    <w:rsid w:val="00484974"/>
    <w:rsid w:val="00484CB9"/>
    <w:rsid w:val="00484DCE"/>
    <w:rsid w:val="00485978"/>
    <w:rsid w:val="00485E24"/>
    <w:rsid w:val="0048691E"/>
    <w:rsid w:val="00487DFC"/>
    <w:rsid w:val="00487E49"/>
    <w:rsid w:val="00490438"/>
    <w:rsid w:val="004908B1"/>
    <w:rsid w:val="00491167"/>
    <w:rsid w:val="0049131F"/>
    <w:rsid w:val="0049187D"/>
    <w:rsid w:val="00491888"/>
    <w:rsid w:val="00491CEB"/>
    <w:rsid w:val="004921AA"/>
    <w:rsid w:val="0049253C"/>
    <w:rsid w:val="00492637"/>
    <w:rsid w:val="00492E18"/>
    <w:rsid w:val="004931B6"/>
    <w:rsid w:val="00493870"/>
    <w:rsid w:val="00493CDA"/>
    <w:rsid w:val="00493E7D"/>
    <w:rsid w:val="00494030"/>
    <w:rsid w:val="004940DF"/>
    <w:rsid w:val="00494200"/>
    <w:rsid w:val="00495E70"/>
    <w:rsid w:val="0049636F"/>
    <w:rsid w:val="00497F55"/>
    <w:rsid w:val="00497F99"/>
    <w:rsid w:val="004A021D"/>
    <w:rsid w:val="004A0C0A"/>
    <w:rsid w:val="004A0DF7"/>
    <w:rsid w:val="004A0EF2"/>
    <w:rsid w:val="004A0F73"/>
    <w:rsid w:val="004A176A"/>
    <w:rsid w:val="004A1EB3"/>
    <w:rsid w:val="004A282C"/>
    <w:rsid w:val="004A2A02"/>
    <w:rsid w:val="004A3BA6"/>
    <w:rsid w:val="004A3BC1"/>
    <w:rsid w:val="004A3FAB"/>
    <w:rsid w:val="004A409C"/>
    <w:rsid w:val="004A4321"/>
    <w:rsid w:val="004A4543"/>
    <w:rsid w:val="004A490C"/>
    <w:rsid w:val="004A5041"/>
    <w:rsid w:val="004A615A"/>
    <w:rsid w:val="004A6303"/>
    <w:rsid w:val="004A6367"/>
    <w:rsid w:val="004A64EE"/>
    <w:rsid w:val="004A68E9"/>
    <w:rsid w:val="004A76FE"/>
    <w:rsid w:val="004B078B"/>
    <w:rsid w:val="004B1505"/>
    <w:rsid w:val="004B27CA"/>
    <w:rsid w:val="004B303A"/>
    <w:rsid w:val="004B3599"/>
    <w:rsid w:val="004B3854"/>
    <w:rsid w:val="004B4323"/>
    <w:rsid w:val="004B4966"/>
    <w:rsid w:val="004B4CA5"/>
    <w:rsid w:val="004B4D55"/>
    <w:rsid w:val="004B4F7E"/>
    <w:rsid w:val="004B523F"/>
    <w:rsid w:val="004B59B3"/>
    <w:rsid w:val="004B6380"/>
    <w:rsid w:val="004B6895"/>
    <w:rsid w:val="004B6C3B"/>
    <w:rsid w:val="004B6FBF"/>
    <w:rsid w:val="004B733C"/>
    <w:rsid w:val="004C13B1"/>
    <w:rsid w:val="004C17E0"/>
    <w:rsid w:val="004C2F94"/>
    <w:rsid w:val="004C3004"/>
    <w:rsid w:val="004C3E02"/>
    <w:rsid w:val="004C3E70"/>
    <w:rsid w:val="004C418C"/>
    <w:rsid w:val="004C529D"/>
    <w:rsid w:val="004C5A65"/>
    <w:rsid w:val="004C6C9F"/>
    <w:rsid w:val="004C6FD3"/>
    <w:rsid w:val="004C779E"/>
    <w:rsid w:val="004D0A66"/>
    <w:rsid w:val="004D0ACF"/>
    <w:rsid w:val="004D0E27"/>
    <w:rsid w:val="004D207F"/>
    <w:rsid w:val="004D2615"/>
    <w:rsid w:val="004D27DF"/>
    <w:rsid w:val="004D3079"/>
    <w:rsid w:val="004D3361"/>
    <w:rsid w:val="004D3A4D"/>
    <w:rsid w:val="004D3B29"/>
    <w:rsid w:val="004D47CD"/>
    <w:rsid w:val="004D4A7B"/>
    <w:rsid w:val="004D5775"/>
    <w:rsid w:val="004D5BD7"/>
    <w:rsid w:val="004D6EC5"/>
    <w:rsid w:val="004D71D9"/>
    <w:rsid w:val="004D792E"/>
    <w:rsid w:val="004D7C10"/>
    <w:rsid w:val="004E01D5"/>
    <w:rsid w:val="004E0C4A"/>
    <w:rsid w:val="004E1AE7"/>
    <w:rsid w:val="004E2C9C"/>
    <w:rsid w:val="004E3587"/>
    <w:rsid w:val="004E37E5"/>
    <w:rsid w:val="004E4210"/>
    <w:rsid w:val="004E4221"/>
    <w:rsid w:val="004E55B0"/>
    <w:rsid w:val="004E578C"/>
    <w:rsid w:val="004E6AB2"/>
    <w:rsid w:val="004E6BCA"/>
    <w:rsid w:val="004E6C00"/>
    <w:rsid w:val="004E6DC6"/>
    <w:rsid w:val="004E709A"/>
    <w:rsid w:val="004E7609"/>
    <w:rsid w:val="004E7CA9"/>
    <w:rsid w:val="004F0672"/>
    <w:rsid w:val="004F1332"/>
    <w:rsid w:val="004F149F"/>
    <w:rsid w:val="004F172E"/>
    <w:rsid w:val="004F19CF"/>
    <w:rsid w:val="004F2581"/>
    <w:rsid w:val="004F30D5"/>
    <w:rsid w:val="004F37AF"/>
    <w:rsid w:val="004F4CC7"/>
    <w:rsid w:val="004F50F9"/>
    <w:rsid w:val="004F5842"/>
    <w:rsid w:val="004F59CF"/>
    <w:rsid w:val="004F731D"/>
    <w:rsid w:val="004F7481"/>
    <w:rsid w:val="004F7C75"/>
    <w:rsid w:val="005003A8"/>
    <w:rsid w:val="005004D1"/>
    <w:rsid w:val="005005E5"/>
    <w:rsid w:val="0050077D"/>
    <w:rsid w:val="00500B9A"/>
    <w:rsid w:val="00501084"/>
    <w:rsid w:val="005019F9"/>
    <w:rsid w:val="00501AA0"/>
    <w:rsid w:val="00501E1F"/>
    <w:rsid w:val="00502881"/>
    <w:rsid w:val="00502B54"/>
    <w:rsid w:val="00502DB6"/>
    <w:rsid w:val="00502E26"/>
    <w:rsid w:val="00502E65"/>
    <w:rsid w:val="00503FCE"/>
    <w:rsid w:val="00504AF6"/>
    <w:rsid w:val="00505245"/>
    <w:rsid w:val="00505394"/>
    <w:rsid w:val="0050566C"/>
    <w:rsid w:val="00505BB9"/>
    <w:rsid w:val="00506CD8"/>
    <w:rsid w:val="005079D9"/>
    <w:rsid w:val="00507B57"/>
    <w:rsid w:val="00507BE3"/>
    <w:rsid w:val="00507FCF"/>
    <w:rsid w:val="00510B2E"/>
    <w:rsid w:val="00511B73"/>
    <w:rsid w:val="0051224E"/>
    <w:rsid w:val="005124A7"/>
    <w:rsid w:val="0051252F"/>
    <w:rsid w:val="0051275C"/>
    <w:rsid w:val="00512D77"/>
    <w:rsid w:val="00513219"/>
    <w:rsid w:val="00513F01"/>
    <w:rsid w:val="005145A4"/>
    <w:rsid w:val="00514985"/>
    <w:rsid w:val="00515FE4"/>
    <w:rsid w:val="00517CA5"/>
    <w:rsid w:val="00517D38"/>
    <w:rsid w:val="00517E8B"/>
    <w:rsid w:val="00520506"/>
    <w:rsid w:val="00520C52"/>
    <w:rsid w:val="00521444"/>
    <w:rsid w:val="00521539"/>
    <w:rsid w:val="00521674"/>
    <w:rsid w:val="00521BD7"/>
    <w:rsid w:val="0052233B"/>
    <w:rsid w:val="005227F1"/>
    <w:rsid w:val="0052295F"/>
    <w:rsid w:val="00522ADE"/>
    <w:rsid w:val="00524802"/>
    <w:rsid w:val="005262E1"/>
    <w:rsid w:val="005265B4"/>
    <w:rsid w:val="00526F0E"/>
    <w:rsid w:val="005271E0"/>
    <w:rsid w:val="005278B9"/>
    <w:rsid w:val="00527B46"/>
    <w:rsid w:val="0052C311"/>
    <w:rsid w:val="00530195"/>
    <w:rsid w:val="00530E57"/>
    <w:rsid w:val="0053133A"/>
    <w:rsid w:val="00531559"/>
    <w:rsid w:val="005319AC"/>
    <w:rsid w:val="005329BB"/>
    <w:rsid w:val="0053380A"/>
    <w:rsid w:val="00533BDF"/>
    <w:rsid w:val="00536097"/>
    <w:rsid w:val="005360D5"/>
    <w:rsid w:val="00536C2A"/>
    <w:rsid w:val="00536D65"/>
    <w:rsid w:val="00537043"/>
    <w:rsid w:val="005373E8"/>
    <w:rsid w:val="0053794B"/>
    <w:rsid w:val="00537D66"/>
    <w:rsid w:val="0053D4DD"/>
    <w:rsid w:val="0053FBDA"/>
    <w:rsid w:val="00540127"/>
    <w:rsid w:val="005402C4"/>
    <w:rsid w:val="0054041D"/>
    <w:rsid w:val="00540694"/>
    <w:rsid w:val="00540A9F"/>
    <w:rsid w:val="00540F5C"/>
    <w:rsid w:val="00540FED"/>
    <w:rsid w:val="0054182E"/>
    <w:rsid w:val="00541A7D"/>
    <w:rsid w:val="00542391"/>
    <w:rsid w:val="00542E5E"/>
    <w:rsid w:val="00543179"/>
    <w:rsid w:val="0054405F"/>
    <w:rsid w:val="00544C46"/>
    <w:rsid w:val="005459BB"/>
    <w:rsid w:val="00545CB6"/>
    <w:rsid w:val="0054624E"/>
    <w:rsid w:val="005463C0"/>
    <w:rsid w:val="00546F42"/>
    <w:rsid w:val="0054CD5F"/>
    <w:rsid w:val="0055033E"/>
    <w:rsid w:val="005507E0"/>
    <w:rsid w:val="00550D24"/>
    <w:rsid w:val="00551B23"/>
    <w:rsid w:val="00551E6E"/>
    <w:rsid w:val="005526B0"/>
    <w:rsid w:val="005526FA"/>
    <w:rsid w:val="00552EB8"/>
    <w:rsid w:val="00553E4D"/>
    <w:rsid w:val="00554428"/>
    <w:rsid w:val="00554935"/>
    <w:rsid w:val="00554C15"/>
    <w:rsid w:val="00554D2D"/>
    <w:rsid w:val="005560FC"/>
    <w:rsid w:val="005566A3"/>
    <w:rsid w:val="0055710D"/>
    <w:rsid w:val="00557C9D"/>
    <w:rsid w:val="0056002D"/>
    <w:rsid w:val="00560BC1"/>
    <w:rsid w:val="00560D5A"/>
    <w:rsid w:val="0056112A"/>
    <w:rsid w:val="00561797"/>
    <w:rsid w:val="00561A6F"/>
    <w:rsid w:val="005621EC"/>
    <w:rsid w:val="00562A8C"/>
    <w:rsid w:val="00562B47"/>
    <w:rsid w:val="0056306A"/>
    <w:rsid w:val="005630E0"/>
    <w:rsid w:val="0056355D"/>
    <w:rsid w:val="00563590"/>
    <w:rsid w:val="005635D2"/>
    <w:rsid w:val="00564C2A"/>
    <w:rsid w:val="00564D5F"/>
    <w:rsid w:val="00564E0F"/>
    <w:rsid w:val="00565573"/>
    <w:rsid w:val="00566B3F"/>
    <w:rsid w:val="00567D19"/>
    <w:rsid w:val="005706B9"/>
    <w:rsid w:val="0057074B"/>
    <w:rsid w:val="00570B38"/>
    <w:rsid w:val="00572CBC"/>
    <w:rsid w:val="00573FA6"/>
    <w:rsid w:val="0057418E"/>
    <w:rsid w:val="005758B0"/>
    <w:rsid w:val="005766FB"/>
    <w:rsid w:val="0057683D"/>
    <w:rsid w:val="00577A3A"/>
    <w:rsid w:val="00577EB1"/>
    <w:rsid w:val="0057FF9A"/>
    <w:rsid w:val="005808E5"/>
    <w:rsid w:val="0058180B"/>
    <w:rsid w:val="00581E55"/>
    <w:rsid w:val="00582201"/>
    <w:rsid w:val="00582698"/>
    <w:rsid w:val="00583C7B"/>
    <w:rsid w:val="0058404A"/>
    <w:rsid w:val="00584267"/>
    <w:rsid w:val="005845A4"/>
    <w:rsid w:val="00584843"/>
    <w:rsid w:val="00584C60"/>
    <w:rsid w:val="00584FBE"/>
    <w:rsid w:val="00586B07"/>
    <w:rsid w:val="00586EC3"/>
    <w:rsid w:val="005870F9"/>
    <w:rsid w:val="00587141"/>
    <w:rsid w:val="00587382"/>
    <w:rsid w:val="00587878"/>
    <w:rsid w:val="005878BF"/>
    <w:rsid w:val="00587F9D"/>
    <w:rsid w:val="00587FB9"/>
    <w:rsid w:val="005909CA"/>
    <w:rsid w:val="00590F83"/>
    <w:rsid w:val="00591044"/>
    <w:rsid w:val="0059131F"/>
    <w:rsid w:val="00591738"/>
    <w:rsid w:val="00591A04"/>
    <w:rsid w:val="00591A2E"/>
    <w:rsid w:val="00591AE6"/>
    <w:rsid w:val="00592C0B"/>
    <w:rsid w:val="00593127"/>
    <w:rsid w:val="0059320F"/>
    <w:rsid w:val="0059351D"/>
    <w:rsid w:val="00595B47"/>
    <w:rsid w:val="0059629B"/>
    <w:rsid w:val="005979BA"/>
    <w:rsid w:val="00597B3F"/>
    <w:rsid w:val="00597C44"/>
    <w:rsid w:val="00597FC2"/>
    <w:rsid w:val="005987E4"/>
    <w:rsid w:val="005A0ADE"/>
    <w:rsid w:val="005A0E17"/>
    <w:rsid w:val="005A1F6B"/>
    <w:rsid w:val="005A3D2D"/>
    <w:rsid w:val="005A3F6D"/>
    <w:rsid w:val="005A4CB6"/>
    <w:rsid w:val="005A4D57"/>
    <w:rsid w:val="005A5457"/>
    <w:rsid w:val="005A5CE1"/>
    <w:rsid w:val="005A6094"/>
    <w:rsid w:val="005A6656"/>
    <w:rsid w:val="005A6F44"/>
    <w:rsid w:val="005A72A4"/>
    <w:rsid w:val="005A77A9"/>
    <w:rsid w:val="005A79D9"/>
    <w:rsid w:val="005B0B73"/>
    <w:rsid w:val="005B1056"/>
    <w:rsid w:val="005B170F"/>
    <w:rsid w:val="005B1A34"/>
    <w:rsid w:val="005B1D5D"/>
    <w:rsid w:val="005B2BC2"/>
    <w:rsid w:val="005B2D62"/>
    <w:rsid w:val="005B2E46"/>
    <w:rsid w:val="005B30DD"/>
    <w:rsid w:val="005B3A2E"/>
    <w:rsid w:val="005B4128"/>
    <w:rsid w:val="005B423E"/>
    <w:rsid w:val="005B4C7B"/>
    <w:rsid w:val="005B4E42"/>
    <w:rsid w:val="005B4F87"/>
    <w:rsid w:val="005B5C2F"/>
    <w:rsid w:val="005B5FC9"/>
    <w:rsid w:val="005B6268"/>
    <w:rsid w:val="005C14B2"/>
    <w:rsid w:val="005C160D"/>
    <w:rsid w:val="005C2045"/>
    <w:rsid w:val="005C264A"/>
    <w:rsid w:val="005C37A8"/>
    <w:rsid w:val="005C37B0"/>
    <w:rsid w:val="005C388C"/>
    <w:rsid w:val="005C3F23"/>
    <w:rsid w:val="005C4DC6"/>
    <w:rsid w:val="005C511B"/>
    <w:rsid w:val="005C534D"/>
    <w:rsid w:val="005C54AA"/>
    <w:rsid w:val="005C5826"/>
    <w:rsid w:val="005C65C6"/>
    <w:rsid w:val="005C7208"/>
    <w:rsid w:val="005D018D"/>
    <w:rsid w:val="005D058B"/>
    <w:rsid w:val="005D0629"/>
    <w:rsid w:val="005D081C"/>
    <w:rsid w:val="005D0A59"/>
    <w:rsid w:val="005D1754"/>
    <w:rsid w:val="005D1C80"/>
    <w:rsid w:val="005D2786"/>
    <w:rsid w:val="005D2BF3"/>
    <w:rsid w:val="005D341C"/>
    <w:rsid w:val="005D37E8"/>
    <w:rsid w:val="005D3895"/>
    <w:rsid w:val="005D410F"/>
    <w:rsid w:val="005D46A2"/>
    <w:rsid w:val="005D46FC"/>
    <w:rsid w:val="005D4EAC"/>
    <w:rsid w:val="005D4FAF"/>
    <w:rsid w:val="005D63B8"/>
    <w:rsid w:val="005D68D1"/>
    <w:rsid w:val="005D6A8E"/>
    <w:rsid w:val="005D9F07"/>
    <w:rsid w:val="005E1023"/>
    <w:rsid w:val="005E1811"/>
    <w:rsid w:val="005E2151"/>
    <w:rsid w:val="005E278A"/>
    <w:rsid w:val="005E29CF"/>
    <w:rsid w:val="005E443D"/>
    <w:rsid w:val="005E450D"/>
    <w:rsid w:val="005E47B2"/>
    <w:rsid w:val="005E4F06"/>
    <w:rsid w:val="005E5665"/>
    <w:rsid w:val="005E5D24"/>
    <w:rsid w:val="005E5F62"/>
    <w:rsid w:val="005E62FF"/>
    <w:rsid w:val="005E6E3A"/>
    <w:rsid w:val="005E6EAF"/>
    <w:rsid w:val="005E7BB1"/>
    <w:rsid w:val="005F084B"/>
    <w:rsid w:val="005F0C6B"/>
    <w:rsid w:val="005F1CB5"/>
    <w:rsid w:val="005F1D63"/>
    <w:rsid w:val="005F2201"/>
    <w:rsid w:val="005F2840"/>
    <w:rsid w:val="005F2BA5"/>
    <w:rsid w:val="005F2E3E"/>
    <w:rsid w:val="005F2FBB"/>
    <w:rsid w:val="005F3DA5"/>
    <w:rsid w:val="005F4140"/>
    <w:rsid w:val="005F43A4"/>
    <w:rsid w:val="005F4AAC"/>
    <w:rsid w:val="005F4BD9"/>
    <w:rsid w:val="005F549E"/>
    <w:rsid w:val="005F5523"/>
    <w:rsid w:val="005F5C00"/>
    <w:rsid w:val="005F5DFD"/>
    <w:rsid w:val="005F630A"/>
    <w:rsid w:val="005F632C"/>
    <w:rsid w:val="005F6459"/>
    <w:rsid w:val="005F64D4"/>
    <w:rsid w:val="005F6BBB"/>
    <w:rsid w:val="005F7A0B"/>
    <w:rsid w:val="00600148"/>
    <w:rsid w:val="006004DB"/>
    <w:rsid w:val="00600BEB"/>
    <w:rsid w:val="00600D26"/>
    <w:rsid w:val="00600E38"/>
    <w:rsid w:val="00600E9E"/>
    <w:rsid w:val="00600FCD"/>
    <w:rsid w:val="00601C39"/>
    <w:rsid w:val="00601C79"/>
    <w:rsid w:val="00602880"/>
    <w:rsid w:val="00602AD0"/>
    <w:rsid w:val="00602E88"/>
    <w:rsid w:val="0060317B"/>
    <w:rsid w:val="00603270"/>
    <w:rsid w:val="00604648"/>
    <w:rsid w:val="00604656"/>
    <w:rsid w:val="00605A9E"/>
    <w:rsid w:val="00606927"/>
    <w:rsid w:val="00607029"/>
    <w:rsid w:val="00607D35"/>
    <w:rsid w:val="00607FF9"/>
    <w:rsid w:val="00610408"/>
    <w:rsid w:val="006115F7"/>
    <w:rsid w:val="00612449"/>
    <w:rsid w:val="00612A7A"/>
    <w:rsid w:val="006136CC"/>
    <w:rsid w:val="00613AFF"/>
    <w:rsid w:val="006143EB"/>
    <w:rsid w:val="00615198"/>
    <w:rsid w:val="00615BCC"/>
    <w:rsid w:val="006171EC"/>
    <w:rsid w:val="00617679"/>
    <w:rsid w:val="00617F10"/>
    <w:rsid w:val="006200B1"/>
    <w:rsid w:val="00620449"/>
    <w:rsid w:val="00620CBD"/>
    <w:rsid w:val="00621463"/>
    <w:rsid w:val="006216B2"/>
    <w:rsid w:val="006224B0"/>
    <w:rsid w:val="00622B1D"/>
    <w:rsid w:val="00622EAD"/>
    <w:rsid w:val="00623DC0"/>
    <w:rsid w:val="00624B4E"/>
    <w:rsid w:val="00624CBE"/>
    <w:rsid w:val="006250AA"/>
    <w:rsid w:val="006263B4"/>
    <w:rsid w:val="0062745C"/>
    <w:rsid w:val="006274D9"/>
    <w:rsid w:val="006279BD"/>
    <w:rsid w:val="00627EC6"/>
    <w:rsid w:val="00630BD1"/>
    <w:rsid w:val="006313F7"/>
    <w:rsid w:val="00631BB4"/>
    <w:rsid w:val="00632E61"/>
    <w:rsid w:val="006347BA"/>
    <w:rsid w:val="006349A3"/>
    <w:rsid w:val="00634D7F"/>
    <w:rsid w:val="006358A4"/>
    <w:rsid w:val="00635E1F"/>
    <w:rsid w:val="00635FCE"/>
    <w:rsid w:val="0063694C"/>
    <w:rsid w:val="00636D8A"/>
    <w:rsid w:val="0063706D"/>
    <w:rsid w:val="0063720F"/>
    <w:rsid w:val="006372AF"/>
    <w:rsid w:val="0063761B"/>
    <w:rsid w:val="00637C3E"/>
    <w:rsid w:val="00640981"/>
    <w:rsid w:val="00640DCE"/>
    <w:rsid w:val="00641327"/>
    <w:rsid w:val="006416A6"/>
    <w:rsid w:val="0064193E"/>
    <w:rsid w:val="00641C50"/>
    <w:rsid w:val="00641FB5"/>
    <w:rsid w:val="006425FD"/>
    <w:rsid w:val="006428E7"/>
    <w:rsid w:val="006438FF"/>
    <w:rsid w:val="00643F30"/>
    <w:rsid w:val="00644DCB"/>
    <w:rsid w:val="00645057"/>
    <w:rsid w:val="006450BA"/>
    <w:rsid w:val="00645C3E"/>
    <w:rsid w:val="0064660D"/>
    <w:rsid w:val="0064663B"/>
    <w:rsid w:val="00646888"/>
    <w:rsid w:val="00646DE6"/>
    <w:rsid w:val="00646EAE"/>
    <w:rsid w:val="00647615"/>
    <w:rsid w:val="00647AC7"/>
    <w:rsid w:val="00650BEC"/>
    <w:rsid w:val="00650C56"/>
    <w:rsid w:val="006528BF"/>
    <w:rsid w:val="006528DF"/>
    <w:rsid w:val="006532A5"/>
    <w:rsid w:val="006532E1"/>
    <w:rsid w:val="00653368"/>
    <w:rsid w:val="00653987"/>
    <w:rsid w:val="00654268"/>
    <w:rsid w:val="00654968"/>
    <w:rsid w:val="00654B84"/>
    <w:rsid w:val="00655689"/>
    <w:rsid w:val="0065568E"/>
    <w:rsid w:val="00655907"/>
    <w:rsid w:val="00656A4B"/>
    <w:rsid w:val="00656EC4"/>
    <w:rsid w:val="0065954E"/>
    <w:rsid w:val="0066009F"/>
    <w:rsid w:val="0066182E"/>
    <w:rsid w:val="00661A4A"/>
    <w:rsid w:val="00661CE4"/>
    <w:rsid w:val="006623C8"/>
    <w:rsid w:val="00662C68"/>
    <w:rsid w:val="00663B34"/>
    <w:rsid w:val="00664357"/>
    <w:rsid w:val="006663A2"/>
    <w:rsid w:val="0066644A"/>
    <w:rsid w:val="00666A9A"/>
    <w:rsid w:val="006677F9"/>
    <w:rsid w:val="00670CF0"/>
    <w:rsid w:val="006713BF"/>
    <w:rsid w:val="006716E8"/>
    <w:rsid w:val="0067246D"/>
    <w:rsid w:val="00672681"/>
    <w:rsid w:val="00672B4B"/>
    <w:rsid w:val="00672EA6"/>
    <w:rsid w:val="00673B42"/>
    <w:rsid w:val="00673D86"/>
    <w:rsid w:val="00673DBF"/>
    <w:rsid w:val="00673EFA"/>
    <w:rsid w:val="006750D3"/>
    <w:rsid w:val="0067581F"/>
    <w:rsid w:val="00675832"/>
    <w:rsid w:val="00675CD2"/>
    <w:rsid w:val="00676C8B"/>
    <w:rsid w:val="00677004"/>
    <w:rsid w:val="00677E21"/>
    <w:rsid w:val="0067D1C8"/>
    <w:rsid w:val="0067E07D"/>
    <w:rsid w:val="0067EBC6"/>
    <w:rsid w:val="00680397"/>
    <w:rsid w:val="00680AED"/>
    <w:rsid w:val="00681668"/>
    <w:rsid w:val="00681A8B"/>
    <w:rsid w:val="0068224A"/>
    <w:rsid w:val="00683F4C"/>
    <w:rsid w:val="00684A0F"/>
    <w:rsid w:val="00686206"/>
    <w:rsid w:val="00687149"/>
    <w:rsid w:val="0069091A"/>
    <w:rsid w:val="0069121A"/>
    <w:rsid w:val="00691C0B"/>
    <w:rsid w:val="006923FD"/>
    <w:rsid w:val="006927BD"/>
    <w:rsid w:val="00692A8A"/>
    <w:rsid w:val="006930C9"/>
    <w:rsid w:val="00693409"/>
    <w:rsid w:val="00694626"/>
    <w:rsid w:val="006954BA"/>
    <w:rsid w:val="00695C30"/>
    <w:rsid w:val="00696535"/>
    <w:rsid w:val="00697920"/>
    <w:rsid w:val="0069D38D"/>
    <w:rsid w:val="006A0337"/>
    <w:rsid w:val="006A0CC7"/>
    <w:rsid w:val="006A0EA1"/>
    <w:rsid w:val="006A1F7F"/>
    <w:rsid w:val="006A2010"/>
    <w:rsid w:val="006A21DE"/>
    <w:rsid w:val="006A2255"/>
    <w:rsid w:val="006A23B0"/>
    <w:rsid w:val="006A2E6E"/>
    <w:rsid w:val="006A3A49"/>
    <w:rsid w:val="006A3C04"/>
    <w:rsid w:val="006A45F1"/>
    <w:rsid w:val="006A4AC0"/>
    <w:rsid w:val="006A4BD9"/>
    <w:rsid w:val="006A5283"/>
    <w:rsid w:val="006A553E"/>
    <w:rsid w:val="006A5C5E"/>
    <w:rsid w:val="006A60AA"/>
    <w:rsid w:val="006A6855"/>
    <w:rsid w:val="006B06F4"/>
    <w:rsid w:val="006B08E9"/>
    <w:rsid w:val="006B0E02"/>
    <w:rsid w:val="006B1504"/>
    <w:rsid w:val="006B1E55"/>
    <w:rsid w:val="006B2083"/>
    <w:rsid w:val="006B213A"/>
    <w:rsid w:val="006B3160"/>
    <w:rsid w:val="006B4051"/>
    <w:rsid w:val="006B411A"/>
    <w:rsid w:val="006B4635"/>
    <w:rsid w:val="006B4996"/>
    <w:rsid w:val="006B4A48"/>
    <w:rsid w:val="006B6261"/>
    <w:rsid w:val="006B66ED"/>
    <w:rsid w:val="006B6B0F"/>
    <w:rsid w:val="006B6E70"/>
    <w:rsid w:val="006B75D3"/>
    <w:rsid w:val="006B782C"/>
    <w:rsid w:val="006B7E61"/>
    <w:rsid w:val="006C16D7"/>
    <w:rsid w:val="006C1708"/>
    <w:rsid w:val="006C1D17"/>
    <w:rsid w:val="006C1DEB"/>
    <w:rsid w:val="006C1EF6"/>
    <w:rsid w:val="006C2831"/>
    <w:rsid w:val="006C2894"/>
    <w:rsid w:val="006C2E86"/>
    <w:rsid w:val="006C37DC"/>
    <w:rsid w:val="006C48EE"/>
    <w:rsid w:val="006C4C4E"/>
    <w:rsid w:val="006C5D16"/>
    <w:rsid w:val="006C6BB8"/>
    <w:rsid w:val="006C6FAF"/>
    <w:rsid w:val="006C716C"/>
    <w:rsid w:val="006D0C69"/>
    <w:rsid w:val="006D0FF4"/>
    <w:rsid w:val="006D1C11"/>
    <w:rsid w:val="006D1EA0"/>
    <w:rsid w:val="006D2325"/>
    <w:rsid w:val="006D27D0"/>
    <w:rsid w:val="006D2A76"/>
    <w:rsid w:val="006D3751"/>
    <w:rsid w:val="006D37C6"/>
    <w:rsid w:val="006D39C1"/>
    <w:rsid w:val="006D41F0"/>
    <w:rsid w:val="006D570E"/>
    <w:rsid w:val="006D674F"/>
    <w:rsid w:val="006D757A"/>
    <w:rsid w:val="006D76DD"/>
    <w:rsid w:val="006D7E98"/>
    <w:rsid w:val="006E0628"/>
    <w:rsid w:val="006E06B8"/>
    <w:rsid w:val="006E08FF"/>
    <w:rsid w:val="006E0ECC"/>
    <w:rsid w:val="006E1B67"/>
    <w:rsid w:val="006E1E7F"/>
    <w:rsid w:val="006E1F1C"/>
    <w:rsid w:val="006E2AA6"/>
    <w:rsid w:val="006E30EB"/>
    <w:rsid w:val="006E3680"/>
    <w:rsid w:val="006E3F0C"/>
    <w:rsid w:val="006E48C7"/>
    <w:rsid w:val="006E52B1"/>
    <w:rsid w:val="006E5E14"/>
    <w:rsid w:val="006E5EBA"/>
    <w:rsid w:val="006E6545"/>
    <w:rsid w:val="006E6B91"/>
    <w:rsid w:val="006E6DC3"/>
    <w:rsid w:val="006E74C1"/>
    <w:rsid w:val="006E758E"/>
    <w:rsid w:val="006E7871"/>
    <w:rsid w:val="006E7EB7"/>
    <w:rsid w:val="006F00C6"/>
    <w:rsid w:val="006F0373"/>
    <w:rsid w:val="006F0485"/>
    <w:rsid w:val="006F066E"/>
    <w:rsid w:val="006F077E"/>
    <w:rsid w:val="006F0EA2"/>
    <w:rsid w:val="006F2AB9"/>
    <w:rsid w:val="006F2EDE"/>
    <w:rsid w:val="006F3070"/>
    <w:rsid w:val="006F3E57"/>
    <w:rsid w:val="006F3F40"/>
    <w:rsid w:val="006F4753"/>
    <w:rsid w:val="006F6537"/>
    <w:rsid w:val="006F677F"/>
    <w:rsid w:val="006F6AC3"/>
    <w:rsid w:val="006F6AC4"/>
    <w:rsid w:val="006F78BF"/>
    <w:rsid w:val="006F7937"/>
    <w:rsid w:val="0070029A"/>
    <w:rsid w:val="00700684"/>
    <w:rsid w:val="00700D23"/>
    <w:rsid w:val="00700FCD"/>
    <w:rsid w:val="00701021"/>
    <w:rsid w:val="007010F4"/>
    <w:rsid w:val="007013CA"/>
    <w:rsid w:val="00701A08"/>
    <w:rsid w:val="00701CEC"/>
    <w:rsid w:val="00702AAF"/>
    <w:rsid w:val="00702C4E"/>
    <w:rsid w:val="007050A4"/>
    <w:rsid w:val="00706B3A"/>
    <w:rsid w:val="00706B4D"/>
    <w:rsid w:val="00706F2F"/>
    <w:rsid w:val="00707185"/>
    <w:rsid w:val="00707369"/>
    <w:rsid w:val="00707413"/>
    <w:rsid w:val="0070757F"/>
    <w:rsid w:val="00707ECA"/>
    <w:rsid w:val="00710B77"/>
    <w:rsid w:val="00711BF1"/>
    <w:rsid w:val="00711BF3"/>
    <w:rsid w:val="007121AE"/>
    <w:rsid w:val="00712AD0"/>
    <w:rsid w:val="007132FD"/>
    <w:rsid w:val="007137E8"/>
    <w:rsid w:val="00713E00"/>
    <w:rsid w:val="00714398"/>
    <w:rsid w:val="0071501C"/>
    <w:rsid w:val="007156B0"/>
    <w:rsid w:val="007157C9"/>
    <w:rsid w:val="00715ECA"/>
    <w:rsid w:val="00715F96"/>
    <w:rsid w:val="0071607C"/>
    <w:rsid w:val="007163DE"/>
    <w:rsid w:val="00716926"/>
    <w:rsid w:val="00716FE9"/>
    <w:rsid w:val="0071703B"/>
    <w:rsid w:val="00717740"/>
    <w:rsid w:val="007177D7"/>
    <w:rsid w:val="00717EBC"/>
    <w:rsid w:val="0071F223"/>
    <w:rsid w:val="0072026C"/>
    <w:rsid w:val="00720754"/>
    <w:rsid w:val="00722153"/>
    <w:rsid w:val="00722AA6"/>
    <w:rsid w:val="007246F1"/>
    <w:rsid w:val="00725D07"/>
    <w:rsid w:val="00725F79"/>
    <w:rsid w:val="00726CDB"/>
    <w:rsid w:val="00727137"/>
    <w:rsid w:val="007276DD"/>
    <w:rsid w:val="00727728"/>
    <w:rsid w:val="0072B08A"/>
    <w:rsid w:val="00730507"/>
    <w:rsid w:val="00731064"/>
    <w:rsid w:val="00731112"/>
    <w:rsid w:val="007312AD"/>
    <w:rsid w:val="0073201F"/>
    <w:rsid w:val="00735114"/>
    <w:rsid w:val="00736123"/>
    <w:rsid w:val="007365C8"/>
    <w:rsid w:val="00736A1A"/>
    <w:rsid w:val="007378FD"/>
    <w:rsid w:val="00737A74"/>
    <w:rsid w:val="00737D69"/>
    <w:rsid w:val="00740271"/>
    <w:rsid w:val="00740AB8"/>
    <w:rsid w:val="00740C22"/>
    <w:rsid w:val="0074110E"/>
    <w:rsid w:val="0074130B"/>
    <w:rsid w:val="00742123"/>
    <w:rsid w:val="0074236D"/>
    <w:rsid w:val="00742B6A"/>
    <w:rsid w:val="00743664"/>
    <w:rsid w:val="00743769"/>
    <w:rsid w:val="00743F5E"/>
    <w:rsid w:val="0074423B"/>
    <w:rsid w:val="0074510D"/>
    <w:rsid w:val="0074548B"/>
    <w:rsid w:val="0074579E"/>
    <w:rsid w:val="00745DFA"/>
    <w:rsid w:val="00745E6E"/>
    <w:rsid w:val="007466BC"/>
    <w:rsid w:val="007478D7"/>
    <w:rsid w:val="007501D7"/>
    <w:rsid w:val="0075033D"/>
    <w:rsid w:val="00750791"/>
    <w:rsid w:val="00751A07"/>
    <w:rsid w:val="00751CEF"/>
    <w:rsid w:val="00751E43"/>
    <w:rsid w:val="00752E2C"/>
    <w:rsid w:val="00752F35"/>
    <w:rsid w:val="00753C4A"/>
    <w:rsid w:val="007545A5"/>
    <w:rsid w:val="007545A9"/>
    <w:rsid w:val="007554A6"/>
    <w:rsid w:val="007563A8"/>
    <w:rsid w:val="007570D6"/>
    <w:rsid w:val="00757266"/>
    <w:rsid w:val="00757E25"/>
    <w:rsid w:val="00757F2B"/>
    <w:rsid w:val="00758E9F"/>
    <w:rsid w:val="007600F5"/>
    <w:rsid w:val="007604B8"/>
    <w:rsid w:val="00760FCE"/>
    <w:rsid w:val="00761127"/>
    <w:rsid w:val="00761717"/>
    <w:rsid w:val="0076182B"/>
    <w:rsid w:val="007623F7"/>
    <w:rsid w:val="007642C8"/>
    <w:rsid w:val="007646C4"/>
    <w:rsid w:val="007658A7"/>
    <w:rsid w:val="00765F59"/>
    <w:rsid w:val="0076719F"/>
    <w:rsid w:val="00767285"/>
    <w:rsid w:val="00767F2B"/>
    <w:rsid w:val="0076CD1B"/>
    <w:rsid w:val="0077010B"/>
    <w:rsid w:val="00770C92"/>
    <w:rsid w:val="00771304"/>
    <w:rsid w:val="00771D9C"/>
    <w:rsid w:val="00771EC1"/>
    <w:rsid w:val="00772045"/>
    <w:rsid w:val="00772555"/>
    <w:rsid w:val="007737EF"/>
    <w:rsid w:val="00774833"/>
    <w:rsid w:val="00774981"/>
    <w:rsid w:val="00775261"/>
    <w:rsid w:val="0077569B"/>
    <w:rsid w:val="00775A5B"/>
    <w:rsid w:val="007763B2"/>
    <w:rsid w:val="00776708"/>
    <w:rsid w:val="00776A27"/>
    <w:rsid w:val="007770C7"/>
    <w:rsid w:val="0077732D"/>
    <w:rsid w:val="0077733B"/>
    <w:rsid w:val="00777F4F"/>
    <w:rsid w:val="007805D3"/>
    <w:rsid w:val="0078070F"/>
    <w:rsid w:val="00781732"/>
    <w:rsid w:val="00782A3D"/>
    <w:rsid w:val="007838F0"/>
    <w:rsid w:val="00784946"/>
    <w:rsid w:val="00784AA4"/>
    <w:rsid w:val="00784D10"/>
    <w:rsid w:val="007853AC"/>
    <w:rsid w:val="0078588E"/>
    <w:rsid w:val="0078597C"/>
    <w:rsid w:val="00785EF3"/>
    <w:rsid w:val="00785F2B"/>
    <w:rsid w:val="007866AD"/>
    <w:rsid w:val="00786C53"/>
    <w:rsid w:val="00787004"/>
    <w:rsid w:val="00787134"/>
    <w:rsid w:val="0078EB45"/>
    <w:rsid w:val="00790590"/>
    <w:rsid w:val="0079089D"/>
    <w:rsid w:val="00791077"/>
    <w:rsid w:val="0079116E"/>
    <w:rsid w:val="00791311"/>
    <w:rsid w:val="0079177E"/>
    <w:rsid w:val="007924F9"/>
    <w:rsid w:val="0079273E"/>
    <w:rsid w:val="00792A8C"/>
    <w:rsid w:val="00792D62"/>
    <w:rsid w:val="0079301B"/>
    <w:rsid w:val="00793734"/>
    <w:rsid w:val="007942FB"/>
    <w:rsid w:val="0079519B"/>
    <w:rsid w:val="0079559A"/>
    <w:rsid w:val="00795E72"/>
    <w:rsid w:val="00795EA1"/>
    <w:rsid w:val="00797D41"/>
    <w:rsid w:val="0079D5A9"/>
    <w:rsid w:val="007A14B0"/>
    <w:rsid w:val="007A1642"/>
    <w:rsid w:val="007A16E3"/>
    <w:rsid w:val="007A2DE8"/>
    <w:rsid w:val="007A3320"/>
    <w:rsid w:val="007A339D"/>
    <w:rsid w:val="007A35FB"/>
    <w:rsid w:val="007A3EC3"/>
    <w:rsid w:val="007A40CC"/>
    <w:rsid w:val="007A4256"/>
    <w:rsid w:val="007A46C5"/>
    <w:rsid w:val="007A4D1F"/>
    <w:rsid w:val="007A5317"/>
    <w:rsid w:val="007A63B8"/>
    <w:rsid w:val="007A66D6"/>
    <w:rsid w:val="007A66D9"/>
    <w:rsid w:val="007A6BF7"/>
    <w:rsid w:val="007A6F94"/>
    <w:rsid w:val="007A7848"/>
    <w:rsid w:val="007A7AF2"/>
    <w:rsid w:val="007A7C27"/>
    <w:rsid w:val="007AE6BD"/>
    <w:rsid w:val="007B078A"/>
    <w:rsid w:val="007B08C9"/>
    <w:rsid w:val="007B0E1E"/>
    <w:rsid w:val="007B2538"/>
    <w:rsid w:val="007B2B45"/>
    <w:rsid w:val="007B4343"/>
    <w:rsid w:val="007B4358"/>
    <w:rsid w:val="007B4365"/>
    <w:rsid w:val="007B44C8"/>
    <w:rsid w:val="007B574B"/>
    <w:rsid w:val="007B57DA"/>
    <w:rsid w:val="007B57EF"/>
    <w:rsid w:val="007B5862"/>
    <w:rsid w:val="007B63C6"/>
    <w:rsid w:val="007B6755"/>
    <w:rsid w:val="007B698B"/>
    <w:rsid w:val="007B6F26"/>
    <w:rsid w:val="007B7323"/>
    <w:rsid w:val="007B793A"/>
    <w:rsid w:val="007B797B"/>
    <w:rsid w:val="007C0493"/>
    <w:rsid w:val="007C0F32"/>
    <w:rsid w:val="007C1421"/>
    <w:rsid w:val="007C1A36"/>
    <w:rsid w:val="007C1C50"/>
    <w:rsid w:val="007C1DAB"/>
    <w:rsid w:val="007C201E"/>
    <w:rsid w:val="007C25CB"/>
    <w:rsid w:val="007C265B"/>
    <w:rsid w:val="007C2719"/>
    <w:rsid w:val="007C333E"/>
    <w:rsid w:val="007C3DE1"/>
    <w:rsid w:val="007C3FFE"/>
    <w:rsid w:val="007C4167"/>
    <w:rsid w:val="007C5218"/>
    <w:rsid w:val="007C5577"/>
    <w:rsid w:val="007C55C1"/>
    <w:rsid w:val="007C5729"/>
    <w:rsid w:val="007C5E25"/>
    <w:rsid w:val="007C6126"/>
    <w:rsid w:val="007C6B46"/>
    <w:rsid w:val="007C747D"/>
    <w:rsid w:val="007D0437"/>
    <w:rsid w:val="007D0547"/>
    <w:rsid w:val="007D10CA"/>
    <w:rsid w:val="007D11ED"/>
    <w:rsid w:val="007D15E2"/>
    <w:rsid w:val="007D1CD0"/>
    <w:rsid w:val="007D2350"/>
    <w:rsid w:val="007D254E"/>
    <w:rsid w:val="007D2939"/>
    <w:rsid w:val="007D313D"/>
    <w:rsid w:val="007D3ADF"/>
    <w:rsid w:val="007D3B82"/>
    <w:rsid w:val="007D41B3"/>
    <w:rsid w:val="007D451E"/>
    <w:rsid w:val="007D4816"/>
    <w:rsid w:val="007D4C88"/>
    <w:rsid w:val="007D4D56"/>
    <w:rsid w:val="007D50AC"/>
    <w:rsid w:val="007D52AF"/>
    <w:rsid w:val="007D54AD"/>
    <w:rsid w:val="007D55FA"/>
    <w:rsid w:val="007D5752"/>
    <w:rsid w:val="007D584A"/>
    <w:rsid w:val="007D6D76"/>
    <w:rsid w:val="007D73DC"/>
    <w:rsid w:val="007D76A7"/>
    <w:rsid w:val="007D7E43"/>
    <w:rsid w:val="007D7F1C"/>
    <w:rsid w:val="007E074B"/>
    <w:rsid w:val="007E1D2E"/>
    <w:rsid w:val="007E1DDF"/>
    <w:rsid w:val="007E273C"/>
    <w:rsid w:val="007E2AB4"/>
    <w:rsid w:val="007E2B23"/>
    <w:rsid w:val="007E2EDA"/>
    <w:rsid w:val="007E3967"/>
    <w:rsid w:val="007E3CB2"/>
    <w:rsid w:val="007E48D0"/>
    <w:rsid w:val="007E59AF"/>
    <w:rsid w:val="007E5F21"/>
    <w:rsid w:val="007E6E78"/>
    <w:rsid w:val="007E6F0D"/>
    <w:rsid w:val="007E7CE2"/>
    <w:rsid w:val="007F01F7"/>
    <w:rsid w:val="007F02EA"/>
    <w:rsid w:val="007F0738"/>
    <w:rsid w:val="007F0A44"/>
    <w:rsid w:val="007F0E30"/>
    <w:rsid w:val="007F19F9"/>
    <w:rsid w:val="007F1D8F"/>
    <w:rsid w:val="007F2F18"/>
    <w:rsid w:val="007F3909"/>
    <w:rsid w:val="007F56B3"/>
    <w:rsid w:val="007F58ED"/>
    <w:rsid w:val="007F637D"/>
    <w:rsid w:val="007F785A"/>
    <w:rsid w:val="008007DB"/>
    <w:rsid w:val="008009A1"/>
    <w:rsid w:val="00800C79"/>
    <w:rsid w:val="00801059"/>
    <w:rsid w:val="0080123D"/>
    <w:rsid w:val="0080145F"/>
    <w:rsid w:val="00801960"/>
    <w:rsid w:val="00803117"/>
    <w:rsid w:val="008041CD"/>
    <w:rsid w:val="0080679C"/>
    <w:rsid w:val="0080704E"/>
    <w:rsid w:val="008074C2"/>
    <w:rsid w:val="008078C3"/>
    <w:rsid w:val="008101D4"/>
    <w:rsid w:val="00810319"/>
    <w:rsid w:val="00810B44"/>
    <w:rsid w:val="00810DA0"/>
    <w:rsid w:val="00810E13"/>
    <w:rsid w:val="008122B9"/>
    <w:rsid w:val="00813568"/>
    <w:rsid w:val="00813ECE"/>
    <w:rsid w:val="008143C2"/>
    <w:rsid w:val="00815C9E"/>
    <w:rsid w:val="0081665D"/>
    <w:rsid w:val="008168B0"/>
    <w:rsid w:val="00816964"/>
    <w:rsid w:val="00816ECD"/>
    <w:rsid w:val="008171E6"/>
    <w:rsid w:val="00817396"/>
    <w:rsid w:val="00817F5E"/>
    <w:rsid w:val="0082077C"/>
    <w:rsid w:val="00820D3F"/>
    <w:rsid w:val="00820DB0"/>
    <w:rsid w:val="00821569"/>
    <w:rsid w:val="00822B6C"/>
    <w:rsid w:val="00824E14"/>
    <w:rsid w:val="00825622"/>
    <w:rsid w:val="0083009F"/>
    <w:rsid w:val="00830374"/>
    <w:rsid w:val="00830751"/>
    <w:rsid w:val="00830898"/>
    <w:rsid w:val="00831380"/>
    <w:rsid w:val="00831E87"/>
    <w:rsid w:val="00831F3F"/>
    <w:rsid w:val="00832021"/>
    <w:rsid w:val="0083245F"/>
    <w:rsid w:val="00832ACF"/>
    <w:rsid w:val="00833541"/>
    <w:rsid w:val="00833B27"/>
    <w:rsid w:val="008340E0"/>
    <w:rsid w:val="00834EC4"/>
    <w:rsid w:val="00835117"/>
    <w:rsid w:val="00835BC5"/>
    <w:rsid w:val="008370A3"/>
    <w:rsid w:val="00840314"/>
    <w:rsid w:val="00840815"/>
    <w:rsid w:val="008408DB"/>
    <w:rsid w:val="00840C8E"/>
    <w:rsid w:val="008410C0"/>
    <w:rsid w:val="00841CD9"/>
    <w:rsid w:val="008423B9"/>
    <w:rsid w:val="00842968"/>
    <w:rsid w:val="00842AD9"/>
    <w:rsid w:val="0084360C"/>
    <w:rsid w:val="0084375C"/>
    <w:rsid w:val="00843914"/>
    <w:rsid w:val="00843E35"/>
    <w:rsid w:val="008441F0"/>
    <w:rsid w:val="0084467D"/>
    <w:rsid w:val="00844E37"/>
    <w:rsid w:val="00844F2C"/>
    <w:rsid w:val="00845AFD"/>
    <w:rsid w:val="0084693B"/>
    <w:rsid w:val="00846C40"/>
    <w:rsid w:val="00846DF2"/>
    <w:rsid w:val="00847766"/>
    <w:rsid w:val="00847D42"/>
    <w:rsid w:val="008509E0"/>
    <w:rsid w:val="00850A79"/>
    <w:rsid w:val="008512DC"/>
    <w:rsid w:val="008526A5"/>
    <w:rsid w:val="0085271D"/>
    <w:rsid w:val="00853191"/>
    <w:rsid w:val="008532CF"/>
    <w:rsid w:val="00853DCC"/>
    <w:rsid w:val="008545F9"/>
    <w:rsid w:val="00854C3B"/>
    <w:rsid w:val="0085626E"/>
    <w:rsid w:val="00856A77"/>
    <w:rsid w:val="00857269"/>
    <w:rsid w:val="008575E6"/>
    <w:rsid w:val="00857C9F"/>
    <w:rsid w:val="00857D22"/>
    <w:rsid w:val="0085FEFA"/>
    <w:rsid w:val="00860D9F"/>
    <w:rsid w:val="00861062"/>
    <w:rsid w:val="0086139E"/>
    <w:rsid w:val="0086271D"/>
    <w:rsid w:val="008631EE"/>
    <w:rsid w:val="0086332F"/>
    <w:rsid w:val="00863576"/>
    <w:rsid w:val="00863694"/>
    <w:rsid w:val="008637C3"/>
    <w:rsid w:val="00863FCD"/>
    <w:rsid w:val="0086411B"/>
    <w:rsid w:val="008649BF"/>
    <w:rsid w:val="00864A77"/>
    <w:rsid w:val="00864BA7"/>
    <w:rsid w:val="00864DA2"/>
    <w:rsid w:val="0086609E"/>
    <w:rsid w:val="00866808"/>
    <w:rsid w:val="00866DF6"/>
    <w:rsid w:val="0086708F"/>
    <w:rsid w:val="0086785B"/>
    <w:rsid w:val="00867A69"/>
    <w:rsid w:val="00867BB4"/>
    <w:rsid w:val="00870177"/>
    <w:rsid w:val="0087061E"/>
    <w:rsid w:val="008726DD"/>
    <w:rsid w:val="00873A98"/>
    <w:rsid w:val="00873CB3"/>
    <w:rsid w:val="00874683"/>
    <w:rsid w:val="0087578C"/>
    <w:rsid w:val="008760FC"/>
    <w:rsid w:val="00876A3D"/>
    <w:rsid w:val="008772FE"/>
    <w:rsid w:val="00880137"/>
    <w:rsid w:val="00880B7A"/>
    <w:rsid w:val="00880E6E"/>
    <w:rsid w:val="0088151E"/>
    <w:rsid w:val="008815EE"/>
    <w:rsid w:val="00881607"/>
    <w:rsid w:val="00881CF3"/>
    <w:rsid w:val="00882BE8"/>
    <w:rsid w:val="008840DE"/>
    <w:rsid w:val="00885343"/>
    <w:rsid w:val="00886140"/>
    <w:rsid w:val="00886864"/>
    <w:rsid w:val="00886AF7"/>
    <w:rsid w:val="008909C1"/>
    <w:rsid w:val="00890CA3"/>
    <w:rsid w:val="00890FE0"/>
    <w:rsid w:val="00891425"/>
    <w:rsid w:val="00891765"/>
    <w:rsid w:val="0089274F"/>
    <w:rsid w:val="00892DEF"/>
    <w:rsid w:val="008935C6"/>
    <w:rsid w:val="008941AB"/>
    <w:rsid w:val="008945C0"/>
    <w:rsid w:val="008948DB"/>
    <w:rsid w:val="00895C67"/>
    <w:rsid w:val="008962FC"/>
    <w:rsid w:val="0089649C"/>
    <w:rsid w:val="008A0A68"/>
    <w:rsid w:val="008A1093"/>
    <w:rsid w:val="008A15F4"/>
    <w:rsid w:val="008A16BD"/>
    <w:rsid w:val="008A314D"/>
    <w:rsid w:val="008A3395"/>
    <w:rsid w:val="008A35ED"/>
    <w:rsid w:val="008A3ED1"/>
    <w:rsid w:val="008A3F62"/>
    <w:rsid w:val="008A4747"/>
    <w:rsid w:val="008A5682"/>
    <w:rsid w:val="008A585B"/>
    <w:rsid w:val="008A67EC"/>
    <w:rsid w:val="008A6A35"/>
    <w:rsid w:val="008B0F7C"/>
    <w:rsid w:val="008B23DE"/>
    <w:rsid w:val="008B2AE6"/>
    <w:rsid w:val="008B2CC9"/>
    <w:rsid w:val="008B3958"/>
    <w:rsid w:val="008B4864"/>
    <w:rsid w:val="008B4DF3"/>
    <w:rsid w:val="008B518F"/>
    <w:rsid w:val="008B5596"/>
    <w:rsid w:val="008B6C24"/>
    <w:rsid w:val="008B7078"/>
    <w:rsid w:val="008B7571"/>
    <w:rsid w:val="008B77E2"/>
    <w:rsid w:val="008C078A"/>
    <w:rsid w:val="008C11D7"/>
    <w:rsid w:val="008C1560"/>
    <w:rsid w:val="008C2259"/>
    <w:rsid w:val="008C2526"/>
    <w:rsid w:val="008C305E"/>
    <w:rsid w:val="008C30C3"/>
    <w:rsid w:val="008C4056"/>
    <w:rsid w:val="008C4912"/>
    <w:rsid w:val="008C59A2"/>
    <w:rsid w:val="008C5CE6"/>
    <w:rsid w:val="008C6265"/>
    <w:rsid w:val="008C6FFD"/>
    <w:rsid w:val="008C73FB"/>
    <w:rsid w:val="008D0A91"/>
    <w:rsid w:val="008D0BD9"/>
    <w:rsid w:val="008D0CAC"/>
    <w:rsid w:val="008D0ED2"/>
    <w:rsid w:val="008D109C"/>
    <w:rsid w:val="008D11DE"/>
    <w:rsid w:val="008D1E98"/>
    <w:rsid w:val="008D218C"/>
    <w:rsid w:val="008D2876"/>
    <w:rsid w:val="008D28FD"/>
    <w:rsid w:val="008D3E5A"/>
    <w:rsid w:val="008D473D"/>
    <w:rsid w:val="008D49A1"/>
    <w:rsid w:val="008D5166"/>
    <w:rsid w:val="008D55BB"/>
    <w:rsid w:val="008D5869"/>
    <w:rsid w:val="008D5AF4"/>
    <w:rsid w:val="008D6594"/>
    <w:rsid w:val="008D72D2"/>
    <w:rsid w:val="008E0315"/>
    <w:rsid w:val="008E0778"/>
    <w:rsid w:val="008E17C6"/>
    <w:rsid w:val="008E1BB5"/>
    <w:rsid w:val="008E1D6A"/>
    <w:rsid w:val="008E1FF3"/>
    <w:rsid w:val="008E22F4"/>
    <w:rsid w:val="008E2947"/>
    <w:rsid w:val="008E4B5B"/>
    <w:rsid w:val="008E64BF"/>
    <w:rsid w:val="008E6D59"/>
    <w:rsid w:val="008E7259"/>
    <w:rsid w:val="008E761E"/>
    <w:rsid w:val="008E773D"/>
    <w:rsid w:val="008F018D"/>
    <w:rsid w:val="008F0E82"/>
    <w:rsid w:val="008F0E8A"/>
    <w:rsid w:val="008F21D4"/>
    <w:rsid w:val="008F2EBF"/>
    <w:rsid w:val="008F2FF2"/>
    <w:rsid w:val="008F3044"/>
    <w:rsid w:val="008F310F"/>
    <w:rsid w:val="008F3194"/>
    <w:rsid w:val="008F43C0"/>
    <w:rsid w:val="008F4A79"/>
    <w:rsid w:val="008F55E9"/>
    <w:rsid w:val="008F589B"/>
    <w:rsid w:val="008F5AC1"/>
    <w:rsid w:val="008F6DFA"/>
    <w:rsid w:val="008F77C2"/>
    <w:rsid w:val="008F7FCA"/>
    <w:rsid w:val="00900723"/>
    <w:rsid w:val="009024C0"/>
    <w:rsid w:val="0090253C"/>
    <w:rsid w:val="00902800"/>
    <w:rsid w:val="00903163"/>
    <w:rsid w:val="0090392F"/>
    <w:rsid w:val="009047AB"/>
    <w:rsid w:val="00904A6A"/>
    <w:rsid w:val="00904EAA"/>
    <w:rsid w:val="0090553F"/>
    <w:rsid w:val="00905731"/>
    <w:rsid w:val="009059C7"/>
    <w:rsid w:val="009066A5"/>
    <w:rsid w:val="00906A1D"/>
    <w:rsid w:val="00906D6B"/>
    <w:rsid w:val="009077B8"/>
    <w:rsid w:val="00907B6E"/>
    <w:rsid w:val="00910E8F"/>
    <w:rsid w:val="009116BF"/>
    <w:rsid w:val="009119C8"/>
    <w:rsid w:val="00911B3E"/>
    <w:rsid w:val="00911DBD"/>
    <w:rsid w:val="009128BA"/>
    <w:rsid w:val="00914397"/>
    <w:rsid w:val="00914D57"/>
    <w:rsid w:val="0091559F"/>
    <w:rsid w:val="0091598E"/>
    <w:rsid w:val="00916B8A"/>
    <w:rsid w:val="0091706A"/>
    <w:rsid w:val="00917EB0"/>
    <w:rsid w:val="009202B6"/>
    <w:rsid w:val="00920897"/>
    <w:rsid w:val="00920ADE"/>
    <w:rsid w:val="00921295"/>
    <w:rsid w:val="00921D41"/>
    <w:rsid w:val="00921D99"/>
    <w:rsid w:val="00923A7A"/>
    <w:rsid w:val="00923EA7"/>
    <w:rsid w:val="00923FC9"/>
    <w:rsid w:val="00924458"/>
    <w:rsid w:val="00924F1F"/>
    <w:rsid w:val="00925EE1"/>
    <w:rsid w:val="009260FA"/>
    <w:rsid w:val="00927DBA"/>
    <w:rsid w:val="00930058"/>
    <w:rsid w:val="00930CFD"/>
    <w:rsid w:val="00930F99"/>
    <w:rsid w:val="00931381"/>
    <w:rsid w:val="00931880"/>
    <w:rsid w:val="00931EFA"/>
    <w:rsid w:val="00932189"/>
    <w:rsid w:val="0093258D"/>
    <w:rsid w:val="009325BC"/>
    <w:rsid w:val="00932ADC"/>
    <w:rsid w:val="00932C8F"/>
    <w:rsid w:val="009336B2"/>
    <w:rsid w:val="009340CF"/>
    <w:rsid w:val="009340E2"/>
    <w:rsid w:val="00934168"/>
    <w:rsid w:val="0093486A"/>
    <w:rsid w:val="00934C67"/>
    <w:rsid w:val="009351FF"/>
    <w:rsid w:val="00935618"/>
    <w:rsid w:val="00935939"/>
    <w:rsid w:val="00935C07"/>
    <w:rsid w:val="00935C39"/>
    <w:rsid w:val="00935F43"/>
    <w:rsid w:val="009368B1"/>
    <w:rsid w:val="00936FF7"/>
    <w:rsid w:val="0093759D"/>
    <w:rsid w:val="00940735"/>
    <w:rsid w:val="009407FC"/>
    <w:rsid w:val="00940CCF"/>
    <w:rsid w:val="0094294A"/>
    <w:rsid w:val="00942B69"/>
    <w:rsid w:val="00942F03"/>
    <w:rsid w:val="0094317F"/>
    <w:rsid w:val="00943198"/>
    <w:rsid w:val="00943441"/>
    <w:rsid w:val="009434CD"/>
    <w:rsid w:val="00943AB6"/>
    <w:rsid w:val="00943FEC"/>
    <w:rsid w:val="00944890"/>
    <w:rsid w:val="00945265"/>
    <w:rsid w:val="0094534D"/>
    <w:rsid w:val="00945405"/>
    <w:rsid w:val="00946289"/>
    <w:rsid w:val="009475AA"/>
    <w:rsid w:val="0095078F"/>
    <w:rsid w:val="0095171C"/>
    <w:rsid w:val="00951C46"/>
    <w:rsid w:val="00951D91"/>
    <w:rsid w:val="00951F70"/>
    <w:rsid w:val="009524FC"/>
    <w:rsid w:val="00952970"/>
    <w:rsid w:val="00953520"/>
    <w:rsid w:val="0095430E"/>
    <w:rsid w:val="0095498F"/>
    <w:rsid w:val="00954F52"/>
    <w:rsid w:val="009550A0"/>
    <w:rsid w:val="00955190"/>
    <w:rsid w:val="009554EC"/>
    <w:rsid w:val="009559E0"/>
    <w:rsid w:val="00955BB9"/>
    <w:rsid w:val="00957837"/>
    <w:rsid w:val="00957D49"/>
    <w:rsid w:val="0095B98D"/>
    <w:rsid w:val="00961B63"/>
    <w:rsid w:val="0096215A"/>
    <w:rsid w:val="009626DE"/>
    <w:rsid w:val="009628E8"/>
    <w:rsid w:val="0096340B"/>
    <w:rsid w:val="0096340F"/>
    <w:rsid w:val="00963A23"/>
    <w:rsid w:val="009641BD"/>
    <w:rsid w:val="00964297"/>
    <w:rsid w:val="009643FD"/>
    <w:rsid w:val="009645A5"/>
    <w:rsid w:val="00964FC0"/>
    <w:rsid w:val="00965CE8"/>
    <w:rsid w:val="0096774B"/>
    <w:rsid w:val="009702DC"/>
    <w:rsid w:val="00970781"/>
    <w:rsid w:val="00970C96"/>
    <w:rsid w:val="0097420A"/>
    <w:rsid w:val="00974694"/>
    <w:rsid w:val="00974CAA"/>
    <w:rsid w:val="00974EA1"/>
    <w:rsid w:val="0097507A"/>
    <w:rsid w:val="009751D3"/>
    <w:rsid w:val="00975292"/>
    <w:rsid w:val="0097538A"/>
    <w:rsid w:val="00975ACE"/>
    <w:rsid w:val="00976553"/>
    <w:rsid w:val="009766D4"/>
    <w:rsid w:val="009775D4"/>
    <w:rsid w:val="00980F71"/>
    <w:rsid w:val="0098121A"/>
    <w:rsid w:val="00981497"/>
    <w:rsid w:val="009817D7"/>
    <w:rsid w:val="0098204B"/>
    <w:rsid w:val="00982316"/>
    <w:rsid w:val="00982CE9"/>
    <w:rsid w:val="00982D7A"/>
    <w:rsid w:val="0098326A"/>
    <w:rsid w:val="00983877"/>
    <w:rsid w:val="00984144"/>
    <w:rsid w:val="00984374"/>
    <w:rsid w:val="00984AD2"/>
    <w:rsid w:val="00984AF3"/>
    <w:rsid w:val="00986680"/>
    <w:rsid w:val="00986AFA"/>
    <w:rsid w:val="00986DA3"/>
    <w:rsid w:val="00987C0F"/>
    <w:rsid w:val="0099039D"/>
    <w:rsid w:val="00990867"/>
    <w:rsid w:val="0099093F"/>
    <w:rsid w:val="00990B41"/>
    <w:rsid w:val="009914B4"/>
    <w:rsid w:val="009914F4"/>
    <w:rsid w:val="009919CA"/>
    <w:rsid w:val="00991AE0"/>
    <w:rsid w:val="00991E3F"/>
    <w:rsid w:val="00993ED8"/>
    <w:rsid w:val="0099479E"/>
    <w:rsid w:val="00994AB8"/>
    <w:rsid w:val="00995041"/>
    <w:rsid w:val="0099517F"/>
    <w:rsid w:val="00995216"/>
    <w:rsid w:val="00995262"/>
    <w:rsid w:val="00995FF1"/>
    <w:rsid w:val="00996259"/>
    <w:rsid w:val="0099648F"/>
    <w:rsid w:val="009967CD"/>
    <w:rsid w:val="009976A5"/>
    <w:rsid w:val="0099F0EA"/>
    <w:rsid w:val="009A0C85"/>
    <w:rsid w:val="009A13A9"/>
    <w:rsid w:val="009A13D2"/>
    <w:rsid w:val="009A1769"/>
    <w:rsid w:val="009A2274"/>
    <w:rsid w:val="009A2E59"/>
    <w:rsid w:val="009A3C82"/>
    <w:rsid w:val="009A5699"/>
    <w:rsid w:val="009A5DEA"/>
    <w:rsid w:val="009A614F"/>
    <w:rsid w:val="009A6B36"/>
    <w:rsid w:val="009A703A"/>
    <w:rsid w:val="009A7936"/>
    <w:rsid w:val="009A7BA4"/>
    <w:rsid w:val="009A7D5C"/>
    <w:rsid w:val="009B0124"/>
    <w:rsid w:val="009B1138"/>
    <w:rsid w:val="009B1EBC"/>
    <w:rsid w:val="009B3216"/>
    <w:rsid w:val="009B4EAF"/>
    <w:rsid w:val="009B6D65"/>
    <w:rsid w:val="009B6DE7"/>
    <w:rsid w:val="009B6E8F"/>
    <w:rsid w:val="009B7146"/>
    <w:rsid w:val="009B71DE"/>
    <w:rsid w:val="009B753F"/>
    <w:rsid w:val="009B7568"/>
    <w:rsid w:val="009B7BFB"/>
    <w:rsid w:val="009B7E08"/>
    <w:rsid w:val="009C0528"/>
    <w:rsid w:val="009C0920"/>
    <w:rsid w:val="009C128E"/>
    <w:rsid w:val="009C1FA7"/>
    <w:rsid w:val="009C24A2"/>
    <w:rsid w:val="009C2A6B"/>
    <w:rsid w:val="009C39BF"/>
    <w:rsid w:val="009C44AD"/>
    <w:rsid w:val="009C44E2"/>
    <w:rsid w:val="009C5153"/>
    <w:rsid w:val="009C59FC"/>
    <w:rsid w:val="009C5A8B"/>
    <w:rsid w:val="009C5D26"/>
    <w:rsid w:val="009C6221"/>
    <w:rsid w:val="009C648F"/>
    <w:rsid w:val="009C6851"/>
    <w:rsid w:val="009C687E"/>
    <w:rsid w:val="009C688F"/>
    <w:rsid w:val="009C6BBF"/>
    <w:rsid w:val="009C7310"/>
    <w:rsid w:val="009C7B61"/>
    <w:rsid w:val="009C7EA1"/>
    <w:rsid w:val="009D054E"/>
    <w:rsid w:val="009D1069"/>
    <w:rsid w:val="009D119F"/>
    <w:rsid w:val="009D1366"/>
    <w:rsid w:val="009D2846"/>
    <w:rsid w:val="009D2D32"/>
    <w:rsid w:val="009D2EFB"/>
    <w:rsid w:val="009D34F6"/>
    <w:rsid w:val="009D3504"/>
    <w:rsid w:val="009D362D"/>
    <w:rsid w:val="009D4554"/>
    <w:rsid w:val="009D4A2B"/>
    <w:rsid w:val="009D4BA5"/>
    <w:rsid w:val="009D50AD"/>
    <w:rsid w:val="009D5242"/>
    <w:rsid w:val="009D52A7"/>
    <w:rsid w:val="009D573A"/>
    <w:rsid w:val="009D5FC0"/>
    <w:rsid w:val="009DAC24"/>
    <w:rsid w:val="009E023C"/>
    <w:rsid w:val="009E09D3"/>
    <w:rsid w:val="009E0D52"/>
    <w:rsid w:val="009E124B"/>
    <w:rsid w:val="009E1296"/>
    <w:rsid w:val="009E1785"/>
    <w:rsid w:val="009E1BAD"/>
    <w:rsid w:val="009E2AC0"/>
    <w:rsid w:val="009E4AA6"/>
    <w:rsid w:val="009E51EA"/>
    <w:rsid w:val="009E56BB"/>
    <w:rsid w:val="009E5AD4"/>
    <w:rsid w:val="009E65D4"/>
    <w:rsid w:val="009E6B90"/>
    <w:rsid w:val="009F0125"/>
    <w:rsid w:val="009F0A31"/>
    <w:rsid w:val="009F15FD"/>
    <w:rsid w:val="009F3426"/>
    <w:rsid w:val="009F4089"/>
    <w:rsid w:val="009F4485"/>
    <w:rsid w:val="009F497B"/>
    <w:rsid w:val="009F5565"/>
    <w:rsid w:val="009F6896"/>
    <w:rsid w:val="009F68E7"/>
    <w:rsid w:val="009F73CB"/>
    <w:rsid w:val="009F7626"/>
    <w:rsid w:val="009FBF59"/>
    <w:rsid w:val="00A00CB0"/>
    <w:rsid w:val="00A01411"/>
    <w:rsid w:val="00A0141C"/>
    <w:rsid w:val="00A017AA"/>
    <w:rsid w:val="00A01AFF"/>
    <w:rsid w:val="00A01C81"/>
    <w:rsid w:val="00A02008"/>
    <w:rsid w:val="00A023EE"/>
    <w:rsid w:val="00A02AD6"/>
    <w:rsid w:val="00A033D7"/>
    <w:rsid w:val="00A03DCA"/>
    <w:rsid w:val="00A0407C"/>
    <w:rsid w:val="00A0464C"/>
    <w:rsid w:val="00A04C01"/>
    <w:rsid w:val="00A06261"/>
    <w:rsid w:val="00A0634C"/>
    <w:rsid w:val="00A065EC"/>
    <w:rsid w:val="00A070CC"/>
    <w:rsid w:val="00A076DA"/>
    <w:rsid w:val="00A079ED"/>
    <w:rsid w:val="00A07CB1"/>
    <w:rsid w:val="00A07D13"/>
    <w:rsid w:val="00A106FF"/>
    <w:rsid w:val="00A10BBE"/>
    <w:rsid w:val="00A11394"/>
    <w:rsid w:val="00A11483"/>
    <w:rsid w:val="00A12695"/>
    <w:rsid w:val="00A128B3"/>
    <w:rsid w:val="00A136A9"/>
    <w:rsid w:val="00A1378A"/>
    <w:rsid w:val="00A14748"/>
    <w:rsid w:val="00A147ED"/>
    <w:rsid w:val="00A153AE"/>
    <w:rsid w:val="00A16000"/>
    <w:rsid w:val="00A166DE"/>
    <w:rsid w:val="00A17721"/>
    <w:rsid w:val="00A2010A"/>
    <w:rsid w:val="00A2014B"/>
    <w:rsid w:val="00A20574"/>
    <w:rsid w:val="00A213E4"/>
    <w:rsid w:val="00A21498"/>
    <w:rsid w:val="00A21A9E"/>
    <w:rsid w:val="00A21BC1"/>
    <w:rsid w:val="00A23619"/>
    <w:rsid w:val="00A23676"/>
    <w:rsid w:val="00A23CB1"/>
    <w:rsid w:val="00A240C6"/>
    <w:rsid w:val="00A2462D"/>
    <w:rsid w:val="00A248C3"/>
    <w:rsid w:val="00A24CC4"/>
    <w:rsid w:val="00A254E5"/>
    <w:rsid w:val="00A259A1"/>
    <w:rsid w:val="00A25B28"/>
    <w:rsid w:val="00A26045"/>
    <w:rsid w:val="00A261E5"/>
    <w:rsid w:val="00A262A8"/>
    <w:rsid w:val="00A262EB"/>
    <w:rsid w:val="00A2670A"/>
    <w:rsid w:val="00A309D7"/>
    <w:rsid w:val="00A30AEF"/>
    <w:rsid w:val="00A311BD"/>
    <w:rsid w:val="00A319F8"/>
    <w:rsid w:val="00A31A0B"/>
    <w:rsid w:val="00A31BFE"/>
    <w:rsid w:val="00A31CAD"/>
    <w:rsid w:val="00A3248B"/>
    <w:rsid w:val="00A32511"/>
    <w:rsid w:val="00A3265E"/>
    <w:rsid w:val="00A32B45"/>
    <w:rsid w:val="00A33EF3"/>
    <w:rsid w:val="00A3458E"/>
    <w:rsid w:val="00A352AB"/>
    <w:rsid w:val="00A3556B"/>
    <w:rsid w:val="00A35975"/>
    <w:rsid w:val="00A369D4"/>
    <w:rsid w:val="00A370AA"/>
    <w:rsid w:val="00A37D8B"/>
    <w:rsid w:val="00A401FE"/>
    <w:rsid w:val="00A408A9"/>
    <w:rsid w:val="00A408EA"/>
    <w:rsid w:val="00A40B93"/>
    <w:rsid w:val="00A40E13"/>
    <w:rsid w:val="00A41365"/>
    <w:rsid w:val="00A4140D"/>
    <w:rsid w:val="00A418B8"/>
    <w:rsid w:val="00A42E37"/>
    <w:rsid w:val="00A431DD"/>
    <w:rsid w:val="00A433EB"/>
    <w:rsid w:val="00A439B8"/>
    <w:rsid w:val="00A44210"/>
    <w:rsid w:val="00A446BE"/>
    <w:rsid w:val="00A44939"/>
    <w:rsid w:val="00A47ED1"/>
    <w:rsid w:val="00A5036F"/>
    <w:rsid w:val="00A50A24"/>
    <w:rsid w:val="00A51050"/>
    <w:rsid w:val="00A51089"/>
    <w:rsid w:val="00A51504"/>
    <w:rsid w:val="00A51C5C"/>
    <w:rsid w:val="00A52120"/>
    <w:rsid w:val="00A528D8"/>
    <w:rsid w:val="00A52B7C"/>
    <w:rsid w:val="00A5309C"/>
    <w:rsid w:val="00A53200"/>
    <w:rsid w:val="00A5345D"/>
    <w:rsid w:val="00A5360F"/>
    <w:rsid w:val="00A53FE1"/>
    <w:rsid w:val="00A549CF"/>
    <w:rsid w:val="00A54B08"/>
    <w:rsid w:val="00A55198"/>
    <w:rsid w:val="00A5617B"/>
    <w:rsid w:val="00A57024"/>
    <w:rsid w:val="00A59F10"/>
    <w:rsid w:val="00A5AAEB"/>
    <w:rsid w:val="00A604E8"/>
    <w:rsid w:val="00A6092D"/>
    <w:rsid w:val="00A60FD3"/>
    <w:rsid w:val="00A6110E"/>
    <w:rsid w:val="00A6133D"/>
    <w:rsid w:val="00A61951"/>
    <w:rsid w:val="00A61B6B"/>
    <w:rsid w:val="00A623AA"/>
    <w:rsid w:val="00A6263D"/>
    <w:rsid w:val="00A62E2F"/>
    <w:rsid w:val="00A630E9"/>
    <w:rsid w:val="00A64A0A"/>
    <w:rsid w:val="00A65D77"/>
    <w:rsid w:val="00A65F39"/>
    <w:rsid w:val="00A662D1"/>
    <w:rsid w:val="00A663CE"/>
    <w:rsid w:val="00A669F8"/>
    <w:rsid w:val="00A675CC"/>
    <w:rsid w:val="00A67D42"/>
    <w:rsid w:val="00A6A3FC"/>
    <w:rsid w:val="00A711F3"/>
    <w:rsid w:val="00A71900"/>
    <w:rsid w:val="00A7195A"/>
    <w:rsid w:val="00A71C5B"/>
    <w:rsid w:val="00A72773"/>
    <w:rsid w:val="00A72E96"/>
    <w:rsid w:val="00A72F46"/>
    <w:rsid w:val="00A738CF"/>
    <w:rsid w:val="00A73BAD"/>
    <w:rsid w:val="00A74DD4"/>
    <w:rsid w:val="00A75E4A"/>
    <w:rsid w:val="00A7684C"/>
    <w:rsid w:val="00A76980"/>
    <w:rsid w:val="00A7724A"/>
    <w:rsid w:val="00A77272"/>
    <w:rsid w:val="00A77AAC"/>
    <w:rsid w:val="00A77CB2"/>
    <w:rsid w:val="00A77CE8"/>
    <w:rsid w:val="00A77D36"/>
    <w:rsid w:val="00A8064B"/>
    <w:rsid w:val="00A80979"/>
    <w:rsid w:val="00A81773"/>
    <w:rsid w:val="00A819CB"/>
    <w:rsid w:val="00A836C6"/>
    <w:rsid w:val="00A83CC2"/>
    <w:rsid w:val="00A84358"/>
    <w:rsid w:val="00A8453A"/>
    <w:rsid w:val="00A84592"/>
    <w:rsid w:val="00A852B9"/>
    <w:rsid w:val="00A85FDC"/>
    <w:rsid w:val="00A8604C"/>
    <w:rsid w:val="00A86EDA"/>
    <w:rsid w:val="00A87FE6"/>
    <w:rsid w:val="00A91085"/>
    <w:rsid w:val="00A912B2"/>
    <w:rsid w:val="00A918FC"/>
    <w:rsid w:val="00A91E4F"/>
    <w:rsid w:val="00A932C7"/>
    <w:rsid w:val="00A938C5"/>
    <w:rsid w:val="00A94847"/>
    <w:rsid w:val="00A94C7E"/>
    <w:rsid w:val="00A95CB9"/>
    <w:rsid w:val="00A95E8C"/>
    <w:rsid w:val="00A96513"/>
    <w:rsid w:val="00A9657B"/>
    <w:rsid w:val="00A966C5"/>
    <w:rsid w:val="00A96D51"/>
    <w:rsid w:val="00A96E9C"/>
    <w:rsid w:val="00A9702E"/>
    <w:rsid w:val="00AA10F0"/>
    <w:rsid w:val="00AA2D5B"/>
    <w:rsid w:val="00AA39FD"/>
    <w:rsid w:val="00AA3D65"/>
    <w:rsid w:val="00AA40D8"/>
    <w:rsid w:val="00AA428A"/>
    <w:rsid w:val="00AA4D7A"/>
    <w:rsid w:val="00AA5630"/>
    <w:rsid w:val="00AA58B4"/>
    <w:rsid w:val="00AA5B9D"/>
    <w:rsid w:val="00AA5CE6"/>
    <w:rsid w:val="00AA6D3D"/>
    <w:rsid w:val="00AA7661"/>
    <w:rsid w:val="00AA77F8"/>
    <w:rsid w:val="00AA7B18"/>
    <w:rsid w:val="00AA7CFD"/>
    <w:rsid w:val="00AA7F80"/>
    <w:rsid w:val="00AB1435"/>
    <w:rsid w:val="00AB14CC"/>
    <w:rsid w:val="00AB17E5"/>
    <w:rsid w:val="00AB20F0"/>
    <w:rsid w:val="00AB2129"/>
    <w:rsid w:val="00AB2309"/>
    <w:rsid w:val="00AB252A"/>
    <w:rsid w:val="00AB2847"/>
    <w:rsid w:val="00AB391C"/>
    <w:rsid w:val="00AB3BCF"/>
    <w:rsid w:val="00AB3CDC"/>
    <w:rsid w:val="00AB3DAA"/>
    <w:rsid w:val="00AB4005"/>
    <w:rsid w:val="00AB47E3"/>
    <w:rsid w:val="00AB4C3F"/>
    <w:rsid w:val="00AB791F"/>
    <w:rsid w:val="00AB9D80"/>
    <w:rsid w:val="00AC0522"/>
    <w:rsid w:val="00AC08A0"/>
    <w:rsid w:val="00AC0D98"/>
    <w:rsid w:val="00AC13F6"/>
    <w:rsid w:val="00AC2017"/>
    <w:rsid w:val="00AC2321"/>
    <w:rsid w:val="00AC25F7"/>
    <w:rsid w:val="00AC429E"/>
    <w:rsid w:val="00AC4959"/>
    <w:rsid w:val="00AC4AF3"/>
    <w:rsid w:val="00AC638A"/>
    <w:rsid w:val="00AC6C7D"/>
    <w:rsid w:val="00AC6EB2"/>
    <w:rsid w:val="00AC71DD"/>
    <w:rsid w:val="00AC76BE"/>
    <w:rsid w:val="00AC7730"/>
    <w:rsid w:val="00AC7955"/>
    <w:rsid w:val="00AC7C92"/>
    <w:rsid w:val="00ACA9ED"/>
    <w:rsid w:val="00ACEFBB"/>
    <w:rsid w:val="00AD007D"/>
    <w:rsid w:val="00AD060C"/>
    <w:rsid w:val="00AD10CC"/>
    <w:rsid w:val="00AD1359"/>
    <w:rsid w:val="00AD1FB0"/>
    <w:rsid w:val="00AD223E"/>
    <w:rsid w:val="00AD23B1"/>
    <w:rsid w:val="00AD2AA0"/>
    <w:rsid w:val="00AD3D02"/>
    <w:rsid w:val="00AD54FC"/>
    <w:rsid w:val="00AD55B7"/>
    <w:rsid w:val="00AD6526"/>
    <w:rsid w:val="00AD68E1"/>
    <w:rsid w:val="00AD6D03"/>
    <w:rsid w:val="00AD72CB"/>
    <w:rsid w:val="00AD77FE"/>
    <w:rsid w:val="00AE1726"/>
    <w:rsid w:val="00AE2707"/>
    <w:rsid w:val="00AE2B32"/>
    <w:rsid w:val="00AE38BD"/>
    <w:rsid w:val="00AE47FB"/>
    <w:rsid w:val="00AE48D1"/>
    <w:rsid w:val="00AE4D6E"/>
    <w:rsid w:val="00AE4F61"/>
    <w:rsid w:val="00AE5998"/>
    <w:rsid w:val="00AE60C4"/>
    <w:rsid w:val="00AE60FC"/>
    <w:rsid w:val="00AE6157"/>
    <w:rsid w:val="00AE676A"/>
    <w:rsid w:val="00AE7312"/>
    <w:rsid w:val="00AE76D4"/>
    <w:rsid w:val="00AE7F81"/>
    <w:rsid w:val="00AF1CB1"/>
    <w:rsid w:val="00AF2092"/>
    <w:rsid w:val="00AF21F4"/>
    <w:rsid w:val="00AF22AA"/>
    <w:rsid w:val="00AF265A"/>
    <w:rsid w:val="00AF33FF"/>
    <w:rsid w:val="00AF3528"/>
    <w:rsid w:val="00AF46DE"/>
    <w:rsid w:val="00AF4E09"/>
    <w:rsid w:val="00AF5637"/>
    <w:rsid w:val="00AF6578"/>
    <w:rsid w:val="00AF6B46"/>
    <w:rsid w:val="00AF6D6F"/>
    <w:rsid w:val="00AF7769"/>
    <w:rsid w:val="00AF78D7"/>
    <w:rsid w:val="00B003AE"/>
    <w:rsid w:val="00B0046D"/>
    <w:rsid w:val="00B00815"/>
    <w:rsid w:val="00B016FC"/>
    <w:rsid w:val="00B02CC1"/>
    <w:rsid w:val="00B02EF0"/>
    <w:rsid w:val="00B0324E"/>
    <w:rsid w:val="00B03AB4"/>
    <w:rsid w:val="00B04005"/>
    <w:rsid w:val="00B04724"/>
    <w:rsid w:val="00B04BA8"/>
    <w:rsid w:val="00B04BB6"/>
    <w:rsid w:val="00B05455"/>
    <w:rsid w:val="00B058E2"/>
    <w:rsid w:val="00B05B07"/>
    <w:rsid w:val="00B069FF"/>
    <w:rsid w:val="00B074FF"/>
    <w:rsid w:val="00B07CE1"/>
    <w:rsid w:val="00B104D5"/>
    <w:rsid w:val="00B107FC"/>
    <w:rsid w:val="00B10868"/>
    <w:rsid w:val="00B10EE0"/>
    <w:rsid w:val="00B10FD5"/>
    <w:rsid w:val="00B11655"/>
    <w:rsid w:val="00B1248F"/>
    <w:rsid w:val="00B13068"/>
    <w:rsid w:val="00B147A7"/>
    <w:rsid w:val="00B14A84"/>
    <w:rsid w:val="00B14CFE"/>
    <w:rsid w:val="00B156D2"/>
    <w:rsid w:val="00B167E8"/>
    <w:rsid w:val="00B16C0E"/>
    <w:rsid w:val="00B16D18"/>
    <w:rsid w:val="00B16E70"/>
    <w:rsid w:val="00B16FB7"/>
    <w:rsid w:val="00B17B09"/>
    <w:rsid w:val="00B20444"/>
    <w:rsid w:val="00B20E9C"/>
    <w:rsid w:val="00B20FD4"/>
    <w:rsid w:val="00B21120"/>
    <w:rsid w:val="00B213D6"/>
    <w:rsid w:val="00B2215E"/>
    <w:rsid w:val="00B22626"/>
    <w:rsid w:val="00B226D4"/>
    <w:rsid w:val="00B2348B"/>
    <w:rsid w:val="00B2353B"/>
    <w:rsid w:val="00B23844"/>
    <w:rsid w:val="00B23EFB"/>
    <w:rsid w:val="00B242EC"/>
    <w:rsid w:val="00B24444"/>
    <w:rsid w:val="00B2446E"/>
    <w:rsid w:val="00B24679"/>
    <w:rsid w:val="00B2473F"/>
    <w:rsid w:val="00B24C28"/>
    <w:rsid w:val="00B25679"/>
    <w:rsid w:val="00B257F1"/>
    <w:rsid w:val="00B2752B"/>
    <w:rsid w:val="00B29502"/>
    <w:rsid w:val="00B304A1"/>
    <w:rsid w:val="00B3056D"/>
    <w:rsid w:val="00B30954"/>
    <w:rsid w:val="00B30A02"/>
    <w:rsid w:val="00B30BE3"/>
    <w:rsid w:val="00B312AA"/>
    <w:rsid w:val="00B31584"/>
    <w:rsid w:val="00B325FB"/>
    <w:rsid w:val="00B32CAC"/>
    <w:rsid w:val="00B33423"/>
    <w:rsid w:val="00B33967"/>
    <w:rsid w:val="00B345EB"/>
    <w:rsid w:val="00B345F4"/>
    <w:rsid w:val="00B34718"/>
    <w:rsid w:val="00B34C01"/>
    <w:rsid w:val="00B34FE0"/>
    <w:rsid w:val="00B35376"/>
    <w:rsid w:val="00B35679"/>
    <w:rsid w:val="00B35DAF"/>
    <w:rsid w:val="00B35FE0"/>
    <w:rsid w:val="00B36838"/>
    <w:rsid w:val="00B3685B"/>
    <w:rsid w:val="00B36B34"/>
    <w:rsid w:val="00B37175"/>
    <w:rsid w:val="00B37D14"/>
    <w:rsid w:val="00B37D9E"/>
    <w:rsid w:val="00B40DC9"/>
    <w:rsid w:val="00B410B8"/>
    <w:rsid w:val="00B4163A"/>
    <w:rsid w:val="00B42E43"/>
    <w:rsid w:val="00B42F22"/>
    <w:rsid w:val="00B431EE"/>
    <w:rsid w:val="00B432AA"/>
    <w:rsid w:val="00B439A9"/>
    <w:rsid w:val="00B43A23"/>
    <w:rsid w:val="00B43B13"/>
    <w:rsid w:val="00B43C49"/>
    <w:rsid w:val="00B43C9B"/>
    <w:rsid w:val="00B43D46"/>
    <w:rsid w:val="00B443AE"/>
    <w:rsid w:val="00B44605"/>
    <w:rsid w:val="00B456BE"/>
    <w:rsid w:val="00B46689"/>
    <w:rsid w:val="00B4773E"/>
    <w:rsid w:val="00B478EE"/>
    <w:rsid w:val="00B47938"/>
    <w:rsid w:val="00B47F39"/>
    <w:rsid w:val="00B50730"/>
    <w:rsid w:val="00B5092B"/>
    <w:rsid w:val="00B50A27"/>
    <w:rsid w:val="00B50CC8"/>
    <w:rsid w:val="00B51968"/>
    <w:rsid w:val="00B51E22"/>
    <w:rsid w:val="00B527F6"/>
    <w:rsid w:val="00B52943"/>
    <w:rsid w:val="00B53F5B"/>
    <w:rsid w:val="00B5464C"/>
    <w:rsid w:val="00B54B1C"/>
    <w:rsid w:val="00B553F0"/>
    <w:rsid w:val="00B56F7C"/>
    <w:rsid w:val="00B570C2"/>
    <w:rsid w:val="00B575D0"/>
    <w:rsid w:val="00B5761E"/>
    <w:rsid w:val="00B57AAF"/>
    <w:rsid w:val="00B58715"/>
    <w:rsid w:val="00B603B2"/>
    <w:rsid w:val="00B60709"/>
    <w:rsid w:val="00B60772"/>
    <w:rsid w:val="00B609E4"/>
    <w:rsid w:val="00B6130D"/>
    <w:rsid w:val="00B6217A"/>
    <w:rsid w:val="00B623B3"/>
    <w:rsid w:val="00B62B5E"/>
    <w:rsid w:val="00B62EF7"/>
    <w:rsid w:val="00B6367E"/>
    <w:rsid w:val="00B637D1"/>
    <w:rsid w:val="00B64156"/>
    <w:rsid w:val="00B6469E"/>
    <w:rsid w:val="00B6529B"/>
    <w:rsid w:val="00B65377"/>
    <w:rsid w:val="00B657CF"/>
    <w:rsid w:val="00B65B88"/>
    <w:rsid w:val="00B66225"/>
    <w:rsid w:val="00B66248"/>
    <w:rsid w:val="00B672A2"/>
    <w:rsid w:val="00B6794F"/>
    <w:rsid w:val="00B6C216"/>
    <w:rsid w:val="00B6E082"/>
    <w:rsid w:val="00B6F5FE"/>
    <w:rsid w:val="00B70800"/>
    <w:rsid w:val="00B70CF1"/>
    <w:rsid w:val="00B70EDD"/>
    <w:rsid w:val="00B71319"/>
    <w:rsid w:val="00B7153D"/>
    <w:rsid w:val="00B718D3"/>
    <w:rsid w:val="00B7247B"/>
    <w:rsid w:val="00B726B7"/>
    <w:rsid w:val="00B72E17"/>
    <w:rsid w:val="00B756DD"/>
    <w:rsid w:val="00B763C0"/>
    <w:rsid w:val="00B7694A"/>
    <w:rsid w:val="00B77257"/>
    <w:rsid w:val="00B80CEB"/>
    <w:rsid w:val="00B80E39"/>
    <w:rsid w:val="00B81042"/>
    <w:rsid w:val="00B817E9"/>
    <w:rsid w:val="00B81D12"/>
    <w:rsid w:val="00B83249"/>
    <w:rsid w:val="00B84772"/>
    <w:rsid w:val="00B84A66"/>
    <w:rsid w:val="00B855B0"/>
    <w:rsid w:val="00B859D0"/>
    <w:rsid w:val="00B85E17"/>
    <w:rsid w:val="00B86B04"/>
    <w:rsid w:val="00B87D1B"/>
    <w:rsid w:val="00B88067"/>
    <w:rsid w:val="00B90859"/>
    <w:rsid w:val="00B90D6E"/>
    <w:rsid w:val="00B91256"/>
    <w:rsid w:val="00B91C3A"/>
    <w:rsid w:val="00B9252F"/>
    <w:rsid w:val="00B925B8"/>
    <w:rsid w:val="00B92FAE"/>
    <w:rsid w:val="00B93063"/>
    <w:rsid w:val="00B9469D"/>
    <w:rsid w:val="00B94B5A"/>
    <w:rsid w:val="00B94CDC"/>
    <w:rsid w:val="00B953F0"/>
    <w:rsid w:val="00B9562B"/>
    <w:rsid w:val="00B95FA4"/>
    <w:rsid w:val="00B962F8"/>
    <w:rsid w:val="00B963AE"/>
    <w:rsid w:val="00B96D09"/>
    <w:rsid w:val="00B9E952"/>
    <w:rsid w:val="00BA0524"/>
    <w:rsid w:val="00BA06E8"/>
    <w:rsid w:val="00BA0C5E"/>
    <w:rsid w:val="00BA162A"/>
    <w:rsid w:val="00BA1799"/>
    <w:rsid w:val="00BA1970"/>
    <w:rsid w:val="00BA24A4"/>
    <w:rsid w:val="00BA37CA"/>
    <w:rsid w:val="00BA3E99"/>
    <w:rsid w:val="00BA4038"/>
    <w:rsid w:val="00BA4AD9"/>
    <w:rsid w:val="00BA4F21"/>
    <w:rsid w:val="00BA544E"/>
    <w:rsid w:val="00BA551B"/>
    <w:rsid w:val="00BA65A2"/>
    <w:rsid w:val="00BA67B4"/>
    <w:rsid w:val="00BA74BB"/>
    <w:rsid w:val="00BB0D3D"/>
    <w:rsid w:val="00BB1178"/>
    <w:rsid w:val="00BB233E"/>
    <w:rsid w:val="00BB250B"/>
    <w:rsid w:val="00BB2E49"/>
    <w:rsid w:val="00BB3957"/>
    <w:rsid w:val="00BB3C38"/>
    <w:rsid w:val="00BB3EAE"/>
    <w:rsid w:val="00BB40D6"/>
    <w:rsid w:val="00BB4581"/>
    <w:rsid w:val="00BB50F0"/>
    <w:rsid w:val="00BB5445"/>
    <w:rsid w:val="00BB5870"/>
    <w:rsid w:val="00BB6467"/>
    <w:rsid w:val="00BB7258"/>
    <w:rsid w:val="00BB72A3"/>
    <w:rsid w:val="00BB780C"/>
    <w:rsid w:val="00BB7959"/>
    <w:rsid w:val="00BC01C9"/>
    <w:rsid w:val="00BC0B30"/>
    <w:rsid w:val="00BC1084"/>
    <w:rsid w:val="00BC1B60"/>
    <w:rsid w:val="00BC3A71"/>
    <w:rsid w:val="00BC3E5F"/>
    <w:rsid w:val="00BC41F1"/>
    <w:rsid w:val="00BC469F"/>
    <w:rsid w:val="00BC560D"/>
    <w:rsid w:val="00BC567A"/>
    <w:rsid w:val="00BC5A38"/>
    <w:rsid w:val="00BC5E13"/>
    <w:rsid w:val="00BC6107"/>
    <w:rsid w:val="00BC6177"/>
    <w:rsid w:val="00BC6248"/>
    <w:rsid w:val="00BC63C5"/>
    <w:rsid w:val="00BC65E4"/>
    <w:rsid w:val="00BC7184"/>
    <w:rsid w:val="00BC7568"/>
    <w:rsid w:val="00BC7A80"/>
    <w:rsid w:val="00BC7E4B"/>
    <w:rsid w:val="00BC7FE2"/>
    <w:rsid w:val="00BD0498"/>
    <w:rsid w:val="00BD0A2A"/>
    <w:rsid w:val="00BD10EF"/>
    <w:rsid w:val="00BD1790"/>
    <w:rsid w:val="00BD25DC"/>
    <w:rsid w:val="00BD25F4"/>
    <w:rsid w:val="00BD31DB"/>
    <w:rsid w:val="00BD6485"/>
    <w:rsid w:val="00BD6616"/>
    <w:rsid w:val="00BE084C"/>
    <w:rsid w:val="00BE0EF7"/>
    <w:rsid w:val="00BE0FFA"/>
    <w:rsid w:val="00BE1341"/>
    <w:rsid w:val="00BE16D0"/>
    <w:rsid w:val="00BE1A97"/>
    <w:rsid w:val="00BE1EAA"/>
    <w:rsid w:val="00BE203D"/>
    <w:rsid w:val="00BE3953"/>
    <w:rsid w:val="00BE3F48"/>
    <w:rsid w:val="00BE409D"/>
    <w:rsid w:val="00BE40EB"/>
    <w:rsid w:val="00BE4B1A"/>
    <w:rsid w:val="00BE4BF4"/>
    <w:rsid w:val="00BE537B"/>
    <w:rsid w:val="00BE5C58"/>
    <w:rsid w:val="00BE6002"/>
    <w:rsid w:val="00BE79FF"/>
    <w:rsid w:val="00BE7D02"/>
    <w:rsid w:val="00BF038A"/>
    <w:rsid w:val="00BF0537"/>
    <w:rsid w:val="00BF0D31"/>
    <w:rsid w:val="00BF0F40"/>
    <w:rsid w:val="00BF223C"/>
    <w:rsid w:val="00BF2607"/>
    <w:rsid w:val="00BF3506"/>
    <w:rsid w:val="00BF4EBB"/>
    <w:rsid w:val="00BF574C"/>
    <w:rsid w:val="00BF5C0F"/>
    <w:rsid w:val="00BF6810"/>
    <w:rsid w:val="00BF7AE8"/>
    <w:rsid w:val="00BF7F07"/>
    <w:rsid w:val="00BF9346"/>
    <w:rsid w:val="00C00418"/>
    <w:rsid w:val="00C015A1"/>
    <w:rsid w:val="00C01947"/>
    <w:rsid w:val="00C01FD9"/>
    <w:rsid w:val="00C020B4"/>
    <w:rsid w:val="00C02B5C"/>
    <w:rsid w:val="00C039C1"/>
    <w:rsid w:val="00C03B5B"/>
    <w:rsid w:val="00C043CC"/>
    <w:rsid w:val="00C04493"/>
    <w:rsid w:val="00C04A04"/>
    <w:rsid w:val="00C05AD8"/>
    <w:rsid w:val="00C05B33"/>
    <w:rsid w:val="00C06875"/>
    <w:rsid w:val="00C076A2"/>
    <w:rsid w:val="00C07F46"/>
    <w:rsid w:val="00C108D1"/>
    <w:rsid w:val="00C10CD8"/>
    <w:rsid w:val="00C1145E"/>
    <w:rsid w:val="00C117E0"/>
    <w:rsid w:val="00C11B6E"/>
    <w:rsid w:val="00C11C09"/>
    <w:rsid w:val="00C12A28"/>
    <w:rsid w:val="00C13A75"/>
    <w:rsid w:val="00C142BD"/>
    <w:rsid w:val="00C150AD"/>
    <w:rsid w:val="00C15D77"/>
    <w:rsid w:val="00C15DF0"/>
    <w:rsid w:val="00C161EA"/>
    <w:rsid w:val="00C16203"/>
    <w:rsid w:val="00C163FD"/>
    <w:rsid w:val="00C165FB"/>
    <w:rsid w:val="00C169C1"/>
    <w:rsid w:val="00C16A55"/>
    <w:rsid w:val="00C1703B"/>
    <w:rsid w:val="00C1C90C"/>
    <w:rsid w:val="00C1E2C4"/>
    <w:rsid w:val="00C203CB"/>
    <w:rsid w:val="00C203F1"/>
    <w:rsid w:val="00C207AA"/>
    <w:rsid w:val="00C208B9"/>
    <w:rsid w:val="00C209C7"/>
    <w:rsid w:val="00C21B04"/>
    <w:rsid w:val="00C22285"/>
    <w:rsid w:val="00C222CA"/>
    <w:rsid w:val="00C223C6"/>
    <w:rsid w:val="00C226C9"/>
    <w:rsid w:val="00C2322C"/>
    <w:rsid w:val="00C237C9"/>
    <w:rsid w:val="00C23CFC"/>
    <w:rsid w:val="00C2453D"/>
    <w:rsid w:val="00C24C5D"/>
    <w:rsid w:val="00C24CDC"/>
    <w:rsid w:val="00C25E6C"/>
    <w:rsid w:val="00C26EBE"/>
    <w:rsid w:val="00C30696"/>
    <w:rsid w:val="00C30B02"/>
    <w:rsid w:val="00C3123C"/>
    <w:rsid w:val="00C31338"/>
    <w:rsid w:val="00C31574"/>
    <w:rsid w:val="00C316FA"/>
    <w:rsid w:val="00C31BDB"/>
    <w:rsid w:val="00C31EF3"/>
    <w:rsid w:val="00C320CC"/>
    <w:rsid w:val="00C32D50"/>
    <w:rsid w:val="00C33054"/>
    <w:rsid w:val="00C33352"/>
    <w:rsid w:val="00C33446"/>
    <w:rsid w:val="00C3449E"/>
    <w:rsid w:val="00C3482C"/>
    <w:rsid w:val="00C35BDD"/>
    <w:rsid w:val="00C35EBD"/>
    <w:rsid w:val="00C36219"/>
    <w:rsid w:val="00C36522"/>
    <w:rsid w:val="00C36957"/>
    <w:rsid w:val="00C36DD5"/>
    <w:rsid w:val="00C37144"/>
    <w:rsid w:val="00C3DCA6"/>
    <w:rsid w:val="00C4044D"/>
    <w:rsid w:val="00C4052D"/>
    <w:rsid w:val="00C40946"/>
    <w:rsid w:val="00C40E36"/>
    <w:rsid w:val="00C413A2"/>
    <w:rsid w:val="00C413EF"/>
    <w:rsid w:val="00C4177D"/>
    <w:rsid w:val="00C417F7"/>
    <w:rsid w:val="00C41A6D"/>
    <w:rsid w:val="00C41C68"/>
    <w:rsid w:val="00C41FDC"/>
    <w:rsid w:val="00C42465"/>
    <w:rsid w:val="00C43716"/>
    <w:rsid w:val="00C43BC8"/>
    <w:rsid w:val="00C44A16"/>
    <w:rsid w:val="00C459B9"/>
    <w:rsid w:val="00C468E8"/>
    <w:rsid w:val="00C471FD"/>
    <w:rsid w:val="00C5037A"/>
    <w:rsid w:val="00C50B70"/>
    <w:rsid w:val="00C51033"/>
    <w:rsid w:val="00C514C5"/>
    <w:rsid w:val="00C523C3"/>
    <w:rsid w:val="00C53669"/>
    <w:rsid w:val="00C536EE"/>
    <w:rsid w:val="00C53916"/>
    <w:rsid w:val="00C5482F"/>
    <w:rsid w:val="00C55715"/>
    <w:rsid w:val="00C563DC"/>
    <w:rsid w:val="00C5689B"/>
    <w:rsid w:val="00C56ABA"/>
    <w:rsid w:val="00C57195"/>
    <w:rsid w:val="00C57A97"/>
    <w:rsid w:val="00C5A927"/>
    <w:rsid w:val="00C600EE"/>
    <w:rsid w:val="00C61FD4"/>
    <w:rsid w:val="00C621F4"/>
    <w:rsid w:val="00C62DAB"/>
    <w:rsid w:val="00C6325C"/>
    <w:rsid w:val="00C6356E"/>
    <w:rsid w:val="00C63D33"/>
    <w:rsid w:val="00C64BA5"/>
    <w:rsid w:val="00C65423"/>
    <w:rsid w:val="00C65EAB"/>
    <w:rsid w:val="00C66A39"/>
    <w:rsid w:val="00C67242"/>
    <w:rsid w:val="00C677B4"/>
    <w:rsid w:val="00C67F77"/>
    <w:rsid w:val="00C70723"/>
    <w:rsid w:val="00C71EAB"/>
    <w:rsid w:val="00C72DAA"/>
    <w:rsid w:val="00C730A5"/>
    <w:rsid w:val="00C73A59"/>
    <w:rsid w:val="00C7455D"/>
    <w:rsid w:val="00C7493F"/>
    <w:rsid w:val="00C74EEC"/>
    <w:rsid w:val="00C74F80"/>
    <w:rsid w:val="00C75160"/>
    <w:rsid w:val="00C75EE7"/>
    <w:rsid w:val="00C76402"/>
    <w:rsid w:val="00C769C2"/>
    <w:rsid w:val="00C7758F"/>
    <w:rsid w:val="00C78A6F"/>
    <w:rsid w:val="00C7F81D"/>
    <w:rsid w:val="00C80922"/>
    <w:rsid w:val="00C80E39"/>
    <w:rsid w:val="00C81D19"/>
    <w:rsid w:val="00C82106"/>
    <w:rsid w:val="00C829B3"/>
    <w:rsid w:val="00C83545"/>
    <w:rsid w:val="00C837DC"/>
    <w:rsid w:val="00C840C2"/>
    <w:rsid w:val="00C8492F"/>
    <w:rsid w:val="00C84FE3"/>
    <w:rsid w:val="00C84FFA"/>
    <w:rsid w:val="00C85244"/>
    <w:rsid w:val="00C857B5"/>
    <w:rsid w:val="00C858D2"/>
    <w:rsid w:val="00C85F45"/>
    <w:rsid w:val="00C85FE7"/>
    <w:rsid w:val="00C87840"/>
    <w:rsid w:val="00C87F81"/>
    <w:rsid w:val="00C904D0"/>
    <w:rsid w:val="00C90879"/>
    <w:rsid w:val="00C90C6D"/>
    <w:rsid w:val="00C9124D"/>
    <w:rsid w:val="00C92311"/>
    <w:rsid w:val="00C928FE"/>
    <w:rsid w:val="00C929DF"/>
    <w:rsid w:val="00C92D9C"/>
    <w:rsid w:val="00C931B3"/>
    <w:rsid w:val="00C93486"/>
    <w:rsid w:val="00C934E5"/>
    <w:rsid w:val="00C93680"/>
    <w:rsid w:val="00C93B25"/>
    <w:rsid w:val="00C93F0D"/>
    <w:rsid w:val="00C940DC"/>
    <w:rsid w:val="00C94868"/>
    <w:rsid w:val="00C94A56"/>
    <w:rsid w:val="00C94EF0"/>
    <w:rsid w:val="00C96829"/>
    <w:rsid w:val="00C9686A"/>
    <w:rsid w:val="00C970BC"/>
    <w:rsid w:val="00C97EDF"/>
    <w:rsid w:val="00CA0141"/>
    <w:rsid w:val="00CA02F4"/>
    <w:rsid w:val="00CA176D"/>
    <w:rsid w:val="00CA1AA3"/>
    <w:rsid w:val="00CA1CAE"/>
    <w:rsid w:val="00CA1D78"/>
    <w:rsid w:val="00CA2345"/>
    <w:rsid w:val="00CA25F3"/>
    <w:rsid w:val="00CA359B"/>
    <w:rsid w:val="00CA3D0E"/>
    <w:rsid w:val="00CA401C"/>
    <w:rsid w:val="00CA46A1"/>
    <w:rsid w:val="00CA49AC"/>
    <w:rsid w:val="00CA4D7D"/>
    <w:rsid w:val="00CA4E79"/>
    <w:rsid w:val="00CA5B19"/>
    <w:rsid w:val="00CA5DBD"/>
    <w:rsid w:val="00CA6098"/>
    <w:rsid w:val="00CA678C"/>
    <w:rsid w:val="00CA6C64"/>
    <w:rsid w:val="00CA6DAE"/>
    <w:rsid w:val="00CA799E"/>
    <w:rsid w:val="00CB018F"/>
    <w:rsid w:val="00CB1212"/>
    <w:rsid w:val="00CB1CA8"/>
    <w:rsid w:val="00CB249D"/>
    <w:rsid w:val="00CB3609"/>
    <w:rsid w:val="00CB3618"/>
    <w:rsid w:val="00CB3C0D"/>
    <w:rsid w:val="00CB43BD"/>
    <w:rsid w:val="00CB4569"/>
    <w:rsid w:val="00CB4967"/>
    <w:rsid w:val="00CB5858"/>
    <w:rsid w:val="00CB58FE"/>
    <w:rsid w:val="00CB6AA8"/>
    <w:rsid w:val="00CB6F67"/>
    <w:rsid w:val="00CB74BD"/>
    <w:rsid w:val="00CB7527"/>
    <w:rsid w:val="00CB7B89"/>
    <w:rsid w:val="00CB7CED"/>
    <w:rsid w:val="00CC0392"/>
    <w:rsid w:val="00CC12BB"/>
    <w:rsid w:val="00CC1945"/>
    <w:rsid w:val="00CC1DC1"/>
    <w:rsid w:val="00CC1F47"/>
    <w:rsid w:val="00CC239E"/>
    <w:rsid w:val="00CC2913"/>
    <w:rsid w:val="00CC4CD2"/>
    <w:rsid w:val="00CC54C9"/>
    <w:rsid w:val="00CC5CFE"/>
    <w:rsid w:val="00CC69D8"/>
    <w:rsid w:val="00CC6EBE"/>
    <w:rsid w:val="00CC6FAA"/>
    <w:rsid w:val="00CC7146"/>
    <w:rsid w:val="00CC72E9"/>
    <w:rsid w:val="00CC7A84"/>
    <w:rsid w:val="00CD0202"/>
    <w:rsid w:val="00CD0894"/>
    <w:rsid w:val="00CD0935"/>
    <w:rsid w:val="00CD0BF7"/>
    <w:rsid w:val="00CD13ED"/>
    <w:rsid w:val="00CD1791"/>
    <w:rsid w:val="00CD2008"/>
    <w:rsid w:val="00CD2726"/>
    <w:rsid w:val="00CD28C7"/>
    <w:rsid w:val="00CD328E"/>
    <w:rsid w:val="00CD3665"/>
    <w:rsid w:val="00CD395E"/>
    <w:rsid w:val="00CD3F46"/>
    <w:rsid w:val="00CD4193"/>
    <w:rsid w:val="00CD52AD"/>
    <w:rsid w:val="00CD6722"/>
    <w:rsid w:val="00CD7DC3"/>
    <w:rsid w:val="00CD7FD0"/>
    <w:rsid w:val="00CE01EF"/>
    <w:rsid w:val="00CE09FB"/>
    <w:rsid w:val="00CE0BAA"/>
    <w:rsid w:val="00CE0CC9"/>
    <w:rsid w:val="00CE0D1A"/>
    <w:rsid w:val="00CE0FC1"/>
    <w:rsid w:val="00CE19CF"/>
    <w:rsid w:val="00CE1D66"/>
    <w:rsid w:val="00CE206B"/>
    <w:rsid w:val="00CE232E"/>
    <w:rsid w:val="00CE259D"/>
    <w:rsid w:val="00CE2F8A"/>
    <w:rsid w:val="00CE4021"/>
    <w:rsid w:val="00CE4024"/>
    <w:rsid w:val="00CE432B"/>
    <w:rsid w:val="00CE558C"/>
    <w:rsid w:val="00CE5F2E"/>
    <w:rsid w:val="00CE6E44"/>
    <w:rsid w:val="00CF0CE3"/>
    <w:rsid w:val="00CF16AC"/>
    <w:rsid w:val="00CF24C9"/>
    <w:rsid w:val="00CF4ED0"/>
    <w:rsid w:val="00CF707E"/>
    <w:rsid w:val="00CF75DB"/>
    <w:rsid w:val="00CF7AD3"/>
    <w:rsid w:val="00CFAA69"/>
    <w:rsid w:val="00D00374"/>
    <w:rsid w:val="00D00538"/>
    <w:rsid w:val="00D00766"/>
    <w:rsid w:val="00D008D7"/>
    <w:rsid w:val="00D00B28"/>
    <w:rsid w:val="00D00C1E"/>
    <w:rsid w:val="00D01019"/>
    <w:rsid w:val="00D013AB"/>
    <w:rsid w:val="00D029DA"/>
    <w:rsid w:val="00D02DB9"/>
    <w:rsid w:val="00D03035"/>
    <w:rsid w:val="00D032AE"/>
    <w:rsid w:val="00D04AA4"/>
    <w:rsid w:val="00D04E84"/>
    <w:rsid w:val="00D04ED1"/>
    <w:rsid w:val="00D04FBE"/>
    <w:rsid w:val="00D061FA"/>
    <w:rsid w:val="00D07358"/>
    <w:rsid w:val="00D100EC"/>
    <w:rsid w:val="00D105C2"/>
    <w:rsid w:val="00D1061B"/>
    <w:rsid w:val="00D1145F"/>
    <w:rsid w:val="00D120AF"/>
    <w:rsid w:val="00D13042"/>
    <w:rsid w:val="00D13237"/>
    <w:rsid w:val="00D13405"/>
    <w:rsid w:val="00D13F20"/>
    <w:rsid w:val="00D147CD"/>
    <w:rsid w:val="00D14BD7"/>
    <w:rsid w:val="00D15101"/>
    <w:rsid w:val="00D1572E"/>
    <w:rsid w:val="00D15801"/>
    <w:rsid w:val="00D16819"/>
    <w:rsid w:val="00D175A5"/>
    <w:rsid w:val="00D176FD"/>
    <w:rsid w:val="00D17971"/>
    <w:rsid w:val="00D17AC0"/>
    <w:rsid w:val="00D17DF6"/>
    <w:rsid w:val="00D17E45"/>
    <w:rsid w:val="00D20F3B"/>
    <w:rsid w:val="00D21BA1"/>
    <w:rsid w:val="00D2295C"/>
    <w:rsid w:val="00D22EF3"/>
    <w:rsid w:val="00D22F77"/>
    <w:rsid w:val="00D23366"/>
    <w:rsid w:val="00D24598"/>
    <w:rsid w:val="00D25D0E"/>
    <w:rsid w:val="00D260B3"/>
    <w:rsid w:val="00D26206"/>
    <w:rsid w:val="00D26F39"/>
    <w:rsid w:val="00D270D5"/>
    <w:rsid w:val="00D27236"/>
    <w:rsid w:val="00D313FE"/>
    <w:rsid w:val="00D31690"/>
    <w:rsid w:val="00D32741"/>
    <w:rsid w:val="00D32B5A"/>
    <w:rsid w:val="00D32CEE"/>
    <w:rsid w:val="00D32F39"/>
    <w:rsid w:val="00D33066"/>
    <w:rsid w:val="00D3342D"/>
    <w:rsid w:val="00D334D3"/>
    <w:rsid w:val="00D33A8C"/>
    <w:rsid w:val="00D33ADD"/>
    <w:rsid w:val="00D33AFD"/>
    <w:rsid w:val="00D33C2B"/>
    <w:rsid w:val="00D33DF6"/>
    <w:rsid w:val="00D33FE1"/>
    <w:rsid w:val="00D34145"/>
    <w:rsid w:val="00D3428F"/>
    <w:rsid w:val="00D35225"/>
    <w:rsid w:val="00D35356"/>
    <w:rsid w:val="00D35A31"/>
    <w:rsid w:val="00D367E8"/>
    <w:rsid w:val="00D371BE"/>
    <w:rsid w:val="00D37222"/>
    <w:rsid w:val="00D37519"/>
    <w:rsid w:val="00D3BC60"/>
    <w:rsid w:val="00D400DE"/>
    <w:rsid w:val="00D40646"/>
    <w:rsid w:val="00D411C1"/>
    <w:rsid w:val="00D412B4"/>
    <w:rsid w:val="00D42087"/>
    <w:rsid w:val="00D42407"/>
    <w:rsid w:val="00D42514"/>
    <w:rsid w:val="00D42BB2"/>
    <w:rsid w:val="00D4368B"/>
    <w:rsid w:val="00D43E37"/>
    <w:rsid w:val="00D446D8"/>
    <w:rsid w:val="00D448BE"/>
    <w:rsid w:val="00D449F1"/>
    <w:rsid w:val="00D458C1"/>
    <w:rsid w:val="00D459B1"/>
    <w:rsid w:val="00D4635B"/>
    <w:rsid w:val="00D46CDE"/>
    <w:rsid w:val="00D47681"/>
    <w:rsid w:val="00D47932"/>
    <w:rsid w:val="00D47AF8"/>
    <w:rsid w:val="00D4BF3D"/>
    <w:rsid w:val="00D4DB1B"/>
    <w:rsid w:val="00D50200"/>
    <w:rsid w:val="00D50609"/>
    <w:rsid w:val="00D5150F"/>
    <w:rsid w:val="00D51D10"/>
    <w:rsid w:val="00D52368"/>
    <w:rsid w:val="00D5270B"/>
    <w:rsid w:val="00D52B56"/>
    <w:rsid w:val="00D52E28"/>
    <w:rsid w:val="00D53494"/>
    <w:rsid w:val="00D53B41"/>
    <w:rsid w:val="00D5551B"/>
    <w:rsid w:val="00D56CFD"/>
    <w:rsid w:val="00D56DB1"/>
    <w:rsid w:val="00D56FE7"/>
    <w:rsid w:val="00D57671"/>
    <w:rsid w:val="00D6076B"/>
    <w:rsid w:val="00D61366"/>
    <w:rsid w:val="00D61375"/>
    <w:rsid w:val="00D61C9B"/>
    <w:rsid w:val="00D61DBA"/>
    <w:rsid w:val="00D6324F"/>
    <w:rsid w:val="00D63CD5"/>
    <w:rsid w:val="00D644F6"/>
    <w:rsid w:val="00D648E7"/>
    <w:rsid w:val="00D64DB1"/>
    <w:rsid w:val="00D655A3"/>
    <w:rsid w:val="00D65C07"/>
    <w:rsid w:val="00D665D1"/>
    <w:rsid w:val="00D665E0"/>
    <w:rsid w:val="00D67656"/>
    <w:rsid w:val="00D6C3E9"/>
    <w:rsid w:val="00D70992"/>
    <w:rsid w:val="00D7183F"/>
    <w:rsid w:val="00D72002"/>
    <w:rsid w:val="00D72242"/>
    <w:rsid w:val="00D7237C"/>
    <w:rsid w:val="00D7328B"/>
    <w:rsid w:val="00D73351"/>
    <w:rsid w:val="00D73730"/>
    <w:rsid w:val="00D73B83"/>
    <w:rsid w:val="00D7420E"/>
    <w:rsid w:val="00D74735"/>
    <w:rsid w:val="00D765E7"/>
    <w:rsid w:val="00D76CFA"/>
    <w:rsid w:val="00D771BB"/>
    <w:rsid w:val="00D7730E"/>
    <w:rsid w:val="00D775FE"/>
    <w:rsid w:val="00D80C8D"/>
    <w:rsid w:val="00D81F5C"/>
    <w:rsid w:val="00D82586"/>
    <w:rsid w:val="00D82F9A"/>
    <w:rsid w:val="00D83BCD"/>
    <w:rsid w:val="00D83E2A"/>
    <w:rsid w:val="00D852D8"/>
    <w:rsid w:val="00D85622"/>
    <w:rsid w:val="00D85E97"/>
    <w:rsid w:val="00D87821"/>
    <w:rsid w:val="00D87B3E"/>
    <w:rsid w:val="00D903EB"/>
    <w:rsid w:val="00D90927"/>
    <w:rsid w:val="00D90993"/>
    <w:rsid w:val="00D90E16"/>
    <w:rsid w:val="00D91155"/>
    <w:rsid w:val="00D912C0"/>
    <w:rsid w:val="00D9226B"/>
    <w:rsid w:val="00D92DFF"/>
    <w:rsid w:val="00D95173"/>
    <w:rsid w:val="00D95798"/>
    <w:rsid w:val="00D95EA6"/>
    <w:rsid w:val="00D960AF"/>
    <w:rsid w:val="00D96588"/>
    <w:rsid w:val="00D96B57"/>
    <w:rsid w:val="00D971F9"/>
    <w:rsid w:val="00D9784A"/>
    <w:rsid w:val="00D97A67"/>
    <w:rsid w:val="00D97EEE"/>
    <w:rsid w:val="00DA06EA"/>
    <w:rsid w:val="00DA0CBF"/>
    <w:rsid w:val="00DA1B1F"/>
    <w:rsid w:val="00DA1BE6"/>
    <w:rsid w:val="00DA1D79"/>
    <w:rsid w:val="00DA2AD1"/>
    <w:rsid w:val="00DA2DEE"/>
    <w:rsid w:val="00DA3C45"/>
    <w:rsid w:val="00DA4C31"/>
    <w:rsid w:val="00DA4D7A"/>
    <w:rsid w:val="00DA538C"/>
    <w:rsid w:val="00DA5A80"/>
    <w:rsid w:val="00DA5D92"/>
    <w:rsid w:val="00DA807A"/>
    <w:rsid w:val="00DB0311"/>
    <w:rsid w:val="00DB13F5"/>
    <w:rsid w:val="00DB25BC"/>
    <w:rsid w:val="00DB25D1"/>
    <w:rsid w:val="00DB359A"/>
    <w:rsid w:val="00DB3AA2"/>
    <w:rsid w:val="00DB4F0C"/>
    <w:rsid w:val="00DB5128"/>
    <w:rsid w:val="00DB5480"/>
    <w:rsid w:val="00DB54D8"/>
    <w:rsid w:val="00DB5D36"/>
    <w:rsid w:val="00DB5E30"/>
    <w:rsid w:val="00DB6905"/>
    <w:rsid w:val="00DB744E"/>
    <w:rsid w:val="00DBF1F8"/>
    <w:rsid w:val="00DC2210"/>
    <w:rsid w:val="00DC33F6"/>
    <w:rsid w:val="00DC381F"/>
    <w:rsid w:val="00DC3CEA"/>
    <w:rsid w:val="00DC3DEF"/>
    <w:rsid w:val="00DC4174"/>
    <w:rsid w:val="00DC4970"/>
    <w:rsid w:val="00DC5A8C"/>
    <w:rsid w:val="00DC60A9"/>
    <w:rsid w:val="00DC6203"/>
    <w:rsid w:val="00DC701B"/>
    <w:rsid w:val="00DC7A34"/>
    <w:rsid w:val="00DC7B66"/>
    <w:rsid w:val="00DC7D26"/>
    <w:rsid w:val="00DD0387"/>
    <w:rsid w:val="00DD0BAB"/>
    <w:rsid w:val="00DD0D3C"/>
    <w:rsid w:val="00DD11F6"/>
    <w:rsid w:val="00DD158D"/>
    <w:rsid w:val="00DD1C97"/>
    <w:rsid w:val="00DD1DD6"/>
    <w:rsid w:val="00DD1FBF"/>
    <w:rsid w:val="00DD1FDA"/>
    <w:rsid w:val="00DD206C"/>
    <w:rsid w:val="00DD2108"/>
    <w:rsid w:val="00DD238F"/>
    <w:rsid w:val="00DD2861"/>
    <w:rsid w:val="00DD2892"/>
    <w:rsid w:val="00DD2CD8"/>
    <w:rsid w:val="00DD2D90"/>
    <w:rsid w:val="00DD2F47"/>
    <w:rsid w:val="00DD388D"/>
    <w:rsid w:val="00DD626E"/>
    <w:rsid w:val="00DD69A6"/>
    <w:rsid w:val="00DD6AC2"/>
    <w:rsid w:val="00DD6B7E"/>
    <w:rsid w:val="00DD6D2E"/>
    <w:rsid w:val="00DD6D2F"/>
    <w:rsid w:val="00DD757C"/>
    <w:rsid w:val="00DD7580"/>
    <w:rsid w:val="00DD7B22"/>
    <w:rsid w:val="00DD7B25"/>
    <w:rsid w:val="00DD7B7E"/>
    <w:rsid w:val="00DE04DD"/>
    <w:rsid w:val="00DE05AC"/>
    <w:rsid w:val="00DE1819"/>
    <w:rsid w:val="00DE28AF"/>
    <w:rsid w:val="00DE317A"/>
    <w:rsid w:val="00DE43D8"/>
    <w:rsid w:val="00DE4EC1"/>
    <w:rsid w:val="00DE52AC"/>
    <w:rsid w:val="00DE5624"/>
    <w:rsid w:val="00DE612C"/>
    <w:rsid w:val="00DEE690"/>
    <w:rsid w:val="00DF0391"/>
    <w:rsid w:val="00DF05B4"/>
    <w:rsid w:val="00DF1849"/>
    <w:rsid w:val="00DF1C8A"/>
    <w:rsid w:val="00DF2090"/>
    <w:rsid w:val="00DF24AB"/>
    <w:rsid w:val="00DF265E"/>
    <w:rsid w:val="00DF27D9"/>
    <w:rsid w:val="00DF293F"/>
    <w:rsid w:val="00DF2BEA"/>
    <w:rsid w:val="00DF46A3"/>
    <w:rsid w:val="00DF4CA9"/>
    <w:rsid w:val="00DF5358"/>
    <w:rsid w:val="00DF53F4"/>
    <w:rsid w:val="00DF5815"/>
    <w:rsid w:val="00DF61D8"/>
    <w:rsid w:val="00DF67DC"/>
    <w:rsid w:val="00DF6B18"/>
    <w:rsid w:val="00DF7A03"/>
    <w:rsid w:val="00DFC5BB"/>
    <w:rsid w:val="00DFDEBB"/>
    <w:rsid w:val="00E000BC"/>
    <w:rsid w:val="00E00BFD"/>
    <w:rsid w:val="00E00E24"/>
    <w:rsid w:val="00E0174B"/>
    <w:rsid w:val="00E02161"/>
    <w:rsid w:val="00E02D0C"/>
    <w:rsid w:val="00E02D91"/>
    <w:rsid w:val="00E03209"/>
    <w:rsid w:val="00E03832"/>
    <w:rsid w:val="00E049C2"/>
    <w:rsid w:val="00E04EAF"/>
    <w:rsid w:val="00E052A8"/>
    <w:rsid w:val="00E052EA"/>
    <w:rsid w:val="00E0541E"/>
    <w:rsid w:val="00E05605"/>
    <w:rsid w:val="00E05F68"/>
    <w:rsid w:val="00E0619A"/>
    <w:rsid w:val="00E06B05"/>
    <w:rsid w:val="00E06C6C"/>
    <w:rsid w:val="00E06C83"/>
    <w:rsid w:val="00E06E91"/>
    <w:rsid w:val="00E0715C"/>
    <w:rsid w:val="00E07366"/>
    <w:rsid w:val="00E0736A"/>
    <w:rsid w:val="00E10212"/>
    <w:rsid w:val="00E1029B"/>
    <w:rsid w:val="00E109BE"/>
    <w:rsid w:val="00E12A64"/>
    <w:rsid w:val="00E13CA2"/>
    <w:rsid w:val="00E13F69"/>
    <w:rsid w:val="00E1456A"/>
    <w:rsid w:val="00E14711"/>
    <w:rsid w:val="00E150E7"/>
    <w:rsid w:val="00E156A0"/>
    <w:rsid w:val="00E15804"/>
    <w:rsid w:val="00E15A27"/>
    <w:rsid w:val="00E15B1E"/>
    <w:rsid w:val="00E15D67"/>
    <w:rsid w:val="00E17A3A"/>
    <w:rsid w:val="00E2005E"/>
    <w:rsid w:val="00E211E0"/>
    <w:rsid w:val="00E2125C"/>
    <w:rsid w:val="00E213E1"/>
    <w:rsid w:val="00E22A77"/>
    <w:rsid w:val="00E22F5A"/>
    <w:rsid w:val="00E23259"/>
    <w:rsid w:val="00E23613"/>
    <w:rsid w:val="00E237BD"/>
    <w:rsid w:val="00E237D2"/>
    <w:rsid w:val="00E23976"/>
    <w:rsid w:val="00E243C5"/>
    <w:rsid w:val="00E24F8D"/>
    <w:rsid w:val="00E2557E"/>
    <w:rsid w:val="00E2605B"/>
    <w:rsid w:val="00E26179"/>
    <w:rsid w:val="00E262BC"/>
    <w:rsid w:val="00E26D27"/>
    <w:rsid w:val="00E271E1"/>
    <w:rsid w:val="00E27B6F"/>
    <w:rsid w:val="00E27E04"/>
    <w:rsid w:val="00E30503"/>
    <w:rsid w:val="00E30646"/>
    <w:rsid w:val="00E311A9"/>
    <w:rsid w:val="00E313E8"/>
    <w:rsid w:val="00E316B8"/>
    <w:rsid w:val="00E3227B"/>
    <w:rsid w:val="00E326B2"/>
    <w:rsid w:val="00E3338B"/>
    <w:rsid w:val="00E33810"/>
    <w:rsid w:val="00E33CED"/>
    <w:rsid w:val="00E33F19"/>
    <w:rsid w:val="00E34EDD"/>
    <w:rsid w:val="00E356FB"/>
    <w:rsid w:val="00E36B2F"/>
    <w:rsid w:val="00E36C31"/>
    <w:rsid w:val="00E37090"/>
    <w:rsid w:val="00E3741B"/>
    <w:rsid w:val="00E3749B"/>
    <w:rsid w:val="00E37838"/>
    <w:rsid w:val="00E402C0"/>
    <w:rsid w:val="00E4054C"/>
    <w:rsid w:val="00E40E2B"/>
    <w:rsid w:val="00E418FF"/>
    <w:rsid w:val="00E4297A"/>
    <w:rsid w:val="00E42DD9"/>
    <w:rsid w:val="00E434D9"/>
    <w:rsid w:val="00E435FD"/>
    <w:rsid w:val="00E4449C"/>
    <w:rsid w:val="00E446EB"/>
    <w:rsid w:val="00E44D33"/>
    <w:rsid w:val="00E44FC3"/>
    <w:rsid w:val="00E45763"/>
    <w:rsid w:val="00E464E5"/>
    <w:rsid w:val="00E46E15"/>
    <w:rsid w:val="00E500E2"/>
    <w:rsid w:val="00E50352"/>
    <w:rsid w:val="00E517A2"/>
    <w:rsid w:val="00E519F3"/>
    <w:rsid w:val="00E51DB7"/>
    <w:rsid w:val="00E52217"/>
    <w:rsid w:val="00E527CF"/>
    <w:rsid w:val="00E52A3D"/>
    <w:rsid w:val="00E52C28"/>
    <w:rsid w:val="00E52DC4"/>
    <w:rsid w:val="00E534C0"/>
    <w:rsid w:val="00E550D8"/>
    <w:rsid w:val="00E55605"/>
    <w:rsid w:val="00E55613"/>
    <w:rsid w:val="00E55F75"/>
    <w:rsid w:val="00E57FDE"/>
    <w:rsid w:val="00E603B2"/>
    <w:rsid w:val="00E60514"/>
    <w:rsid w:val="00E618BF"/>
    <w:rsid w:val="00E61DB7"/>
    <w:rsid w:val="00E61E9A"/>
    <w:rsid w:val="00E62061"/>
    <w:rsid w:val="00E62779"/>
    <w:rsid w:val="00E627E2"/>
    <w:rsid w:val="00E63595"/>
    <w:rsid w:val="00E635CD"/>
    <w:rsid w:val="00E6397C"/>
    <w:rsid w:val="00E63C48"/>
    <w:rsid w:val="00E64E22"/>
    <w:rsid w:val="00E65191"/>
    <w:rsid w:val="00E6536B"/>
    <w:rsid w:val="00E65EB8"/>
    <w:rsid w:val="00E66066"/>
    <w:rsid w:val="00E66B40"/>
    <w:rsid w:val="00E66EA2"/>
    <w:rsid w:val="00E66F4D"/>
    <w:rsid w:val="00E67407"/>
    <w:rsid w:val="00E70093"/>
    <w:rsid w:val="00E70BBC"/>
    <w:rsid w:val="00E70CE9"/>
    <w:rsid w:val="00E7125D"/>
    <w:rsid w:val="00E71805"/>
    <w:rsid w:val="00E71DAF"/>
    <w:rsid w:val="00E7325C"/>
    <w:rsid w:val="00E73AB2"/>
    <w:rsid w:val="00E73D92"/>
    <w:rsid w:val="00E73E78"/>
    <w:rsid w:val="00E73F6D"/>
    <w:rsid w:val="00E74DEC"/>
    <w:rsid w:val="00E7653B"/>
    <w:rsid w:val="00E7734D"/>
    <w:rsid w:val="00E80ABB"/>
    <w:rsid w:val="00E81617"/>
    <w:rsid w:val="00E81774"/>
    <w:rsid w:val="00E8214E"/>
    <w:rsid w:val="00E82DE3"/>
    <w:rsid w:val="00E83CC3"/>
    <w:rsid w:val="00E84923"/>
    <w:rsid w:val="00E86A3D"/>
    <w:rsid w:val="00E90358"/>
    <w:rsid w:val="00E90A33"/>
    <w:rsid w:val="00E90A3A"/>
    <w:rsid w:val="00E91269"/>
    <w:rsid w:val="00E91393"/>
    <w:rsid w:val="00E91F31"/>
    <w:rsid w:val="00E93171"/>
    <w:rsid w:val="00E93AAA"/>
    <w:rsid w:val="00E943D7"/>
    <w:rsid w:val="00E946E5"/>
    <w:rsid w:val="00E95034"/>
    <w:rsid w:val="00E95552"/>
    <w:rsid w:val="00E958B3"/>
    <w:rsid w:val="00E958CD"/>
    <w:rsid w:val="00E95A31"/>
    <w:rsid w:val="00E967E7"/>
    <w:rsid w:val="00E96E8B"/>
    <w:rsid w:val="00E97AE7"/>
    <w:rsid w:val="00E97CEC"/>
    <w:rsid w:val="00E97E54"/>
    <w:rsid w:val="00E98F81"/>
    <w:rsid w:val="00E9CE23"/>
    <w:rsid w:val="00EA039B"/>
    <w:rsid w:val="00EA039E"/>
    <w:rsid w:val="00EA1310"/>
    <w:rsid w:val="00EA137A"/>
    <w:rsid w:val="00EA3287"/>
    <w:rsid w:val="00EA3985"/>
    <w:rsid w:val="00EA3EDC"/>
    <w:rsid w:val="00EA4D18"/>
    <w:rsid w:val="00EA7259"/>
    <w:rsid w:val="00EA7BF0"/>
    <w:rsid w:val="00EB02A7"/>
    <w:rsid w:val="00EB0683"/>
    <w:rsid w:val="00EB0AD6"/>
    <w:rsid w:val="00EB26B4"/>
    <w:rsid w:val="00EB2994"/>
    <w:rsid w:val="00EB2BB5"/>
    <w:rsid w:val="00EB3027"/>
    <w:rsid w:val="00EB3268"/>
    <w:rsid w:val="00EB393A"/>
    <w:rsid w:val="00EB4002"/>
    <w:rsid w:val="00EB4170"/>
    <w:rsid w:val="00EB496F"/>
    <w:rsid w:val="00EB4C2D"/>
    <w:rsid w:val="00EB5120"/>
    <w:rsid w:val="00EB5EEB"/>
    <w:rsid w:val="00EB6F89"/>
    <w:rsid w:val="00EB7E2B"/>
    <w:rsid w:val="00EBE17E"/>
    <w:rsid w:val="00EBE234"/>
    <w:rsid w:val="00EBFFEC"/>
    <w:rsid w:val="00EC0113"/>
    <w:rsid w:val="00EC064A"/>
    <w:rsid w:val="00EC0808"/>
    <w:rsid w:val="00EC1833"/>
    <w:rsid w:val="00EC202C"/>
    <w:rsid w:val="00EC21A1"/>
    <w:rsid w:val="00EC2E4D"/>
    <w:rsid w:val="00EC396B"/>
    <w:rsid w:val="00EC3E67"/>
    <w:rsid w:val="00EC3FD1"/>
    <w:rsid w:val="00EC4062"/>
    <w:rsid w:val="00EC4A8F"/>
    <w:rsid w:val="00EC506D"/>
    <w:rsid w:val="00EC519B"/>
    <w:rsid w:val="00EC6CF1"/>
    <w:rsid w:val="00EC6E74"/>
    <w:rsid w:val="00EC75C2"/>
    <w:rsid w:val="00EC7605"/>
    <w:rsid w:val="00EC7FB2"/>
    <w:rsid w:val="00EC9D11"/>
    <w:rsid w:val="00ECA4E6"/>
    <w:rsid w:val="00ED02E4"/>
    <w:rsid w:val="00ED0456"/>
    <w:rsid w:val="00ED11B4"/>
    <w:rsid w:val="00ED26E4"/>
    <w:rsid w:val="00ED34DC"/>
    <w:rsid w:val="00ED34ED"/>
    <w:rsid w:val="00ED3612"/>
    <w:rsid w:val="00ED36B3"/>
    <w:rsid w:val="00ED385E"/>
    <w:rsid w:val="00ED4090"/>
    <w:rsid w:val="00ED4343"/>
    <w:rsid w:val="00ED4AB2"/>
    <w:rsid w:val="00ED5038"/>
    <w:rsid w:val="00ED50DA"/>
    <w:rsid w:val="00ED5165"/>
    <w:rsid w:val="00ED550D"/>
    <w:rsid w:val="00ED57AA"/>
    <w:rsid w:val="00ED76A0"/>
    <w:rsid w:val="00ED7E83"/>
    <w:rsid w:val="00EE0B51"/>
    <w:rsid w:val="00EE0CDB"/>
    <w:rsid w:val="00EE0D74"/>
    <w:rsid w:val="00EE1A08"/>
    <w:rsid w:val="00EE1B46"/>
    <w:rsid w:val="00EE1BC6"/>
    <w:rsid w:val="00EE26E7"/>
    <w:rsid w:val="00EE2FDC"/>
    <w:rsid w:val="00EE43A7"/>
    <w:rsid w:val="00EE4AD6"/>
    <w:rsid w:val="00EE4ADF"/>
    <w:rsid w:val="00EE4C35"/>
    <w:rsid w:val="00EE4F55"/>
    <w:rsid w:val="00EE51A0"/>
    <w:rsid w:val="00EE5884"/>
    <w:rsid w:val="00EE5A13"/>
    <w:rsid w:val="00EE5A83"/>
    <w:rsid w:val="00EE5D38"/>
    <w:rsid w:val="00EE6323"/>
    <w:rsid w:val="00EE7685"/>
    <w:rsid w:val="00EE77E5"/>
    <w:rsid w:val="00EE7930"/>
    <w:rsid w:val="00EE7AE5"/>
    <w:rsid w:val="00EE7FBB"/>
    <w:rsid w:val="00EF00AF"/>
    <w:rsid w:val="00EF0F85"/>
    <w:rsid w:val="00EF15EC"/>
    <w:rsid w:val="00EF2F67"/>
    <w:rsid w:val="00EF3036"/>
    <w:rsid w:val="00EF3796"/>
    <w:rsid w:val="00EF3E97"/>
    <w:rsid w:val="00EF5513"/>
    <w:rsid w:val="00EF66C2"/>
    <w:rsid w:val="00EF6D0E"/>
    <w:rsid w:val="00EF6D16"/>
    <w:rsid w:val="00EF7600"/>
    <w:rsid w:val="00EF77D3"/>
    <w:rsid w:val="00EF7E1A"/>
    <w:rsid w:val="00EF885D"/>
    <w:rsid w:val="00F00173"/>
    <w:rsid w:val="00F00E09"/>
    <w:rsid w:val="00F00F87"/>
    <w:rsid w:val="00F018DC"/>
    <w:rsid w:val="00F01FB7"/>
    <w:rsid w:val="00F02992"/>
    <w:rsid w:val="00F032FB"/>
    <w:rsid w:val="00F03348"/>
    <w:rsid w:val="00F037D5"/>
    <w:rsid w:val="00F03DE4"/>
    <w:rsid w:val="00F03F52"/>
    <w:rsid w:val="00F044B3"/>
    <w:rsid w:val="00F04C19"/>
    <w:rsid w:val="00F05512"/>
    <w:rsid w:val="00F05A1F"/>
    <w:rsid w:val="00F05F62"/>
    <w:rsid w:val="00F060F0"/>
    <w:rsid w:val="00F065C9"/>
    <w:rsid w:val="00F06801"/>
    <w:rsid w:val="00F06CD2"/>
    <w:rsid w:val="00F070F4"/>
    <w:rsid w:val="00F1055D"/>
    <w:rsid w:val="00F10644"/>
    <w:rsid w:val="00F11CCE"/>
    <w:rsid w:val="00F11DBE"/>
    <w:rsid w:val="00F12C91"/>
    <w:rsid w:val="00F13137"/>
    <w:rsid w:val="00F13BBB"/>
    <w:rsid w:val="00F14C65"/>
    <w:rsid w:val="00F15094"/>
    <w:rsid w:val="00F1573A"/>
    <w:rsid w:val="00F15944"/>
    <w:rsid w:val="00F15B79"/>
    <w:rsid w:val="00F167C2"/>
    <w:rsid w:val="00F17D83"/>
    <w:rsid w:val="00F17D97"/>
    <w:rsid w:val="00F17F39"/>
    <w:rsid w:val="00F2161D"/>
    <w:rsid w:val="00F222FA"/>
    <w:rsid w:val="00F2288D"/>
    <w:rsid w:val="00F23155"/>
    <w:rsid w:val="00F2478E"/>
    <w:rsid w:val="00F24BBD"/>
    <w:rsid w:val="00F271AE"/>
    <w:rsid w:val="00F27D7A"/>
    <w:rsid w:val="00F2CA0A"/>
    <w:rsid w:val="00F30437"/>
    <w:rsid w:val="00F32440"/>
    <w:rsid w:val="00F32ABA"/>
    <w:rsid w:val="00F32BAA"/>
    <w:rsid w:val="00F32C4E"/>
    <w:rsid w:val="00F334F0"/>
    <w:rsid w:val="00F339DE"/>
    <w:rsid w:val="00F33C84"/>
    <w:rsid w:val="00F33D28"/>
    <w:rsid w:val="00F3447D"/>
    <w:rsid w:val="00F3595A"/>
    <w:rsid w:val="00F35FC4"/>
    <w:rsid w:val="00F3622A"/>
    <w:rsid w:val="00F36A86"/>
    <w:rsid w:val="00F36B61"/>
    <w:rsid w:val="00F36BA7"/>
    <w:rsid w:val="00F37545"/>
    <w:rsid w:val="00F3755D"/>
    <w:rsid w:val="00F37744"/>
    <w:rsid w:val="00F37FF8"/>
    <w:rsid w:val="00F40069"/>
    <w:rsid w:val="00F402CB"/>
    <w:rsid w:val="00F40597"/>
    <w:rsid w:val="00F4079C"/>
    <w:rsid w:val="00F40CEB"/>
    <w:rsid w:val="00F40F11"/>
    <w:rsid w:val="00F41F25"/>
    <w:rsid w:val="00F42A5B"/>
    <w:rsid w:val="00F43D69"/>
    <w:rsid w:val="00F44AC7"/>
    <w:rsid w:val="00F44DD8"/>
    <w:rsid w:val="00F454FA"/>
    <w:rsid w:val="00F46D09"/>
    <w:rsid w:val="00F474F5"/>
    <w:rsid w:val="00F47FEE"/>
    <w:rsid w:val="00F4BA9C"/>
    <w:rsid w:val="00F4D9F9"/>
    <w:rsid w:val="00F50CED"/>
    <w:rsid w:val="00F51FC6"/>
    <w:rsid w:val="00F532A8"/>
    <w:rsid w:val="00F5377D"/>
    <w:rsid w:val="00F538C8"/>
    <w:rsid w:val="00F53E86"/>
    <w:rsid w:val="00F53F8A"/>
    <w:rsid w:val="00F542A7"/>
    <w:rsid w:val="00F54FA3"/>
    <w:rsid w:val="00F562A4"/>
    <w:rsid w:val="00F569F7"/>
    <w:rsid w:val="00F57769"/>
    <w:rsid w:val="00F57AA3"/>
    <w:rsid w:val="00F57C87"/>
    <w:rsid w:val="00F57DE2"/>
    <w:rsid w:val="00F59003"/>
    <w:rsid w:val="00F602A8"/>
    <w:rsid w:val="00F60700"/>
    <w:rsid w:val="00F60852"/>
    <w:rsid w:val="00F61829"/>
    <w:rsid w:val="00F62367"/>
    <w:rsid w:val="00F623F2"/>
    <w:rsid w:val="00F63182"/>
    <w:rsid w:val="00F64044"/>
    <w:rsid w:val="00F641D7"/>
    <w:rsid w:val="00F64542"/>
    <w:rsid w:val="00F652A8"/>
    <w:rsid w:val="00F6530A"/>
    <w:rsid w:val="00F6559B"/>
    <w:rsid w:val="00F655CF"/>
    <w:rsid w:val="00F65699"/>
    <w:rsid w:val="00F666A9"/>
    <w:rsid w:val="00F66829"/>
    <w:rsid w:val="00F674A2"/>
    <w:rsid w:val="00F67762"/>
    <w:rsid w:val="00F67B3D"/>
    <w:rsid w:val="00F682F4"/>
    <w:rsid w:val="00F6BCA1"/>
    <w:rsid w:val="00F70CEA"/>
    <w:rsid w:val="00F71095"/>
    <w:rsid w:val="00F710DB"/>
    <w:rsid w:val="00F724BE"/>
    <w:rsid w:val="00F72867"/>
    <w:rsid w:val="00F72938"/>
    <w:rsid w:val="00F72BF5"/>
    <w:rsid w:val="00F737EE"/>
    <w:rsid w:val="00F746CF"/>
    <w:rsid w:val="00F74FA3"/>
    <w:rsid w:val="00F75555"/>
    <w:rsid w:val="00F7576D"/>
    <w:rsid w:val="00F76939"/>
    <w:rsid w:val="00F76CE3"/>
    <w:rsid w:val="00F76E0D"/>
    <w:rsid w:val="00F76EAA"/>
    <w:rsid w:val="00F76ED7"/>
    <w:rsid w:val="00F77315"/>
    <w:rsid w:val="00F839BC"/>
    <w:rsid w:val="00F83DA6"/>
    <w:rsid w:val="00F84A5A"/>
    <w:rsid w:val="00F87012"/>
    <w:rsid w:val="00F87EFE"/>
    <w:rsid w:val="00F907B5"/>
    <w:rsid w:val="00F90859"/>
    <w:rsid w:val="00F90960"/>
    <w:rsid w:val="00F90F5C"/>
    <w:rsid w:val="00F92B20"/>
    <w:rsid w:val="00F934A8"/>
    <w:rsid w:val="00F936DD"/>
    <w:rsid w:val="00F956EA"/>
    <w:rsid w:val="00F9619E"/>
    <w:rsid w:val="00F968A6"/>
    <w:rsid w:val="00F977D6"/>
    <w:rsid w:val="00FA022A"/>
    <w:rsid w:val="00FA02AD"/>
    <w:rsid w:val="00FA0987"/>
    <w:rsid w:val="00FA0E57"/>
    <w:rsid w:val="00FA0F54"/>
    <w:rsid w:val="00FA101F"/>
    <w:rsid w:val="00FA1113"/>
    <w:rsid w:val="00FA166F"/>
    <w:rsid w:val="00FA1770"/>
    <w:rsid w:val="00FA1CE5"/>
    <w:rsid w:val="00FA2491"/>
    <w:rsid w:val="00FA3514"/>
    <w:rsid w:val="00FA376C"/>
    <w:rsid w:val="00FA44CA"/>
    <w:rsid w:val="00FA4677"/>
    <w:rsid w:val="00FA666B"/>
    <w:rsid w:val="00FA6964"/>
    <w:rsid w:val="00FA7481"/>
    <w:rsid w:val="00FA7E4A"/>
    <w:rsid w:val="00FB02AD"/>
    <w:rsid w:val="00FB10B5"/>
    <w:rsid w:val="00FB1A04"/>
    <w:rsid w:val="00FB217D"/>
    <w:rsid w:val="00FB2665"/>
    <w:rsid w:val="00FB3CC2"/>
    <w:rsid w:val="00FB46CD"/>
    <w:rsid w:val="00FB4772"/>
    <w:rsid w:val="00FB4B52"/>
    <w:rsid w:val="00FB5227"/>
    <w:rsid w:val="00FB5497"/>
    <w:rsid w:val="00FB5556"/>
    <w:rsid w:val="00FB63E8"/>
    <w:rsid w:val="00FB63EF"/>
    <w:rsid w:val="00FB71A6"/>
    <w:rsid w:val="00FB75AB"/>
    <w:rsid w:val="00FB7B30"/>
    <w:rsid w:val="00FC0106"/>
    <w:rsid w:val="00FC177D"/>
    <w:rsid w:val="00FC1F62"/>
    <w:rsid w:val="00FC2091"/>
    <w:rsid w:val="00FC21DC"/>
    <w:rsid w:val="00FC560D"/>
    <w:rsid w:val="00FC591A"/>
    <w:rsid w:val="00FC653A"/>
    <w:rsid w:val="00FC6604"/>
    <w:rsid w:val="00FC761D"/>
    <w:rsid w:val="00FC76FA"/>
    <w:rsid w:val="00FC793C"/>
    <w:rsid w:val="00FC7DA9"/>
    <w:rsid w:val="00FC7FAB"/>
    <w:rsid w:val="00FCD470"/>
    <w:rsid w:val="00FD023D"/>
    <w:rsid w:val="00FD1348"/>
    <w:rsid w:val="00FD1363"/>
    <w:rsid w:val="00FD1E0D"/>
    <w:rsid w:val="00FD2057"/>
    <w:rsid w:val="00FD2095"/>
    <w:rsid w:val="00FD2C17"/>
    <w:rsid w:val="00FD2F93"/>
    <w:rsid w:val="00FD4329"/>
    <w:rsid w:val="00FD4E1D"/>
    <w:rsid w:val="00FD53EB"/>
    <w:rsid w:val="00FD547A"/>
    <w:rsid w:val="00FD5614"/>
    <w:rsid w:val="00FD5DB6"/>
    <w:rsid w:val="00FD5FE8"/>
    <w:rsid w:val="00FD6A70"/>
    <w:rsid w:val="00FD6BE3"/>
    <w:rsid w:val="00FD6DFA"/>
    <w:rsid w:val="00FD7308"/>
    <w:rsid w:val="00FD75DC"/>
    <w:rsid w:val="00FD7668"/>
    <w:rsid w:val="00FE0B6E"/>
    <w:rsid w:val="00FE1193"/>
    <w:rsid w:val="00FE15FC"/>
    <w:rsid w:val="00FE198D"/>
    <w:rsid w:val="00FE1F43"/>
    <w:rsid w:val="00FE22E7"/>
    <w:rsid w:val="00FE27C6"/>
    <w:rsid w:val="00FE3341"/>
    <w:rsid w:val="00FE3392"/>
    <w:rsid w:val="00FE4ED0"/>
    <w:rsid w:val="00FE5716"/>
    <w:rsid w:val="00FE5967"/>
    <w:rsid w:val="00FE6BAA"/>
    <w:rsid w:val="00FE6DEC"/>
    <w:rsid w:val="00FF01CE"/>
    <w:rsid w:val="00FF1A6E"/>
    <w:rsid w:val="00FF1B83"/>
    <w:rsid w:val="00FF1D41"/>
    <w:rsid w:val="00FF1E5B"/>
    <w:rsid w:val="00FF31FA"/>
    <w:rsid w:val="00FF34A4"/>
    <w:rsid w:val="00FF3C80"/>
    <w:rsid w:val="00FF43C7"/>
    <w:rsid w:val="00FF4E64"/>
    <w:rsid w:val="00FF5227"/>
    <w:rsid w:val="00FF5C6B"/>
    <w:rsid w:val="00FF5C9F"/>
    <w:rsid w:val="00FF6AA1"/>
    <w:rsid w:val="00FF6EEA"/>
    <w:rsid w:val="00FF7FF8"/>
    <w:rsid w:val="01038AA4"/>
    <w:rsid w:val="01041EA0"/>
    <w:rsid w:val="01047201"/>
    <w:rsid w:val="0104FA55"/>
    <w:rsid w:val="01051AA8"/>
    <w:rsid w:val="01057C56"/>
    <w:rsid w:val="010663C9"/>
    <w:rsid w:val="0108F642"/>
    <w:rsid w:val="01091BA9"/>
    <w:rsid w:val="01097556"/>
    <w:rsid w:val="010B4A6A"/>
    <w:rsid w:val="010C00CF"/>
    <w:rsid w:val="010CEBA2"/>
    <w:rsid w:val="010D0FFD"/>
    <w:rsid w:val="010DBA7D"/>
    <w:rsid w:val="01128E08"/>
    <w:rsid w:val="01138BAC"/>
    <w:rsid w:val="011392A2"/>
    <w:rsid w:val="0114909C"/>
    <w:rsid w:val="0114CE16"/>
    <w:rsid w:val="0116D5F3"/>
    <w:rsid w:val="011818A5"/>
    <w:rsid w:val="01197C7D"/>
    <w:rsid w:val="0119D42D"/>
    <w:rsid w:val="011A1F34"/>
    <w:rsid w:val="011A4D8B"/>
    <w:rsid w:val="011B9CF9"/>
    <w:rsid w:val="011C03B0"/>
    <w:rsid w:val="011E3E4D"/>
    <w:rsid w:val="011F3FD1"/>
    <w:rsid w:val="0120A04A"/>
    <w:rsid w:val="012123F5"/>
    <w:rsid w:val="0121F53F"/>
    <w:rsid w:val="0125EE4E"/>
    <w:rsid w:val="01265382"/>
    <w:rsid w:val="0128D805"/>
    <w:rsid w:val="012955CC"/>
    <w:rsid w:val="0129BD47"/>
    <w:rsid w:val="0129E4F4"/>
    <w:rsid w:val="012A8C4A"/>
    <w:rsid w:val="012B2900"/>
    <w:rsid w:val="012C55F2"/>
    <w:rsid w:val="012C909D"/>
    <w:rsid w:val="012CA877"/>
    <w:rsid w:val="012E17E6"/>
    <w:rsid w:val="01307C30"/>
    <w:rsid w:val="0132D6FF"/>
    <w:rsid w:val="0134CBD6"/>
    <w:rsid w:val="0134F792"/>
    <w:rsid w:val="01360A91"/>
    <w:rsid w:val="013677AD"/>
    <w:rsid w:val="0136CA73"/>
    <w:rsid w:val="0137240C"/>
    <w:rsid w:val="0139D4FD"/>
    <w:rsid w:val="013A3BEB"/>
    <w:rsid w:val="013FE3C9"/>
    <w:rsid w:val="0140ADD9"/>
    <w:rsid w:val="014118EC"/>
    <w:rsid w:val="0141252C"/>
    <w:rsid w:val="01418B9E"/>
    <w:rsid w:val="01429449"/>
    <w:rsid w:val="014406C9"/>
    <w:rsid w:val="01448B1F"/>
    <w:rsid w:val="01453A19"/>
    <w:rsid w:val="01462DE8"/>
    <w:rsid w:val="0147B45D"/>
    <w:rsid w:val="0147EB7A"/>
    <w:rsid w:val="0148DCCF"/>
    <w:rsid w:val="014A39B8"/>
    <w:rsid w:val="014AA554"/>
    <w:rsid w:val="014AD650"/>
    <w:rsid w:val="014DF969"/>
    <w:rsid w:val="0150F30F"/>
    <w:rsid w:val="01528003"/>
    <w:rsid w:val="0155FD5A"/>
    <w:rsid w:val="015623A8"/>
    <w:rsid w:val="01584745"/>
    <w:rsid w:val="015A48B5"/>
    <w:rsid w:val="015AEC7C"/>
    <w:rsid w:val="015C4556"/>
    <w:rsid w:val="015CEFFB"/>
    <w:rsid w:val="015CF9FF"/>
    <w:rsid w:val="015F168A"/>
    <w:rsid w:val="015FF9D5"/>
    <w:rsid w:val="016035A5"/>
    <w:rsid w:val="0160B18E"/>
    <w:rsid w:val="016248D4"/>
    <w:rsid w:val="016321CB"/>
    <w:rsid w:val="01649428"/>
    <w:rsid w:val="0164FFA1"/>
    <w:rsid w:val="016874AB"/>
    <w:rsid w:val="0169822F"/>
    <w:rsid w:val="016B8D8E"/>
    <w:rsid w:val="016C6709"/>
    <w:rsid w:val="016D7051"/>
    <w:rsid w:val="016E743D"/>
    <w:rsid w:val="016EB299"/>
    <w:rsid w:val="016FA4CD"/>
    <w:rsid w:val="016FB46E"/>
    <w:rsid w:val="017103B0"/>
    <w:rsid w:val="01717710"/>
    <w:rsid w:val="0171ADE5"/>
    <w:rsid w:val="0171E7DD"/>
    <w:rsid w:val="01731506"/>
    <w:rsid w:val="01732B48"/>
    <w:rsid w:val="01754A10"/>
    <w:rsid w:val="0176C18D"/>
    <w:rsid w:val="017CE504"/>
    <w:rsid w:val="017CED7C"/>
    <w:rsid w:val="017D4C62"/>
    <w:rsid w:val="017DBE0D"/>
    <w:rsid w:val="01808C01"/>
    <w:rsid w:val="0180F12D"/>
    <w:rsid w:val="01812676"/>
    <w:rsid w:val="0182A688"/>
    <w:rsid w:val="0184F296"/>
    <w:rsid w:val="0186041B"/>
    <w:rsid w:val="0187F9E8"/>
    <w:rsid w:val="018846D2"/>
    <w:rsid w:val="018869C4"/>
    <w:rsid w:val="018BB699"/>
    <w:rsid w:val="018D13DC"/>
    <w:rsid w:val="018D52EF"/>
    <w:rsid w:val="018E9147"/>
    <w:rsid w:val="018EC493"/>
    <w:rsid w:val="018FFE87"/>
    <w:rsid w:val="01976B56"/>
    <w:rsid w:val="019855DD"/>
    <w:rsid w:val="0198E482"/>
    <w:rsid w:val="019BB317"/>
    <w:rsid w:val="019BFC9C"/>
    <w:rsid w:val="019EB286"/>
    <w:rsid w:val="019EFF6D"/>
    <w:rsid w:val="01A1267A"/>
    <w:rsid w:val="01A155DB"/>
    <w:rsid w:val="01A530CC"/>
    <w:rsid w:val="01A56F29"/>
    <w:rsid w:val="01A805FB"/>
    <w:rsid w:val="01A8AE47"/>
    <w:rsid w:val="01AB1609"/>
    <w:rsid w:val="01AB6DA5"/>
    <w:rsid w:val="01B10DF4"/>
    <w:rsid w:val="01B155A0"/>
    <w:rsid w:val="01B3DE49"/>
    <w:rsid w:val="01B41306"/>
    <w:rsid w:val="01B5AB1E"/>
    <w:rsid w:val="01B68103"/>
    <w:rsid w:val="01B83724"/>
    <w:rsid w:val="01B90C83"/>
    <w:rsid w:val="01BB3802"/>
    <w:rsid w:val="01BB7E0C"/>
    <w:rsid w:val="01BC697A"/>
    <w:rsid w:val="01BD7A32"/>
    <w:rsid w:val="01BDFF12"/>
    <w:rsid w:val="01BEBF68"/>
    <w:rsid w:val="01C11DB9"/>
    <w:rsid w:val="01C32540"/>
    <w:rsid w:val="01C333C1"/>
    <w:rsid w:val="01C3C3A5"/>
    <w:rsid w:val="01C46119"/>
    <w:rsid w:val="01C5E3B7"/>
    <w:rsid w:val="01C785E2"/>
    <w:rsid w:val="01C83229"/>
    <w:rsid w:val="01C84226"/>
    <w:rsid w:val="01C958F8"/>
    <w:rsid w:val="01C9FABB"/>
    <w:rsid w:val="01CAC849"/>
    <w:rsid w:val="01CD2796"/>
    <w:rsid w:val="01CD4C2C"/>
    <w:rsid w:val="01CE35AF"/>
    <w:rsid w:val="01D0623A"/>
    <w:rsid w:val="01D09165"/>
    <w:rsid w:val="01D1441F"/>
    <w:rsid w:val="01D1A043"/>
    <w:rsid w:val="01D32CC9"/>
    <w:rsid w:val="01D3501C"/>
    <w:rsid w:val="01D3DF7C"/>
    <w:rsid w:val="01D4041D"/>
    <w:rsid w:val="01D50CFA"/>
    <w:rsid w:val="01D5FF01"/>
    <w:rsid w:val="01D6D329"/>
    <w:rsid w:val="01DA8737"/>
    <w:rsid w:val="01DA88C1"/>
    <w:rsid w:val="01DB425E"/>
    <w:rsid w:val="01DCB935"/>
    <w:rsid w:val="01DD2A8D"/>
    <w:rsid w:val="01E2F847"/>
    <w:rsid w:val="01E36682"/>
    <w:rsid w:val="01E4C2FE"/>
    <w:rsid w:val="01E68058"/>
    <w:rsid w:val="01E7B7BA"/>
    <w:rsid w:val="01E9D24A"/>
    <w:rsid w:val="01EA3F38"/>
    <w:rsid w:val="01EC42F1"/>
    <w:rsid w:val="01ECD18D"/>
    <w:rsid w:val="01EE1394"/>
    <w:rsid w:val="01EE426D"/>
    <w:rsid w:val="01F0DFDF"/>
    <w:rsid w:val="01F3CFE6"/>
    <w:rsid w:val="01F43584"/>
    <w:rsid w:val="01F975B3"/>
    <w:rsid w:val="01FD5480"/>
    <w:rsid w:val="01FF0059"/>
    <w:rsid w:val="01FF12B8"/>
    <w:rsid w:val="0200746A"/>
    <w:rsid w:val="02022CEC"/>
    <w:rsid w:val="0202D79E"/>
    <w:rsid w:val="0203C1E0"/>
    <w:rsid w:val="0206A850"/>
    <w:rsid w:val="0207F942"/>
    <w:rsid w:val="020BC6C1"/>
    <w:rsid w:val="020DF8D0"/>
    <w:rsid w:val="02137E7F"/>
    <w:rsid w:val="0216D786"/>
    <w:rsid w:val="02189994"/>
    <w:rsid w:val="02198978"/>
    <w:rsid w:val="021C32F1"/>
    <w:rsid w:val="02219704"/>
    <w:rsid w:val="0222E25E"/>
    <w:rsid w:val="022420C0"/>
    <w:rsid w:val="022459EB"/>
    <w:rsid w:val="02253192"/>
    <w:rsid w:val="0226F174"/>
    <w:rsid w:val="02276068"/>
    <w:rsid w:val="022AD3EE"/>
    <w:rsid w:val="022AF468"/>
    <w:rsid w:val="022B21E4"/>
    <w:rsid w:val="022D7FDF"/>
    <w:rsid w:val="02306997"/>
    <w:rsid w:val="0232E58F"/>
    <w:rsid w:val="0233B76C"/>
    <w:rsid w:val="0235209E"/>
    <w:rsid w:val="02361B88"/>
    <w:rsid w:val="0237966A"/>
    <w:rsid w:val="0238E81A"/>
    <w:rsid w:val="02391AF8"/>
    <w:rsid w:val="023AFF1E"/>
    <w:rsid w:val="023D04D0"/>
    <w:rsid w:val="023D3D9C"/>
    <w:rsid w:val="023D8E38"/>
    <w:rsid w:val="0240E928"/>
    <w:rsid w:val="0241AA6B"/>
    <w:rsid w:val="02431A8F"/>
    <w:rsid w:val="02448C66"/>
    <w:rsid w:val="0245BAFA"/>
    <w:rsid w:val="0245CB73"/>
    <w:rsid w:val="0248748E"/>
    <w:rsid w:val="024A782C"/>
    <w:rsid w:val="025030FB"/>
    <w:rsid w:val="02516A8D"/>
    <w:rsid w:val="02561A48"/>
    <w:rsid w:val="0257BB3E"/>
    <w:rsid w:val="0257CAA2"/>
    <w:rsid w:val="0257FC23"/>
    <w:rsid w:val="02581CD3"/>
    <w:rsid w:val="0259BF5D"/>
    <w:rsid w:val="025C5E8E"/>
    <w:rsid w:val="025F1082"/>
    <w:rsid w:val="02617A51"/>
    <w:rsid w:val="02639F80"/>
    <w:rsid w:val="02666BC9"/>
    <w:rsid w:val="026728B3"/>
    <w:rsid w:val="026765B6"/>
    <w:rsid w:val="02676632"/>
    <w:rsid w:val="0267EC87"/>
    <w:rsid w:val="02683DB1"/>
    <w:rsid w:val="026A105C"/>
    <w:rsid w:val="026C947F"/>
    <w:rsid w:val="026CD749"/>
    <w:rsid w:val="026CDA8D"/>
    <w:rsid w:val="026E55D5"/>
    <w:rsid w:val="026FE2F7"/>
    <w:rsid w:val="02716551"/>
    <w:rsid w:val="02718253"/>
    <w:rsid w:val="0272FD87"/>
    <w:rsid w:val="02732167"/>
    <w:rsid w:val="02737E43"/>
    <w:rsid w:val="0273CAD4"/>
    <w:rsid w:val="02741A7F"/>
    <w:rsid w:val="02742288"/>
    <w:rsid w:val="02772DDB"/>
    <w:rsid w:val="02773624"/>
    <w:rsid w:val="02775187"/>
    <w:rsid w:val="0277BCAD"/>
    <w:rsid w:val="027829F6"/>
    <w:rsid w:val="027917E2"/>
    <w:rsid w:val="027D5B7F"/>
    <w:rsid w:val="02817A71"/>
    <w:rsid w:val="028456E1"/>
    <w:rsid w:val="0285209F"/>
    <w:rsid w:val="0285AD79"/>
    <w:rsid w:val="028695BA"/>
    <w:rsid w:val="02881782"/>
    <w:rsid w:val="028D87B5"/>
    <w:rsid w:val="028FAE2F"/>
    <w:rsid w:val="028FB264"/>
    <w:rsid w:val="028FB44D"/>
    <w:rsid w:val="029071AF"/>
    <w:rsid w:val="029224BD"/>
    <w:rsid w:val="0292378A"/>
    <w:rsid w:val="02931A0C"/>
    <w:rsid w:val="029735D2"/>
    <w:rsid w:val="0297C781"/>
    <w:rsid w:val="0299F587"/>
    <w:rsid w:val="029A6848"/>
    <w:rsid w:val="029A74FC"/>
    <w:rsid w:val="029B0FA5"/>
    <w:rsid w:val="029D8404"/>
    <w:rsid w:val="029D9C4A"/>
    <w:rsid w:val="029FD206"/>
    <w:rsid w:val="02A2E40F"/>
    <w:rsid w:val="02A5984E"/>
    <w:rsid w:val="02A8166D"/>
    <w:rsid w:val="02A8401E"/>
    <w:rsid w:val="02A851D7"/>
    <w:rsid w:val="02ABDB4E"/>
    <w:rsid w:val="02ACC3B6"/>
    <w:rsid w:val="02B19433"/>
    <w:rsid w:val="02B4575A"/>
    <w:rsid w:val="02B4F63D"/>
    <w:rsid w:val="02B5B156"/>
    <w:rsid w:val="02B64BD0"/>
    <w:rsid w:val="02B862F2"/>
    <w:rsid w:val="02B9A1ED"/>
    <w:rsid w:val="02B9A37A"/>
    <w:rsid w:val="02BA0F07"/>
    <w:rsid w:val="02BBA2FF"/>
    <w:rsid w:val="02BC301B"/>
    <w:rsid w:val="02BE45C6"/>
    <w:rsid w:val="02BFAC4C"/>
    <w:rsid w:val="02C1B079"/>
    <w:rsid w:val="02C31B96"/>
    <w:rsid w:val="02C3A63F"/>
    <w:rsid w:val="02C4EB1A"/>
    <w:rsid w:val="02C746E7"/>
    <w:rsid w:val="02C85C99"/>
    <w:rsid w:val="02C97D7D"/>
    <w:rsid w:val="02CA9F3B"/>
    <w:rsid w:val="02CDF197"/>
    <w:rsid w:val="02CF120B"/>
    <w:rsid w:val="02CF507D"/>
    <w:rsid w:val="02D31D69"/>
    <w:rsid w:val="02D5C49F"/>
    <w:rsid w:val="02D62DE7"/>
    <w:rsid w:val="02D63F9D"/>
    <w:rsid w:val="02D93DAB"/>
    <w:rsid w:val="02DB55F3"/>
    <w:rsid w:val="02DF920D"/>
    <w:rsid w:val="02DF9E50"/>
    <w:rsid w:val="02E11571"/>
    <w:rsid w:val="02E14391"/>
    <w:rsid w:val="02E334B3"/>
    <w:rsid w:val="02E4DDD7"/>
    <w:rsid w:val="02E5CB8B"/>
    <w:rsid w:val="02E84147"/>
    <w:rsid w:val="02EA5EDA"/>
    <w:rsid w:val="02EB5DC1"/>
    <w:rsid w:val="02ECA78F"/>
    <w:rsid w:val="02EDF823"/>
    <w:rsid w:val="02EFDA2B"/>
    <w:rsid w:val="02F1BC21"/>
    <w:rsid w:val="02F2D448"/>
    <w:rsid w:val="02F395AC"/>
    <w:rsid w:val="02F417A6"/>
    <w:rsid w:val="02F531C1"/>
    <w:rsid w:val="02F7EE11"/>
    <w:rsid w:val="02FAF06E"/>
    <w:rsid w:val="02FB3A44"/>
    <w:rsid w:val="02FD2554"/>
    <w:rsid w:val="02FDF901"/>
    <w:rsid w:val="02FE3FEC"/>
    <w:rsid w:val="03006D7F"/>
    <w:rsid w:val="030188A0"/>
    <w:rsid w:val="0302CF21"/>
    <w:rsid w:val="0302DFA8"/>
    <w:rsid w:val="030402A4"/>
    <w:rsid w:val="030414AE"/>
    <w:rsid w:val="03042149"/>
    <w:rsid w:val="0305B6A8"/>
    <w:rsid w:val="0306FB7C"/>
    <w:rsid w:val="03082F76"/>
    <w:rsid w:val="03085DBC"/>
    <w:rsid w:val="030BAC71"/>
    <w:rsid w:val="030C3D34"/>
    <w:rsid w:val="030C8F13"/>
    <w:rsid w:val="030DC7F5"/>
    <w:rsid w:val="03107EED"/>
    <w:rsid w:val="0312CC20"/>
    <w:rsid w:val="0312D98B"/>
    <w:rsid w:val="03133C69"/>
    <w:rsid w:val="031346E8"/>
    <w:rsid w:val="0314903C"/>
    <w:rsid w:val="0314B9A7"/>
    <w:rsid w:val="0316F75C"/>
    <w:rsid w:val="03183B16"/>
    <w:rsid w:val="03184945"/>
    <w:rsid w:val="03193573"/>
    <w:rsid w:val="031B9DAF"/>
    <w:rsid w:val="031DB012"/>
    <w:rsid w:val="031F903E"/>
    <w:rsid w:val="0320FDCC"/>
    <w:rsid w:val="032536F9"/>
    <w:rsid w:val="03285DFD"/>
    <w:rsid w:val="0328D85A"/>
    <w:rsid w:val="032CB2B7"/>
    <w:rsid w:val="032E9B9D"/>
    <w:rsid w:val="032F313A"/>
    <w:rsid w:val="032F36AF"/>
    <w:rsid w:val="0330BE40"/>
    <w:rsid w:val="0331F9C4"/>
    <w:rsid w:val="03324650"/>
    <w:rsid w:val="03334654"/>
    <w:rsid w:val="03364DED"/>
    <w:rsid w:val="03376A3A"/>
    <w:rsid w:val="03387EC7"/>
    <w:rsid w:val="033BDA18"/>
    <w:rsid w:val="033DF71C"/>
    <w:rsid w:val="033EFADB"/>
    <w:rsid w:val="03406160"/>
    <w:rsid w:val="0340E767"/>
    <w:rsid w:val="034322D9"/>
    <w:rsid w:val="0345B826"/>
    <w:rsid w:val="03483AA1"/>
    <w:rsid w:val="034A3CD6"/>
    <w:rsid w:val="034BD2BF"/>
    <w:rsid w:val="034C0C92"/>
    <w:rsid w:val="034EF9B3"/>
    <w:rsid w:val="034F4F95"/>
    <w:rsid w:val="0352C363"/>
    <w:rsid w:val="03543F2F"/>
    <w:rsid w:val="03561CC0"/>
    <w:rsid w:val="03570863"/>
    <w:rsid w:val="0357AB23"/>
    <w:rsid w:val="035839DB"/>
    <w:rsid w:val="035848A1"/>
    <w:rsid w:val="0358A0D6"/>
    <w:rsid w:val="0358AB0D"/>
    <w:rsid w:val="03594271"/>
    <w:rsid w:val="035A5A2D"/>
    <w:rsid w:val="035E770B"/>
    <w:rsid w:val="035F6C6E"/>
    <w:rsid w:val="0361A115"/>
    <w:rsid w:val="0361FF35"/>
    <w:rsid w:val="0363175E"/>
    <w:rsid w:val="03636D9A"/>
    <w:rsid w:val="03640934"/>
    <w:rsid w:val="03683C00"/>
    <w:rsid w:val="0369DD82"/>
    <w:rsid w:val="036DFAB4"/>
    <w:rsid w:val="03701D47"/>
    <w:rsid w:val="0373E085"/>
    <w:rsid w:val="037688EC"/>
    <w:rsid w:val="03777998"/>
    <w:rsid w:val="037907E4"/>
    <w:rsid w:val="037AD0DB"/>
    <w:rsid w:val="037B1A02"/>
    <w:rsid w:val="037B3DB8"/>
    <w:rsid w:val="037C4E16"/>
    <w:rsid w:val="037C7B66"/>
    <w:rsid w:val="037D009D"/>
    <w:rsid w:val="037DCD0A"/>
    <w:rsid w:val="037EFB6B"/>
    <w:rsid w:val="038119C1"/>
    <w:rsid w:val="03823F82"/>
    <w:rsid w:val="0382DA8D"/>
    <w:rsid w:val="038559E6"/>
    <w:rsid w:val="03859DC8"/>
    <w:rsid w:val="0385A0DB"/>
    <w:rsid w:val="0385AC2D"/>
    <w:rsid w:val="0385EE61"/>
    <w:rsid w:val="03869CC6"/>
    <w:rsid w:val="0386CE72"/>
    <w:rsid w:val="0387C38A"/>
    <w:rsid w:val="038858F4"/>
    <w:rsid w:val="0388C39E"/>
    <w:rsid w:val="0389AB2F"/>
    <w:rsid w:val="038A1D63"/>
    <w:rsid w:val="038B330D"/>
    <w:rsid w:val="038B4F12"/>
    <w:rsid w:val="038BBBA9"/>
    <w:rsid w:val="038C2938"/>
    <w:rsid w:val="038DACA3"/>
    <w:rsid w:val="038E1295"/>
    <w:rsid w:val="039005B6"/>
    <w:rsid w:val="03901959"/>
    <w:rsid w:val="0390BC1C"/>
    <w:rsid w:val="0391FF75"/>
    <w:rsid w:val="039273F3"/>
    <w:rsid w:val="0393A342"/>
    <w:rsid w:val="039492A3"/>
    <w:rsid w:val="0396D645"/>
    <w:rsid w:val="039716D4"/>
    <w:rsid w:val="03971A72"/>
    <w:rsid w:val="039A72D5"/>
    <w:rsid w:val="039B9379"/>
    <w:rsid w:val="039CABCD"/>
    <w:rsid w:val="039CEAC7"/>
    <w:rsid w:val="039D5E9C"/>
    <w:rsid w:val="03A3BEAE"/>
    <w:rsid w:val="03A503AC"/>
    <w:rsid w:val="03A6615D"/>
    <w:rsid w:val="03A705A8"/>
    <w:rsid w:val="03A712A6"/>
    <w:rsid w:val="03A7E47B"/>
    <w:rsid w:val="03A9DBF3"/>
    <w:rsid w:val="03AB9467"/>
    <w:rsid w:val="03AD2F61"/>
    <w:rsid w:val="03AD5DC9"/>
    <w:rsid w:val="03AF4729"/>
    <w:rsid w:val="03B0052F"/>
    <w:rsid w:val="03B33831"/>
    <w:rsid w:val="03B3BFB8"/>
    <w:rsid w:val="03B5697A"/>
    <w:rsid w:val="03B58BB0"/>
    <w:rsid w:val="03B70A6B"/>
    <w:rsid w:val="03B8F110"/>
    <w:rsid w:val="03BAA32E"/>
    <w:rsid w:val="03BDA226"/>
    <w:rsid w:val="03BEC64D"/>
    <w:rsid w:val="03C2A840"/>
    <w:rsid w:val="03C33AF7"/>
    <w:rsid w:val="03C3AA46"/>
    <w:rsid w:val="03C6735A"/>
    <w:rsid w:val="03C70A69"/>
    <w:rsid w:val="03C88B05"/>
    <w:rsid w:val="03CA0062"/>
    <w:rsid w:val="03CBA365"/>
    <w:rsid w:val="03CBA450"/>
    <w:rsid w:val="03CBED93"/>
    <w:rsid w:val="03CC867A"/>
    <w:rsid w:val="03CD40C6"/>
    <w:rsid w:val="03CD9F14"/>
    <w:rsid w:val="03CEEC05"/>
    <w:rsid w:val="03CEF357"/>
    <w:rsid w:val="03CF96A1"/>
    <w:rsid w:val="03CFEC8C"/>
    <w:rsid w:val="03D20600"/>
    <w:rsid w:val="03D279D6"/>
    <w:rsid w:val="03D40571"/>
    <w:rsid w:val="03D436AB"/>
    <w:rsid w:val="03D5183C"/>
    <w:rsid w:val="03D63ED9"/>
    <w:rsid w:val="03D68F66"/>
    <w:rsid w:val="03D69EB6"/>
    <w:rsid w:val="03D8BF02"/>
    <w:rsid w:val="03D9A442"/>
    <w:rsid w:val="03DA5B52"/>
    <w:rsid w:val="03DABBAB"/>
    <w:rsid w:val="03DC2766"/>
    <w:rsid w:val="03DC35D3"/>
    <w:rsid w:val="03DCA38E"/>
    <w:rsid w:val="03DE61E5"/>
    <w:rsid w:val="03E06E1E"/>
    <w:rsid w:val="03E1557C"/>
    <w:rsid w:val="03E1ACE1"/>
    <w:rsid w:val="03E2F1E6"/>
    <w:rsid w:val="03E4E33F"/>
    <w:rsid w:val="03E5972F"/>
    <w:rsid w:val="03E5ACA0"/>
    <w:rsid w:val="03E7A8BC"/>
    <w:rsid w:val="03E9F100"/>
    <w:rsid w:val="03EC136B"/>
    <w:rsid w:val="03ED28FF"/>
    <w:rsid w:val="03ED702C"/>
    <w:rsid w:val="03EDB22C"/>
    <w:rsid w:val="03EFEE3C"/>
    <w:rsid w:val="03F0C2CF"/>
    <w:rsid w:val="03F521DE"/>
    <w:rsid w:val="03F5E619"/>
    <w:rsid w:val="03F6B253"/>
    <w:rsid w:val="03F73472"/>
    <w:rsid w:val="03F84C8C"/>
    <w:rsid w:val="03F9033A"/>
    <w:rsid w:val="03FAC134"/>
    <w:rsid w:val="03FBD1A6"/>
    <w:rsid w:val="03FC93BA"/>
    <w:rsid w:val="03FDFE74"/>
    <w:rsid w:val="03FE28D3"/>
    <w:rsid w:val="03FE2A6E"/>
    <w:rsid w:val="03FE603E"/>
    <w:rsid w:val="03FFB8E3"/>
    <w:rsid w:val="0404D5A1"/>
    <w:rsid w:val="040691A1"/>
    <w:rsid w:val="04080BDD"/>
    <w:rsid w:val="04080EDD"/>
    <w:rsid w:val="040A9094"/>
    <w:rsid w:val="040B877B"/>
    <w:rsid w:val="040C2CE8"/>
    <w:rsid w:val="040DC9FB"/>
    <w:rsid w:val="040E6805"/>
    <w:rsid w:val="040EF901"/>
    <w:rsid w:val="040F4D1A"/>
    <w:rsid w:val="040F6518"/>
    <w:rsid w:val="040FB9E4"/>
    <w:rsid w:val="041060E3"/>
    <w:rsid w:val="0411D2BB"/>
    <w:rsid w:val="0412F532"/>
    <w:rsid w:val="0413BB26"/>
    <w:rsid w:val="04195985"/>
    <w:rsid w:val="041C4356"/>
    <w:rsid w:val="041C8729"/>
    <w:rsid w:val="041F6BC2"/>
    <w:rsid w:val="041F83E0"/>
    <w:rsid w:val="041FA014"/>
    <w:rsid w:val="041FA8CF"/>
    <w:rsid w:val="041FAC0F"/>
    <w:rsid w:val="04218B0E"/>
    <w:rsid w:val="042382C4"/>
    <w:rsid w:val="04256C58"/>
    <w:rsid w:val="04261C60"/>
    <w:rsid w:val="042752D6"/>
    <w:rsid w:val="0427796B"/>
    <w:rsid w:val="04284E92"/>
    <w:rsid w:val="04294823"/>
    <w:rsid w:val="042BDB5B"/>
    <w:rsid w:val="042D44C6"/>
    <w:rsid w:val="042E5D63"/>
    <w:rsid w:val="042E699C"/>
    <w:rsid w:val="0431660D"/>
    <w:rsid w:val="0434C555"/>
    <w:rsid w:val="0434D4DA"/>
    <w:rsid w:val="04376340"/>
    <w:rsid w:val="04382CEE"/>
    <w:rsid w:val="043A4F20"/>
    <w:rsid w:val="043B5E61"/>
    <w:rsid w:val="043B61E8"/>
    <w:rsid w:val="043D4800"/>
    <w:rsid w:val="043E2B8E"/>
    <w:rsid w:val="04405913"/>
    <w:rsid w:val="0442C4AD"/>
    <w:rsid w:val="0443659C"/>
    <w:rsid w:val="04476CB1"/>
    <w:rsid w:val="044774F3"/>
    <w:rsid w:val="0447894D"/>
    <w:rsid w:val="0448DA0C"/>
    <w:rsid w:val="044ACE64"/>
    <w:rsid w:val="044E2CF8"/>
    <w:rsid w:val="044E6981"/>
    <w:rsid w:val="0453A9D3"/>
    <w:rsid w:val="045436F8"/>
    <w:rsid w:val="04547B56"/>
    <w:rsid w:val="04577B3B"/>
    <w:rsid w:val="04581396"/>
    <w:rsid w:val="0459E811"/>
    <w:rsid w:val="045A0286"/>
    <w:rsid w:val="045D6CC8"/>
    <w:rsid w:val="045F4143"/>
    <w:rsid w:val="046050D4"/>
    <w:rsid w:val="0460B657"/>
    <w:rsid w:val="0461EC22"/>
    <w:rsid w:val="0462642E"/>
    <w:rsid w:val="0462B2F5"/>
    <w:rsid w:val="0464CB20"/>
    <w:rsid w:val="0467F889"/>
    <w:rsid w:val="046B1694"/>
    <w:rsid w:val="046C44F3"/>
    <w:rsid w:val="046D8D46"/>
    <w:rsid w:val="046DADD7"/>
    <w:rsid w:val="04736A7F"/>
    <w:rsid w:val="0477A67D"/>
    <w:rsid w:val="0478F66F"/>
    <w:rsid w:val="047CE063"/>
    <w:rsid w:val="047E5028"/>
    <w:rsid w:val="047E6F18"/>
    <w:rsid w:val="047FFF3E"/>
    <w:rsid w:val="04809B47"/>
    <w:rsid w:val="04817389"/>
    <w:rsid w:val="04817841"/>
    <w:rsid w:val="04830E53"/>
    <w:rsid w:val="0483AF34"/>
    <w:rsid w:val="0484319F"/>
    <w:rsid w:val="048470CF"/>
    <w:rsid w:val="04856A40"/>
    <w:rsid w:val="04868D8B"/>
    <w:rsid w:val="04879BBB"/>
    <w:rsid w:val="0489DDA0"/>
    <w:rsid w:val="0489E625"/>
    <w:rsid w:val="0489EC65"/>
    <w:rsid w:val="048A49EB"/>
    <w:rsid w:val="048A76C3"/>
    <w:rsid w:val="048F67C7"/>
    <w:rsid w:val="04915F8A"/>
    <w:rsid w:val="04922DAE"/>
    <w:rsid w:val="04956840"/>
    <w:rsid w:val="049577E2"/>
    <w:rsid w:val="0495CCBD"/>
    <w:rsid w:val="04970AA5"/>
    <w:rsid w:val="04971418"/>
    <w:rsid w:val="049714E0"/>
    <w:rsid w:val="049740DB"/>
    <w:rsid w:val="04995FB3"/>
    <w:rsid w:val="04998512"/>
    <w:rsid w:val="049C2C36"/>
    <w:rsid w:val="049C37F0"/>
    <w:rsid w:val="049D4C7C"/>
    <w:rsid w:val="049D716A"/>
    <w:rsid w:val="04A113D8"/>
    <w:rsid w:val="04A224B9"/>
    <w:rsid w:val="04A229AB"/>
    <w:rsid w:val="04A24704"/>
    <w:rsid w:val="04A3A826"/>
    <w:rsid w:val="04A6B9F5"/>
    <w:rsid w:val="04A795BC"/>
    <w:rsid w:val="04A8DFEE"/>
    <w:rsid w:val="04AF73F3"/>
    <w:rsid w:val="04AFDA50"/>
    <w:rsid w:val="04B05D67"/>
    <w:rsid w:val="04B3A4D2"/>
    <w:rsid w:val="04B477A1"/>
    <w:rsid w:val="04B4F791"/>
    <w:rsid w:val="04B5F2BA"/>
    <w:rsid w:val="04B67E50"/>
    <w:rsid w:val="04BAFF8C"/>
    <w:rsid w:val="04BCF2AC"/>
    <w:rsid w:val="04BD1D43"/>
    <w:rsid w:val="04BF3A06"/>
    <w:rsid w:val="04C04DAF"/>
    <w:rsid w:val="04C1745A"/>
    <w:rsid w:val="04C24638"/>
    <w:rsid w:val="04C30871"/>
    <w:rsid w:val="04C394C7"/>
    <w:rsid w:val="04C4F9B1"/>
    <w:rsid w:val="04C79997"/>
    <w:rsid w:val="04C86D5A"/>
    <w:rsid w:val="04C99636"/>
    <w:rsid w:val="04CBED63"/>
    <w:rsid w:val="04CC13D6"/>
    <w:rsid w:val="04CD64A5"/>
    <w:rsid w:val="04CD9F80"/>
    <w:rsid w:val="04D0A614"/>
    <w:rsid w:val="04D10A68"/>
    <w:rsid w:val="04D1DDCD"/>
    <w:rsid w:val="04D1EAE2"/>
    <w:rsid w:val="04D41222"/>
    <w:rsid w:val="04D56125"/>
    <w:rsid w:val="04D568C0"/>
    <w:rsid w:val="04D5C70E"/>
    <w:rsid w:val="04D636AA"/>
    <w:rsid w:val="04D83349"/>
    <w:rsid w:val="04D88466"/>
    <w:rsid w:val="04D9ECF5"/>
    <w:rsid w:val="04DA9A9C"/>
    <w:rsid w:val="04DC5595"/>
    <w:rsid w:val="04DD38AF"/>
    <w:rsid w:val="04DD957D"/>
    <w:rsid w:val="04DDC7FB"/>
    <w:rsid w:val="04DDEB76"/>
    <w:rsid w:val="04E09DFC"/>
    <w:rsid w:val="04E1A65E"/>
    <w:rsid w:val="04E3B57C"/>
    <w:rsid w:val="04E4B49E"/>
    <w:rsid w:val="04E52010"/>
    <w:rsid w:val="04E603BA"/>
    <w:rsid w:val="04E7D8D8"/>
    <w:rsid w:val="04E86672"/>
    <w:rsid w:val="04E9C245"/>
    <w:rsid w:val="04EAB010"/>
    <w:rsid w:val="04EF87F4"/>
    <w:rsid w:val="04F00942"/>
    <w:rsid w:val="04F05A8B"/>
    <w:rsid w:val="04F06A9A"/>
    <w:rsid w:val="04F13FDE"/>
    <w:rsid w:val="04F224BC"/>
    <w:rsid w:val="04F57A7E"/>
    <w:rsid w:val="04F6A26A"/>
    <w:rsid w:val="04F74E73"/>
    <w:rsid w:val="04F8DD05"/>
    <w:rsid w:val="04FBC54D"/>
    <w:rsid w:val="04FC6086"/>
    <w:rsid w:val="04FCA19C"/>
    <w:rsid w:val="04FE94F4"/>
    <w:rsid w:val="04FF8DBA"/>
    <w:rsid w:val="05027CF4"/>
    <w:rsid w:val="0502D67C"/>
    <w:rsid w:val="050323EE"/>
    <w:rsid w:val="0505976E"/>
    <w:rsid w:val="0505D071"/>
    <w:rsid w:val="0506824D"/>
    <w:rsid w:val="05075DE8"/>
    <w:rsid w:val="05088E4D"/>
    <w:rsid w:val="050910C7"/>
    <w:rsid w:val="050D34D3"/>
    <w:rsid w:val="050D42E0"/>
    <w:rsid w:val="050D654E"/>
    <w:rsid w:val="050D6A52"/>
    <w:rsid w:val="050D7132"/>
    <w:rsid w:val="050E3D05"/>
    <w:rsid w:val="050F1D72"/>
    <w:rsid w:val="050F4711"/>
    <w:rsid w:val="050F4889"/>
    <w:rsid w:val="0511E7EF"/>
    <w:rsid w:val="051293B2"/>
    <w:rsid w:val="0512D6E9"/>
    <w:rsid w:val="05133B06"/>
    <w:rsid w:val="051571EF"/>
    <w:rsid w:val="0516A5E1"/>
    <w:rsid w:val="05170A10"/>
    <w:rsid w:val="051A07C1"/>
    <w:rsid w:val="051AD52E"/>
    <w:rsid w:val="051BB026"/>
    <w:rsid w:val="051DCCF8"/>
    <w:rsid w:val="051EA0F5"/>
    <w:rsid w:val="051F8C68"/>
    <w:rsid w:val="05200F69"/>
    <w:rsid w:val="05201435"/>
    <w:rsid w:val="05207EC1"/>
    <w:rsid w:val="0521A9A7"/>
    <w:rsid w:val="05254D53"/>
    <w:rsid w:val="0526A48C"/>
    <w:rsid w:val="0528BD28"/>
    <w:rsid w:val="052B4159"/>
    <w:rsid w:val="052BD646"/>
    <w:rsid w:val="052C856C"/>
    <w:rsid w:val="052E4454"/>
    <w:rsid w:val="052F31EE"/>
    <w:rsid w:val="052FDCDF"/>
    <w:rsid w:val="05304D95"/>
    <w:rsid w:val="0530C383"/>
    <w:rsid w:val="0532F795"/>
    <w:rsid w:val="053455CA"/>
    <w:rsid w:val="0534DC94"/>
    <w:rsid w:val="053559F3"/>
    <w:rsid w:val="05359919"/>
    <w:rsid w:val="05375BF8"/>
    <w:rsid w:val="05396C3E"/>
    <w:rsid w:val="053988BB"/>
    <w:rsid w:val="053A0848"/>
    <w:rsid w:val="053DE460"/>
    <w:rsid w:val="05429EE9"/>
    <w:rsid w:val="0543C7BE"/>
    <w:rsid w:val="0545B186"/>
    <w:rsid w:val="05474E90"/>
    <w:rsid w:val="0549772A"/>
    <w:rsid w:val="054A829B"/>
    <w:rsid w:val="054A8BDC"/>
    <w:rsid w:val="054AF90F"/>
    <w:rsid w:val="054AFCC0"/>
    <w:rsid w:val="054BF74C"/>
    <w:rsid w:val="054C5581"/>
    <w:rsid w:val="054CF75B"/>
    <w:rsid w:val="054DD783"/>
    <w:rsid w:val="054E9A9C"/>
    <w:rsid w:val="054F5692"/>
    <w:rsid w:val="054F7EC5"/>
    <w:rsid w:val="0552CF9A"/>
    <w:rsid w:val="055698D0"/>
    <w:rsid w:val="0557A12F"/>
    <w:rsid w:val="05584023"/>
    <w:rsid w:val="0558F2C1"/>
    <w:rsid w:val="05599F34"/>
    <w:rsid w:val="055E6CFA"/>
    <w:rsid w:val="056013D8"/>
    <w:rsid w:val="0560A21B"/>
    <w:rsid w:val="05644891"/>
    <w:rsid w:val="05653D31"/>
    <w:rsid w:val="05654BF7"/>
    <w:rsid w:val="05655177"/>
    <w:rsid w:val="05659564"/>
    <w:rsid w:val="0567ABB8"/>
    <w:rsid w:val="0568E7D5"/>
    <w:rsid w:val="05698A5D"/>
    <w:rsid w:val="0569C4F3"/>
    <w:rsid w:val="056C519B"/>
    <w:rsid w:val="056F5259"/>
    <w:rsid w:val="056F5A33"/>
    <w:rsid w:val="056F5DFA"/>
    <w:rsid w:val="056F922C"/>
    <w:rsid w:val="056F9E45"/>
    <w:rsid w:val="056FF8F0"/>
    <w:rsid w:val="057061BF"/>
    <w:rsid w:val="05722AA8"/>
    <w:rsid w:val="0572A75F"/>
    <w:rsid w:val="05739FED"/>
    <w:rsid w:val="05751FA4"/>
    <w:rsid w:val="0575A107"/>
    <w:rsid w:val="057B08BC"/>
    <w:rsid w:val="057C1578"/>
    <w:rsid w:val="057C8E0F"/>
    <w:rsid w:val="057D2C52"/>
    <w:rsid w:val="057EFD62"/>
    <w:rsid w:val="05808544"/>
    <w:rsid w:val="0581BA0E"/>
    <w:rsid w:val="05821464"/>
    <w:rsid w:val="0582BB05"/>
    <w:rsid w:val="0582EC21"/>
    <w:rsid w:val="05834E18"/>
    <w:rsid w:val="0583BBDD"/>
    <w:rsid w:val="0583C1BC"/>
    <w:rsid w:val="058966E5"/>
    <w:rsid w:val="058B44BA"/>
    <w:rsid w:val="058BB549"/>
    <w:rsid w:val="058BBA3B"/>
    <w:rsid w:val="058E3313"/>
    <w:rsid w:val="058E4264"/>
    <w:rsid w:val="058E668F"/>
    <w:rsid w:val="0590AF24"/>
    <w:rsid w:val="0590FE65"/>
    <w:rsid w:val="05916AC9"/>
    <w:rsid w:val="0591F24B"/>
    <w:rsid w:val="05938141"/>
    <w:rsid w:val="05938251"/>
    <w:rsid w:val="05938552"/>
    <w:rsid w:val="05940874"/>
    <w:rsid w:val="0594826F"/>
    <w:rsid w:val="05952539"/>
    <w:rsid w:val="05969195"/>
    <w:rsid w:val="0597084B"/>
    <w:rsid w:val="05977BBC"/>
    <w:rsid w:val="059AB795"/>
    <w:rsid w:val="059AC8D8"/>
    <w:rsid w:val="059BBF78"/>
    <w:rsid w:val="059DD005"/>
    <w:rsid w:val="059EBA4F"/>
    <w:rsid w:val="05A1CEE6"/>
    <w:rsid w:val="05A276E4"/>
    <w:rsid w:val="05A2ED5F"/>
    <w:rsid w:val="05A3A889"/>
    <w:rsid w:val="05A3D0FD"/>
    <w:rsid w:val="05A3E2C9"/>
    <w:rsid w:val="05A42D17"/>
    <w:rsid w:val="05A6BBB1"/>
    <w:rsid w:val="05A8C504"/>
    <w:rsid w:val="05A91F6D"/>
    <w:rsid w:val="05AA1A08"/>
    <w:rsid w:val="05AA35D5"/>
    <w:rsid w:val="05AA3D9F"/>
    <w:rsid w:val="05AA5BF4"/>
    <w:rsid w:val="05AB2CA9"/>
    <w:rsid w:val="05AB41A6"/>
    <w:rsid w:val="05ACE0DA"/>
    <w:rsid w:val="05AD51A4"/>
    <w:rsid w:val="05ADA8C6"/>
    <w:rsid w:val="05AF0200"/>
    <w:rsid w:val="05AFBE33"/>
    <w:rsid w:val="05B16490"/>
    <w:rsid w:val="05B1BCC8"/>
    <w:rsid w:val="05B28478"/>
    <w:rsid w:val="05B30012"/>
    <w:rsid w:val="05B4ECF3"/>
    <w:rsid w:val="05B53737"/>
    <w:rsid w:val="05B61CF8"/>
    <w:rsid w:val="05BA2154"/>
    <w:rsid w:val="05BDEA95"/>
    <w:rsid w:val="05BF2B76"/>
    <w:rsid w:val="05BFA10A"/>
    <w:rsid w:val="05C0D2E2"/>
    <w:rsid w:val="05C1817D"/>
    <w:rsid w:val="05C3EA6C"/>
    <w:rsid w:val="05C57CBD"/>
    <w:rsid w:val="05C59C39"/>
    <w:rsid w:val="05C77BAF"/>
    <w:rsid w:val="05CA38BB"/>
    <w:rsid w:val="05CEF65B"/>
    <w:rsid w:val="05D073A1"/>
    <w:rsid w:val="05D14607"/>
    <w:rsid w:val="05D2A06E"/>
    <w:rsid w:val="05D4244F"/>
    <w:rsid w:val="05D53A50"/>
    <w:rsid w:val="05D5FF29"/>
    <w:rsid w:val="05D709D1"/>
    <w:rsid w:val="05DA1B27"/>
    <w:rsid w:val="05DD4009"/>
    <w:rsid w:val="05DEAF84"/>
    <w:rsid w:val="05DEB806"/>
    <w:rsid w:val="05DECC80"/>
    <w:rsid w:val="05DEE547"/>
    <w:rsid w:val="05E0FDC4"/>
    <w:rsid w:val="05E1665C"/>
    <w:rsid w:val="05E1C6BB"/>
    <w:rsid w:val="05E1FB70"/>
    <w:rsid w:val="05E27E4C"/>
    <w:rsid w:val="05E29189"/>
    <w:rsid w:val="05E76BB1"/>
    <w:rsid w:val="05E81ADE"/>
    <w:rsid w:val="05EA8A87"/>
    <w:rsid w:val="05EAC4F6"/>
    <w:rsid w:val="05EAF242"/>
    <w:rsid w:val="05ED6817"/>
    <w:rsid w:val="05EF6796"/>
    <w:rsid w:val="05F007B5"/>
    <w:rsid w:val="05F0D043"/>
    <w:rsid w:val="05F26BA9"/>
    <w:rsid w:val="05F3E94B"/>
    <w:rsid w:val="05FA1446"/>
    <w:rsid w:val="05FAF539"/>
    <w:rsid w:val="05FCC7E5"/>
    <w:rsid w:val="05FCCA86"/>
    <w:rsid w:val="05FE3077"/>
    <w:rsid w:val="05FF02E2"/>
    <w:rsid w:val="05FFDD9C"/>
    <w:rsid w:val="0600432D"/>
    <w:rsid w:val="06017086"/>
    <w:rsid w:val="0604446E"/>
    <w:rsid w:val="0607B6EA"/>
    <w:rsid w:val="060A8315"/>
    <w:rsid w:val="060B21C6"/>
    <w:rsid w:val="060E08EC"/>
    <w:rsid w:val="0610B9E9"/>
    <w:rsid w:val="0611ACCC"/>
    <w:rsid w:val="0611E4B3"/>
    <w:rsid w:val="0613B38D"/>
    <w:rsid w:val="0615A6DB"/>
    <w:rsid w:val="0615F655"/>
    <w:rsid w:val="0616928F"/>
    <w:rsid w:val="06189E7D"/>
    <w:rsid w:val="06190CB9"/>
    <w:rsid w:val="061C7419"/>
    <w:rsid w:val="061D243B"/>
    <w:rsid w:val="0621D61E"/>
    <w:rsid w:val="062250DA"/>
    <w:rsid w:val="0624B89F"/>
    <w:rsid w:val="0625B686"/>
    <w:rsid w:val="06279235"/>
    <w:rsid w:val="0629E8E7"/>
    <w:rsid w:val="0629FA1E"/>
    <w:rsid w:val="062A3301"/>
    <w:rsid w:val="062A7C52"/>
    <w:rsid w:val="062A8B2C"/>
    <w:rsid w:val="062C8109"/>
    <w:rsid w:val="062CC7B5"/>
    <w:rsid w:val="062EDB90"/>
    <w:rsid w:val="062FAA1E"/>
    <w:rsid w:val="0630D2A0"/>
    <w:rsid w:val="06324F40"/>
    <w:rsid w:val="063324B4"/>
    <w:rsid w:val="06345D3A"/>
    <w:rsid w:val="0634B089"/>
    <w:rsid w:val="063705EB"/>
    <w:rsid w:val="063752C0"/>
    <w:rsid w:val="0637EBA2"/>
    <w:rsid w:val="0638DB98"/>
    <w:rsid w:val="063A6077"/>
    <w:rsid w:val="063B3FAE"/>
    <w:rsid w:val="063BA0D3"/>
    <w:rsid w:val="063E2392"/>
    <w:rsid w:val="063F7887"/>
    <w:rsid w:val="0641929C"/>
    <w:rsid w:val="06435829"/>
    <w:rsid w:val="06446362"/>
    <w:rsid w:val="06453921"/>
    <w:rsid w:val="0645AE03"/>
    <w:rsid w:val="064637A3"/>
    <w:rsid w:val="064683EE"/>
    <w:rsid w:val="06489900"/>
    <w:rsid w:val="064A3ABC"/>
    <w:rsid w:val="064B8D81"/>
    <w:rsid w:val="064BC9BB"/>
    <w:rsid w:val="06519ABD"/>
    <w:rsid w:val="0654650E"/>
    <w:rsid w:val="0658F135"/>
    <w:rsid w:val="065C48EB"/>
    <w:rsid w:val="065C4E7F"/>
    <w:rsid w:val="065D8B63"/>
    <w:rsid w:val="065F3A60"/>
    <w:rsid w:val="0660F6D2"/>
    <w:rsid w:val="06620A1A"/>
    <w:rsid w:val="06678952"/>
    <w:rsid w:val="0667F883"/>
    <w:rsid w:val="0668256C"/>
    <w:rsid w:val="06685BAE"/>
    <w:rsid w:val="066B7930"/>
    <w:rsid w:val="066BBCFE"/>
    <w:rsid w:val="066DD350"/>
    <w:rsid w:val="066E9727"/>
    <w:rsid w:val="066F8B0A"/>
    <w:rsid w:val="066FF94C"/>
    <w:rsid w:val="0670C159"/>
    <w:rsid w:val="067246FA"/>
    <w:rsid w:val="06731914"/>
    <w:rsid w:val="06740EA2"/>
    <w:rsid w:val="06753837"/>
    <w:rsid w:val="06758AAF"/>
    <w:rsid w:val="06766232"/>
    <w:rsid w:val="06771124"/>
    <w:rsid w:val="067861F9"/>
    <w:rsid w:val="067C4084"/>
    <w:rsid w:val="067D5CA5"/>
    <w:rsid w:val="0682841B"/>
    <w:rsid w:val="068520B0"/>
    <w:rsid w:val="0686C993"/>
    <w:rsid w:val="068B31F3"/>
    <w:rsid w:val="068B8D2B"/>
    <w:rsid w:val="068DA75F"/>
    <w:rsid w:val="068DE7E4"/>
    <w:rsid w:val="068E2300"/>
    <w:rsid w:val="068EDA57"/>
    <w:rsid w:val="068F6417"/>
    <w:rsid w:val="0690D59A"/>
    <w:rsid w:val="06923514"/>
    <w:rsid w:val="06938DBE"/>
    <w:rsid w:val="06950F14"/>
    <w:rsid w:val="069583D8"/>
    <w:rsid w:val="06982673"/>
    <w:rsid w:val="06992C60"/>
    <w:rsid w:val="069A97AF"/>
    <w:rsid w:val="069AAC56"/>
    <w:rsid w:val="069EE3DA"/>
    <w:rsid w:val="06A02E71"/>
    <w:rsid w:val="06A0FB36"/>
    <w:rsid w:val="06A148AA"/>
    <w:rsid w:val="06A1C831"/>
    <w:rsid w:val="06A26ACB"/>
    <w:rsid w:val="06A31FF4"/>
    <w:rsid w:val="06A33820"/>
    <w:rsid w:val="06A3A563"/>
    <w:rsid w:val="06A43436"/>
    <w:rsid w:val="06A5A0DC"/>
    <w:rsid w:val="06A5D038"/>
    <w:rsid w:val="06A60D50"/>
    <w:rsid w:val="06A705ED"/>
    <w:rsid w:val="06A7C33A"/>
    <w:rsid w:val="06AC608D"/>
    <w:rsid w:val="06ADB89D"/>
    <w:rsid w:val="06B13B09"/>
    <w:rsid w:val="06B1A33C"/>
    <w:rsid w:val="06B22667"/>
    <w:rsid w:val="06B298B5"/>
    <w:rsid w:val="06B3B749"/>
    <w:rsid w:val="06B3D589"/>
    <w:rsid w:val="06B4326E"/>
    <w:rsid w:val="06B44FBC"/>
    <w:rsid w:val="06B61AC7"/>
    <w:rsid w:val="06B6B17A"/>
    <w:rsid w:val="06B7206C"/>
    <w:rsid w:val="06B903D6"/>
    <w:rsid w:val="06B9A88A"/>
    <w:rsid w:val="06BB9CC8"/>
    <w:rsid w:val="06BC2A5C"/>
    <w:rsid w:val="06BC7C3D"/>
    <w:rsid w:val="06BE8FED"/>
    <w:rsid w:val="06BF0616"/>
    <w:rsid w:val="06C1E7A7"/>
    <w:rsid w:val="06C2B3F8"/>
    <w:rsid w:val="06C5E970"/>
    <w:rsid w:val="06C6C014"/>
    <w:rsid w:val="06C72C25"/>
    <w:rsid w:val="06C8D32C"/>
    <w:rsid w:val="06C980F4"/>
    <w:rsid w:val="06CB10D7"/>
    <w:rsid w:val="06CCC113"/>
    <w:rsid w:val="06CCFC57"/>
    <w:rsid w:val="06CE000B"/>
    <w:rsid w:val="06CE5E64"/>
    <w:rsid w:val="06CF3886"/>
    <w:rsid w:val="06D066F4"/>
    <w:rsid w:val="06D09B99"/>
    <w:rsid w:val="06D1E14C"/>
    <w:rsid w:val="06D23DEA"/>
    <w:rsid w:val="06D2D509"/>
    <w:rsid w:val="06D531C4"/>
    <w:rsid w:val="06D63D26"/>
    <w:rsid w:val="06D661FC"/>
    <w:rsid w:val="06D6F52A"/>
    <w:rsid w:val="06D6F826"/>
    <w:rsid w:val="06D70CD4"/>
    <w:rsid w:val="06D832CF"/>
    <w:rsid w:val="06D85108"/>
    <w:rsid w:val="06D8C4DF"/>
    <w:rsid w:val="06DA72F5"/>
    <w:rsid w:val="06DB68B6"/>
    <w:rsid w:val="06DD2315"/>
    <w:rsid w:val="06DD239E"/>
    <w:rsid w:val="06DEB172"/>
    <w:rsid w:val="06DF4AAB"/>
    <w:rsid w:val="06E18E46"/>
    <w:rsid w:val="06E52FCE"/>
    <w:rsid w:val="06E5F003"/>
    <w:rsid w:val="06E68441"/>
    <w:rsid w:val="06E7A8FC"/>
    <w:rsid w:val="06E7FEDF"/>
    <w:rsid w:val="06E8636B"/>
    <w:rsid w:val="06EA418A"/>
    <w:rsid w:val="06EA59CB"/>
    <w:rsid w:val="06EBD998"/>
    <w:rsid w:val="06ED707C"/>
    <w:rsid w:val="06EF91CD"/>
    <w:rsid w:val="06F0468F"/>
    <w:rsid w:val="06F17B76"/>
    <w:rsid w:val="06F1EF21"/>
    <w:rsid w:val="06F3D9D6"/>
    <w:rsid w:val="06F43EA8"/>
    <w:rsid w:val="06F4D5F4"/>
    <w:rsid w:val="06F78034"/>
    <w:rsid w:val="06F7971D"/>
    <w:rsid w:val="06F903FC"/>
    <w:rsid w:val="06FC041A"/>
    <w:rsid w:val="06FD29EE"/>
    <w:rsid w:val="06FF9F37"/>
    <w:rsid w:val="07033A96"/>
    <w:rsid w:val="0706EEFE"/>
    <w:rsid w:val="07078E7B"/>
    <w:rsid w:val="0708360C"/>
    <w:rsid w:val="07095740"/>
    <w:rsid w:val="0709C22D"/>
    <w:rsid w:val="070B4C1D"/>
    <w:rsid w:val="070C09B1"/>
    <w:rsid w:val="070D061A"/>
    <w:rsid w:val="070D89A8"/>
    <w:rsid w:val="070F4B79"/>
    <w:rsid w:val="07102C0F"/>
    <w:rsid w:val="071276A1"/>
    <w:rsid w:val="0712D45F"/>
    <w:rsid w:val="0712E5BA"/>
    <w:rsid w:val="07136A58"/>
    <w:rsid w:val="07148B79"/>
    <w:rsid w:val="07149D58"/>
    <w:rsid w:val="0714EBE9"/>
    <w:rsid w:val="07176F0E"/>
    <w:rsid w:val="07185229"/>
    <w:rsid w:val="07195BEE"/>
    <w:rsid w:val="071AEED2"/>
    <w:rsid w:val="071B4047"/>
    <w:rsid w:val="071C21D1"/>
    <w:rsid w:val="071CB406"/>
    <w:rsid w:val="071D0557"/>
    <w:rsid w:val="071F5DD4"/>
    <w:rsid w:val="07206F05"/>
    <w:rsid w:val="0720846B"/>
    <w:rsid w:val="07214C18"/>
    <w:rsid w:val="07217370"/>
    <w:rsid w:val="07224B8B"/>
    <w:rsid w:val="0722E184"/>
    <w:rsid w:val="07237066"/>
    <w:rsid w:val="07243862"/>
    <w:rsid w:val="07246771"/>
    <w:rsid w:val="0726F88B"/>
    <w:rsid w:val="0728811D"/>
    <w:rsid w:val="07293C22"/>
    <w:rsid w:val="072968D5"/>
    <w:rsid w:val="0729D587"/>
    <w:rsid w:val="072BFE92"/>
    <w:rsid w:val="072E5181"/>
    <w:rsid w:val="07300587"/>
    <w:rsid w:val="0730CA37"/>
    <w:rsid w:val="073111CF"/>
    <w:rsid w:val="0732683E"/>
    <w:rsid w:val="0733FBC2"/>
    <w:rsid w:val="07342FC7"/>
    <w:rsid w:val="0735CC9F"/>
    <w:rsid w:val="0736128D"/>
    <w:rsid w:val="0736B9F6"/>
    <w:rsid w:val="0737067A"/>
    <w:rsid w:val="07370FB4"/>
    <w:rsid w:val="07372BC2"/>
    <w:rsid w:val="073DDE92"/>
    <w:rsid w:val="073E5055"/>
    <w:rsid w:val="073F4961"/>
    <w:rsid w:val="073FC7FC"/>
    <w:rsid w:val="073FDD36"/>
    <w:rsid w:val="07400998"/>
    <w:rsid w:val="07415A39"/>
    <w:rsid w:val="07441547"/>
    <w:rsid w:val="07443D73"/>
    <w:rsid w:val="074467BF"/>
    <w:rsid w:val="0748AE5F"/>
    <w:rsid w:val="074C38FA"/>
    <w:rsid w:val="074CE67F"/>
    <w:rsid w:val="074ED956"/>
    <w:rsid w:val="0752D2BC"/>
    <w:rsid w:val="07538556"/>
    <w:rsid w:val="075610B4"/>
    <w:rsid w:val="075658A0"/>
    <w:rsid w:val="07577167"/>
    <w:rsid w:val="075A9BE1"/>
    <w:rsid w:val="075BEBE3"/>
    <w:rsid w:val="075D2975"/>
    <w:rsid w:val="075F62CF"/>
    <w:rsid w:val="07618E05"/>
    <w:rsid w:val="0763FAE3"/>
    <w:rsid w:val="076415FC"/>
    <w:rsid w:val="07657F56"/>
    <w:rsid w:val="07660330"/>
    <w:rsid w:val="0767A62D"/>
    <w:rsid w:val="076B30ED"/>
    <w:rsid w:val="076C9220"/>
    <w:rsid w:val="076D16F7"/>
    <w:rsid w:val="076EF903"/>
    <w:rsid w:val="076FA706"/>
    <w:rsid w:val="0772D923"/>
    <w:rsid w:val="0776FB10"/>
    <w:rsid w:val="0777CAAB"/>
    <w:rsid w:val="0777EBD6"/>
    <w:rsid w:val="0778A59C"/>
    <w:rsid w:val="077B60AC"/>
    <w:rsid w:val="077BF0AE"/>
    <w:rsid w:val="077C01CA"/>
    <w:rsid w:val="077E1B3C"/>
    <w:rsid w:val="077E75FB"/>
    <w:rsid w:val="0781583D"/>
    <w:rsid w:val="07816B53"/>
    <w:rsid w:val="078334BA"/>
    <w:rsid w:val="0783D74A"/>
    <w:rsid w:val="07863433"/>
    <w:rsid w:val="07874408"/>
    <w:rsid w:val="0787B02F"/>
    <w:rsid w:val="0788DF0A"/>
    <w:rsid w:val="0789B9D0"/>
    <w:rsid w:val="078F1773"/>
    <w:rsid w:val="078FB458"/>
    <w:rsid w:val="07902479"/>
    <w:rsid w:val="0790B093"/>
    <w:rsid w:val="0791C8CA"/>
    <w:rsid w:val="07973A07"/>
    <w:rsid w:val="0798D841"/>
    <w:rsid w:val="07992004"/>
    <w:rsid w:val="0799BF9E"/>
    <w:rsid w:val="079A6D00"/>
    <w:rsid w:val="079AB6E5"/>
    <w:rsid w:val="079EA737"/>
    <w:rsid w:val="079F7CD6"/>
    <w:rsid w:val="079FF076"/>
    <w:rsid w:val="07A02193"/>
    <w:rsid w:val="07A0423B"/>
    <w:rsid w:val="07A0FE56"/>
    <w:rsid w:val="07A15C73"/>
    <w:rsid w:val="07A2CB14"/>
    <w:rsid w:val="07A533C5"/>
    <w:rsid w:val="07A55E6D"/>
    <w:rsid w:val="07A67F05"/>
    <w:rsid w:val="07A6C484"/>
    <w:rsid w:val="07A8B647"/>
    <w:rsid w:val="07A988D3"/>
    <w:rsid w:val="07A9E241"/>
    <w:rsid w:val="07AA6F2E"/>
    <w:rsid w:val="07AAC57B"/>
    <w:rsid w:val="07AB4419"/>
    <w:rsid w:val="07AC034B"/>
    <w:rsid w:val="07AC4450"/>
    <w:rsid w:val="07ADA0BB"/>
    <w:rsid w:val="07ADA6A5"/>
    <w:rsid w:val="07B0B18B"/>
    <w:rsid w:val="07B14F7E"/>
    <w:rsid w:val="07B3927B"/>
    <w:rsid w:val="07B6321E"/>
    <w:rsid w:val="07B6AA29"/>
    <w:rsid w:val="07B6B7D7"/>
    <w:rsid w:val="07B6FD26"/>
    <w:rsid w:val="07B7EBDB"/>
    <w:rsid w:val="07B91C2B"/>
    <w:rsid w:val="07B93016"/>
    <w:rsid w:val="07BB7584"/>
    <w:rsid w:val="07BF88E9"/>
    <w:rsid w:val="07C21785"/>
    <w:rsid w:val="07C2CD8A"/>
    <w:rsid w:val="07C3E7F9"/>
    <w:rsid w:val="07C479D9"/>
    <w:rsid w:val="07C52C0B"/>
    <w:rsid w:val="07C5F18E"/>
    <w:rsid w:val="07C6B412"/>
    <w:rsid w:val="07C6CD3A"/>
    <w:rsid w:val="07C75D9E"/>
    <w:rsid w:val="07C8A3C5"/>
    <w:rsid w:val="07C8D350"/>
    <w:rsid w:val="07CCE2E5"/>
    <w:rsid w:val="07CD3E22"/>
    <w:rsid w:val="07CE4D56"/>
    <w:rsid w:val="07CF6DE0"/>
    <w:rsid w:val="07D1FED6"/>
    <w:rsid w:val="07D283E2"/>
    <w:rsid w:val="07D2C703"/>
    <w:rsid w:val="07D2C90C"/>
    <w:rsid w:val="07D300AE"/>
    <w:rsid w:val="07D3620C"/>
    <w:rsid w:val="07D37D93"/>
    <w:rsid w:val="07D49469"/>
    <w:rsid w:val="07D65BC1"/>
    <w:rsid w:val="07D8E4A7"/>
    <w:rsid w:val="07D98FEF"/>
    <w:rsid w:val="07DAE31C"/>
    <w:rsid w:val="07DB1D25"/>
    <w:rsid w:val="07DCE403"/>
    <w:rsid w:val="07DF689B"/>
    <w:rsid w:val="07DFEF50"/>
    <w:rsid w:val="07E14313"/>
    <w:rsid w:val="07E42237"/>
    <w:rsid w:val="07E7D9D6"/>
    <w:rsid w:val="07E806F9"/>
    <w:rsid w:val="07E89829"/>
    <w:rsid w:val="07EA4062"/>
    <w:rsid w:val="07EB196A"/>
    <w:rsid w:val="07EBFF4B"/>
    <w:rsid w:val="07EC0AE8"/>
    <w:rsid w:val="07EC886F"/>
    <w:rsid w:val="07F2DBE2"/>
    <w:rsid w:val="07F673C9"/>
    <w:rsid w:val="07F84F82"/>
    <w:rsid w:val="07F972B1"/>
    <w:rsid w:val="07FB5CBE"/>
    <w:rsid w:val="07FC0F0A"/>
    <w:rsid w:val="07FEC0C5"/>
    <w:rsid w:val="07FEE284"/>
    <w:rsid w:val="0802307A"/>
    <w:rsid w:val="0802B5E6"/>
    <w:rsid w:val="08039636"/>
    <w:rsid w:val="080702AE"/>
    <w:rsid w:val="0807C3CE"/>
    <w:rsid w:val="080811DA"/>
    <w:rsid w:val="08083C15"/>
    <w:rsid w:val="080A1175"/>
    <w:rsid w:val="080AF215"/>
    <w:rsid w:val="080C3BD4"/>
    <w:rsid w:val="080CE592"/>
    <w:rsid w:val="080E6DE4"/>
    <w:rsid w:val="08101D26"/>
    <w:rsid w:val="08102B9D"/>
    <w:rsid w:val="081303C1"/>
    <w:rsid w:val="08143512"/>
    <w:rsid w:val="081540B2"/>
    <w:rsid w:val="08165A1C"/>
    <w:rsid w:val="08173AE2"/>
    <w:rsid w:val="0817D9C4"/>
    <w:rsid w:val="0817E12D"/>
    <w:rsid w:val="08186818"/>
    <w:rsid w:val="0818FD68"/>
    <w:rsid w:val="0819A197"/>
    <w:rsid w:val="081A3529"/>
    <w:rsid w:val="081B0541"/>
    <w:rsid w:val="081BE07D"/>
    <w:rsid w:val="081CB1AE"/>
    <w:rsid w:val="081E59C3"/>
    <w:rsid w:val="081EA065"/>
    <w:rsid w:val="08218435"/>
    <w:rsid w:val="0822AFDF"/>
    <w:rsid w:val="08233181"/>
    <w:rsid w:val="08241AD2"/>
    <w:rsid w:val="08245999"/>
    <w:rsid w:val="082660BD"/>
    <w:rsid w:val="082702B7"/>
    <w:rsid w:val="08296623"/>
    <w:rsid w:val="082B9962"/>
    <w:rsid w:val="082C5404"/>
    <w:rsid w:val="082EBEF2"/>
    <w:rsid w:val="0830C0FF"/>
    <w:rsid w:val="083240C1"/>
    <w:rsid w:val="083350AA"/>
    <w:rsid w:val="0833997C"/>
    <w:rsid w:val="0834AD29"/>
    <w:rsid w:val="08351A50"/>
    <w:rsid w:val="0835B6E1"/>
    <w:rsid w:val="0835EDBD"/>
    <w:rsid w:val="0838A278"/>
    <w:rsid w:val="083CF52E"/>
    <w:rsid w:val="083D0A36"/>
    <w:rsid w:val="083FE7C4"/>
    <w:rsid w:val="084166F4"/>
    <w:rsid w:val="08423B05"/>
    <w:rsid w:val="08472B5E"/>
    <w:rsid w:val="084946A3"/>
    <w:rsid w:val="0849544F"/>
    <w:rsid w:val="084997E5"/>
    <w:rsid w:val="0849C32C"/>
    <w:rsid w:val="084A9A85"/>
    <w:rsid w:val="084AED27"/>
    <w:rsid w:val="084CE428"/>
    <w:rsid w:val="084D72F5"/>
    <w:rsid w:val="084DD570"/>
    <w:rsid w:val="084F3E85"/>
    <w:rsid w:val="0850642A"/>
    <w:rsid w:val="0850A9D8"/>
    <w:rsid w:val="0855F6F7"/>
    <w:rsid w:val="08563AF1"/>
    <w:rsid w:val="08568B43"/>
    <w:rsid w:val="085B1B85"/>
    <w:rsid w:val="085B387E"/>
    <w:rsid w:val="085C15D9"/>
    <w:rsid w:val="085CA049"/>
    <w:rsid w:val="085CFE1D"/>
    <w:rsid w:val="085D3B87"/>
    <w:rsid w:val="085ECB89"/>
    <w:rsid w:val="085F2659"/>
    <w:rsid w:val="08610A87"/>
    <w:rsid w:val="0861E73E"/>
    <w:rsid w:val="0863FF41"/>
    <w:rsid w:val="08641599"/>
    <w:rsid w:val="08644035"/>
    <w:rsid w:val="0864459B"/>
    <w:rsid w:val="0866E138"/>
    <w:rsid w:val="086740CF"/>
    <w:rsid w:val="08696515"/>
    <w:rsid w:val="086EB4F9"/>
    <w:rsid w:val="086F14FD"/>
    <w:rsid w:val="08711DBB"/>
    <w:rsid w:val="08723C3D"/>
    <w:rsid w:val="0873783A"/>
    <w:rsid w:val="087507BF"/>
    <w:rsid w:val="087960A1"/>
    <w:rsid w:val="0879F1B5"/>
    <w:rsid w:val="087A3903"/>
    <w:rsid w:val="087A7E21"/>
    <w:rsid w:val="087AFDF7"/>
    <w:rsid w:val="087B99B0"/>
    <w:rsid w:val="087C5031"/>
    <w:rsid w:val="087C6104"/>
    <w:rsid w:val="087C9196"/>
    <w:rsid w:val="087CBDBA"/>
    <w:rsid w:val="087DE30E"/>
    <w:rsid w:val="087E9F07"/>
    <w:rsid w:val="08804254"/>
    <w:rsid w:val="0881372F"/>
    <w:rsid w:val="0884B3A4"/>
    <w:rsid w:val="0884E1AA"/>
    <w:rsid w:val="088590CA"/>
    <w:rsid w:val="08860DE2"/>
    <w:rsid w:val="08868DAD"/>
    <w:rsid w:val="08880BC5"/>
    <w:rsid w:val="0888B3EB"/>
    <w:rsid w:val="0888B908"/>
    <w:rsid w:val="0889A4E9"/>
    <w:rsid w:val="0889AB1D"/>
    <w:rsid w:val="088B1EE6"/>
    <w:rsid w:val="088B4545"/>
    <w:rsid w:val="088B5D15"/>
    <w:rsid w:val="088FACEA"/>
    <w:rsid w:val="0891A661"/>
    <w:rsid w:val="0893004B"/>
    <w:rsid w:val="0893342D"/>
    <w:rsid w:val="08943F5C"/>
    <w:rsid w:val="0894F677"/>
    <w:rsid w:val="08960381"/>
    <w:rsid w:val="0897073A"/>
    <w:rsid w:val="089B357B"/>
    <w:rsid w:val="089B81A2"/>
    <w:rsid w:val="089CE696"/>
    <w:rsid w:val="08A0B425"/>
    <w:rsid w:val="08A21742"/>
    <w:rsid w:val="08A65714"/>
    <w:rsid w:val="08A67C2A"/>
    <w:rsid w:val="08A77155"/>
    <w:rsid w:val="08AB3DA3"/>
    <w:rsid w:val="08AD37E9"/>
    <w:rsid w:val="08AD69BF"/>
    <w:rsid w:val="08AE57D9"/>
    <w:rsid w:val="08B218DD"/>
    <w:rsid w:val="08B41B8D"/>
    <w:rsid w:val="08B41D8B"/>
    <w:rsid w:val="08B66995"/>
    <w:rsid w:val="08B6B260"/>
    <w:rsid w:val="08B6E88F"/>
    <w:rsid w:val="08B72EA7"/>
    <w:rsid w:val="08B7B1B8"/>
    <w:rsid w:val="08B93289"/>
    <w:rsid w:val="08BBE841"/>
    <w:rsid w:val="08BC7643"/>
    <w:rsid w:val="08BD2DAF"/>
    <w:rsid w:val="08BD622F"/>
    <w:rsid w:val="08C008C3"/>
    <w:rsid w:val="08C1A258"/>
    <w:rsid w:val="08C4623D"/>
    <w:rsid w:val="08C572E8"/>
    <w:rsid w:val="08C9EBA8"/>
    <w:rsid w:val="08CA031E"/>
    <w:rsid w:val="08CD552A"/>
    <w:rsid w:val="08CE584C"/>
    <w:rsid w:val="08D37FA0"/>
    <w:rsid w:val="08D3C356"/>
    <w:rsid w:val="08D4E9C3"/>
    <w:rsid w:val="08E175DD"/>
    <w:rsid w:val="08E42B8F"/>
    <w:rsid w:val="08E8539F"/>
    <w:rsid w:val="08E96918"/>
    <w:rsid w:val="08E9EC64"/>
    <w:rsid w:val="08EB2278"/>
    <w:rsid w:val="08EBED9E"/>
    <w:rsid w:val="08EE3A6D"/>
    <w:rsid w:val="08F0CF43"/>
    <w:rsid w:val="08F219E0"/>
    <w:rsid w:val="08F35EE3"/>
    <w:rsid w:val="08F59582"/>
    <w:rsid w:val="08F7C479"/>
    <w:rsid w:val="08F81B15"/>
    <w:rsid w:val="08F9515E"/>
    <w:rsid w:val="08F97CF0"/>
    <w:rsid w:val="08FD31D2"/>
    <w:rsid w:val="08FFA097"/>
    <w:rsid w:val="08FFA8F1"/>
    <w:rsid w:val="0900615C"/>
    <w:rsid w:val="09060574"/>
    <w:rsid w:val="09084FE3"/>
    <w:rsid w:val="09087554"/>
    <w:rsid w:val="090A74CA"/>
    <w:rsid w:val="090AD469"/>
    <w:rsid w:val="090C77B8"/>
    <w:rsid w:val="090CDE4F"/>
    <w:rsid w:val="090DBB6F"/>
    <w:rsid w:val="090EC35E"/>
    <w:rsid w:val="09142C2A"/>
    <w:rsid w:val="0915F661"/>
    <w:rsid w:val="09185EB6"/>
    <w:rsid w:val="09199DA5"/>
    <w:rsid w:val="091B8767"/>
    <w:rsid w:val="091FFD95"/>
    <w:rsid w:val="0920AE8B"/>
    <w:rsid w:val="09222817"/>
    <w:rsid w:val="0922C498"/>
    <w:rsid w:val="0923F239"/>
    <w:rsid w:val="09249EF8"/>
    <w:rsid w:val="0924DE4D"/>
    <w:rsid w:val="09258DAA"/>
    <w:rsid w:val="09285980"/>
    <w:rsid w:val="09294E8C"/>
    <w:rsid w:val="09295B14"/>
    <w:rsid w:val="0929B24E"/>
    <w:rsid w:val="092B81DE"/>
    <w:rsid w:val="092BE841"/>
    <w:rsid w:val="092E7A49"/>
    <w:rsid w:val="0932D683"/>
    <w:rsid w:val="0934689D"/>
    <w:rsid w:val="0935B42D"/>
    <w:rsid w:val="0937CD11"/>
    <w:rsid w:val="0938A92F"/>
    <w:rsid w:val="093A22A0"/>
    <w:rsid w:val="093A74B0"/>
    <w:rsid w:val="093B9295"/>
    <w:rsid w:val="093CCEB7"/>
    <w:rsid w:val="093D877B"/>
    <w:rsid w:val="093F4F2E"/>
    <w:rsid w:val="093FB0AC"/>
    <w:rsid w:val="09402533"/>
    <w:rsid w:val="094039FD"/>
    <w:rsid w:val="09420E37"/>
    <w:rsid w:val="0942EBD9"/>
    <w:rsid w:val="09443EDB"/>
    <w:rsid w:val="09447020"/>
    <w:rsid w:val="094653F5"/>
    <w:rsid w:val="09483DA2"/>
    <w:rsid w:val="0948DE3E"/>
    <w:rsid w:val="094B584C"/>
    <w:rsid w:val="094C070F"/>
    <w:rsid w:val="094CCF4C"/>
    <w:rsid w:val="094E43C5"/>
    <w:rsid w:val="094E5016"/>
    <w:rsid w:val="0950A6C3"/>
    <w:rsid w:val="0951231F"/>
    <w:rsid w:val="09514CF7"/>
    <w:rsid w:val="09541A0B"/>
    <w:rsid w:val="0954ADA5"/>
    <w:rsid w:val="0955CEEC"/>
    <w:rsid w:val="095B8865"/>
    <w:rsid w:val="095BEE23"/>
    <w:rsid w:val="095F454B"/>
    <w:rsid w:val="09609346"/>
    <w:rsid w:val="09627238"/>
    <w:rsid w:val="0962E300"/>
    <w:rsid w:val="0963EBBD"/>
    <w:rsid w:val="09645E59"/>
    <w:rsid w:val="09655E0A"/>
    <w:rsid w:val="0968DFDE"/>
    <w:rsid w:val="096A2BA8"/>
    <w:rsid w:val="096B8C86"/>
    <w:rsid w:val="096F5A89"/>
    <w:rsid w:val="0972D07D"/>
    <w:rsid w:val="09735D83"/>
    <w:rsid w:val="09747C18"/>
    <w:rsid w:val="0974CDD2"/>
    <w:rsid w:val="0975CA3A"/>
    <w:rsid w:val="097770FA"/>
    <w:rsid w:val="097795F1"/>
    <w:rsid w:val="09786C2D"/>
    <w:rsid w:val="097C1179"/>
    <w:rsid w:val="097D1FCE"/>
    <w:rsid w:val="097DA6ED"/>
    <w:rsid w:val="097EA25F"/>
    <w:rsid w:val="097F95C2"/>
    <w:rsid w:val="097FE8F7"/>
    <w:rsid w:val="09817BEC"/>
    <w:rsid w:val="0982CDCF"/>
    <w:rsid w:val="09836A7D"/>
    <w:rsid w:val="0986361E"/>
    <w:rsid w:val="0986A59C"/>
    <w:rsid w:val="0989A568"/>
    <w:rsid w:val="098A1F8C"/>
    <w:rsid w:val="098AF145"/>
    <w:rsid w:val="098AF8B9"/>
    <w:rsid w:val="098C38BE"/>
    <w:rsid w:val="098EDA1B"/>
    <w:rsid w:val="09906B5C"/>
    <w:rsid w:val="0990E11F"/>
    <w:rsid w:val="0990E8EC"/>
    <w:rsid w:val="0994D11A"/>
    <w:rsid w:val="0995C190"/>
    <w:rsid w:val="09965098"/>
    <w:rsid w:val="09982CDC"/>
    <w:rsid w:val="099924E9"/>
    <w:rsid w:val="099B03FB"/>
    <w:rsid w:val="099D34FA"/>
    <w:rsid w:val="099DEF05"/>
    <w:rsid w:val="099DF7AE"/>
    <w:rsid w:val="099F32DD"/>
    <w:rsid w:val="09A19C06"/>
    <w:rsid w:val="09A2F979"/>
    <w:rsid w:val="09A416C3"/>
    <w:rsid w:val="09A43BEE"/>
    <w:rsid w:val="09A46C00"/>
    <w:rsid w:val="09A686A1"/>
    <w:rsid w:val="09A84239"/>
    <w:rsid w:val="09A85274"/>
    <w:rsid w:val="09A90D70"/>
    <w:rsid w:val="09A9BEE8"/>
    <w:rsid w:val="09AAD086"/>
    <w:rsid w:val="09AD44DA"/>
    <w:rsid w:val="09AED0B2"/>
    <w:rsid w:val="09B02818"/>
    <w:rsid w:val="09B2D2E3"/>
    <w:rsid w:val="09B3B850"/>
    <w:rsid w:val="09B4CF22"/>
    <w:rsid w:val="09B4E14E"/>
    <w:rsid w:val="09B72275"/>
    <w:rsid w:val="09BA0C3A"/>
    <w:rsid w:val="09BA7825"/>
    <w:rsid w:val="09BB1B8A"/>
    <w:rsid w:val="09BB49FB"/>
    <w:rsid w:val="09BB725B"/>
    <w:rsid w:val="09BDA4D8"/>
    <w:rsid w:val="09BDFC62"/>
    <w:rsid w:val="09BE61CA"/>
    <w:rsid w:val="09C04F4C"/>
    <w:rsid w:val="09C4E18D"/>
    <w:rsid w:val="09C52844"/>
    <w:rsid w:val="09C82A64"/>
    <w:rsid w:val="09CE8F99"/>
    <w:rsid w:val="09CFC5B5"/>
    <w:rsid w:val="09CFE913"/>
    <w:rsid w:val="09D02D15"/>
    <w:rsid w:val="09D0974F"/>
    <w:rsid w:val="09D2000E"/>
    <w:rsid w:val="09D2C63E"/>
    <w:rsid w:val="09D5BCEC"/>
    <w:rsid w:val="09D6938B"/>
    <w:rsid w:val="09D8054A"/>
    <w:rsid w:val="09D8EADC"/>
    <w:rsid w:val="09D9A2C8"/>
    <w:rsid w:val="09D9FE42"/>
    <w:rsid w:val="09DACFBF"/>
    <w:rsid w:val="09DC16DC"/>
    <w:rsid w:val="09DCE5DD"/>
    <w:rsid w:val="09DCFEFC"/>
    <w:rsid w:val="09E09D7B"/>
    <w:rsid w:val="09E0E0B9"/>
    <w:rsid w:val="09E3A296"/>
    <w:rsid w:val="09E5B78B"/>
    <w:rsid w:val="09E8049B"/>
    <w:rsid w:val="09E8441A"/>
    <w:rsid w:val="09E89922"/>
    <w:rsid w:val="09E8E715"/>
    <w:rsid w:val="09EB2F8F"/>
    <w:rsid w:val="09EC316E"/>
    <w:rsid w:val="09EC8A57"/>
    <w:rsid w:val="09ECD864"/>
    <w:rsid w:val="09EEBBFD"/>
    <w:rsid w:val="09F04E32"/>
    <w:rsid w:val="09F4B70F"/>
    <w:rsid w:val="09F55CEC"/>
    <w:rsid w:val="09F6B88E"/>
    <w:rsid w:val="09FB5946"/>
    <w:rsid w:val="09FC7D69"/>
    <w:rsid w:val="09FC8C2F"/>
    <w:rsid w:val="09FD638D"/>
    <w:rsid w:val="09FFB463"/>
    <w:rsid w:val="0A01A993"/>
    <w:rsid w:val="0A02D2C1"/>
    <w:rsid w:val="0A032D30"/>
    <w:rsid w:val="0A03ED88"/>
    <w:rsid w:val="0A04815C"/>
    <w:rsid w:val="0A04C9CF"/>
    <w:rsid w:val="0A067F2E"/>
    <w:rsid w:val="0A07D367"/>
    <w:rsid w:val="0A08AE1A"/>
    <w:rsid w:val="0A08F844"/>
    <w:rsid w:val="0A08FC41"/>
    <w:rsid w:val="0A09F3DA"/>
    <w:rsid w:val="0A0E737B"/>
    <w:rsid w:val="0A0E8FC5"/>
    <w:rsid w:val="0A0EE80E"/>
    <w:rsid w:val="0A127BE8"/>
    <w:rsid w:val="0A127C13"/>
    <w:rsid w:val="0A13AEA2"/>
    <w:rsid w:val="0A152A45"/>
    <w:rsid w:val="0A156D8C"/>
    <w:rsid w:val="0A164D35"/>
    <w:rsid w:val="0A1A67EA"/>
    <w:rsid w:val="0A1A7C3E"/>
    <w:rsid w:val="0A1B466E"/>
    <w:rsid w:val="0A1B477D"/>
    <w:rsid w:val="0A1B5933"/>
    <w:rsid w:val="0A1B6EFF"/>
    <w:rsid w:val="0A1B8B8E"/>
    <w:rsid w:val="0A1CBEDD"/>
    <w:rsid w:val="0A1DDF54"/>
    <w:rsid w:val="0A217BCB"/>
    <w:rsid w:val="0A21995A"/>
    <w:rsid w:val="0A223068"/>
    <w:rsid w:val="0A223E73"/>
    <w:rsid w:val="0A23F27E"/>
    <w:rsid w:val="0A283BAD"/>
    <w:rsid w:val="0A2904B9"/>
    <w:rsid w:val="0A292D9C"/>
    <w:rsid w:val="0A2B0050"/>
    <w:rsid w:val="0A2BF68C"/>
    <w:rsid w:val="0A2E262E"/>
    <w:rsid w:val="0A2F9A94"/>
    <w:rsid w:val="0A31AC85"/>
    <w:rsid w:val="0A32946C"/>
    <w:rsid w:val="0A3454C7"/>
    <w:rsid w:val="0A353479"/>
    <w:rsid w:val="0A35D375"/>
    <w:rsid w:val="0A365321"/>
    <w:rsid w:val="0A3C3419"/>
    <w:rsid w:val="0A3CD185"/>
    <w:rsid w:val="0A3D438F"/>
    <w:rsid w:val="0A40107C"/>
    <w:rsid w:val="0A4073BE"/>
    <w:rsid w:val="0A412C20"/>
    <w:rsid w:val="0A417FAE"/>
    <w:rsid w:val="0A44DEC3"/>
    <w:rsid w:val="0A460F5B"/>
    <w:rsid w:val="0A4707B4"/>
    <w:rsid w:val="0A474CE7"/>
    <w:rsid w:val="0A477D8A"/>
    <w:rsid w:val="0A47805D"/>
    <w:rsid w:val="0A47A61D"/>
    <w:rsid w:val="0A489D1E"/>
    <w:rsid w:val="0A4A3934"/>
    <w:rsid w:val="0A4A9AB5"/>
    <w:rsid w:val="0A4AB650"/>
    <w:rsid w:val="0A4AF62A"/>
    <w:rsid w:val="0A4B633F"/>
    <w:rsid w:val="0A4EE399"/>
    <w:rsid w:val="0A524DF8"/>
    <w:rsid w:val="0A52D04D"/>
    <w:rsid w:val="0A52E334"/>
    <w:rsid w:val="0A538C63"/>
    <w:rsid w:val="0A53EED3"/>
    <w:rsid w:val="0A5424C3"/>
    <w:rsid w:val="0A552C1A"/>
    <w:rsid w:val="0A55A69E"/>
    <w:rsid w:val="0A5CF4E3"/>
    <w:rsid w:val="0A5D5896"/>
    <w:rsid w:val="0A5DD2FA"/>
    <w:rsid w:val="0A602CE7"/>
    <w:rsid w:val="0A6117EA"/>
    <w:rsid w:val="0A62038D"/>
    <w:rsid w:val="0A627926"/>
    <w:rsid w:val="0A62F175"/>
    <w:rsid w:val="0A6320FD"/>
    <w:rsid w:val="0A656F82"/>
    <w:rsid w:val="0A6671F6"/>
    <w:rsid w:val="0A6B715B"/>
    <w:rsid w:val="0A6BFE40"/>
    <w:rsid w:val="0A6D2AAC"/>
    <w:rsid w:val="0A6EC47F"/>
    <w:rsid w:val="0A6F2A48"/>
    <w:rsid w:val="0A710A5B"/>
    <w:rsid w:val="0A712651"/>
    <w:rsid w:val="0A72DB04"/>
    <w:rsid w:val="0A73026C"/>
    <w:rsid w:val="0A7315B3"/>
    <w:rsid w:val="0A740DFB"/>
    <w:rsid w:val="0A749886"/>
    <w:rsid w:val="0A75F66C"/>
    <w:rsid w:val="0A7630B4"/>
    <w:rsid w:val="0A78018A"/>
    <w:rsid w:val="0A7DA024"/>
    <w:rsid w:val="0A7DAEC7"/>
    <w:rsid w:val="0A7DD152"/>
    <w:rsid w:val="0A7DF6FA"/>
    <w:rsid w:val="0A7E281B"/>
    <w:rsid w:val="0A7EB148"/>
    <w:rsid w:val="0A815107"/>
    <w:rsid w:val="0A817D98"/>
    <w:rsid w:val="0A829F39"/>
    <w:rsid w:val="0A82CA53"/>
    <w:rsid w:val="0A83F1AD"/>
    <w:rsid w:val="0A84C659"/>
    <w:rsid w:val="0A863C6E"/>
    <w:rsid w:val="0A865AFA"/>
    <w:rsid w:val="0A87B120"/>
    <w:rsid w:val="0A882B3A"/>
    <w:rsid w:val="0A88DF15"/>
    <w:rsid w:val="0A8A265A"/>
    <w:rsid w:val="0A8A46C9"/>
    <w:rsid w:val="0A8C94D6"/>
    <w:rsid w:val="0A8DE510"/>
    <w:rsid w:val="0A8E1418"/>
    <w:rsid w:val="0A8EC5D6"/>
    <w:rsid w:val="0A901C6F"/>
    <w:rsid w:val="0A9030F5"/>
    <w:rsid w:val="0A904D8D"/>
    <w:rsid w:val="0A919CE8"/>
    <w:rsid w:val="0A96C32E"/>
    <w:rsid w:val="0A9A15EE"/>
    <w:rsid w:val="0A9A181C"/>
    <w:rsid w:val="0A9AE637"/>
    <w:rsid w:val="0A9E5C4D"/>
    <w:rsid w:val="0AA080CF"/>
    <w:rsid w:val="0AA11162"/>
    <w:rsid w:val="0AA2593D"/>
    <w:rsid w:val="0AA4E225"/>
    <w:rsid w:val="0AA617C1"/>
    <w:rsid w:val="0AA865B6"/>
    <w:rsid w:val="0AAC3E3A"/>
    <w:rsid w:val="0AAF6D03"/>
    <w:rsid w:val="0AB18FA8"/>
    <w:rsid w:val="0AB52C40"/>
    <w:rsid w:val="0AB68312"/>
    <w:rsid w:val="0AB85B21"/>
    <w:rsid w:val="0ABC2556"/>
    <w:rsid w:val="0AC02F52"/>
    <w:rsid w:val="0AC06803"/>
    <w:rsid w:val="0AC19E61"/>
    <w:rsid w:val="0AC2F911"/>
    <w:rsid w:val="0AC353E2"/>
    <w:rsid w:val="0AC401C7"/>
    <w:rsid w:val="0AC43F5B"/>
    <w:rsid w:val="0AC77C88"/>
    <w:rsid w:val="0AC796FB"/>
    <w:rsid w:val="0AC890D3"/>
    <w:rsid w:val="0ACACA22"/>
    <w:rsid w:val="0ACAD89C"/>
    <w:rsid w:val="0ACC78FF"/>
    <w:rsid w:val="0ACDE255"/>
    <w:rsid w:val="0ACDEC07"/>
    <w:rsid w:val="0ACF0D5F"/>
    <w:rsid w:val="0ACF5AF6"/>
    <w:rsid w:val="0AD37FFB"/>
    <w:rsid w:val="0AD3B0BB"/>
    <w:rsid w:val="0AD62212"/>
    <w:rsid w:val="0AD7994A"/>
    <w:rsid w:val="0AD82BD0"/>
    <w:rsid w:val="0AD9FD5D"/>
    <w:rsid w:val="0ADA7544"/>
    <w:rsid w:val="0ADBCC65"/>
    <w:rsid w:val="0ADF4E51"/>
    <w:rsid w:val="0AE00F3C"/>
    <w:rsid w:val="0AE1AB59"/>
    <w:rsid w:val="0AE35FC8"/>
    <w:rsid w:val="0AE3FB2F"/>
    <w:rsid w:val="0AE42297"/>
    <w:rsid w:val="0AE704C4"/>
    <w:rsid w:val="0AE967A5"/>
    <w:rsid w:val="0AE9FA3D"/>
    <w:rsid w:val="0AEA5ED4"/>
    <w:rsid w:val="0AECD0F5"/>
    <w:rsid w:val="0AED6B31"/>
    <w:rsid w:val="0AEDC9A2"/>
    <w:rsid w:val="0AEFC4DD"/>
    <w:rsid w:val="0AF0F6F1"/>
    <w:rsid w:val="0AF26D23"/>
    <w:rsid w:val="0AF87B06"/>
    <w:rsid w:val="0AF8AFBC"/>
    <w:rsid w:val="0AF9AA83"/>
    <w:rsid w:val="0AFB3603"/>
    <w:rsid w:val="0B001644"/>
    <w:rsid w:val="0B00A6FD"/>
    <w:rsid w:val="0B00C78C"/>
    <w:rsid w:val="0B02B56B"/>
    <w:rsid w:val="0B02C31F"/>
    <w:rsid w:val="0B048F31"/>
    <w:rsid w:val="0B057EAD"/>
    <w:rsid w:val="0B05AD78"/>
    <w:rsid w:val="0B06B731"/>
    <w:rsid w:val="0B07412A"/>
    <w:rsid w:val="0B07D804"/>
    <w:rsid w:val="0B082A5D"/>
    <w:rsid w:val="0B087F66"/>
    <w:rsid w:val="0B08FEBD"/>
    <w:rsid w:val="0B091E83"/>
    <w:rsid w:val="0B0A99B1"/>
    <w:rsid w:val="0B0D61E4"/>
    <w:rsid w:val="0B0D7F80"/>
    <w:rsid w:val="0B0E197D"/>
    <w:rsid w:val="0B0EB0D1"/>
    <w:rsid w:val="0B0ED2CD"/>
    <w:rsid w:val="0B1113EB"/>
    <w:rsid w:val="0B11D157"/>
    <w:rsid w:val="0B12CC0F"/>
    <w:rsid w:val="0B1607BD"/>
    <w:rsid w:val="0B16C862"/>
    <w:rsid w:val="0B1A351C"/>
    <w:rsid w:val="0B1D1481"/>
    <w:rsid w:val="0B1DFE1C"/>
    <w:rsid w:val="0B1E0384"/>
    <w:rsid w:val="0B1F5FE3"/>
    <w:rsid w:val="0B1F800E"/>
    <w:rsid w:val="0B1FD4A7"/>
    <w:rsid w:val="0B20A1A6"/>
    <w:rsid w:val="0B212FBF"/>
    <w:rsid w:val="0B258740"/>
    <w:rsid w:val="0B259B58"/>
    <w:rsid w:val="0B2856FB"/>
    <w:rsid w:val="0B2AB78A"/>
    <w:rsid w:val="0B2FEBD6"/>
    <w:rsid w:val="0B300BB4"/>
    <w:rsid w:val="0B313E6A"/>
    <w:rsid w:val="0B35A7AF"/>
    <w:rsid w:val="0B392A87"/>
    <w:rsid w:val="0B3EA00D"/>
    <w:rsid w:val="0B40D21F"/>
    <w:rsid w:val="0B426FD2"/>
    <w:rsid w:val="0B427709"/>
    <w:rsid w:val="0B4347EA"/>
    <w:rsid w:val="0B46F507"/>
    <w:rsid w:val="0B48B331"/>
    <w:rsid w:val="0B4A963E"/>
    <w:rsid w:val="0B4BF99E"/>
    <w:rsid w:val="0B4D03DA"/>
    <w:rsid w:val="0B4DDBC7"/>
    <w:rsid w:val="0B4DE1FD"/>
    <w:rsid w:val="0B4F3F56"/>
    <w:rsid w:val="0B512B9C"/>
    <w:rsid w:val="0B531225"/>
    <w:rsid w:val="0B54E250"/>
    <w:rsid w:val="0B55287E"/>
    <w:rsid w:val="0B59CCC3"/>
    <w:rsid w:val="0B5B8AAC"/>
    <w:rsid w:val="0B5BC8F9"/>
    <w:rsid w:val="0B5BE88D"/>
    <w:rsid w:val="0B5CE2C9"/>
    <w:rsid w:val="0B60A74B"/>
    <w:rsid w:val="0B625FED"/>
    <w:rsid w:val="0B646BDB"/>
    <w:rsid w:val="0B655A64"/>
    <w:rsid w:val="0B65A177"/>
    <w:rsid w:val="0B65D4DC"/>
    <w:rsid w:val="0B66FFC0"/>
    <w:rsid w:val="0B67A83A"/>
    <w:rsid w:val="0B67B067"/>
    <w:rsid w:val="0B697AEE"/>
    <w:rsid w:val="0B6A4CED"/>
    <w:rsid w:val="0B6B27D1"/>
    <w:rsid w:val="0B6D9C58"/>
    <w:rsid w:val="0B6EFA6B"/>
    <w:rsid w:val="0B6F9950"/>
    <w:rsid w:val="0B712C52"/>
    <w:rsid w:val="0B73CDCC"/>
    <w:rsid w:val="0B73E0C6"/>
    <w:rsid w:val="0B742DD0"/>
    <w:rsid w:val="0B745A2A"/>
    <w:rsid w:val="0B770A4D"/>
    <w:rsid w:val="0B7812F4"/>
    <w:rsid w:val="0B7D0295"/>
    <w:rsid w:val="0B7D8BD0"/>
    <w:rsid w:val="0B7F7AB2"/>
    <w:rsid w:val="0B801AF3"/>
    <w:rsid w:val="0B81FFBA"/>
    <w:rsid w:val="0B8375E1"/>
    <w:rsid w:val="0B839626"/>
    <w:rsid w:val="0B83992E"/>
    <w:rsid w:val="0B83F7BD"/>
    <w:rsid w:val="0B872157"/>
    <w:rsid w:val="0B8905AA"/>
    <w:rsid w:val="0B89A651"/>
    <w:rsid w:val="0B907EFD"/>
    <w:rsid w:val="0B90EC12"/>
    <w:rsid w:val="0B946610"/>
    <w:rsid w:val="0B9528C9"/>
    <w:rsid w:val="0B9A0B2B"/>
    <w:rsid w:val="0B9A1B70"/>
    <w:rsid w:val="0B9D67A3"/>
    <w:rsid w:val="0B9DD37D"/>
    <w:rsid w:val="0B9E421F"/>
    <w:rsid w:val="0B9EFA5E"/>
    <w:rsid w:val="0BA40373"/>
    <w:rsid w:val="0BA50368"/>
    <w:rsid w:val="0BA62B27"/>
    <w:rsid w:val="0BA91C56"/>
    <w:rsid w:val="0BAAFD75"/>
    <w:rsid w:val="0BABDD22"/>
    <w:rsid w:val="0BABF446"/>
    <w:rsid w:val="0BAC9C40"/>
    <w:rsid w:val="0BB19324"/>
    <w:rsid w:val="0BB22964"/>
    <w:rsid w:val="0BB285A9"/>
    <w:rsid w:val="0BB28EC9"/>
    <w:rsid w:val="0BB2B2F5"/>
    <w:rsid w:val="0BB4B9B3"/>
    <w:rsid w:val="0BB4E3F9"/>
    <w:rsid w:val="0BB5A9F9"/>
    <w:rsid w:val="0BB78374"/>
    <w:rsid w:val="0BB7CD44"/>
    <w:rsid w:val="0BB86B6E"/>
    <w:rsid w:val="0BB974DD"/>
    <w:rsid w:val="0BBE0E69"/>
    <w:rsid w:val="0BBE563D"/>
    <w:rsid w:val="0BBEB6AB"/>
    <w:rsid w:val="0BBECEF7"/>
    <w:rsid w:val="0BC03B66"/>
    <w:rsid w:val="0BC0AD35"/>
    <w:rsid w:val="0BC1F0B9"/>
    <w:rsid w:val="0BC4BC86"/>
    <w:rsid w:val="0BC5991C"/>
    <w:rsid w:val="0BC6A663"/>
    <w:rsid w:val="0BC6A86D"/>
    <w:rsid w:val="0BC85FD4"/>
    <w:rsid w:val="0BCA8251"/>
    <w:rsid w:val="0BCB9258"/>
    <w:rsid w:val="0BCE665D"/>
    <w:rsid w:val="0BCFB35C"/>
    <w:rsid w:val="0BD0202E"/>
    <w:rsid w:val="0BD04BC0"/>
    <w:rsid w:val="0BD0F0DA"/>
    <w:rsid w:val="0BD40B9F"/>
    <w:rsid w:val="0BD55E87"/>
    <w:rsid w:val="0BD694BD"/>
    <w:rsid w:val="0BD7D125"/>
    <w:rsid w:val="0BD8B5A1"/>
    <w:rsid w:val="0BDA3C34"/>
    <w:rsid w:val="0BDCB823"/>
    <w:rsid w:val="0BDD3B2D"/>
    <w:rsid w:val="0BDE15EB"/>
    <w:rsid w:val="0BDF0D66"/>
    <w:rsid w:val="0BE2CF58"/>
    <w:rsid w:val="0BE56055"/>
    <w:rsid w:val="0BE68358"/>
    <w:rsid w:val="0BE689A5"/>
    <w:rsid w:val="0BE829E7"/>
    <w:rsid w:val="0BEAE3C2"/>
    <w:rsid w:val="0BEB9C19"/>
    <w:rsid w:val="0BED44FE"/>
    <w:rsid w:val="0BEE0001"/>
    <w:rsid w:val="0BF01B8D"/>
    <w:rsid w:val="0BF0C7F5"/>
    <w:rsid w:val="0BF2CB2C"/>
    <w:rsid w:val="0BF315CB"/>
    <w:rsid w:val="0BF484A9"/>
    <w:rsid w:val="0BF9CC7B"/>
    <w:rsid w:val="0BF9CFB5"/>
    <w:rsid w:val="0BFFB13D"/>
    <w:rsid w:val="0BFFC163"/>
    <w:rsid w:val="0C011F98"/>
    <w:rsid w:val="0C07DF21"/>
    <w:rsid w:val="0C0C5AC1"/>
    <w:rsid w:val="0C12362C"/>
    <w:rsid w:val="0C135C6C"/>
    <w:rsid w:val="0C13A940"/>
    <w:rsid w:val="0C153183"/>
    <w:rsid w:val="0C17164A"/>
    <w:rsid w:val="0C193E1A"/>
    <w:rsid w:val="0C1941E5"/>
    <w:rsid w:val="0C1955E5"/>
    <w:rsid w:val="0C1BF565"/>
    <w:rsid w:val="0C1D3CC9"/>
    <w:rsid w:val="0C1DB3BA"/>
    <w:rsid w:val="0C1EB71C"/>
    <w:rsid w:val="0C1EF645"/>
    <w:rsid w:val="0C23FF66"/>
    <w:rsid w:val="0C2AA3C0"/>
    <w:rsid w:val="0C2C0A94"/>
    <w:rsid w:val="0C2C1354"/>
    <w:rsid w:val="0C2C1B1B"/>
    <w:rsid w:val="0C2CC7FB"/>
    <w:rsid w:val="0C2E43D5"/>
    <w:rsid w:val="0C34BE41"/>
    <w:rsid w:val="0C390B5F"/>
    <w:rsid w:val="0C3CB7A5"/>
    <w:rsid w:val="0C3E3F91"/>
    <w:rsid w:val="0C3FC086"/>
    <w:rsid w:val="0C417038"/>
    <w:rsid w:val="0C43C0B7"/>
    <w:rsid w:val="0C48B49E"/>
    <w:rsid w:val="0C498A4E"/>
    <w:rsid w:val="0C4BD72E"/>
    <w:rsid w:val="0C4E3A8E"/>
    <w:rsid w:val="0C50355E"/>
    <w:rsid w:val="0C50F6E5"/>
    <w:rsid w:val="0C538D0F"/>
    <w:rsid w:val="0C5E573B"/>
    <w:rsid w:val="0C601977"/>
    <w:rsid w:val="0C60D503"/>
    <w:rsid w:val="0C617607"/>
    <w:rsid w:val="0C619266"/>
    <w:rsid w:val="0C62E5C7"/>
    <w:rsid w:val="0C631BD2"/>
    <w:rsid w:val="0C6396B6"/>
    <w:rsid w:val="0C658BBA"/>
    <w:rsid w:val="0C6AEC22"/>
    <w:rsid w:val="0C6BF0AA"/>
    <w:rsid w:val="0C6D5073"/>
    <w:rsid w:val="0C6E31A4"/>
    <w:rsid w:val="0C6ECF5A"/>
    <w:rsid w:val="0C71CB3C"/>
    <w:rsid w:val="0C735742"/>
    <w:rsid w:val="0C73CDA5"/>
    <w:rsid w:val="0C75A41E"/>
    <w:rsid w:val="0C765C67"/>
    <w:rsid w:val="0C78A4E8"/>
    <w:rsid w:val="0C7AEA2E"/>
    <w:rsid w:val="0C7BDF9D"/>
    <w:rsid w:val="0C7E64B8"/>
    <w:rsid w:val="0C7EE987"/>
    <w:rsid w:val="0C803A65"/>
    <w:rsid w:val="0C81D400"/>
    <w:rsid w:val="0C845FDF"/>
    <w:rsid w:val="0C87318B"/>
    <w:rsid w:val="0C879636"/>
    <w:rsid w:val="0C87F976"/>
    <w:rsid w:val="0C8A4B86"/>
    <w:rsid w:val="0C8A7C29"/>
    <w:rsid w:val="0C8B5FE5"/>
    <w:rsid w:val="0C8BB81C"/>
    <w:rsid w:val="0C8C2A3E"/>
    <w:rsid w:val="0C8C9986"/>
    <w:rsid w:val="0C8E014D"/>
    <w:rsid w:val="0C90AC86"/>
    <w:rsid w:val="0C920312"/>
    <w:rsid w:val="0C96B70D"/>
    <w:rsid w:val="0C9A3B21"/>
    <w:rsid w:val="0C9A8D22"/>
    <w:rsid w:val="0C9C8E09"/>
    <w:rsid w:val="0C9D288C"/>
    <w:rsid w:val="0C9DABD7"/>
    <w:rsid w:val="0C9F903E"/>
    <w:rsid w:val="0CA098F5"/>
    <w:rsid w:val="0CA0A29F"/>
    <w:rsid w:val="0CA200F0"/>
    <w:rsid w:val="0CA4F77C"/>
    <w:rsid w:val="0CA62ABE"/>
    <w:rsid w:val="0CA99B0C"/>
    <w:rsid w:val="0CAA81C3"/>
    <w:rsid w:val="0CAD0040"/>
    <w:rsid w:val="0CAD1B80"/>
    <w:rsid w:val="0CADC8A0"/>
    <w:rsid w:val="0CAE5E85"/>
    <w:rsid w:val="0CAE6099"/>
    <w:rsid w:val="0CAEE616"/>
    <w:rsid w:val="0CB217DA"/>
    <w:rsid w:val="0CB21BAD"/>
    <w:rsid w:val="0CB2CDF7"/>
    <w:rsid w:val="0CB55BB0"/>
    <w:rsid w:val="0CC0DBCB"/>
    <w:rsid w:val="0CC44436"/>
    <w:rsid w:val="0CC4461A"/>
    <w:rsid w:val="0CC4CD2B"/>
    <w:rsid w:val="0CC78D4B"/>
    <w:rsid w:val="0CC88C53"/>
    <w:rsid w:val="0CCA8FCD"/>
    <w:rsid w:val="0CCDCD24"/>
    <w:rsid w:val="0CD06CB9"/>
    <w:rsid w:val="0CD13955"/>
    <w:rsid w:val="0CD1511F"/>
    <w:rsid w:val="0CD18E85"/>
    <w:rsid w:val="0CD472B5"/>
    <w:rsid w:val="0CD545A3"/>
    <w:rsid w:val="0CD5BD11"/>
    <w:rsid w:val="0CD676AB"/>
    <w:rsid w:val="0CD6C84D"/>
    <w:rsid w:val="0CDAC5D2"/>
    <w:rsid w:val="0CDB2206"/>
    <w:rsid w:val="0CDB3C4B"/>
    <w:rsid w:val="0CDC0E02"/>
    <w:rsid w:val="0CDF1FD5"/>
    <w:rsid w:val="0CE470B8"/>
    <w:rsid w:val="0CE68F6C"/>
    <w:rsid w:val="0CE6A743"/>
    <w:rsid w:val="0CE6F847"/>
    <w:rsid w:val="0CE910CF"/>
    <w:rsid w:val="0CE92046"/>
    <w:rsid w:val="0CEA05FD"/>
    <w:rsid w:val="0CEA23C9"/>
    <w:rsid w:val="0CEA3C52"/>
    <w:rsid w:val="0CEB5D8D"/>
    <w:rsid w:val="0CECE786"/>
    <w:rsid w:val="0CED022D"/>
    <w:rsid w:val="0CEE9EF6"/>
    <w:rsid w:val="0CEF4E1C"/>
    <w:rsid w:val="0CF04313"/>
    <w:rsid w:val="0CF13D9D"/>
    <w:rsid w:val="0CF25041"/>
    <w:rsid w:val="0CF381E3"/>
    <w:rsid w:val="0CF3B714"/>
    <w:rsid w:val="0CF449DC"/>
    <w:rsid w:val="0CF474C7"/>
    <w:rsid w:val="0CF4E3F6"/>
    <w:rsid w:val="0CF58769"/>
    <w:rsid w:val="0CF6A75B"/>
    <w:rsid w:val="0CF7DDE4"/>
    <w:rsid w:val="0CFB2504"/>
    <w:rsid w:val="0CFDC823"/>
    <w:rsid w:val="0CFF92A4"/>
    <w:rsid w:val="0D00BE42"/>
    <w:rsid w:val="0D010A58"/>
    <w:rsid w:val="0D0540B7"/>
    <w:rsid w:val="0D055FD1"/>
    <w:rsid w:val="0D05DE61"/>
    <w:rsid w:val="0D0806FC"/>
    <w:rsid w:val="0D084F02"/>
    <w:rsid w:val="0D0967F7"/>
    <w:rsid w:val="0D0A0F15"/>
    <w:rsid w:val="0D0ABA2F"/>
    <w:rsid w:val="0D0B2742"/>
    <w:rsid w:val="0D0B43E8"/>
    <w:rsid w:val="0D0BF627"/>
    <w:rsid w:val="0D0DCB8B"/>
    <w:rsid w:val="0D0E3173"/>
    <w:rsid w:val="0D0EBFB1"/>
    <w:rsid w:val="0D107E96"/>
    <w:rsid w:val="0D112101"/>
    <w:rsid w:val="0D1327D7"/>
    <w:rsid w:val="0D14034D"/>
    <w:rsid w:val="0D179092"/>
    <w:rsid w:val="0D18292C"/>
    <w:rsid w:val="0D187ED8"/>
    <w:rsid w:val="0D194D6F"/>
    <w:rsid w:val="0D195416"/>
    <w:rsid w:val="0D19F83B"/>
    <w:rsid w:val="0D1B20B1"/>
    <w:rsid w:val="0D1B7E0E"/>
    <w:rsid w:val="0D1D22FD"/>
    <w:rsid w:val="0D1E3845"/>
    <w:rsid w:val="0D1F7530"/>
    <w:rsid w:val="0D1F7E13"/>
    <w:rsid w:val="0D2032E3"/>
    <w:rsid w:val="0D2070C2"/>
    <w:rsid w:val="0D232289"/>
    <w:rsid w:val="0D235BE1"/>
    <w:rsid w:val="0D239B6C"/>
    <w:rsid w:val="0D24C65C"/>
    <w:rsid w:val="0D2579B7"/>
    <w:rsid w:val="0D29EE7D"/>
    <w:rsid w:val="0D2AA141"/>
    <w:rsid w:val="0D2AC98C"/>
    <w:rsid w:val="0D2C652D"/>
    <w:rsid w:val="0D2D323B"/>
    <w:rsid w:val="0D2D335A"/>
    <w:rsid w:val="0D2E61F4"/>
    <w:rsid w:val="0D2FA101"/>
    <w:rsid w:val="0D2FCE31"/>
    <w:rsid w:val="0D303AA8"/>
    <w:rsid w:val="0D311319"/>
    <w:rsid w:val="0D313B0A"/>
    <w:rsid w:val="0D31B88C"/>
    <w:rsid w:val="0D31EE04"/>
    <w:rsid w:val="0D32EEF1"/>
    <w:rsid w:val="0D32F442"/>
    <w:rsid w:val="0D371E9E"/>
    <w:rsid w:val="0D37D904"/>
    <w:rsid w:val="0D38156E"/>
    <w:rsid w:val="0D381CDE"/>
    <w:rsid w:val="0D39C7AC"/>
    <w:rsid w:val="0D3C5D9E"/>
    <w:rsid w:val="0D3C741F"/>
    <w:rsid w:val="0D3CBB2F"/>
    <w:rsid w:val="0D3CD94B"/>
    <w:rsid w:val="0D3EABC3"/>
    <w:rsid w:val="0D3FDE3A"/>
    <w:rsid w:val="0D45DF27"/>
    <w:rsid w:val="0D47070A"/>
    <w:rsid w:val="0D477D62"/>
    <w:rsid w:val="0D4785DB"/>
    <w:rsid w:val="0D4ABAAF"/>
    <w:rsid w:val="0D4ADAD5"/>
    <w:rsid w:val="0D4BBC3C"/>
    <w:rsid w:val="0D4D0C09"/>
    <w:rsid w:val="0D4D0D68"/>
    <w:rsid w:val="0D4E9A03"/>
    <w:rsid w:val="0D504209"/>
    <w:rsid w:val="0D51AFAC"/>
    <w:rsid w:val="0D524681"/>
    <w:rsid w:val="0D55AB67"/>
    <w:rsid w:val="0D56AFC8"/>
    <w:rsid w:val="0D56E874"/>
    <w:rsid w:val="0D5771C8"/>
    <w:rsid w:val="0D5787A8"/>
    <w:rsid w:val="0D587657"/>
    <w:rsid w:val="0D59E74A"/>
    <w:rsid w:val="0D5BA291"/>
    <w:rsid w:val="0D5CB6E0"/>
    <w:rsid w:val="0D5CD17C"/>
    <w:rsid w:val="0D5CFDBC"/>
    <w:rsid w:val="0D5E26D4"/>
    <w:rsid w:val="0D6026C7"/>
    <w:rsid w:val="0D60C083"/>
    <w:rsid w:val="0D646DBD"/>
    <w:rsid w:val="0D665EB2"/>
    <w:rsid w:val="0D68F2F1"/>
    <w:rsid w:val="0D6A5E5C"/>
    <w:rsid w:val="0D6B1BEA"/>
    <w:rsid w:val="0D6CD10F"/>
    <w:rsid w:val="0D6D842C"/>
    <w:rsid w:val="0D6F00B2"/>
    <w:rsid w:val="0D702ACF"/>
    <w:rsid w:val="0D7099D5"/>
    <w:rsid w:val="0D70E847"/>
    <w:rsid w:val="0D71171A"/>
    <w:rsid w:val="0D722074"/>
    <w:rsid w:val="0D733BAD"/>
    <w:rsid w:val="0D77F570"/>
    <w:rsid w:val="0D7803C5"/>
    <w:rsid w:val="0D78D7FA"/>
    <w:rsid w:val="0D78FC93"/>
    <w:rsid w:val="0D7A527B"/>
    <w:rsid w:val="0D7F8587"/>
    <w:rsid w:val="0D8037A7"/>
    <w:rsid w:val="0D8422BA"/>
    <w:rsid w:val="0D84E302"/>
    <w:rsid w:val="0D86249C"/>
    <w:rsid w:val="0D87CC64"/>
    <w:rsid w:val="0D898384"/>
    <w:rsid w:val="0D8BF703"/>
    <w:rsid w:val="0D8D125C"/>
    <w:rsid w:val="0D9147FA"/>
    <w:rsid w:val="0D92D301"/>
    <w:rsid w:val="0D931519"/>
    <w:rsid w:val="0D9359EE"/>
    <w:rsid w:val="0D94FBC7"/>
    <w:rsid w:val="0D95687B"/>
    <w:rsid w:val="0D96A0EC"/>
    <w:rsid w:val="0D9962DD"/>
    <w:rsid w:val="0D99C943"/>
    <w:rsid w:val="0D9B4AD5"/>
    <w:rsid w:val="0D9C1318"/>
    <w:rsid w:val="0D9C6A1A"/>
    <w:rsid w:val="0D9C9E8D"/>
    <w:rsid w:val="0DA07E62"/>
    <w:rsid w:val="0DA11539"/>
    <w:rsid w:val="0DA120B3"/>
    <w:rsid w:val="0DA26071"/>
    <w:rsid w:val="0DA3178E"/>
    <w:rsid w:val="0DA31C2A"/>
    <w:rsid w:val="0DA41A26"/>
    <w:rsid w:val="0DA4D32B"/>
    <w:rsid w:val="0DA61EBD"/>
    <w:rsid w:val="0DA702C7"/>
    <w:rsid w:val="0DA7424B"/>
    <w:rsid w:val="0DA80E8A"/>
    <w:rsid w:val="0DA884C8"/>
    <w:rsid w:val="0DA9E356"/>
    <w:rsid w:val="0DAA176F"/>
    <w:rsid w:val="0DAC35E9"/>
    <w:rsid w:val="0DAD71F7"/>
    <w:rsid w:val="0DADB2E2"/>
    <w:rsid w:val="0DADC329"/>
    <w:rsid w:val="0DB167B5"/>
    <w:rsid w:val="0DB1CE9C"/>
    <w:rsid w:val="0DB697CB"/>
    <w:rsid w:val="0DB7A6F5"/>
    <w:rsid w:val="0DB9CE8E"/>
    <w:rsid w:val="0DBB9568"/>
    <w:rsid w:val="0DC24534"/>
    <w:rsid w:val="0DC2B3A8"/>
    <w:rsid w:val="0DC2DAA1"/>
    <w:rsid w:val="0DC33451"/>
    <w:rsid w:val="0DC3859B"/>
    <w:rsid w:val="0DC5E294"/>
    <w:rsid w:val="0DC66FFA"/>
    <w:rsid w:val="0DC9546B"/>
    <w:rsid w:val="0DC98BC7"/>
    <w:rsid w:val="0DCADE79"/>
    <w:rsid w:val="0DCCB851"/>
    <w:rsid w:val="0DCCBA46"/>
    <w:rsid w:val="0DCE3C91"/>
    <w:rsid w:val="0DCE593E"/>
    <w:rsid w:val="0DCFCF5E"/>
    <w:rsid w:val="0DD01EB2"/>
    <w:rsid w:val="0DD04E21"/>
    <w:rsid w:val="0DD06AE6"/>
    <w:rsid w:val="0DD26B70"/>
    <w:rsid w:val="0DD3035C"/>
    <w:rsid w:val="0DD36CE9"/>
    <w:rsid w:val="0DD3BCB5"/>
    <w:rsid w:val="0DD405B3"/>
    <w:rsid w:val="0DD4D2CB"/>
    <w:rsid w:val="0DD63C6A"/>
    <w:rsid w:val="0DDB8E14"/>
    <w:rsid w:val="0DDB93C4"/>
    <w:rsid w:val="0DDDBFE1"/>
    <w:rsid w:val="0DDDBFEE"/>
    <w:rsid w:val="0DDEFD93"/>
    <w:rsid w:val="0DE0050C"/>
    <w:rsid w:val="0DE0C44E"/>
    <w:rsid w:val="0DE0EFDC"/>
    <w:rsid w:val="0DE161EE"/>
    <w:rsid w:val="0DE27B02"/>
    <w:rsid w:val="0DE5CA03"/>
    <w:rsid w:val="0DE5F8BD"/>
    <w:rsid w:val="0DE730E1"/>
    <w:rsid w:val="0DE75391"/>
    <w:rsid w:val="0DE8DFBB"/>
    <w:rsid w:val="0DE9A19D"/>
    <w:rsid w:val="0DEE5470"/>
    <w:rsid w:val="0DEE90B0"/>
    <w:rsid w:val="0DEF36DC"/>
    <w:rsid w:val="0DEF821D"/>
    <w:rsid w:val="0DF044AA"/>
    <w:rsid w:val="0DF0F3C0"/>
    <w:rsid w:val="0DF1CC9D"/>
    <w:rsid w:val="0DF221C6"/>
    <w:rsid w:val="0DF56579"/>
    <w:rsid w:val="0DF5FB37"/>
    <w:rsid w:val="0DF71AE7"/>
    <w:rsid w:val="0DF7CB32"/>
    <w:rsid w:val="0DFA3882"/>
    <w:rsid w:val="0DFA72A3"/>
    <w:rsid w:val="0DFA77A4"/>
    <w:rsid w:val="0DFADCA2"/>
    <w:rsid w:val="0DFE16B8"/>
    <w:rsid w:val="0DFF6BDF"/>
    <w:rsid w:val="0E01C1B5"/>
    <w:rsid w:val="0E02369B"/>
    <w:rsid w:val="0E02990B"/>
    <w:rsid w:val="0E032BEF"/>
    <w:rsid w:val="0E0393B8"/>
    <w:rsid w:val="0E0568C2"/>
    <w:rsid w:val="0E065223"/>
    <w:rsid w:val="0E06B375"/>
    <w:rsid w:val="0E0ABDF1"/>
    <w:rsid w:val="0E0B72B6"/>
    <w:rsid w:val="0E0D422F"/>
    <w:rsid w:val="0E0DE8BB"/>
    <w:rsid w:val="0E0ECB58"/>
    <w:rsid w:val="0E0FBEA7"/>
    <w:rsid w:val="0E119A99"/>
    <w:rsid w:val="0E15AC1C"/>
    <w:rsid w:val="0E16CB86"/>
    <w:rsid w:val="0E17DFCF"/>
    <w:rsid w:val="0E18066B"/>
    <w:rsid w:val="0E186761"/>
    <w:rsid w:val="0E18F55D"/>
    <w:rsid w:val="0E1DD4C1"/>
    <w:rsid w:val="0E1E6874"/>
    <w:rsid w:val="0E226ACD"/>
    <w:rsid w:val="0E22B824"/>
    <w:rsid w:val="0E22CDEF"/>
    <w:rsid w:val="0E231C3A"/>
    <w:rsid w:val="0E241F92"/>
    <w:rsid w:val="0E242955"/>
    <w:rsid w:val="0E24F7FE"/>
    <w:rsid w:val="0E255C2C"/>
    <w:rsid w:val="0E256A64"/>
    <w:rsid w:val="0E27887D"/>
    <w:rsid w:val="0E28F441"/>
    <w:rsid w:val="0E291662"/>
    <w:rsid w:val="0E295513"/>
    <w:rsid w:val="0E2CFEC7"/>
    <w:rsid w:val="0E2D03AD"/>
    <w:rsid w:val="0E2D2435"/>
    <w:rsid w:val="0E2DFB09"/>
    <w:rsid w:val="0E2EEA77"/>
    <w:rsid w:val="0E31E929"/>
    <w:rsid w:val="0E331A3C"/>
    <w:rsid w:val="0E33D9A7"/>
    <w:rsid w:val="0E36F319"/>
    <w:rsid w:val="0E37747E"/>
    <w:rsid w:val="0E38887B"/>
    <w:rsid w:val="0E3922A7"/>
    <w:rsid w:val="0E39CF20"/>
    <w:rsid w:val="0E3ADF06"/>
    <w:rsid w:val="0E3B5408"/>
    <w:rsid w:val="0E3CDE63"/>
    <w:rsid w:val="0E3ED410"/>
    <w:rsid w:val="0E3ED7B4"/>
    <w:rsid w:val="0E41754E"/>
    <w:rsid w:val="0E4279B0"/>
    <w:rsid w:val="0E462993"/>
    <w:rsid w:val="0E499587"/>
    <w:rsid w:val="0E49960F"/>
    <w:rsid w:val="0E49DFAD"/>
    <w:rsid w:val="0E4A334A"/>
    <w:rsid w:val="0E4AA2AB"/>
    <w:rsid w:val="0E4BE3A1"/>
    <w:rsid w:val="0E4BFA75"/>
    <w:rsid w:val="0E511F0A"/>
    <w:rsid w:val="0E52E7D0"/>
    <w:rsid w:val="0E530B3A"/>
    <w:rsid w:val="0E550008"/>
    <w:rsid w:val="0E56BBF5"/>
    <w:rsid w:val="0E56CCD3"/>
    <w:rsid w:val="0E572576"/>
    <w:rsid w:val="0E59054B"/>
    <w:rsid w:val="0E59090A"/>
    <w:rsid w:val="0E5A8EB1"/>
    <w:rsid w:val="0E5D168B"/>
    <w:rsid w:val="0E5DA9DB"/>
    <w:rsid w:val="0E5ECFA1"/>
    <w:rsid w:val="0E5EDB19"/>
    <w:rsid w:val="0E5FC36A"/>
    <w:rsid w:val="0E5FCB23"/>
    <w:rsid w:val="0E60C5F6"/>
    <w:rsid w:val="0E61D567"/>
    <w:rsid w:val="0E630215"/>
    <w:rsid w:val="0E63731B"/>
    <w:rsid w:val="0E6396E8"/>
    <w:rsid w:val="0E65244E"/>
    <w:rsid w:val="0E65FFF0"/>
    <w:rsid w:val="0E6638BD"/>
    <w:rsid w:val="0E6CD0BC"/>
    <w:rsid w:val="0E6EDBE4"/>
    <w:rsid w:val="0E71120E"/>
    <w:rsid w:val="0E711604"/>
    <w:rsid w:val="0E72C840"/>
    <w:rsid w:val="0E74FFDE"/>
    <w:rsid w:val="0E76FFE0"/>
    <w:rsid w:val="0E770CAC"/>
    <w:rsid w:val="0E772C1B"/>
    <w:rsid w:val="0E7A8736"/>
    <w:rsid w:val="0E7BA528"/>
    <w:rsid w:val="0E7FB6BB"/>
    <w:rsid w:val="0E81C90C"/>
    <w:rsid w:val="0E8743C3"/>
    <w:rsid w:val="0E8AEFA3"/>
    <w:rsid w:val="0E8B4262"/>
    <w:rsid w:val="0E8C1103"/>
    <w:rsid w:val="0E8D49EA"/>
    <w:rsid w:val="0E8D9B39"/>
    <w:rsid w:val="0E90DF81"/>
    <w:rsid w:val="0E929D2D"/>
    <w:rsid w:val="0E94199A"/>
    <w:rsid w:val="0E94B28B"/>
    <w:rsid w:val="0E96CCAD"/>
    <w:rsid w:val="0E9ABF8D"/>
    <w:rsid w:val="0E9BC4B8"/>
    <w:rsid w:val="0E9BC8C0"/>
    <w:rsid w:val="0E9DDBCC"/>
    <w:rsid w:val="0E9E5583"/>
    <w:rsid w:val="0E9ED645"/>
    <w:rsid w:val="0E9F0221"/>
    <w:rsid w:val="0EA05F6E"/>
    <w:rsid w:val="0EA11BB0"/>
    <w:rsid w:val="0EA1BD4D"/>
    <w:rsid w:val="0EA2C189"/>
    <w:rsid w:val="0EA6CDEE"/>
    <w:rsid w:val="0EA6F7A3"/>
    <w:rsid w:val="0EA9338B"/>
    <w:rsid w:val="0EAAB662"/>
    <w:rsid w:val="0EAD2D5D"/>
    <w:rsid w:val="0EAED3E4"/>
    <w:rsid w:val="0EB0D8D3"/>
    <w:rsid w:val="0EB1C83E"/>
    <w:rsid w:val="0EB2DB1A"/>
    <w:rsid w:val="0EB388D5"/>
    <w:rsid w:val="0EB51597"/>
    <w:rsid w:val="0EB7DC2C"/>
    <w:rsid w:val="0EBAFD62"/>
    <w:rsid w:val="0EBB657C"/>
    <w:rsid w:val="0EBC2B16"/>
    <w:rsid w:val="0EBC5380"/>
    <w:rsid w:val="0EBDFF0D"/>
    <w:rsid w:val="0EBFAB48"/>
    <w:rsid w:val="0EC1D0D4"/>
    <w:rsid w:val="0EC272C3"/>
    <w:rsid w:val="0EC28295"/>
    <w:rsid w:val="0EC30612"/>
    <w:rsid w:val="0EC492EB"/>
    <w:rsid w:val="0EC4CCCA"/>
    <w:rsid w:val="0EC639D0"/>
    <w:rsid w:val="0EC7F944"/>
    <w:rsid w:val="0EC8B528"/>
    <w:rsid w:val="0EC997CF"/>
    <w:rsid w:val="0ECA33BE"/>
    <w:rsid w:val="0ECA968D"/>
    <w:rsid w:val="0ECB1ECB"/>
    <w:rsid w:val="0ECBF906"/>
    <w:rsid w:val="0ECC9608"/>
    <w:rsid w:val="0ECD795A"/>
    <w:rsid w:val="0ECEC3CD"/>
    <w:rsid w:val="0ECF5E29"/>
    <w:rsid w:val="0ECFAC6E"/>
    <w:rsid w:val="0ED20D87"/>
    <w:rsid w:val="0ED2EEDC"/>
    <w:rsid w:val="0ED3871F"/>
    <w:rsid w:val="0ED59EBF"/>
    <w:rsid w:val="0ED6EF0A"/>
    <w:rsid w:val="0ED72541"/>
    <w:rsid w:val="0ED9542C"/>
    <w:rsid w:val="0EDA20AF"/>
    <w:rsid w:val="0EDC2E18"/>
    <w:rsid w:val="0EDF1CD3"/>
    <w:rsid w:val="0EDFF3F7"/>
    <w:rsid w:val="0EE0B9C6"/>
    <w:rsid w:val="0EE13E9E"/>
    <w:rsid w:val="0EE42195"/>
    <w:rsid w:val="0EE4D7DE"/>
    <w:rsid w:val="0EE91306"/>
    <w:rsid w:val="0EEB5BBF"/>
    <w:rsid w:val="0EEC087F"/>
    <w:rsid w:val="0EEC0EAC"/>
    <w:rsid w:val="0EED2ECD"/>
    <w:rsid w:val="0EED641F"/>
    <w:rsid w:val="0EEE9811"/>
    <w:rsid w:val="0EF0AE45"/>
    <w:rsid w:val="0EF44549"/>
    <w:rsid w:val="0EF68D01"/>
    <w:rsid w:val="0EF6D704"/>
    <w:rsid w:val="0EF763A1"/>
    <w:rsid w:val="0EF8E227"/>
    <w:rsid w:val="0EFD55A3"/>
    <w:rsid w:val="0F00677E"/>
    <w:rsid w:val="0F00F28D"/>
    <w:rsid w:val="0F01EDF1"/>
    <w:rsid w:val="0F022313"/>
    <w:rsid w:val="0F02C446"/>
    <w:rsid w:val="0F0379E8"/>
    <w:rsid w:val="0F047100"/>
    <w:rsid w:val="0F060BCC"/>
    <w:rsid w:val="0F064585"/>
    <w:rsid w:val="0F07A52E"/>
    <w:rsid w:val="0F092E14"/>
    <w:rsid w:val="0F0A068D"/>
    <w:rsid w:val="0F0D8D03"/>
    <w:rsid w:val="0F0D998A"/>
    <w:rsid w:val="0F0E7DE4"/>
    <w:rsid w:val="0F0E8B25"/>
    <w:rsid w:val="0F10CD42"/>
    <w:rsid w:val="0F111FE4"/>
    <w:rsid w:val="0F11B170"/>
    <w:rsid w:val="0F11F22C"/>
    <w:rsid w:val="0F1244FC"/>
    <w:rsid w:val="0F12E5B0"/>
    <w:rsid w:val="0F141FEB"/>
    <w:rsid w:val="0F14A271"/>
    <w:rsid w:val="0F14D18E"/>
    <w:rsid w:val="0F1530B6"/>
    <w:rsid w:val="0F19A7D1"/>
    <w:rsid w:val="0F1AF6D8"/>
    <w:rsid w:val="0F1E3D42"/>
    <w:rsid w:val="0F1EBD41"/>
    <w:rsid w:val="0F1EF9C1"/>
    <w:rsid w:val="0F201708"/>
    <w:rsid w:val="0F214340"/>
    <w:rsid w:val="0F22D58F"/>
    <w:rsid w:val="0F2472D5"/>
    <w:rsid w:val="0F24BA3C"/>
    <w:rsid w:val="0F25A903"/>
    <w:rsid w:val="0F276D80"/>
    <w:rsid w:val="0F292844"/>
    <w:rsid w:val="0F294642"/>
    <w:rsid w:val="0F2B4FB4"/>
    <w:rsid w:val="0F2C3C28"/>
    <w:rsid w:val="0F30290D"/>
    <w:rsid w:val="0F30B922"/>
    <w:rsid w:val="0F30F957"/>
    <w:rsid w:val="0F322462"/>
    <w:rsid w:val="0F32DA7F"/>
    <w:rsid w:val="0F33ACDA"/>
    <w:rsid w:val="0F356B30"/>
    <w:rsid w:val="0F35E9A3"/>
    <w:rsid w:val="0F3751FF"/>
    <w:rsid w:val="0F3DAF6C"/>
    <w:rsid w:val="0F3E32FE"/>
    <w:rsid w:val="0F3E452F"/>
    <w:rsid w:val="0F3EEC8B"/>
    <w:rsid w:val="0F404611"/>
    <w:rsid w:val="0F437CA5"/>
    <w:rsid w:val="0F43CF8C"/>
    <w:rsid w:val="0F454742"/>
    <w:rsid w:val="0F47086E"/>
    <w:rsid w:val="0F486305"/>
    <w:rsid w:val="0F48D1A8"/>
    <w:rsid w:val="0F4988DB"/>
    <w:rsid w:val="0F499754"/>
    <w:rsid w:val="0F4A529F"/>
    <w:rsid w:val="0F4AF01E"/>
    <w:rsid w:val="0F4B2923"/>
    <w:rsid w:val="0F4B9780"/>
    <w:rsid w:val="0F4DA59C"/>
    <w:rsid w:val="0F50C9E4"/>
    <w:rsid w:val="0F50EC3C"/>
    <w:rsid w:val="0F555FAC"/>
    <w:rsid w:val="0F574E12"/>
    <w:rsid w:val="0F5A43A3"/>
    <w:rsid w:val="0F5AC581"/>
    <w:rsid w:val="0F5B4A18"/>
    <w:rsid w:val="0F5E0799"/>
    <w:rsid w:val="0F601F6E"/>
    <w:rsid w:val="0F61E829"/>
    <w:rsid w:val="0F6278FE"/>
    <w:rsid w:val="0F6316B2"/>
    <w:rsid w:val="0F63906F"/>
    <w:rsid w:val="0F64224A"/>
    <w:rsid w:val="0F645BC4"/>
    <w:rsid w:val="0F658F03"/>
    <w:rsid w:val="0F6A993B"/>
    <w:rsid w:val="0F6D5D67"/>
    <w:rsid w:val="0F6FFD10"/>
    <w:rsid w:val="0F70122E"/>
    <w:rsid w:val="0F702611"/>
    <w:rsid w:val="0F72E82B"/>
    <w:rsid w:val="0F72EA17"/>
    <w:rsid w:val="0F734A43"/>
    <w:rsid w:val="0F74E18A"/>
    <w:rsid w:val="0F75CBF7"/>
    <w:rsid w:val="0F7648CB"/>
    <w:rsid w:val="0F76A028"/>
    <w:rsid w:val="0F780837"/>
    <w:rsid w:val="0F792F7F"/>
    <w:rsid w:val="0F7971CB"/>
    <w:rsid w:val="0F79B205"/>
    <w:rsid w:val="0F7B086F"/>
    <w:rsid w:val="0F7D2DD6"/>
    <w:rsid w:val="0F7D674D"/>
    <w:rsid w:val="0F7E7953"/>
    <w:rsid w:val="0F7EA598"/>
    <w:rsid w:val="0F815D59"/>
    <w:rsid w:val="0F858C33"/>
    <w:rsid w:val="0F85B92A"/>
    <w:rsid w:val="0F860098"/>
    <w:rsid w:val="0F8618DE"/>
    <w:rsid w:val="0F861936"/>
    <w:rsid w:val="0F861A84"/>
    <w:rsid w:val="0F86F12B"/>
    <w:rsid w:val="0F88B067"/>
    <w:rsid w:val="0F88B5A7"/>
    <w:rsid w:val="0F892BC9"/>
    <w:rsid w:val="0F89A6EC"/>
    <w:rsid w:val="0F8AF0FA"/>
    <w:rsid w:val="0F8B9EEE"/>
    <w:rsid w:val="0F8BDB55"/>
    <w:rsid w:val="0F8BE1A2"/>
    <w:rsid w:val="0F8EEDB5"/>
    <w:rsid w:val="0F8F3E0F"/>
    <w:rsid w:val="0F8F881A"/>
    <w:rsid w:val="0F8FEBBE"/>
    <w:rsid w:val="0F912DFC"/>
    <w:rsid w:val="0F91DB19"/>
    <w:rsid w:val="0F940258"/>
    <w:rsid w:val="0F959EC1"/>
    <w:rsid w:val="0F95BE9F"/>
    <w:rsid w:val="0F974F96"/>
    <w:rsid w:val="0F9A30E0"/>
    <w:rsid w:val="0F9B1E78"/>
    <w:rsid w:val="0F9B9AA5"/>
    <w:rsid w:val="0F9E09E9"/>
    <w:rsid w:val="0F9F1482"/>
    <w:rsid w:val="0FA16B64"/>
    <w:rsid w:val="0FA40804"/>
    <w:rsid w:val="0FA43238"/>
    <w:rsid w:val="0FA61707"/>
    <w:rsid w:val="0FA6F330"/>
    <w:rsid w:val="0FA8F9B3"/>
    <w:rsid w:val="0FA9E5BE"/>
    <w:rsid w:val="0FAAF906"/>
    <w:rsid w:val="0FAB122E"/>
    <w:rsid w:val="0FAC4EAA"/>
    <w:rsid w:val="0FACDC57"/>
    <w:rsid w:val="0FAF3214"/>
    <w:rsid w:val="0FB163EC"/>
    <w:rsid w:val="0FB6FDD3"/>
    <w:rsid w:val="0FB7D5CF"/>
    <w:rsid w:val="0FB986BF"/>
    <w:rsid w:val="0FB9C95F"/>
    <w:rsid w:val="0FBB1E6A"/>
    <w:rsid w:val="0FBB6137"/>
    <w:rsid w:val="0FBC3662"/>
    <w:rsid w:val="0FBD7A36"/>
    <w:rsid w:val="0FBD7EEE"/>
    <w:rsid w:val="0FBE17AA"/>
    <w:rsid w:val="0FBF8BB5"/>
    <w:rsid w:val="0FC0CABA"/>
    <w:rsid w:val="0FC358DE"/>
    <w:rsid w:val="0FC58CBC"/>
    <w:rsid w:val="0FCAAE4B"/>
    <w:rsid w:val="0FCCD2AA"/>
    <w:rsid w:val="0FCD4490"/>
    <w:rsid w:val="0FCEC4DD"/>
    <w:rsid w:val="0FD00D3A"/>
    <w:rsid w:val="0FD0AE43"/>
    <w:rsid w:val="0FD45002"/>
    <w:rsid w:val="0FD55E07"/>
    <w:rsid w:val="0FD5BA0F"/>
    <w:rsid w:val="0FD72702"/>
    <w:rsid w:val="0FD76838"/>
    <w:rsid w:val="0FD7C3D7"/>
    <w:rsid w:val="0FD970A4"/>
    <w:rsid w:val="0FDA4255"/>
    <w:rsid w:val="0FDAAD48"/>
    <w:rsid w:val="0FDCF32B"/>
    <w:rsid w:val="0FDD4560"/>
    <w:rsid w:val="0FE1FA8D"/>
    <w:rsid w:val="0FE2F005"/>
    <w:rsid w:val="0FE3DD42"/>
    <w:rsid w:val="0FE779A9"/>
    <w:rsid w:val="0FE79B8C"/>
    <w:rsid w:val="0FE8F40B"/>
    <w:rsid w:val="0FEADF3F"/>
    <w:rsid w:val="0FEE4C77"/>
    <w:rsid w:val="0FEFFD1D"/>
    <w:rsid w:val="0FF094EA"/>
    <w:rsid w:val="0FF17F6F"/>
    <w:rsid w:val="0FF3D25A"/>
    <w:rsid w:val="0FF7B7CF"/>
    <w:rsid w:val="0FFB9ACB"/>
    <w:rsid w:val="0FFD8399"/>
    <w:rsid w:val="0FFEA4BA"/>
    <w:rsid w:val="0FFF342F"/>
    <w:rsid w:val="0FFFBD04"/>
    <w:rsid w:val="10011E32"/>
    <w:rsid w:val="100250B9"/>
    <w:rsid w:val="10064522"/>
    <w:rsid w:val="10067937"/>
    <w:rsid w:val="10083E4A"/>
    <w:rsid w:val="10099AA2"/>
    <w:rsid w:val="100A385B"/>
    <w:rsid w:val="100A5300"/>
    <w:rsid w:val="100B93F4"/>
    <w:rsid w:val="100BB4AE"/>
    <w:rsid w:val="100CAFE9"/>
    <w:rsid w:val="100F03C4"/>
    <w:rsid w:val="10118B82"/>
    <w:rsid w:val="1011B08F"/>
    <w:rsid w:val="1014DCAB"/>
    <w:rsid w:val="1016E80E"/>
    <w:rsid w:val="10184A48"/>
    <w:rsid w:val="10198181"/>
    <w:rsid w:val="101CB531"/>
    <w:rsid w:val="1021CE73"/>
    <w:rsid w:val="1022436B"/>
    <w:rsid w:val="102399A8"/>
    <w:rsid w:val="10245BCB"/>
    <w:rsid w:val="1025263C"/>
    <w:rsid w:val="10276232"/>
    <w:rsid w:val="102B2AF1"/>
    <w:rsid w:val="102DA43B"/>
    <w:rsid w:val="102EA0EC"/>
    <w:rsid w:val="102EB33A"/>
    <w:rsid w:val="102EBA00"/>
    <w:rsid w:val="10307123"/>
    <w:rsid w:val="103279F9"/>
    <w:rsid w:val="1032BE45"/>
    <w:rsid w:val="10338AA3"/>
    <w:rsid w:val="10347FF5"/>
    <w:rsid w:val="1034DDC4"/>
    <w:rsid w:val="1036613B"/>
    <w:rsid w:val="10384545"/>
    <w:rsid w:val="1038CE99"/>
    <w:rsid w:val="10392815"/>
    <w:rsid w:val="103998E3"/>
    <w:rsid w:val="1039D3C7"/>
    <w:rsid w:val="103CC341"/>
    <w:rsid w:val="103D9555"/>
    <w:rsid w:val="103DD5CD"/>
    <w:rsid w:val="103DF0FD"/>
    <w:rsid w:val="103DFFA1"/>
    <w:rsid w:val="103E5F07"/>
    <w:rsid w:val="103FFFDE"/>
    <w:rsid w:val="1041046A"/>
    <w:rsid w:val="10418F72"/>
    <w:rsid w:val="1044A053"/>
    <w:rsid w:val="10467576"/>
    <w:rsid w:val="1048D64D"/>
    <w:rsid w:val="104A2D08"/>
    <w:rsid w:val="104B72B5"/>
    <w:rsid w:val="104D989F"/>
    <w:rsid w:val="104DEBC7"/>
    <w:rsid w:val="104DFF45"/>
    <w:rsid w:val="104F7264"/>
    <w:rsid w:val="104FE269"/>
    <w:rsid w:val="105023F7"/>
    <w:rsid w:val="1050CCA3"/>
    <w:rsid w:val="105177E8"/>
    <w:rsid w:val="10525C52"/>
    <w:rsid w:val="10555F64"/>
    <w:rsid w:val="1055EABB"/>
    <w:rsid w:val="10562F23"/>
    <w:rsid w:val="10570261"/>
    <w:rsid w:val="10583552"/>
    <w:rsid w:val="10588224"/>
    <w:rsid w:val="105A3C14"/>
    <w:rsid w:val="105B0BF7"/>
    <w:rsid w:val="105DAEE9"/>
    <w:rsid w:val="105DBFE6"/>
    <w:rsid w:val="105E0C66"/>
    <w:rsid w:val="105E1FB4"/>
    <w:rsid w:val="1061CBAA"/>
    <w:rsid w:val="1063661F"/>
    <w:rsid w:val="1063771E"/>
    <w:rsid w:val="1063B16B"/>
    <w:rsid w:val="106497DC"/>
    <w:rsid w:val="1064BA8F"/>
    <w:rsid w:val="1068404D"/>
    <w:rsid w:val="10689020"/>
    <w:rsid w:val="106FB0ED"/>
    <w:rsid w:val="1071AFAD"/>
    <w:rsid w:val="10735299"/>
    <w:rsid w:val="1073EDFF"/>
    <w:rsid w:val="1077C085"/>
    <w:rsid w:val="1079A165"/>
    <w:rsid w:val="107A4DB8"/>
    <w:rsid w:val="107D0EFF"/>
    <w:rsid w:val="1080A4D2"/>
    <w:rsid w:val="1083FE4D"/>
    <w:rsid w:val="108421D9"/>
    <w:rsid w:val="10858768"/>
    <w:rsid w:val="10878487"/>
    <w:rsid w:val="1088D5E4"/>
    <w:rsid w:val="108A4E66"/>
    <w:rsid w:val="108D0A13"/>
    <w:rsid w:val="108F3497"/>
    <w:rsid w:val="108F582D"/>
    <w:rsid w:val="108F988C"/>
    <w:rsid w:val="108FD733"/>
    <w:rsid w:val="1091EDA9"/>
    <w:rsid w:val="10926D9A"/>
    <w:rsid w:val="1093B723"/>
    <w:rsid w:val="10945028"/>
    <w:rsid w:val="109486C0"/>
    <w:rsid w:val="10960B7E"/>
    <w:rsid w:val="1096367A"/>
    <w:rsid w:val="1096896C"/>
    <w:rsid w:val="1099643F"/>
    <w:rsid w:val="1099F999"/>
    <w:rsid w:val="109BDEF0"/>
    <w:rsid w:val="109C3BFB"/>
    <w:rsid w:val="109DC78C"/>
    <w:rsid w:val="109DF374"/>
    <w:rsid w:val="10A0F471"/>
    <w:rsid w:val="10A1BE58"/>
    <w:rsid w:val="10A36985"/>
    <w:rsid w:val="10A462F4"/>
    <w:rsid w:val="10A4EEED"/>
    <w:rsid w:val="10A6991B"/>
    <w:rsid w:val="10AA3DEA"/>
    <w:rsid w:val="10AADA5E"/>
    <w:rsid w:val="10AB0AC0"/>
    <w:rsid w:val="10AB3D92"/>
    <w:rsid w:val="10ACC6FB"/>
    <w:rsid w:val="10AD516D"/>
    <w:rsid w:val="10AF1AC1"/>
    <w:rsid w:val="10B2217A"/>
    <w:rsid w:val="10B23E2D"/>
    <w:rsid w:val="10B2B122"/>
    <w:rsid w:val="10B610CA"/>
    <w:rsid w:val="10B68B7D"/>
    <w:rsid w:val="10B71BD1"/>
    <w:rsid w:val="10BA4ECB"/>
    <w:rsid w:val="10BB1CB0"/>
    <w:rsid w:val="10BBED35"/>
    <w:rsid w:val="10BC8D1B"/>
    <w:rsid w:val="10BFB67B"/>
    <w:rsid w:val="10C04336"/>
    <w:rsid w:val="10C08A9D"/>
    <w:rsid w:val="10C136F4"/>
    <w:rsid w:val="10C27ADD"/>
    <w:rsid w:val="10C72CD9"/>
    <w:rsid w:val="10C8A53B"/>
    <w:rsid w:val="10C98D8D"/>
    <w:rsid w:val="10CA0EEE"/>
    <w:rsid w:val="10CAB11F"/>
    <w:rsid w:val="10CC4747"/>
    <w:rsid w:val="10CD91A8"/>
    <w:rsid w:val="10CE1118"/>
    <w:rsid w:val="10CE1B7F"/>
    <w:rsid w:val="10CFEB3F"/>
    <w:rsid w:val="10D11FCB"/>
    <w:rsid w:val="10D1D38F"/>
    <w:rsid w:val="10D287D4"/>
    <w:rsid w:val="10D40A27"/>
    <w:rsid w:val="10D411F6"/>
    <w:rsid w:val="10D5EF66"/>
    <w:rsid w:val="10D71BE1"/>
    <w:rsid w:val="10D76364"/>
    <w:rsid w:val="10D87493"/>
    <w:rsid w:val="10DA1711"/>
    <w:rsid w:val="10DB0EA2"/>
    <w:rsid w:val="10DB5E1F"/>
    <w:rsid w:val="10DE54F1"/>
    <w:rsid w:val="10DEF640"/>
    <w:rsid w:val="10DF066C"/>
    <w:rsid w:val="10E08350"/>
    <w:rsid w:val="10E4D6A3"/>
    <w:rsid w:val="10E8219D"/>
    <w:rsid w:val="10E8ACD4"/>
    <w:rsid w:val="10E8E242"/>
    <w:rsid w:val="10E8FE42"/>
    <w:rsid w:val="10EDDD2F"/>
    <w:rsid w:val="10EECF12"/>
    <w:rsid w:val="10EF2F40"/>
    <w:rsid w:val="10EF60A3"/>
    <w:rsid w:val="10F0E45D"/>
    <w:rsid w:val="10F26FE7"/>
    <w:rsid w:val="10F3B1AC"/>
    <w:rsid w:val="10F6A129"/>
    <w:rsid w:val="10F7B951"/>
    <w:rsid w:val="10F8C100"/>
    <w:rsid w:val="10F932C0"/>
    <w:rsid w:val="10FDEA79"/>
    <w:rsid w:val="10FE85D2"/>
    <w:rsid w:val="11025589"/>
    <w:rsid w:val="110CFB68"/>
    <w:rsid w:val="110D7C57"/>
    <w:rsid w:val="110DCF3B"/>
    <w:rsid w:val="1110147F"/>
    <w:rsid w:val="1110CB0B"/>
    <w:rsid w:val="1112B604"/>
    <w:rsid w:val="1112C7E3"/>
    <w:rsid w:val="1112DEC6"/>
    <w:rsid w:val="1113651A"/>
    <w:rsid w:val="11148088"/>
    <w:rsid w:val="111499B6"/>
    <w:rsid w:val="1115BCEF"/>
    <w:rsid w:val="111689EB"/>
    <w:rsid w:val="11171511"/>
    <w:rsid w:val="1118BE77"/>
    <w:rsid w:val="111B4D46"/>
    <w:rsid w:val="111C4CD0"/>
    <w:rsid w:val="111C59A1"/>
    <w:rsid w:val="111E1505"/>
    <w:rsid w:val="111E6B5C"/>
    <w:rsid w:val="111FCAC8"/>
    <w:rsid w:val="11213DB0"/>
    <w:rsid w:val="1122679B"/>
    <w:rsid w:val="11237890"/>
    <w:rsid w:val="1123BF3E"/>
    <w:rsid w:val="11242F11"/>
    <w:rsid w:val="1124632A"/>
    <w:rsid w:val="112552A1"/>
    <w:rsid w:val="11275ED9"/>
    <w:rsid w:val="1128E6B2"/>
    <w:rsid w:val="11296D5F"/>
    <w:rsid w:val="112A24EB"/>
    <w:rsid w:val="112A77E6"/>
    <w:rsid w:val="112A90BF"/>
    <w:rsid w:val="112D3A34"/>
    <w:rsid w:val="112DFEA2"/>
    <w:rsid w:val="112F1902"/>
    <w:rsid w:val="112F9EBC"/>
    <w:rsid w:val="1134399F"/>
    <w:rsid w:val="113648F0"/>
    <w:rsid w:val="11389B7F"/>
    <w:rsid w:val="113915F6"/>
    <w:rsid w:val="1139A058"/>
    <w:rsid w:val="113C0D08"/>
    <w:rsid w:val="113C4ED2"/>
    <w:rsid w:val="113DE387"/>
    <w:rsid w:val="113FA021"/>
    <w:rsid w:val="1140A4BB"/>
    <w:rsid w:val="11432131"/>
    <w:rsid w:val="1144224F"/>
    <w:rsid w:val="114608C2"/>
    <w:rsid w:val="11463EDC"/>
    <w:rsid w:val="1146E80E"/>
    <w:rsid w:val="11494B63"/>
    <w:rsid w:val="114A0622"/>
    <w:rsid w:val="114A97F4"/>
    <w:rsid w:val="114DA41E"/>
    <w:rsid w:val="114E5464"/>
    <w:rsid w:val="114F1222"/>
    <w:rsid w:val="11500D48"/>
    <w:rsid w:val="11516818"/>
    <w:rsid w:val="115227F8"/>
    <w:rsid w:val="11526309"/>
    <w:rsid w:val="11528FAE"/>
    <w:rsid w:val="11531C94"/>
    <w:rsid w:val="1153ECD1"/>
    <w:rsid w:val="11550A1D"/>
    <w:rsid w:val="1158F406"/>
    <w:rsid w:val="11592D1C"/>
    <w:rsid w:val="11594153"/>
    <w:rsid w:val="115A8AC9"/>
    <w:rsid w:val="115B53CA"/>
    <w:rsid w:val="115DDE05"/>
    <w:rsid w:val="115FE6C4"/>
    <w:rsid w:val="1166690B"/>
    <w:rsid w:val="11682705"/>
    <w:rsid w:val="1168429F"/>
    <w:rsid w:val="116B8303"/>
    <w:rsid w:val="116E17D4"/>
    <w:rsid w:val="116ED311"/>
    <w:rsid w:val="1170F7DD"/>
    <w:rsid w:val="1171601D"/>
    <w:rsid w:val="1171A3D6"/>
    <w:rsid w:val="1172041D"/>
    <w:rsid w:val="1172549A"/>
    <w:rsid w:val="11747B83"/>
    <w:rsid w:val="117523BA"/>
    <w:rsid w:val="11777D57"/>
    <w:rsid w:val="1178940C"/>
    <w:rsid w:val="1178B87B"/>
    <w:rsid w:val="117B4F79"/>
    <w:rsid w:val="117B5A9A"/>
    <w:rsid w:val="117D8368"/>
    <w:rsid w:val="117F7133"/>
    <w:rsid w:val="1182AB54"/>
    <w:rsid w:val="1183218C"/>
    <w:rsid w:val="1183BEDE"/>
    <w:rsid w:val="118578D2"/>
    <w:rsid w:val="11857EC8"/>
    <w:rsid w:val="11857FA5"/>
    <w:rsid w:val="118751DA"/>
    <w:rsid w:val="1187C6A2"/>
    <w:rsid w:val="11898EC3"/>
    <w:rsid w:val="1189A55D"/>
    <w:rsid w:val="118B14F1"/>
    <w:rsid w:val="118DBE44"/>
    <w:rsid w:val="118E2353"/>
    <w:rsid w:val="1190C1F5"/>
    <w:rsid w:val="11958CAF"/>
    <w:rsid w:val="11972202"/>
    <w:rsid w:val="119837D0"/>
    <w:rsid w:val="119935FB"/>
    <w:rsid w:val="119D0A40"/>
    <w:rsid w:val="119D9C73"/>
    <w:rsid w:val="119E00F0"/>
    <w:rsid w:val="119F490D"/>
    <w:rsid w:val="11A0C670"/>
    <w:rsid w:val="11A11FD1"/>
    <w:rsid w:val="11A561A3"/>
    <w:rsid w:val="11A7E6B1"/>
    <w:rsid w:val="11A8B6C6"/>
    <w:rsid w:val="11A9A962"/>
    <w:rsid w:val="11AB3208"/>
    <w:rsid w:val="11AB53F8"/>
    <w:rsid w:val="11ACE3F3"/>
    <w:rsid w:val="11AE7D80"/>
    <w:rsid w:val="11AFDB78"/>
    <w:rsid w:val="11B0097B"/>
    <w:rsid w:val="11B1DE68"/>
    <w:rsid w:val="11B367AE"/>
    <w:rsid w:val="11B3A1EC"/>
    <w:rsid w:val="11B40201"/>
    <w:rsid w:val="11B41F1A"/>
    <w:rsid w:val="11B45B07"/>
    <w:rsid w:val="11B554C7"/>
    <w:rsid w:val="11B5F820"/>
    <w:rsid w:val="11B85EB2"/>
    <w:rsid w:val="11BA25C3"/>
    <w:rsid w:val="11BB26A9"/>
    <w:rsid w:val="11BB6051"/>
    <w:rsid w:val="11BBEBA2"/>
    <w:rsid w:val="11BD615F"/>
    <w:rsid w:val="11BE60D6"/>
    <w:rsid w:val="11C1A6B0"/>
    <w:rsid w:val="11C58717"/>
    <w:rsid w:val="11C7E063"/>
    <w:rsid w:val="11C81344"/>
    <w:rsid w:val="11C8995C"/>
    <w:rsid w:val="11CDD559"/>
    <w:rsid w:val="11CE80A4"/>
    <w:rsid w:val="11D37784"/>
    <w:rsid w:val="11D38B5E"/>
    <w:rsid w:val="11D61B76"/>
    <w:rsid w:val="11D85EEA"/>
    <w:rsid w:val="11D9499A"/>
    <w:rsid w:val="11D96CE7"/>
    <w:rsid w:val="11DB65AC"/>
    <w:rsid w:val="11DD7817"/>
    <w:rsid w:val="11DDAC60"/>
    <w:rsid w:val="11DE0067"/>
    <w:rsid w:val="11DF2695"/>
    <w:rsid w:val="11DFE40F"/>
    <w:rsid w:val="11E0579C"/>
    <w:rsid w:val="11E05FBC"/>
    <w:rsid w:val="11E1EC8F"/>
    <w:rsid w:val="11E31C5F"/>
    <w:rsid w:val="11E32150"/>
    <w:rsid w:val="11E323D9"/>
    <w:rsid w:val="11E4AB3F"/>
    <w:rsid w:val="11E57239"/>
    <w:rsid w:val="11E5C5ED"/>
    <w:rsid w:val="11E74BD8"/>
    <w:rsid w:val="11E8BE3F"/>
    <w:rsid w:val="11EE0B1F"/>
    <w:rsid w:val="11F1FF84"/>
    <w:rsid w:val="11F2253A"/>
    <w:rsid w:val="11F4C4D2"/>
    <w:rsid w:val="11F51384"/>
    <w:rsid w:val="11F5333A"/>
    <w:rsid w:val="11F5F075"/>
    <w:rsid w:val="11F6532A"/>
    <w:rsid w:val="11F69BA6"/>
    <w:rsid w:val="11F9F72B"/>
    <w:rsid w:val="11FA4C2C"/>
    <w:rsid w:val="11FA7A0E"/>
    <w:rsid w:val="11FAC476"/>
    <w:rsid w:val="11FD66E3"/>
    <w:rsid w:val="11FDCA72"/>
    <w:rsid w:val="11FE0371"/>
    <w:rsid w:val="11FE20D4"/>
    <w:rsid w:val="120002CA"/>
    <w:rsid w:val="120368CC"/>
    <w:rsid w:val="1203D7E8"/>
    <w:rsid w:val="120730E6"/>
    <w:rsid w:val="120820F0"/>
    <w:rsid w:val="120AFEE7"/>
    <w:rsid w:val="120B27E1"/>
    <w:rsid w:val="120E279C"/>
    <w:rsid w:val="1210ADAE"/>
    <w:rsid w:val="121464FF"/>
    <w:rsid w:val="1214BDD3"/>
    <w:rsid w:val="121689A6"/>
    <w:rsid w:val="121823B9"/>
    <w:rsid w:val="121AB9D8"/>
    <w:rsid w:val="121E9225"/>
    <w:rsid w:val="121F576E"/>
    <w:rsid w:val="12238A06"/>
    <w:rsid w:val="12247295"/>
    <w:rsid w:val="1224CB7B"/>
    <w:rsid w:val="1225A719"/>
    <w:rsid w:val="1227FC8B"/>
    <w:rsid w:val="122FE468"/>
    <w:rsid w:val="1231A2AD"/>
    <w:rsid w:val="1231F280"/>
    <w:rsid w:val="1231F703"/>
    <w:rsid w:val="1234AD58"/>
    <w:rsid w:val="1234BB01"/>
    <w:rsid w:val="123681DF"/>
    <w:rsid w:val="1236B233"/>
    <w:rsid w:val="12380355"/>
    <w:rsid w:val="12389743"/>
    <w:rsid w:val="1239C3D5"/>
    <w:rsid w:val="123ACF50"/>
    <w:rsid w:val="123BD632"/>
    <w:rsid w:val="123FD43B"/>
    <w:rsid w:val="124194A9"/>
    <w:rsid w:val="1242D3D9"/>
    <w:rsid w:val="12447B73"/>
    <w:rsid w:val="1245D809"/>
    <w:rsid w:val="124712A9"/>
    <w:rsid w:val="1247611E"/>
    <w:rsid w:val="124BB4CC"/>
    <w:rsid w:val="124C1F71"/>
    <w:rsid w:val="125047AC"/>
    <w:rsid w:val="12507415"/>
    <w:rsid w:val="1250B256"/>
    <w:rsid w:val="125293B4"/>
    <w:rsid w:val="1252ECB0"/>
    <w:rsid w:val="1256AE99"/>
    <w:rsid w:val="1256ED11"/>
    <w:rsid w:val="12598619"/>
    <w:rsid w:val="125BE436"/>
    <w:rsid w:val="125DC8AF"/>
    <w:rsid w:val="125E4280"/>
    <w:rsid w:val="1261C786"/>
    <w:rsid w:val="126245F6"/>
    <w:rsid w:val="126507A6"/>
    <w:rsid w:val="1266C41A"/>
    <w:rsid w:val="1266EEEF"/>
    <w:rsid w:val="12689851"/>
    <w:rsid w:val="126A2B3A"/>
    <w:rsid w:val="126D1063"/>
    <w:rsid w:val="126DB939"/>
    <w:rsid w:val="12723792"/>
    <w:rsid w:val="1275121D"/>
    <w:rsid w:val="127849FC"/>
    <w:rsid w:val="127883E2"/>
    <w:rsid w:val="127888FA"/>
    <w:rsid w:val="1278BECE"/>
    <w:rsid w:val="12797394"/>
    <w:rsid w:val="127A4A85"/>
    <w:rsid w:val="127B6947"/>
    <w:rsid w:val="127C6C51"/>
    <w:rsid w:val="127D5850"/>
    <w:rsid w:val="127FC33A"/>
    <w:rsid w:val="127FE963"/>
    <w:rsid w:val="12829CC1"/>
    <w:rsid w:val="12847720"/>
    <w:rsid w:val="1286D2F7"/>
    <w:rsid w:val="1288A510"/>
    <w:rsid w:val="128AC406"/>
    <w:rsid w:val="128B066A"/>
    <w:rsid w:val="128B5135"/>
    <w:rsid w:val="128B6195"/>
    <w:rsid w:val="128C3293"/>
    <w:rsid w:val="128C70D4"/>
    <w:rsid w:val="128D9076"/>
    <w:rsid w:val="128E4048"/>
    <w:rsid w:val="128EB585"/>
    <w:rsid w:val="128EF302"/>
    <w:rsid w:val="128FA616"/>
    <w:rsid w:val="1290983D"/>
    <w:rsid w:val="12943234"/>
    <w:rsid w:val="1296AD85"/>
    <w:rsid w:val="1299B218"/>
    <w:rsid w:val="1299CC16"/>
    <w:rsid w:val="1299D743"/>
    <w:rsid w:val="129B6220"/>
    <w:rsid w:val="129B897E"/>
    <w:rsid w:val="129E48E1"/>
    <w:rsid w:val="129F9C16"/>
    <w:rsid w:val="12A223B0"/>
    <w:rsid w:val="12A261CA"/>
    <w:rsid w:val="12A34547"/>
    <w:rsid w:val="12A4CD34"/>
    <w:rsid w:val="12A4D166"/>
    <w:rsid w:val="12A55A28"/>
    <w:rsid w:val="12A5B36C"/>
    <w:rsid w:val="12A5CC40"/>
    <w:rsid w:val="12A68A89"/>
    <w:rsid w:val="12A6B3CF"/>
    <w:rsid w:val="12A7E96C"/>
    <w:rsid w:val="12A81C9A"/>
    <w:rsid w:val="12A88C75"/>
    <w:rsid w:val="12A88F00"/>
    <w:rsid w:val="12A89544"/>
    <w:rsid w:val="12A89FF2"/>
    <w:rsid w:val="12AA97F8"/>
    <w:rsid w:val="12AC2E31"/>
    <w:rsid w:val="12ADA983"/>
    <w:rsid w:val="12ADCC06"/>
    <w:rsid w:val="12AE5C96"/>
    <w:rsid w:val="12AEB829"/>
    <w:rsid w:val="12B00D4F"/>
    <w:rsid w:val="12B51629"/>
    <w:rsid w:val="12BBF555"/>
    <w:rsid w:val="12BC5169"/>
    <w:rsid w:val="12BD8928"/>
    <w:rsid w:val="12BD9998"/>
    <w:rsid w:val="12C0E782"/>
    <w:rsid w:val="12C1879E"/>
    <w:rsid w:val="12C19C96"/>
    <w:rsid w:val="12C4A2E3"/>
    <w:rsid w:val="12CBD992"/>
    <w:rsid w:val="12CE48BF"/>
    <w:rsid w:val="12CFEE74"/>
    <w:rsid w:val="12D4208F"/>
    <w:rsid w:val="12D4C1B3"/>
    <w:rsid w:val="12D54B1F"/>
    <w:rsid w:val="12D71BB3"/>
    <w:rsid w:val="12D7E063"/>
    <w:rsid w:val="12DA2BA8"/>
    <w:rsid w:val="12DA6788"/>
    <w:rsid w:val="12DA6EB1"/>
    <w:rsid w:val="12DB975B"/>
    <w:rsid w:val="12DF12B7"/>
    <w:rsid w:val="12E159DE"/>
    <w:rsid w:val="12E2D627"/>
    <w:rsid w:val="12E2F34D"/>
    <w:rsid w:val="12E34E58"/>
    <w:rsid w:val="12E426AF"/>
    <w:rsid w:val="12E4567A"/>
    <w:rsid w:val="12E5D7F4"/>
    <w:rsid w:val="12E65C27"/>
    <w:rsid w:val="12E7CF1B"/>
    <w:rsid w:val="12E7FA4F"/>
    <w:rsid w:val="12EA54D5"/>
    <w:rsid w:val="12EB1268"/>
    <w:rsid w:val="12F1088E"/>
    <w:rsid w:val="12F305E4"/>
    <w:rsid w:val="12F53CDE"/>
    <w:rsid w:val="12F5A52B"/>
    <w:rsid w:val="12F8A1F0"/>
    <w:rsid w:val="12FA9ECD"/>
    <w:rsid w:val="12FC253E"/>
    <w:rsid w:val="12FD47B9"/>
    <w:rsid w:val="12FDD303"/>
    <w:rsid w:val="12FF7F00"/>
    <w:rsid w:val="1300CE8F"/>
    <w:rsid w:val="1302C1FF"/>
    <w:rsid w:val="1302DF66"/>
    <w:rsid w:val="130365E7"/>
    <w:rsid w:val="13036A57"/>
    <w:rsid w:val="13061D8F"/>
    <w:rsid w:val="1306E678"/>
    <w:rsid w:val="13074AB5"/>
    <w:rsid w:val="1308AEC8"/>
    <w:rsid w:val="13095CD8"/>
    <w:rsid w:val="130A7086"/>
    <w:rsid w:val="130B62A7"/>
    <w:rsid w:val="130CBFA9"/>
    <w:rsid w:val="130E50E5"/>
    <w:rsid w:val="130F6A91"/>
    <w:rsid w:val="130F769B"/>
    <w:rsid w:val="130FEBDB"/>
    <w:rsid w:val="130FED0C"/>
    <w:rsid w:val="1310A526"/>
    <w:rsid w:val="1311063C"/>
    <w:rsid w:val="13120966"/>
    <w:rsid w:val="131277AD"/>
    <w:rsid w:val="13148B2B"/>
    <w:rsid w:val="13149C9D"/>
    <w:rsid w:val="1315EAD7"/>
    <w:rsid w:val="13163BDA"/>
    <w:rsid w:val="13174A2F"/>
    <w:rsid w:val="1318116A"/>
    <w:rsid w:val="131895E1"/>
    <w:rsid w:val="13198280"/>
    <w:rsid w:val="131A5036"/>
    <w:rsid w:val="131AB3FB"/>
    <w:rsid w:val="131D49C2"/>
    <w:rsid w:val="131DA1BE"/>
    <w:rsid w:val="131F7147"/>
    <w:rsid w:val="13204F71"/>
    <w:rsid w:val="1320EE70"/>
    <w:rsid w:val="1321838A"/>
    <w:rsid w:val="132426E0"/>
    <w:rsid w:val="1324F709"/>
    <w:rsid w:val="132834CA"/>
    <w:rsid w:val="13296E93"/>
    <w:rsid w:val="132CA803"/>
    <w:rsid w:val="132D37A2"/>
    <w:rsid w:val="132D43D7"/>
    <w:rsid w:val="132DA183"/>
    <w:rsid w:val="132E1BE5"/>
    <w:rsid w:val="132FCE4E"/>
    <w:rsid w:val="13323838"/>
    <w:rsid w:val="1332C778"/>
    <w:rsid w:val="1334B015"/>
    <w:rsid w:val="1334D451"/>
    <w:rsid w:val="13351AE9"/>
    <w:rsid w:val="1337617F"/>
    <w:rsid w:val="133791E6"/>
    <w:rsid w:val="1339081A"/>
    <w:rsid w:val="1339D5FA"/>
    <w:rsid w:val="133B7032"/>
    <w:rsid w:val="133C6E41"/>
    <w:rsid w:val="133C753B"/>
    <w:rsid w:val="133DF413"/>
    <w:rsid w:val="133E0414"/>
    <w:rsid w:val="1343D1FA"/>
    <w:rsid w:val="13448727"/>
    <w:rsid w:val="1344A6F5"/>
    <w:rsid w:val="13479949"/>
    <w:rsid w:val="1349C693"/>
    <w:rsid w:val="1349CFD3"/>
    <w:rsid w:val="1349E277"/>
    <w:rsid w:val="134ADF0D"/>
    <w:rsid w:val="134C87C5"/>
    <w:rsid w:val="134D6082"/>
    <w:rsid w:val="134EA56F"/>
    <w:rsid w:val="134FBCDA"/>
    <w:rsid w:val="13501FD6"/>
    <w:rsid w:val="1352D151"/>
    <w:rsid w:val="1352FB14"/>
    <w:rsid w:val="13543B9C"/>
    <w:rsid w:val="13563742"/>
    <w:rsid w:val="1356F70A"/>
    <w:rsid w:val="135858DD"/>
    <w:rsid w:val="1359461F"/>
    <w:rsid w:val="135A306A"/>
    <w:rsid w:val="135BC0FC"/>
    <w:rsid w:val="135D924F"/>
    <w:rsid w:val="135E5138"/>
    <w:rsid w:val="135E9454"/>
    <w:rsid w:val="135ED99F"/>
    <w:rsid w:val="135EEF2F"/>
    <w:rsid w:val="13607FD8"/>
    <w:rsid w:val="1360C856"/>
    <w:rsid w:val="136145F1"/>
    <w:rsid w:val="1362DA88"/>
    <w:rsid w:val="1363C555"/>
    <w:rsid w:val="136423B3"/>
    <w:rsid w:val="13665AC2"/>
    <w:rsid w:val="13666B0C"/>
    <w:rsid w:val="136A579E"/>
    <w:rsid w:val="136B1EAE"/>
    <w:rsid w:val="136B345F"/>
    <w:rsid w:val="136D4AE0"/>
    <w:rsid w:val="137080CF"/>
    <w:rsid w:val="1371171A"/>
    <w:rsid w:val="13717ABA"/>
    <w:rsid w:val="13728D2E"/>
    <w:rsid w:val="13737A5A"/>
    <w:rsid w:val="137729E4"/>
    <w:rsid w:val="13778D83"/>
    <w:rsid w:val="1378D5C5"/>
    <w:rsid w:val="13795580"/>
    <w:rsid w:val="137A0236"/>
    <w:rsid w:val="137A3658"/>
    <w:rsid w:val="137C5FDC"/>
    <w:rsid w:val="137CB401"/>
    <w:rsid w:val="137D3D1B"/>
    <w:rsid w:val="13801601"/>
    <w:rsid w:val="1380D2DB"/>
    <w:rsid w:val="13819DF7"/>
    <w:rsid w:val="1382C0A5"/>
    <w:rsid w:val="1382C382"/>
    <w:rsid w:val="1384A407"/>
    <w:rsid w:val="1389B394"/>
    <w:rsid w:val="138A039B"/>
    <w:rsid w:val="138D8BDF"/>
    <w:rsid w:val="138EFE79"/>
    <w:rsid w:val="138FFF14"/>
    <w:rsid w:val="13905CFA"/>
    <w:rsid w:val="1390A4C1"/>
    <w:rsid w:val="13912DD1"/>
    <w:rsid w:val="1391AEA8"/>
    <w:rsid w:val="139320F3"/>
    <w:rsid w:val="13952AE0"/>
    <w:rsid w:val="13996A01"/>
    <w:rsid w:val="139AE0A7"/>
    <w:rsid w:val="139B49EA"/>
    <w:rsid w:val="139BC277"/>
    <w:rsid w:val="139CB035"/>
    <w:rsid w:val="139ED534"/>
    <w:rsid w:val="139F0216"/>
    <w:rsid w:val="13A11D9D"/>
    <w:rsid w:val="13A32AAD"/>
    <w:rsid w:val="13A3EB63"/>
    <w:rsid w:val="13A434A2"/>
    <w:rsid w:val="13A4A556"/>
    <w:rsid w:val="13A4A874"/>
    <w:rsid w:val="13A6A307"/>
    <w:rsid w:val="13A6BFD4"/>
    <w:rsid w:val="13A6DC92"/>
    <w:rsid w:val="13A7164F"/>
    <w:rsid w:val="13A89D45"/>
    <w:rsid w:val="13A92B74"/>
    <w:rsid w:val="13A975C1"/>
    <w:rsid w:val="13A9BFA6"/>
    <w:rsid w:val="13A9DB4F"/>
    <w:rsid w:val="13AA4E91"/>
    <w:rsid w:val="13AAAE3C"/>
    <w:rsid w:val="13ACB4EA"/>
    <w:rsid w:val="13AD3933"/>
    <w:rsid w:val="13AE1706"/>
    <w:rsid w:val="13B3A5FE"/>
    <w:rsid w:val="13B5D0D3"/>
    <w:rsid w:val="13B6A6D5"/>
    <w:rsid w:val="13B6C426"/>
    <w:rsid w:val="13B7E216"/>
    <w:rsid w:val="13B9D420"/>
    <w:rsid w:val="13B9F01E"/>
    <w:rsid w:val="13BB1D68"/>
    <w:rsid w:val="13BC9FD1"/>
    <w:rsid w:val="13BFAE0E"/>
    <w:rsid w:val="13BFB113"/>
    <w:rsid w:val="13BFE530"/>
    <w:rsid w:val="13C1B261"/>
    <w:rsid w:val="13C1CA9F"/>
    <w:rsid w:val="13C38755"/>
    <w:rsid w:val="13C56163"/>
    <w:rsid w:val="13C73A3C"/>
    <w:rsid w:val="13C76DF8"/>
    <w:rsid w:val="13C81E09"/>
    <w:rsid w:val="13C850F3"/>
    <w:rsid w:val="13C9F031"/>
    <w:rsid w:val="13CA2392"/>
    <w:rsid w:val="13CC3889"/>
    <w:rsid w:val="13D0F129"/>
    <w:rsid w:val="13D22FE2"/>
    <w:rsid w:val="13D482B5"/>
    <w:rsid w:val="13D485F8"/>
    <w:rsid w:val="13D6125C"/>
    <w:rsid w:val="13D72A4F"/>
    <w:rsid w:val="13D7FF03"/>
    <w:rsid w:val="13DBFEEA"/>
    <w:rsid w:val="13DF6603"/>
    <w:rsid w:val="13E22FDA"/>
    <w:rsid w:val="13E3CE32"/>
    <w:rsid w:val="13E74D1F"/>
    <w:rsid w:val="13E7BC99"/>
    <w:rsid w:val="13E8160F"/>
    <w:rsid w:val="13E8197E"/>
    <w:rsid w:val="13EA072A"/>
    <w:rsid w:val="13EAC333"/>
    <w:rsid w:val="13ED3040"/>
    <w:rsid w:val="13EDC6AC"/>
    <w:rsid w:val="13F221DD"/>
    <w:rsid w:val="13F2BD72"/>
    <w:rsid w:val="13F34CD5"/>
    <w:rsid w:val="13F3E359"/>
    <w:rsid w:val="13F52FF0"/>
    <w:rsid w:val="13F8F94D"/>
    <w:rsid w:val="13F95EA7"/>
    <w:rsid w:val="13FAA6E5"/>
    <w:rsid w:val="13FE57DD"/>
    <w:rsid w:val="13FFCD45"/>
    <w:rsid w:val="14011DB1"/>
    <w:rsid w:val="14028C06"/>
    <w:rsid w:val="140293B3"/>
    <w:rsid w:val="1403A044"/>
    <w:rsid w:val="140B3600"/>
    <w:rsid w:val="140B3F6D"/>
    <w:rsid w:val="140D2F47"/>
    <w:rsid w:val="140D653B"/>
    <w:rsid w:val="140EC895"/>
    <w:rsid w:val="140F6309"/>
    <w:rsid w:val="140FAC6A"/>
    <w:rsid w:val="1411BF1A"/>
    <w:rsid w:val="14123600"/>
    <w:rsid w:val="1413AD11"/>
    <w:rsid w:val="1414348A"/>
    <w:rsid w:val="1414FD98"/>
    <w:rsid w:val="1416F8F5"/>
    <w:rsid w:val="14193229"/>
    <w:rsid w:val="141ADB92"/>
    <w:rsid w:val="141B9A24"/>
    <w:rsid w:val="141C8659"/>
    <w:rsid w:val="141DFDCD"/>
    <w:rsid w:val="141EAD39"/>
    <w:rsid w:val="141ECA86"/>
    <w:rsid w:val="14206802"/>
    <w:rsid w:val="1420CDD1"/>
    <w:rsid w:val="1420E11A"/>
    <w:rsid w:val="142232EF"/>
    <w:rsid w:val="1422AAC3"/>
    <w:rsid w:val="142300F8"/>
    <w:rsid w:val="1424151A"/>
    <w:rsid w:val="1424D2CF"/>
    <w:rsid w:val="1425C2A5"/>
    <w:rsid w:val="14260A76"/>
    <w:rsid w:val="1426A970"/>
    <w:rsid w:val="1428EC6D"/>
    <w:rsid w:val="14291481"/>
    <w:rsid w:val="142B0AC2"/>
    <w:rsid w:val="142BCCB6"/>
    <w:rsid w:val="142D7085"/>
    <w:rsid w:val="142ED763"/>
    <w:rsid w:val="1431E6CE"/>
    <w:rsid w:val="14330AA4"/>
    <w:rsid w:val="1434ED5B"/>
    <w:rsid w:val="143A64ED"/>
    <w:rsid w:val="143B00BB"/>
    <w:rsid w:val="143E3479"/>
    <w:rsid w:val="143EE38A"/>
    <w:rsid w:val="143F6F99"/>
    <w:rsid w:val="1440EF30"/>
    <w:rsid w:val="14432C71"/>
    <w:rsid w:val="144453E5"/>
    <w:rsid w:val="14445F1F"/>
    <w:rsid w:val="1444919D"/>
    <w:rsid w:val="14461935"/>
    <w:rsid w:val="14466818"/>
    <w:rsid w:val="1446F8EA"/>
    <w:rsid w:val="1447F94E"/>
    <w:rsid w:val="144AE154"/>
    <w:rsid w:val="144D6960"/>
    <w:rsid w:val="144DD48C"/>
    <w:rsid w:val="144F34B8"/>
    <w:rsid w:val="14504021"/>
    <w:rsid w:val="14517ADB"/>
    <w:rsid w:val="14518769"/>
    <w:rsid w:val="1453382A"/>
    <w:rsid w:val="1453E94A"/>
    <w:rsid w:val="1453F656"/>
    <w:rsid w:val="14566136"/>
    <w:rsid w:val="1456EAA5"/>
    <w:rsid w:val="145ADD5D"/>
    <w:rsid w:val="145C0C7D"/>
    <w:rsid w:val="14633BB9"/>
    <w:rsid w:val="1463627B"/>
    <w:rsid w:val="1466E043"/>
    <w:rsid w:val="14688E20"/>
    <w:rsid w:val="14695047"/>
    <w:rsid w:val="146BB084"/>
    <w:rsid w:val="146CDF30"/>
    <w:rsid w:val="146D9812"/>
    <w:rsid w:val="146DE839"/>
    <w:rsid w:val="146F2689"/>
    <w:rsid w:val="1474AC9B"/>
    <w:rsid w:val="147D9319"/>
    <w:rsid w:val="147E2CFD"/>
    <w:rsid w:val="147EEB78"/>
    <w:rsid w:val="147F1EB9"/>
    <w:rsid w:val="147FF01F"/>
    <w:rsid w:val="14823A29"/>
    <w:rsid w:val="14828D90"/>
    <w:rsid w:val="1482BC4F"/>
    <w:rsid w:val="1483AF9D"/>
    <w:rsid w:val="14850C19"/>
    <w:rsid w:val="14864DDB"/>
    <w:rsid w:val="14882CE3"/>
    <w:rsid w:val="14898571"/>
    <w:rsid w:val="148B37D1"/>
    <w:rsid w:val="148EAD45"/>
    <w:rsid w:val="149068A1"/>
    <w:rsid w:val="149273FC"/>
    <w:rsid w:val="1493A53B"/>
    <w:rsid w:val="14953F87"/>
    <w:rsid w:val="14959363"/>
    <w:rsid w:val="1496529C"/>
    <w:rsid w:val="1496AA90"/>
    <w:rsid w:val="1496AAD4"/>
    <w:rsid w:val="1496B5C4"/>
    <w:rsid w:val="14975556"/>
    <w:rsid w:val="149776AF"/>
    <w:rsid w:val="14988982"/>
    <w:rsid w:val="1498D702"/>
    <w:rsid w:val="1499E4CF"/>
    <w:rsid w:val="149E6A12"/>
    <w:rsid w:val="14A070E9"/>
    <w:rsid w:val="14A235A7"/>
    <w:rsid w:val="14A2C98E"/>
    <w:rsid w:val="14A39B9F"/>
    <w:rsid w:val="14A465D9"/>
    <w:rsid w:val="14A75209"/>
    <w:rsid w:val="14A7C58C"/>
    <w:rsid w:val="14A88813"/>
    <w:rsid w:val="14A8900A"/>
    <w:rsid w:val="14A940C7"/>
    <w:rsid w:val="14A97F06"/>
    <w:rsid w:val="14AA6592"/>
    <w:rsid w:val="14AABE64"/>
    <w:rsid w:val="14AB9DD2"/>
    <w:rsid w:val="14AD9FCF"/>
    <w:rsid w:val="14AE32FB"/>
    <w:rsid w:val="14AEDF69"/>
    <w:rsid w:val="14B1EB35"/>
    <w:rsid w:val="14B218D9"/>
    <w:rsid w:val="14B303E8"/>
    <w:rsid w:val="14B41C2E"/>
    <w:rsid w:val="14B45BD0"/>
    <w:rsid w:val="14B4EA15"/>
    <w:rsid w:val="14B68F26"/>
    <w:rsid w:val="14B70C08"/>
    <w:rsid w:val="14B761E7"/>
    <w:rsid w:val="14BBB9BE"/>
    <w:rsid w:val="14C304EF"/>
    <w:rsid w:val="14C3B4E3"/>
    <w:rsid w:val="14C3F2DF"/>
    <w:rsid w:val="14C42BE8"/>
    <w:rsid w:val="14C46884"/>
    <w:rsid w:val="14C47FD7"/>
    <w:rsid w:val="14C57C4A"/>
    <w:rsid w:val="14C5FAA2"/>
    <w:rsid w:val="14C8A8C2"/>
    <w:rsid w:val="14CC5193"/>
    <w:rsid w:val="14CDF576"/>
    <w:rsid w:val="14CEADBC"/>
    <w:rsid w:val="14D0F659"/>
    <w:rsid w:val="14D10CEA"/>
    <w:rsid w:val="14D13C87"/>
    <w:rsid w:val="14D35FE3"/>
    <w:rsid w:val="14D3BAE6"/>
    <w:rsid w:val="14D419CB"/>
    <w:rsid w:val="14D4CFFE"/>
    <w:rsid w:val="14D6EA76"/>
    <w:rsid w:val="14D84801"/>
    <w:rsid w:val="14D94075"/>
    <w:rsid w:val="14DA8FA2"/>
    <w:rsid w:val="14DB0170"/>
    <w:rsid w:val="14DB5EA9"/>
    <w:rsid w:val="14DD55D5"/>
    <w:rsid w:val="14DE1A44"/>
    <w:rsid w:val="14DE631E"/>
    <w:rsid w:val="14DFA25B"/>
    <w:rsid w:val="14E38715"/>
    <w:rsid w:val="14EA3C77"/>
    <w:rsid w:val="14EB0CA5"/>
    <w:rsid w:val="14EB8734"/>
    <w:rsid w:val="14EC5F05"/>
    <w:rsid w:val="14EDD794"/>
    <w:rsid w:val="14F096C8"/>
    <w:rsid w:val="14F42056"/>
    <w:rsid w:val="14F5716A"/>
    <w:rsid w:val="14F598CB"/>
    <w:rsid w:val="14F5AE7F"/>
    <w:rsid w:val="14F6E1BC"/>
    <w:rsid w:val="14F7D948"/>
    <w:rsid w:val="14F9275E"/>
    <w:rsid w:val="14F974D8"/>
    <w:rsid w:val="14F9BD34"/>
    <w:rsid w:val="14FE4350"/>
    <w:rsid w:val="14FF3BE0"/>
    <w:rsid w:val="14FF4F6A"/>
    <w:rsid w:val="1500FFCB"/>
    <w:rsid w:val="15013675"/>
    <w:rsid w:val="1502A278"/>
    <w:rsid w:val="1504152D"/>
    <w:rsid w:val="15048F16"/>
    <w:rsid w:val="1506302E"/>
    <w:rsid w:val="15064ECC"/>
    <w:rsid w:val="15069F60"/>
    <w:rsid w:val="15074058"/>
    <w:rsid w:val="15079A8F"/>
    <w:rsid w:val="150958C9"/>
    <w:rsid w:val="1509FDFC"/>
    <w:rsid w:val="150AE458"/>
    <w:rsid w:val="150C7BE6"/>
    <w:rsid w:val="15116D94"/>
    <w:rsid w:val="1513399D"/>
    <w:rsid w:val="1515F6BF"/>
    <w:rsid w:val="1517326A"/>
    <w:rsid w:val="1518FA99"/>
    <w:rsid w:val="151A11BF"/>
    <w:rsid w:val="151A19AD"/>
    <w:rsid w:val="151AD277"/>
    <w:rsid w:val="151C8892"/>
    <w:rsid w:val="151CFCE9"/>
    <w:rsid w:val="151DFB23"/>
    <w:rsid w:val="151E7B58"/>
    <w:rsid w:val="15217C16"/>
    <w:rsid w:val="15218236"/>
    <w:rsid w:val="1523728C"/>
    <w:rsid w:val="15238B09"/>
    <w:rsid w:val="1523D9A4"/>
    <w:rsid w:val="1528A642"/>
    <w:rsid w:val="152A2B25"/>
    <w:rsid w:val="152C3161"/>
    <w:rsid w:val="152CD40D"/>
    <w:rsid w:val="152E3C07"/>
    <w:rsid w:val="152ECF62"/>
    <w:rsid w:val="152EDAE6"/>
    <w:rsid w:val="152F99CB"/>
    <w:rsid w:val="152FB37A"/>
    <w:rsid w:val="15316448"/>
    <w:rsid w:val="15324D32"/>
    <w:rsid w:val="15332978"/>
    <w:rsid w:val="1535829F"/>
    <w:rsid w:val="1536F233"/>
    <w:rsid w:val="15371D8F"/>
    <w:rsid w:val="1538434D"/>
    <w:rsid w:val="15394D50"/>
    <w:rsid w:val="153F024A"/>
    <w:rsid w:val="153FECDC"/>
    <w:rsid w:val="154165BB"/>
    <w:rsid w:val="1541C160"/>
    <w:rsid w:val="1542B9BF"/>
    <w:rsid w:val="1542C8A3"/>
    <w:rsid w:val="15459846"/>
    <w:rsid w:val="154640B2"/>
    <w:rsid w:val="1546E5F0"/>
    <w:rsid w:val="15475C10"/>
    <w:rsid w:val="1547E4B9"/>
    <w:rsid w:val="1549327D"/>
    <w:rsid w:val="1549566D"/>
    <w:rsid w:val="154A80E5"/>
    <w:rsid w:val="154BB2F0"/>
    <w:rsid w:val="154BD249"/>
    <w:rsid w:val="154C3FA6"/>
    <w:rsid w:val="154E8DFB"/>
    <w:rsid w:val="154E97C4"/>
    <w:rsid w:val="154F1396"/>
    <w:rsid w:val="1550861E"/>
    <w:rsid w:val="1552FC54"/>
    <w:rsid w:val="1553AA98"/>
    <w:rsid w:val="1554319E"/>
    <w:rsid w:val="15545AF5"/>
    <w:rsid w:val="1556B213"/>
    <w:rsid w:val="15579AB0"/>
    <w:rsid w:val="155A643D"/>
    <w:rsid w:val="155AA1A0"/>
    <w:rsid w:val="155ADC2F"/>
    <w:rsid w:val="155CB7B8"/>
    <w:rsid w:val="155D9B00"/>
    <w:rsid w:val="155DC88C"/>
    <w:rsid w:val="155DF15F"/>
    <w:rsid w:val="155E5E8F"/>
    <w:rsid w:val="156018A1"/>
    <w:rsid w:val="1561F52A"/>
    <w:rsid w:val="15629DD5"/>
    <w:rsid w:val="1563A235"/>
    <w:rsid w:val="1563F1F6"/>
    <w:rsid w:val="15669A6F"/>
    <w:rsid w:val="15678912"/>
    <w:rsid w:val="1567A958"/>
    <w:rsid w:val="15680075"/>
    <w:rsid w:val="1568213F"/>
    <w:rsid w:val="156A0B40"/>
    <w:rsid w:val="156A4075"/>
    <w:rsid w:val="156D7BA2"/>
    <w:rsid w:val="156E0046"/>
    <w:rsid w:val="156E261B"/>
    <w:rsid w:val="157074A7"/>
    <w:rsid w:val="157125A6"/>
    <w:rsid w:val="157554CD"/>
    <w:rsid w:val="1577BF6A"/>
    <w:rsid w:val="15797D35"/>
    <w:rsid w:val="1579D14F"/>
    <w:rsid w:val="1579FAED"/>
    <w:rsid w:val="157E924E"/>
    <w:rsid w:val="157EAD16"/>
    <w:rsid w:val="15806450"/>
    <w:rsid w:val="15807852"/>
    <w:rsid w:val="1580CA54"/>
    <w:rsid w:val="15813D0C"/>
    <w:rsid w:val="1581706F"/>
    <w:rsid w:val="1582525A"/>
    <w:rsid w:val="15832CD4"/>
    <w:rsid w:val="15860D75"/>
    <w:rsid w:val="15876679"/>
    <w:rsid w:val="1587FD52"/>
    <w:rsid w:val="1589062A"/>
    <w:rsid w:val="1589E860"/>
    <w:rsid w:val="158A2F9E"/>
    <w:rsid w:val="158A9AC4"/>
    <w:rsid w:val="158C2002"/>
    <w:rsid w:val="158D30D5"/>
    <w:rsid w:val="158E61DE"/>
    <w:rsid w:val="158E8DD3"/>
    <w:rsid w:val="1592C21F"/>
    <w:rsid w:val="15935C51"/>
    <w:rsid w:val="15938B43"/>
    <w:rsid w:val="15958931"/>
    <w:rsid w:val="1595A64E"/>
    <w:rsid w:val="15968E46"/>
    <w:rsid w:val="1596D45B"/>
    <w:rsid w:val="15972CE7"/>
    <w:rsid w:val="1597BEBD"/>
    <w:rsid w:val="1598705F"/>
    <w:rsid w:val="159A7CD3"/>
    <w:rsid w:val="159B8454"/>
    <w:rsid w:val="159D580D"/>
    <w:rsid w:val="159E4060"/>
    <w:rsid w:val="159E9312"/>
    <w:rsid w:val="159FD7A7"/>
    <w:rsid w:val="15A05CF7"/>
    <w:rsid w:val="15A0E027"/>
    <w:rsid w:val="15A17481"/>
    <w:rsid w:val="15A2166A"/>
    <w:rsid w:val="15A46FB8"/>
    <w:rsid w:val="15A6BDE4"/>
    <w:rsid w:val="15A764F5"/>
    <w:rsid w:val="15A78682"/>
    <w:rsid w:val="15A86C3B"/>
    <w:rsid w:val="15A89A1A"/>
    <w:rsid w:val="15A918A1"/>
    <w:rsid w:val="15A92815"/>
    <w:rsid w:val="15A9E538"/>
    <w:rsid w:val="15A9F92C"/>
    <w:rsid w:val="15AAE9C3"/>
    <w:rsid w:val="15AC7FA4"/>
    <w:rsid w:val="15AC8E92"/>
    <w:rsid w:val="15AEFD54"/>
    <w:rsid w:val="15AF9632"/>
    <w:rsid w:val="15B0EB01"/>
    <w:rsid w:val="15B17A59"/>
    <w:rsid w:val="15B33321"/>
    <w:rsid w:val="15B3F6D1"/>
    <w:rsid w:val="15B4B5E7"/>
    <w:rsid w:val="15B4DADA"/>
    <w:rsid w:val="15B6E41B"/>
    <w:rsid w:val="15B8134D"/>
    <w:rsid w:val="15B936C6"/>
    <w:rsid w:val="15B944FE"/>
    <w:rsid w:val="15BA9637"/>
    <w:rsid w:val="15BAAA4F"/>
    <w:rsid w:val="15BB264A"/>
    <w:rsid w:val="15BB4ECC"/>
    <w:rsid w:val="15BC10A9"/>
    <w:rsid w:val="15BCA4B9"/>
    <w:rsid w:val="15BD0385"/>
    <w:rsid w:val="15BD168F"/>
    <w:rsid w:val="15C290FE"/>
    <w:rsid w:val="15C3D829"/>
    <w:rsid w:val="15C3F566"/>
    <w:rsid w:val="15C5C1FD"/>
    <w:rsid w:val="15C63D48"/>
    <w:rsid w:val="15C6D324"/>
    <w:rsid w:val="15C8F689"/>
    <w:rsid w:val="15C99AD2"/>
    <w:rsid w:val="15C9AF74"/>
    <w:rsid w:val="15C9CE3F"/>
    <w:rsid w:val="15CA8D27"/>
    <w:rsid w:val="15CAEFAE"/>
    <w:rsid w:val="15CC20A8"/>
    <w:rsid w:val="15CE1C12"/>
    <w:rsid w:val="15D12E74"/>
    <w:rsid w:val="15D18886"/>
    <w:rsid w:val="15D199BA"/>
    <w:rsid w:val="15D1F720"/>
    <w:rsid w:val="15D6BB7F"/>
    <w:rsid w:val="15D758FC"/>
    <w:rsid w:val="15D8459F"/>
    <w:rsid w:val="15D8B5C5"/>
    <w:rsid w:val="15D9F245"/>
    <w:rsid w:val="15DA688E"/>
    <w:rsid w:val="15DCF74F"/>
    <w:rsid w:val="15DD46FB"/>
    <w:rsid w:val="15DD5895"/>
    <w:rsid w:val="15DDEFA0"/>
    <w:rsid w:val="15DF4887"/>
    <w:rsid w:val="15E0DF16"/>
    <w:rsid w:val="15E2924B"/>
    <w:rsid w:val="15E4230E"/>
    <w:rsid w:val="15E56DC5"/>
    <w:rsid w:val="15E5FBD5"/>
    <w:rsid w:val="15E68FC9"/>
    <w:rsid w:val="15E7268D"/>
    <w:rsid w:val="15E9B830"/>
    <w:rsid w:val="15EAEB36"/>
    <w:rsid w:val="15F060CE"/>
    <w:rsid w:val="15F1850B"/>
    <w:rsid w:val="15F1FF3F"/>
    <w:rsid w:val="15F25B53"/>
    <w:rsid w:val="15F3240D"/>
    <w:rsid w:val="15F502EF"/>
    <w:rsid w:val="15F54FE3"/>
    <w:rsid w:val="15FAAD0F"/>
    <w:rsid w:val="15FB238E"/>
    <w:rsid w:val="15FB870D"/>
    <w:rsid w:val="15FE7EC9"/>
    <w:rsid w:val="1600DE28"/>
    <w:rsid w:val="1604781D"/>
    <w:rsid w:val="160479B3"/>
    <w:rsid w:val="1608575D"/>
    <w:rsid w:val="1608C654"/>
    <w:rsid w:val="16090FFE"/>
    <w:rsid w:val="1609A056"/>
    <w:rsid w:val="160AC570"/>
    <w:rsid w:val="160B1E0B"/>
    <w:rsid w:val="160B95C1"/>
    <w:rsid w:val="160C4740"/>
    <w:rsid w:val="160FE49F"/>
    <w:rsid w:val="161493DD"/>
    <w:rsid w:val="1614E52B"/>
    <w:rsid w:val="1616CF32"/>
    <w:rsid w:val="16185426"/>
    <w:rsid w:val="16185CAA"/>
    <w:rsid w:val="16186E75"/>
    <w:rsid w:val="161A5B39"/>
    <w:rsid w:val="161B5556"/>
    <w:rsid w:val="161C0A0E"/>
    <w:rsid w:val="161C1910"/>
    <w:rsid w:val="161D89DB"/>
    <w:rsid w:val="1621DC5C"/>
    <w:rsid w:val="16244A69"/>
    <w:rsid w:val="162542A4"/>
    <w:rsid w:val="1629A4C8"/>
    <w:rsid w:val="1629C810"/>
    <w:rsid w:val="162DEA1F"/>
    <w:rsid w:val="162EE33B"/>
    <w:rsid w:val="162EF414"/>
    <w:rsid w:val="1630C5FE"/>
    <w:rsid w:val="163112B5"/>
    <w:rsid w:val="16320869"/>
    <w:rsid w:val="163231F2"/>
    <w:rsid w:val="1632CDF1"/>
    <w:rsid w:val="16368D13"/>
    <w:rsid w:val="16375171"/>
    <w:rsid w:val="1637D29A"/>
    <w:rsid w:val="1637F67E"/>
    <w:rsid w:val="1639FC60"/>
    <w:rsid w:val="163E05FC"/>
    <w:rsid w:val="163EC1BA"/>
    <w:rsid w:val="163EC23D"/>
    <w:rsid w:val="16420A83"/>
    <w:rsid w:val="1645372C"/>
    <w:rsid w:val="1647818E"/>
    <w:rsid w:val="1647EDEE"/>
    <w:rsid w:val="164802BB"/>
    <w:rsid w:val="16484D0E"/>
    <w:rsid w:val="1649BC11"/>
    <w:rsid w:val="164A66FD"/>
    <w:rsid w:val="164C1C78"/>
    <w:rsid w:val="164CE1B6"/>
    <w:rsid w:val="16530A7D"/>
    <w:rsid w:val="1653D57D"/>
    <w:rsid w:val="1653F358"/>
    <w:rsid w:val="16565CD1"/>
    <w:rsid w:val="1659693C"/>
    <w:rsid w:val="165A6818"/>
    <w:rsid w:val="165C1CB9"/>
    <w:rsid w:val="165C5EDF"/>
    <w:rsid w:val="165D300F"/>
    <w:rsid w:val="165EF5D2"/>
    <w:rsid w:val="165F0162"/>
    <w:rsid w:val="165F03B8"/>
    <w:rsid w:val="165F5D4C"/>
    <w:rsid w:val="1661D09F"/>
    <w:rsid w:val="166230F1"/>
    <w:rsid w:val="1662CFEB"/>
    <w:rsid w:val="16636C55"/>
    <w:rsid w:val="16639027"/>
    <w:rsid w:val="1663B948"/>
    <w:rsid w:val="1664119D"/>
    <w:rsid w:val="1665D1FD"/>
    <w:rsid w:val="166689E2"/>
    <w:rsid w:val="1667123E"/>
    <w:rsid w:val="16679849"/>
    <w:rsid w:val="1667E0A0"/>
    <w:rsid w:val="16685FE8"/>
    <w:rsid w:val="1668F290"/>
    <w:rsid w:val="16697550"/>
    <w:rsid w:val="166C50AB"/>
    <w:rsid w:val="166C925B"/>
    <w:rsid w:val="166D53F5"/>
    <w:rsid w:val="16704899"/>
    <w:rsid w:val="16708DCA"/>
    <w:rsid w:val="1673A02D"/>
    <w:rsid w:val="16784E5B"/>
    <w:rsid w:val="1679AF67"/>
    <w:rsid w:val="167B5591"/>
    <w:rsid w:val="167B9441"/>
    <w:rsid w:val="167C2D31"/>
    <w:rsid w:val="167D7843"/>
    <w:rsid w:val="167EC029"/>
    <w:rsid w:val="167ED06B"/>
    <w:rsid w:val="167F9FD0"/>
    <w:rsid w:val="167FB30F"/>
    <w:rsid w:val="16846914"/>
    <w:rsid w:val="1685BA2E"/>
    <w:rsid w:val="1686C70C"/>
    <w:rsid w:val="168716FC"/>
    <w:rsid w:val="1689B3DF"/>
    <w:rsid w:val="168ACF8B"/>
    <w:rsid w:val="168C5E64"/>
    <w:rsid w:val="168CA3C6"/>
    <w:rsid w:val="168CADA4"/>
    <w:rsid w:val="168CBA94"/>
    <w:rsid w:val="168CCC3F"/>
    <w:rsid w:val="168EEFEF"/>
    <w:rsid w:val="168FF0B7"/>
    <w:rsid w:val="16900372"/>
    <w:rsid w:val="169328E2"/>
    <w:rsid w:val="16932EDA"/>
    <w:rsid w:val="1695EFB7"/>
    <w:rsid w:val="1696EC08"/>
    <w:rsid w:val="16973F79"/>
    <w:rsid w:val="169876CF"/>
    <w:rsid w:val="169B4F32"/>
    <w:rsid w:val="169EC52E"/>
    <w:rsid w:val="16A445E1"/>
    <w:rsid w:val="16A759D4"/>
    <w:rsid w:val="16A75C3F"/>
    <w:rsid w:val="16A98438"/>
    <w:rsid w:val="16AD5716"/>
    <w:rsid w:val="16B12507"/>
    <w:rsid w:val="16B2150A"/>
    <w:rsid w:val="16B2B3C5"/>
    <w:rsid w:val="16B41BF8"/>
    <w:rsid w:val="16B42AA9"/>
    <w:rsid w:val="16B5322F"/>
    <w:rsid w:val="16B59B8D"/>
    <w:rsid w:val="16BB5064"/>
    <w:rsid w:val="16BC9E17"/>
    <w:rsid w:val="16BD08C4"/>
    <w:rsid w:val="16BF5B6A"/>
    <w:rsid w:val="16C0C148"/>
    <w:rsid w:val="16C15353"/>
    <w:rsid w:val="16C3DA83"/>
    <w:rsid w:val="16C57DB2"/>
    <w:rsid w:val="16C822F8"/>
    <w:rsid w:val="16C91DA2"/>
    <w:rsid w:val="16C9792F"/>
    <w:rsid w:val="16C9C35B"/>
    <w:rsid w:val="16CB1116"/>
    <w:rsid w:val="16CB819A"/>
    <w:rsid w:val="16CCCFF2"/>
    <w:rsid w:val="16CE5A97"/>
    <w:rsid w:val="16CF4E85"/>
    <w:rsid w:val="16D16F60"/>
    <w:rsid w:val="16D4C8A1"/>
    <w:rsid w:val="16D6D473"/>
    <w:rsid w:val="16D746FC"/>
    <w:rsid w:val="16D84DC3"/>
    <w:rsid w:val="16D930BB"/>
    <w:rsid w:val="16D950B4"/>
    <w:rsid w:val="16DBC854"/>
    <w:rsid w:val="16DF70D0"/>
    <w:rsid w:val="16E15591"/>
    <w:rsid w:val="16E22033"/>
    <w:rsid w:val="16E2C6DB"/>
    <w:rsid w:val="16E40A2E"/>
    <w:rsid w:val="16E437B2"/>
    <w:rsid w:val="16E5B7C8"/>
    <w:rsid w:val="16E65FB8"/>
    <w:rsid w:val="16E92FBD"/>
    <w:rsid w:val="16E932B0"/>
    <w:rsid w:val="16EA9FD9"/>
    <w:rsid w:val="16ED8155"/>
    <w:rsid w:val="16EDA5C1"/>
    <w:rsid w:val="16EE3AF4"/>
    <w:rsid w:val="16EE7E55"/>
    <w:rsid w:val="16EED11C"/>
    <w:rsid w:val="16F178C3"/>
    <w:rsid w:val="16F4369F"/>
    <w:rsid w:val="16F5DD12"/>
    <w:rsid w:val="16F795FD"/>
    <w:rsid w:val="16F8108A"/>
    <w:rsid w:val="16F9DAA5"/>
    <w:rsid w:val="16F9EA89"/>
    <w:rsid w:val="16FA5DA1"/>
    <w:rsid w:val="16FC2141"/>
    <w:rsid w:val="16FC2311"/>
    <w:rsid w:val="16FD5D1B"/>
    <w:rsid w:val="1702AB10"/>
    <w:rsid w:val="17052909"/>
    <w:rsid w:val="17056637"/>
    <w:rsid w:val="1709F11F"/>
    <w:rsid w:val="170B2D67"/>
    <w:rsid w:val="170B663E"/>
    <w:rsid w:val="170D34F8"/>
    <w:rsid w:val="170F82E5"/>
    <w:rsid w:val="1710CDB2"/>
    <w:rsid w:val="17146175"/>
    <w:rsid w:val="17154D96"/>
    <w:rsid w:val="17163167"/>
    <w:rsid w:val="17165EF1"/>
    <w:rsid w:val="1718DBC7"/>
    <w:rsid w:val="1719C86A"/>
    <w:rsid w:val="171B2469"/>
    <w:rsid w:val="171C10CF"/>
    <w:rsid w:val="1722C75F"/>
    <w:rsid w:val="1723F7C6"/>
    <w:rsid w:val="17256A9E"/>
    <w:rsid w:val="1725C911"/>
    <w:rsid w:val="172B7840"/>
    <w:rsid w:val="172B9DF2"/>
    <w:rsid w:val="172ECAF3"/>
    <w:rsid w:val="1730AD99"/>
    <w:rsid w:val="1731691D"/>
    <w:rsid w:val="1733EEAF"/>
    <w:rsid w:val="17389C15"/>
    <w:rsid w:val="173A2E5D"/>
    <w:rsid w:val="173D44E2"/>
    <w:rsid w:val="173D88EB"/>
    <w:rsid w:val="173F2CBC"/>
    <w:rsid w:val="1741DCEA"/>
    <w:rsid w:val="1742EF9C"/>
    <w:rsid w:val="17435BC1"/>
    <w:rsid w:val="1743801A"/>
    <w:rsid w:val="17447CE5"/>
    <w:rsid w:val="1745BC08"/>
    <w:rsid w:val="174718B4"/>
    <w:rsid w:val="17476FB6"/>
    <w:rsid w:val="17478869"/>
    <w:rsid w:val="1748F0F2"/>
    <w:rsid w:val="1749DA67"/>
    <w:rsid w:val="174A78C2"/>
    <w:rsid w:val="174B9749"/>
    <w:rsid w:val="174DE1E0"/>
    <w:rsid w:val="174FE236"/>
    <w:rsid w:val="17502657"/>
    <w:rsid w:val="1750717F"/>
    <w:rsid w:val="1756556B"/>
    <w:rsid w:val="1757ABA4"/>
    <w:rsid w:val="17588331"/>
    <w:rsid w:val="175A7FEC"/>
    <w:rsid w:val="175B5D26"/>
    <w:rsid w:val="175BCB72"/>
    <w:rsid w:val="175CD885"/>
    <w:rsid w:val="175F1FDF"/>
    <w:rsid w:val="17606661"/>
    <w:rsid w:val="17613590"/>
    <w:rsid w:val="1761B50B"/>
    <w:rsid w:val="176213CF"/>
    <w:rsid w:val="1766E770"/>
    <w:rsid w:val="1767E084"/>
    <w:rsid w:val="17690A27"/>
    <w:rsid w:val="176B65FB"/>
    <w:rsid w:val="176C8D02"/>
    <w:rsid w:val="176EC5E9"/>
    <w:rsid w:val="176F0D09"/>
    <w:rsid w:val="1770337A"/>
    <w:rsid w:val="1770F583"/>
    <w:rsid w:val="17726391"/>
    <w:rsid w:val="1774728A"/>
    <w:rsid w:val="1774B935"/>
    <w:rsid w:val="17751DB9"/>
    <w:rsid w:val="177AB086"/>
    <w:rsid w:val="177AD182"/>
    <w:rsid w:val="177DAC98"/>
    <w:rsid w:val="177DB5CC"/>
    <w:rsid w:val="17825494"/>
    <w:rsid w:val="17827620"/>
    <w:rsid w:val="178314B2"/>
    <w:rsid w:val="17831B23"/>
    <w:rsid w:val="17831DAB"/>
    <w:rsid w:val="178437DB"/>
    <w:rsid w:val="1786763F"/>
    <w:rsid w:val="1786B9E1"/>
    <w:rsid w:val="1786CFE0"/>
    <w:rsid w:val="1786E54E"/>
    <w:rsid w:val="178CFFDA"/>
    <w:rsid w:val="178ED773"/>
    <w:rsid w:val="179019C0"/>
    <w:rsid w:val="1794FDFF"/>
    <w:rsid w:val="1796520F"/>
    <w:rsid w:val="17972D67"/>
    <w:rsid w:val="179905AE"/>
    <w:rsid w:val="179A4049"/>
    <w:rsid w:val="179D94BA"/>
    <w:rsid w:val="179E7B7D"/>
    <w:rsid w:val="17A10864"/>
    <w:rsid w:val="17A1E9B3"/>
    <w:rsid w:val="17A86239"/>
    <w:rsid w:val="17A9D548"/>
    <w:rsid w:val="17AD1A7C"/>
    <w:rsid w:val="17B0E390"/>
    <w:rsid w:val="17B12CC5"/>
    <w:rsid w:val="17B1FD10"/>
    <w:rsid w:val="17B4CB01"/>
    <w:rsid w:val="17B58822"/>
    <w:rsid w:val="17B8530D"/>
    <w:rsid w:val="17B92A64"/>
    <w:rsid w:val="17BB00F6"/>
    <w:rsid w:val="17BF1194"/>
    <w:rsid w:val="17C16B6A"/>
    <w:rsid w:val="17C27EB5"/>
    <w:rsid w:val="17C2F8BC"/>
    <w:rsid w:val="17C51C84"/>
    <w:rsid w:val="17C65B8B"/>
    <w:rsid w:val="17C67A10"/>
    <w:rsid w:val="17C96ABE"/>
    <w:rsid w:val="17C9F44E"/>
    <w:rsid w:val="17CA8E53"/>
    <w:rsid w:val="17CB41D4"/>
    <w:rsid w:val="17CB4BF0"/>
    <w:rsid w:val="17CCD4D3"/>
    <w:rsid w:val="17D02E6A"/>
    <w:rsid w:val="17D43E4F"/>
    <w:rsid w:val="17D5D617"/>
    <w:rsid w:val="17D64FDE"/>
    <w:rsid w:val="17D6B133"/>
    <w:rsid w:val="17D9AA09"/>
    <w:rsid w:val="17DC6275"/>
    <w:rsid w:val="17DCEF3A"/>
    <w:rsid w:val="17DD3A1A"/>
    <w:rsid w:val="17DE45E3"/>
    <w:rsid w:val="17DE9554"/>
    <w:rsid w:val="17E047DE"/>
    <w:rsid w:val="17E0D7F0"/>
    <w:rsid w:val="17E14DA6"/>
    <w:rsid w:val="17E1BE62"/>
    <w:rsid w:val="17E3ACB0"/>
    <w:rsid w:val="17E3B8AC"/>
    <w:rsid w:val="17E3F396"/>
    <w:rsid w:val="17E51A3D"/>
    <w:rsid w:val="17E5F60E"/>
    <w:rsid w:val="17E84940"/>
    <w:rsid w:val="17EB7227"/>
    <w:rsid w:val="17EBC255"/>
    <w:rsid w:val="17ED30DC"/>
    <w:rsid w:val="17EFBC94"/>
    <w:rsid w:val="17F02A15"/>
    <w:rsid w:val="17F06DD0"/>
    <w:rsid w:val="17F14D4A"/>
    <w:rsid w:val="17F17624"/>
    <w:rsid w:val="17F1A578"/>
    <w:rsid w:val="17F22B81"/>
    <w:rsid w:val="17F44872"/>
    <w:rsid w:val="17F478B5"/>
    <w:rsid w:val="17F4814D"/>
    <w:rsid w:val="17F906F8"/>
    <w:rsid w:val="17FB5E9A"/>
    <w:rsid w:val="17FBC36B"/>
    <w:rsid w:val="17FC485D"/>
    <w:rsid w:val="17FC58E1"/>
    <w:rsid w:val="17FD2520"/>
    <w:rsid w:val="17FE180E"/>
    <w:rsid w:val="17FF52ED"/>
    <w:rsid w:val="1806E256"/>
    <w:rsid w:val="180766AD"/>
    <w:rsid w:val="1808DD7C"/>
    <w:rsid w:val="180920C8"/>
    <w:rsid w:val="180AC386"/>
    <w:rsid w:val="180C922A"/>
    <w:rsid w:val="181010D2"/>
    <w:rsid w:val="18106FD2"/>
    <w:rsid w:val="18134F6F"/>
    <w:rsid w:val="18158201"/>
    <w:rsid w:val="1815FB71"/>
    <w:rsid w:val="181836F9"/>
    <w:rsid w:val="1818C63A"/>
    <w:rsid w:val="18192EAF"/>
    <w:rsid w:val="181A5115"/>
    <w:rsid w:val="181C8203"/>
    <w:rsid w:val="181E69EE"/>
    <w:rsid w:val="181F6149"/>
    <w:rsid w:val="18270844"/>
    <w:rsid w:val="182A3B12"/>
    <w:rsid w:val="182C5ADF"/>
    <w:rsid w:val="182CBDBD"/>
    <w:rsid w:val="182FCF53"/>
    <w:rsid w:val="18311D37"/>
    <w:rsid w:val="18323719"/>
    <w:rsid w:val="18336172"/>
    <w:rsid w:val="18342707"/>
    <w:rsid w:val="18376CFD"/>
    <w:rsid w:val="183787B3"/>
    <w:rsid w:val="1839CD2F"/>
    <w:rsid w:val="183E0BCF"/>
    <w:rsid w:val="1841854B"/>
    <w:rsid w:val="1842E801"/>
    <w:rsid w:val="1843795D"/>
    <w:rsid w:val="1843B735"/>
    <w:rsid w:val="18440CDD"/>
    <w:rsid w:val="1846968A"/>
    <w:rsid w:val="18483566"/>
    <w:rsid w:val="184866F0"/>
    <w:rsid w:val="184F45B9"/>
    <w:rsid w:val="1855081A"/>
    <w:rsid w:val="1858D925"/>
    <w:rsid w:val="185AC7BE"/>
    <w:rsid w:val="185B2BCB"/>
    <w:rsid w:val="185D7FC2"/>
    <w:rsid w:val="186148A6"/>
    <w:rsid w:val="1862C2C0"/>
    <w:rsid w:val="18637754"/>
    <w:rsid w:val="1863A1CB"/>
    <w:rsid w:val="18679D4C"/>
    <w:rsid w:val="1867F784"/>
    <w:rsid w:val="18689450"/>
    <w:rsid w:val="1868D86C"/>
    <w:rsid w:val="18690B7E"/>
    <w:rsid w:val="18696037"/>
    <w:rsid w:val="186A537F"/>
    <w:rsid w:val="186A90E7"/>
    <w:rsid w:val="186FE007"/>
    <w:rsid w:val="186FE4FB"/>
    <w:rsid w:val="186FEFD9"/>
    <w:rsid w:val="1870B956"/>
    <w:rsid w:val="1871D6D3"/>
    <w:rsid w:val="1874FE2F"/>
    <w:rsid w:val="18754C55"/>
    <w:rsid w:val="18784522"/>
    <w:rsid w:val="18795AE5"/>
    <w:rsid w:val="18796AED"/>
    <w:rsid w:val="187AC472"/>
    <w:rsid w:val="187C8ED0"/>
    <w:rsid w:val="187D4D4F"/>
    <w:rsid w:val="187EA456"/>
    <w:rsid w:val="187F72D2"/>
    <w:rsid w:val="18828753"/>
    <w:rsid w:val="1884D349"/>
    <w:rsid w:val="1888DDAC"/>
    <w:rsid w:val="188A1158"/>
    <w:rsid w:val="188AF1E3"/>
    <w:rsid w:val="188DB6E3"/>
    <w:rsid w:val="188FA987"/>
    <w:rsid w:val="18911AEC"/>
    <w:rsid w:val="18916991"/>
    <w:rsid w:val="189190E7"/>
    <w:rsid w:val="18949396"/>
    <w:rsid w:val="18954985"/>
    <w:rsid w:val="18971B7C"/>
    <w:rsid w:val="18983018"/>
    <w:rsid w:val="1898B211"/>
    <w:rsid w:val="1898CD29"/>
    <w:rsid w:val="18999B15"/>
    <w:rsid w:val="189C0184"/>
    <w:rsid w:val="189E8F37"/>
    <w:rsid w:val="18A2D877"/>
    <w:rsid w:val="18A315CB"/>
    <w:rsid w:val="18A53F85"/>
    <w:rsid w:val="18A68F0B"/>
    <w:rsid w:val="18A6F627"/>
    <w:rsid w:val="18ACBEA9"/>
    <w:rsid w:val="18AD23D9"/>
    <w:rsid w:val="18B1CB7C"/>
    <w:rsid w:val="18B1E487"/>
    <w:rsid w:val="18B25FF7"/>
    <w:rsid w:val="18B2C4A8"/>
    <w:rsid w:val="18B40778"/>
    <w:rsid w:val="18B63F87"/>
    <w:rsid w:val="18B68E74"/>
    <w:rsid w:val="18B6A1E0"/>
    <w:rsid w:val="18B8B0A1"/>
    <w:rsid w:val="18B9D258"/>
    <w:rsid w:val="18BA849A"/>
    <w:rsid w:val="18BADD7E"/>
    <w:rsid w:val="18BB6320"/>
    <w:rsid w:val="18BC7CC5"/>
    <w:rsid w:val="18BF3281"/>
    <w:rsid w:val="18C0FA9A"/>
    <w:rsid w:val="18C161D9"/>
    <w:rsid w:val="18C22CDC"/>
    <w:rsid w:val="18C5C600"/>
    <w:rsid w:val="18C6841B"/>
    <w:rsid w:val="18C9FA63"/>
    <w:rsid w:val="18CA3CC0"/>
    <w:rsid w:val="18CBC182"/>
    <w:rsid w:val="18CDCE73"/>
    <w:rsid w:val="18CEE916"/>
    <w:rsid w:val="18CF9CF1"/>
    <w:rsid w:val="18D1BC2A"/>
    <w:rsid w:val="18D225FA"/>
    <w:rsid w:val="18D2F542"/>
    <w:rsid w:val="18D39C09"/>
    <w:rsid w:val="18D51C4E"/>
    <w:rsid w:val="18D6566C"/>
    <w:rsid w:val="18D81A90"/>
    <w:rsid w:val="18D9FA27"/>
    <w:rsid w:val="18DDE90A"/>
    <w:rsid w:val="18DF6CC1"/>
    <w:rsid w:val="18DF85B7"/>
    <w:rsid w:val="18E0659E"/>
    <w:rsid w:val="18E133AA"/>
    <w:rsid w:val="18E49491"/>
    <w:rsid w:val="18E767AA"/>
    <w:rsid w:val="18E7E926"/>
    <w:rsid w:val="18E7F57E"/>
    <w:rsid w:val="18E82C6E"/>
    <w:rsid w:val="18E9F2BD"/>
    <w:rsid w:val="18EE30D8"/>
    <w:rsid w:val="18F1220E"/>
    <w:rsid w:val="18F16724"/>
    <w:rsid w:val="18F236F9"/>
    <w:rsid w:val="18F5DC9C"/>
    <w:rsid w:val="18F6816A"/>
    <w:rsid w:val="18FA0EAE"/>
    <w:rsid w:val="18FA9AEE"/>
    <w:rsid w:val="18FC1302"/>
    <w:rsid w:val="18FFD261"/>
    <w:rsid w:val="190051DF"/>
    <w:rsid w:val="1902BD43"/>
    <w:rsid w:val="1902E3E6"/>
    <w:rsid w:val="1902F965"/>
    <w:rsid w:val="1902FABE"/>
    <w:rsid w:val="190329E5"/>
    <w:rsid w:val="19037299"/>
    <w:rsid w:val="1904CCBA"/>
    <w:rsid w:val="1904E0EE"/>
    <w:rsid w:val="1904F73F"/>
    <w:rsid w:val="1904FA1C"/>
    <w:rsid w:val="1905CBFB"/>
    <w:rsid w:val="1908CAC0"/>
    <w:rsid w:val="1909C5ED"/>
    <w:rsid w:val="190A6589"/>
    <w:rsid w:val="190CCD1F"/>
    <w:rsid w:val="190D0E28"/>
    <w:rsid w:val="190E245B"/>
    <w:rsid w:val="191037FA"/>
    <w:rsid w:val="1916C3BB"/>
    <w:rsid w:val="19176161"/>
    <w:rsid w:val="1917A03A"/>
    <w:rsid w:val="191A91B9"/>
    <w:rsid w:val="191B3830"/>
    <w:rsid w:val="191EEE55"/>
    <w:rsid w:val="1921492C"/>
    <w:rsid w:val="1922BB91"/>
    <w:rsid w:val="1922FD85"/>
    <w:rsid w:val="19241366"/>
    <w:rsid w:val="1924C673"/>
    <w:rsid w:val="1925747F"/>
    <w:rsid w:val="19257D85"/>
    <w:rsid w:val="19259548"/>
    <w:rsid w:val="1925E721"/>
    <w:rsid w:val="1927C88D"/>
    <w:rsid w:val="1927D5B6"/>
    <w:rsid w:val="1929FD70"/>
    <w:rsid w:val="192A22AE"/>
    <w:rsid w:val="192ACD97"/>
    <w:rsid w:val="192BFCA4"/>
    <w:rsid w:val="192D5113"/>
    <w:rsid w:val="192DB3B0"/>
    <w:rsid w:val="1930B11C"/>
    <w:rsid w:val="1930D093"/>
    <w:rsid w:val="1930F89F"/>
    <w:rsid w:val="1931E50A"/>
    <w:rsid w:val="19326AF6"/>
    <w:rsid w:val="19331374"/>
    <w:rsid w:val="1936D512"/>
    <w:rsid w:val="19387049"/>
    <w:rsid w:val="193A9B28"/>
    <w:rsid w:val="193B94DA"/>
    <w:rsid w:val="193BF2AB"/>
    <w:rsid w:val="193BFB76"/>
    <w:rsid w:val="193C8401"/>
    <w:rsid w:val="193C852E"/>
    <w:rsid w:val="193EA085"/>
    <w:rsid w:val="193F3517"/>
    <w:rsid w:val="193F6B79"/>
    <w:rsid w:val="19401845"/>
    <w:rsid w:val="19408069"/>
    <w:rsid w:val="1942CDF6"/>
    <w:rsid w:val="19436C24"/>
    <w:rsid w:val="1944DEE5"/>
    <w:rsid w:val="19460920"/>
    <w:rsid w:val="19464BC6"/>
    <w:rsid w:val="19467160"/>
    <w:rsid w:val="194A04AF"/>
    <w:rsid w:val="194C64A1"/>
    <w:rsid w:val="194CF933"/>
    <w:rsid w:val="194D204C"/>
    <w:rsid w:val="194D9782"/>
    <w:rsid w:val="194E6001"/>
    <w:rsid w:val="194EC6A0"/>
    <w:rsid w:val="194FBDFC"/>
    <w:rsid w:val="194FF732"/>
    <w:rsid w:val="19506F0A"/>
    <w:rsid w:val="1950EA1D"/>
    <w:rsid w:val="1951B7B6"/>
    <w:rsid w:val="1952BC00"/>
    <w:rsid w:val="19535232"/>
    <w:rsid w:val="1953C5F6"/>
    <w:rsid w:val="1954D04A"/>
    <w:rsid w:val="195509B1"/>
    <w:rsid w:val="19551A8E"/>
    <w:rsid w:val="19573A15"/>
    <w:rsid w:val="195A9A46"/>
    <w:rsid w:val="195BA873"/>
    <w:rsid w:val="195C35D9"/>
    <w:rsid w:val="195C94FB"/>
    <w:rsid w:val="195E2BD8"/>
    <w:rsid w:val="195E765E"/>
    <w:rsid w:val="195EA966"/>
    <w:rsid w:val="1962E3B4"/>
    <w:rsid w:val="19645C7C"/>
    <w:rsid w:val="1964F51E"/>
    <w:rsid w:val="196B50CB"/>
    <w:rsid w:val="1970634B"/>
    <w:rsid w:val="19708834"/>
    <w:rsid w:val="1970C60A"/>
    <w:rsid w:val="1970CFD8"/>
    <w:rsid w:val="19732F43"/>
    <w:rsid w:val="19746AE7"/>
    <w:rsid w:val="1974AFF1"/>
    <w:rsid w:val="1976939C"/>
    <w:rsid w:val="197A08D9"/>
    <w:rsid w:val="197A0B89"/>
    <w:rsid w:val="197A9CBA"/>
    <w:rsid w:val="197AC48A"/>
    <w:rsid w:val="197AEE62"/>
    <w:rsid w:val="197B0FF2"/>
    <w:rsid w:val="197E1ECA"/>
    <w:rsid w:val="197E6329"/>
    <w:rsid w:val="197F87D2"/>
    <w:rsid w:val="1981E94D"/>
    <w:rsid w:val="1984093B"/>
    <w:rsid w:val="198419A1"/>
    <w:rsid w:val="1985E08D"/>
    <w:rsid w:val="19866FCB"/>
    <w:rsid w:val="1987990C"/>
    <w:rsid w:val="1988C8D5"/>
    <w:rsid w:val="198914E5"/>
    <w:rsid w:val="198AC21D"/>
    <w:rsid w:val="198D5123"/>
    <w:rsid w:val="198F9356"/>
    <w:rsid w:val="198FD43C"/>
    <w:rsid w:val="1991AB0F"/>
    <w:rsid w:val="1991D869"/>
    <w:rsid w:val="19930B04"/>
    <w:rsid w:val="1996A3A9"/>
    <w:rsid w:val="1996C5B4"/>
    <w:rsid w:val="1998E43D"/>
    <w:rsid w:val="19A08D83"/>
    <w:rsid w:val="19A16C60"/>
    <w:rsid w:val="19A292A4"/>
    <w:rsid w:val="19A4E0EA"/>
    <w:rsid w:val="19A64C98"/>
    <w:rsid w:val="19A7F6BD"/>
    <w:rsid w:val="19A8A64E"/>
    <w:rsid w:val="19AA9931"/>
    <w:rsid w:val="19AACA40"/>
    <w:rsid w:val="19AB18C4"/>
    <w:rsid w:val="19ABC1F1"/>
    <w:rsid w:val="19AEB871"/>
    <w:rsid w:val="19AEE206"/>
    <w:rsid w:val="19AEF6D1"/>
    <w:rsid w:val="19B01FD9"/>
    <w:rsid w:val="19B21157"/>
    <w:rsid w:val="19B45E8E"/>
    <w:rsid w:val="19B62694"/>
    <w:rsid w:val="19B75F18"/>
    <w:rsid w:val="19BA2EAB"/>
    <w:rsid w:val="19BA906C"/>
    <w:rsid w:val="19BD2C88"/>
    <w:rsid w:val="19BF6629"/>
    <w:rsid w:val="19C10774"/>
    <w:rsid w:val="19C24009"/>
    <w:rsid w:val="19C42708"/>
    <w:rsid w:val="19C67402"/>
    <w:rsid w:val="19C67D3E"/>
    <w:rsid w:val="19C81AB8"/>
    <w:rsid w:val="19C93C15"/>
    <w:rsid w:val="19CA8465"/>
    <w:rsid w:val="19CBAD68"/>
    <w:rsid w:val="19CDAE24"/>
    <w:rsid w:val="19CDDD66"/>
    <w:rsid w:val="19CE4938"/>
    <w:rsid w:val="19CF37BD"/>
    <w:rsid w:val="19D63FF5"/>
    <w:rsid w:val="19DA830F"/>
    <w:rsid w:val="19E11F24"/>
    <w:rsid w:val="19E4F7D8"/>
    <w:rsid w:val="19E670FC"/>
    <w:rsid w:val="19E7984A"/>
    <w:rsid w:val="19E7A8E6"/>
    <w:rsid w:val="19E7A9B7"/>
    <w:rsid w:val="19E7AC87"/>
    <w:rsid w:val="19E97A43"/>
    <w:rsid w:val="19EC8562"/>
    <w:rsid w:val="19ED01FF"/>
    <w:rsid w:val="19ED387D"/>
    <w:rsid w:val="19EE3781"/>
    <w:rsid w:val="19F283FA"/>
    <w:rsid w:val="19F2A07D"/>
    <w:rsid w:val="19F4CAF0"/>
    <w:rsid w:val="19F56C87"/>
    <w:rsid w:val="19F5B518"/>
    <w:rsid w:val="19F6FC2C"/>
    <w:rsid w:val="19F75761"/>
    <w:rsid w:val="19F77EF5"/>
    <w:rsid w:val="19FBB347"/>
    <w:rsid w:val="19FCE906"/>
    <w:rsid w:val="19FEB3E7"/>
    <w:rsid w:val="19FF6E73"/>
    <w:rsid w:val="1A02B1F8"/>
    <w:rsid w:val="1A03FC8E"/>
    <w:rsid w:val="1A0447DA"/>
    <w:rsid w:val="1A067825"/>
    <w:rsid w:val="1A0753C9"/>
    <w:rsid w:val="1A08C8A3"/>
    <w:rsid w:val="1A0A174A"/>
    <w:rsid w:val="1A0ABD70"/>
    <w:rsid w:val="1A0B7E2B"/>
    <w:rsid w:val="1A0DCEE6"/>
    <w:rsid w:val="1A0E49B8"/>
    <w:rsid w:val="1A0E5049"/>
    <w:rsid w:val="1A0F7371"/>
    <w:rsid w:val="1A10488E"/>
    <w:rsid w:val="1A10D7F6"/>
    <w:rsid w:val="1A11A007"/>
    <w:rsid w:val="1A1505A4"/>
    <w:rsid w:val="1A16E4AB"/>
    <w:rsid w:val="1A174323"/>
    <w:rsid w:val="1A17EA03"/>
    <w:rsid w:val="1A186E46"/>
    <w:rsid w:val="1A1B30FC"/>
    <w:rsid w:val="1A1BE333"/>
    <w:rsid w:val="1A1D842F"/>
    <w:rsid w:val="1A1E85BF"/>
    <w:rsid w:val="1A266AA4"/>
    <w:rsid w:val="1A26A201"/>
    <w:rsid w:val="1A26AF1A"/>
    <w:rsid w:val="1A2B1795"/>
    <w:rsid w:val="1A2BD335"/>
    <w:rsid w:val="1A2C62F9"/>
    <w:rsid w:val="1A2DF59F"/>
    <w:rsid w:val="1A30205D"/>
    <w:rsid w:val="1A302F08"/>
    <w:rsid w:val="1A3256F1"/>
    <w:rsid w:val="1A33EE67"/>
    <w:rsid w:val="1A36204E"/>
    <w:rsid w:val="1A37592A"/>
    <w:rsid w:val="1A3797A9"/>
    <w:rsid w:val="1A399175"/>
    <w:rsid w:val="1A3A5F98"/>
    <w:rsid w:val="1A3ADF69"/>
    <w:rsid w:val="1A3C5504"/>
    <w:rsid w:val="1A3D4B1C"/>
    <w:rsid w:val="1A3DDD59"/>
    <w:rsid w:val="1A3F3DDF"/>
    <w:rsid w:val="1A40A032"/>
    <w:rsid w:val="1A40BD05"/>
    <w:rsid w:val="1A422A9E"/>
    <w:rsid w:val="1A425427"/>
    <w:rsid w:val="1A43D88C"/>
    <w:rsid w:val="1A48F2F7"/>
    <w:rsid w:val="1A49E85D"/>
    <w:rsid w:val="1A49FF4D"/>
    <w:rsid w:val="1A4B3B7A"/>
    <w:rsid w:val="1A4B457D"/>
    <w:rsid w:val="1A4D5192"/>
    <w:rsid w:val="1A4DD438"/>
    <w:rsid w:val="1A4DF5F1"/>
    <w:rsid w:val="1A4E5F3B"/>
    <w:rsid w:val="1A529019"/>
    <w:rsid w:val="1A5546B0"/>
    <w:rsid w:val="1A55A14E"/>
    <w:rsid w:val="1A5654FB"/>
    <w:rsid w:val="1A575B02"/>
    <w:rsid w:val="1A578CA9"/>
    <w:rsid w:val="1A585C63"/>
    <w:rsid w:val="1A59A00E"/>
    <w:rsid w:val="1A5A7210"/>
    <w:rsid w:val="1A5ACAC8"/>
    <w:rsid w:val="1A6054E1"/>
    <w:rsid w:val="1A60A494"/>
    <w:rsid w:val="1A61B1B0"/>
    <w:rsid w:val="1A61F747"/>
    <w:rsid w:val="1A631778"/>
    <w:rsid w:val="1A636A34"/>
    <w:rsid w:val="1A63EB7F"/>
    <w:rsid w:val="1A66A751"/>
    <w:rsid w:val="1A676480"/>
    <w:rsid w:val="1A682813"/>
    <w:rsid w:val="1A69AFEE"/>
    <w:rsid w:val="1A6A02B8"/>
    <w:rsid w:val="1A6B424B"/>
    <w:rsid w:val="1A6CD726"/>
    <w:rsid w:val="1A6DC9A9"/>
    <w:rsid w:val="1A6DD696"/>
    <w:rsid w:val="1A6DF527"/>
    <w:rsid w:val="1A6E2D32"/>
    <w:rsid w:val="1A6EB1C9"/>
    <w:rsid w:val="1A6F6E74"/>
    <w:rsid w:val="1A6FFC8F"/>
    <w:rsid w:val="1A729945"/>
    <w:rsid w:val="1A72A0A9"/>
    <w:rsid w:val="1A72C69A"/>
    <w:rsid w:val="1A72CC04"/>
    <w:rsid w:val="1A73143A"/>
    <w:rsid w:val="1A73425F"/>
    <w:rsid w:val="1A735B72"/>
    <w:rsid w:val="1A76230A"/>
    <w:rsid w:val="1A7AD2B0"/>
    <w:rsid w:val="1A7B3D22"/>
    <w:rsid w:val="1A7B5670"/>
    <w:rsid w:val="1A7C0192"/>
    <w:rsid w:val="1A7F4597"/>
    <w:rsid w:val="1A7F46C2"/>
    <w:rsid w:val="1A810882"/>
    <w:rsid w:val="1A826E77"/>
    <w:rsid w:val="1A83380B"/>
    <w:rsid w:val="1A858C5F"/>
    <w:rsid w:val="1A878410"/>
    <w:rsid w:val="1A890FD8"/>
    <w:rsid w:val="1A8C5A5D"/>
    <w:rsid w:val="1A8E5F03"/>
    <w:rsid w:val="1A8F333A"/>
    <w:rsid w:val="1A92806C"/>
    <w:rsid w:val="1A92C3D2"/>
    <w:rsid w:val="1A937BF4"/>
    <w:rsid w:val="1A93897E"/>
    <w:rsid w:val="1A94F8BB"/>
    <w:rsid w:val="1A953FC9"/>
    <w:rsid w:val="1A95BBAA"/>
    <w:rsid w:val="1A962047"/>
    <w:rsid w:val="1A96A761"/>
    <w:rsid w:val="1A998155"/>
    <w:rsid w:val="1A99D149"/>
    <w:rsid w:val="1A9AE190"/>
    <w:rsid w:val="1A9AE669"/>
    <w:rsid w:val="1A9BA8EC"/>
    <w:rsid w:val="1A9C36EB"/>
    <w:rsid w:val="1A9C3B60"/>
    <w:rsid w:val="1A9F2E73"/>
    <w:rsid w:val="1A9F4E08"/>
    <w:rsid w:val="1A9FCA62"/>
    <w:rsid w:val="1AA53561"/>
    <w:rsid w:val="1AA56772"/>
    <w:rsid w:val="1AA60B8E"/>
    <w:rsid w:val="1AA684F5"/>
    <w:rsid w:val="1AA941F6"/>
    <w:rsid w:val="1AAC6CFF"/>
    <w:rsid w:val="1AAD2BE9"/>
    <w:rsid w:val="1AAE556C"/>
    <w:rsid w:val="1AAF75BD"/>
    <w:rsid w:val="1AAFD7C8"/>
    <w:rsid w:val="1AB4D24B"/>
    <w:rsid w:val="1AB6A0CD"/>
    <w:rsid w:val="1AB82D4F"/>
    <w:rsid w:val="1ABB1271"/>
    <w:rsid w:val="1ABBE09F"/>
    <w:rsid w:val="1ABC66D9"/>
    <w:rsid w:val="1ABDA7E3"/>
    <w:rsid w:val="1ABE2482"/>
    <w:rsid w:val="1AC0BC5F"/>
    <w:rsid w:val="1AC1C2A6"/>
    <w:rsid w:val="1AC22955"/>
    <w:rsid w:val="1AC747B4"/>
    <w:rsid w:val="1AC94586"/>
    <w:rsid w:val="1ACB1A9A"/>
    <w:rsid w:val="1ACB3658"/>
    <w:rsid w:val="1ACB7D87"/>
    <w:rsid w:val="1ACBC322"/>
    <w:rsid w:val="1ACC1F48"/>
    <w:rsid w:val="1ACD0B99"/>
    <w:rsid w:val="1ACE863A"/>
    <w:rsid w:val="1AD10BB7"/>
    <w:rsid w:val="1AD56E6E"/>
    <w:rsid w:val="1AD5A020"/>
    <w:rsid w:val="1AD5BBE6"/>
    <w:rsid w:val="1AD66B89"/>
    <w:rsid w:val="1AD7A88A"/>
    <w:rsid w:val="1AD99E30"/>
    <w:rsid w:val="1AD9FA6B"/>
    <w:rsid w:val="1ADA4565"/>
    <w:rsid w:val="1ADAFE5C"/>
    <w:rsid w:val="1ADD2C56"/>
    <w:rsid w:val="1ADD8D33"/>
    <w:rsid w:val="1ADE4EE1"/>
    <w:rsid w:val="1ADE67B5"/>
    <w:rsid w:val="1AE01A8F"/>
    <w:rsid w:val="1AE1A492"/>
    <w:rsid w:val="1AE23E43"/>
    <w:rsid w:val="1AE28FF8"/>
    <w:rsid w:val="1AE43117"/>
    <w:rsid w:val="1AE490CF"/>
    <w:rsid w:val="1AE4CA63"/>
    <w:rsid w:val="1AE65141"/>
    <w:rsid w:val="1AEA2A2F"/>
    <w:rsid w:val="1AEB312D"/>
    <w:rsid w:val="1AEB33EB"/>
    <w:rsid w:val="1AEC6BC3"/>
    <w:rsid w:val="1AEE3912"/>
    <w:rsid w:val="1AEEE1F7"/>
    <w:rsid w:val="1AF101D6"/>
    <w:rsid w:val="1AF15149"/>
    <w:rsid w:val="1AF465E3"/>
    <w:rsid w:val="1AF52B25"/>
    <w:rsid w:val="1AF998EC"/>
    <w:rsid w:val="1AFB295F"/>
    <w:rsid w:val="1AFB4971"/>
    <w:rsid w:val="1AFD16C2"/>
    <w:rsid w:val="1AFF1FE6"/>
    <w:rsid w:val="1B006A03"/>
    <w:rsid w:val="1B0158FA"/>
    <w:rsid w:val="1B028EA8"/>
    <w:rsid w:val="1B032272"/>
    <w:rsid w:val="1B03A8F7"/>
    <w:rsid w:val="1B05DA28"/>
    <w:rsid w:val="1B05EEF8"/>
    <w:rsid w:val="1B06C1A5"/>
    <w:rsid w:val="1B0AA531"/>
    <w:rsid w:val="1B0AB7A2"/>
    <w:rsid w:val="1B0CB5AE"/>
    <w:rsid w:val="1B10A5A5"/>
    <w:rsid w:val="1B115D85"/>
    <w:rsid w:val="1B12295C"/>
    <w:rsid w:val="1B12463E"/>
    <w:rsid w:val="1B1263FD"/>
    <w:rsid w:val="1B14FAC0"/>
    <w:rsid w:val="1B17C997"/>
    <w:rsid w:val="1B192F7A"/>
    <w:rsid w:val="1B19FE11"/>
    <w:rsid w:val="1B1BD6F0"/>
    <w:rsid w:val="1B1C6B47"/>
    <w:rsid w:val="1B1CC503"/>
    <w:rsid w:val="1B1D5884"/>
    <w:rsid w:val="1B1E1B0E"/>
    <w:rsid w:val="1B1F29CD"/>
    <w:rsid w:val="1B20D46F"/>
    <w:rsid w:val="1B23B45F"/>
    <w:rsid w:val="1B23DC63"/>
    <w:rsid w:val="1B240E88"/>
    <w:rsid w:val="1B245D79"/>
    <w:rsid w:val="1B2A49E2"/>
    <w:rsid w:val="1B2A830D"/>
    <w:rsid w:val="1B2AAAA4"/>
    <w:rsid w:val="1B2B0AE0"/>
    <w:rsid w:val="1B2B21D0"/>
    <w:rsid w:val="1B2BA49D"/>
    <w:rsid w:val="1B2CD69B"/>
    <w:rsid w:val="1B2D1E4A"/>
    <w:rsid w:val="1B2FE1A5"/>
    <w:rsid w:val="1B3152AB"/>
    <w:rsid w:val="1B317EC5"/>
    <w:rsid w:val="1B330C18"/>
    <w:rsid w:val="1B33200E"/>
    <w:rsid w:val="1B352410"/>
    <w:rsid w:val="1B3675EB"/>
    <w:rsid w:val="1B36EA76"/>
    <w:rsid w:val="1B37C20D"/>
    <w:rsid w:val="1B3A94A4"/>
    <w:rsid w:val="1B3BE1F0"/>
    <w:rsid w:val="1B3D0A0B"/>
    <w:rsid w:val="1B3D93A3"/>
    <w:rsid w:val="1B3DA4D4"/>
    <w:rsid w:val="1B3E84C1"/>
    <w:rsid w:val="1B410A37"/>
    <w:rsid w:val="1B424C88"/>
    <w:rsid w:val="1B471501"/>
    <w:rsid w:val="1B4A39FE"/>
    <w:rsid w:val="1B4C027A"/>
    <w:rsid w:val="1B4C47FC"/>
    <w:rsid w:val="1B4EC2DF"/>
    <w:rsid w:val="1B526147"/>
    <w:rsid w:val="1B53A399"/>
    <w:rsid w:val="1B54FF3F"/>
    <w:rsid w:val="1B55FF0C"/>
    <w:rsid w:val="1B56FC8B"/>
    <w:rsid w:val="1B571547"/>
    <w:rsid w:val="1B57B246"/>
    <w:rsid w:val="1B5846AB"/>
    <w:rsid w:val="1B586231"/>
    <w:rsid w:val="1B598791"/>
    <w:rsid w:val="1B5C2027"/>
    <w:rsid w:val="1B5EDBF8"/>
    <w:rsid w:val="1B60FE16"/>
    <w:rsid w:val="1B617D3F"/>
    <w:rsid w:val="1B61B287"/>
    <w:rsid w:val="1B62FA65"/>
    <w:rsid w:val="1B644ECE"/>
    <w:rsid w:val="1B6493E5"/>
    <w:rsid w:val="1B68B39C"/>
    <w:rsid w:val="1B6972B4"/>
    <w:rsid w:val="1B69C40B"/>
    <w:rsid w:val="1B6CEEDC"/>
    <w:rsid w:val="1B6F2875"/>
    <w:rsid w:val="1B6F7FD2"/>
    <w:rsid w:val="1B7037F3"/>
    <w:rsid w:val="1B715761"/>
    <w:rsid w:val="1B724955"/>
    <w:rsid w:val="1B736D49"/>
    <w:rsid w:val="1B73789F"/>
    <w:rsid w:val="1B740BC7"/>
    <w:rsid w:val="1B7599B5"/>
    <w:rsid w:val="1B765881"/>
    <w:rsid w:val="1B76D215"/>
    <w:rsid w:val="1B7BE9B2"/>
    <w:rsid w:val="1B7CCB1E"/>
    <w:rsid w:val="1B7CFFC4"/>
    <w:rsid w:val="1B7E0641"/>
    <w:rsid w:val="1B7F365E"/>
    <w:rsid w:val="1B81788E"/>
    <w:rsid w:val="1B825C65"/>
    <w:rsid w:val="1B8310B8"/>
    <w:rsid w:val="1B831D6A"/>
    <w:rsid w:val="1B851C3E"/>
    <w:rsid w:val="1B870CA6"/>
    <w:rsid w:val="1B875BDD"/>
    <w:rsid w:val="1B8C4B44"/>
    <w:rsid w:val="1B8D242B"/>
    <w:rsid w:val="1B8E03A8"/>
    <w:rsid w:val="1B8F4ADC"/>
    <w:rsid w:val="1B907CEF"/>
    <w:rsid w:val="1B90BB11"/>
    <w:rsid w:val="1B9471B2"/>
    <w:rsid w:val="1B9488FB"/>
    <w:rsid w:val="1B9691EF"/>
    <w:rsid w:val="1B98050D"/>
    <w:rsid w:val="1B99DE03"/>
    <w:rsid w:val="1B9B189D"/>
    <w:rsid w:val="1B9E8689"/>
    <w:rsid w:val="1B9F5A48"/>
    <w:rsid w:val="1B9F8EA6"/>
    <w:rsid w:val="1B9FAE71"/>
    <w:rsid w:val="1BA12F54"/>
    <w:rsid w:val="1BA195E3"/>
    <w:rsid w:val="1BA1BCDC"/>
    <w:rsid w:val="1BA287D2"/>
    <w:rsid w:val="1BA5B64D"/>
    <w:rsid w:val="1BA89478"/>
    <w:rsid w:val="1BA937B6"/>
    <w:rsid w:val="1BAA18E7"/>
    <w:rsid w:val="1BAB9A75"/>
    <w:rsid w:val="1BACD357"/>
    <w:rsid w:val="1BB0D3FB"/>
    <w:rsid w:val="1BB50113"/>
    <w:rsid w:val="1BB61B66"/>
    <w:rsid w:val="1BB68A2A"/>
    <w:rsid w:val="1BB6F788"/>
    <w:rsid w:val="1BBD0178"/>
    <w:rsid w:val="1BBEC235"/>
    <w:rsid w:val="1BC08B93"/>
    <w:rsid w:val="1BC17A98"/>
    <w:rsid w:val="1BC241DE"/>
    <w:rsid w:val="1BC2E821"/>
    <w:rsid w:val="1BC326B4"/>
    <w:rsid w:val="1BC32F33"/>
    <w:rsid w:val="1BC3411F"/>
    <w:rsid w:val="1BC766C7"/>
    <w:rsid w:val="1BC8EAA2"/>
    <w:rsid w:val="1BC90A5C"/>
    <w:rsid w:val="1BCA4B30"/>
    <w:rsid w:val="1BCA6C3F"/>
    <w:rsid w:val="1BCC3E85"/>
    <w:rsid w:val="1BCCD976"/>
    <w:rsid w:val="1BCD258E"/>
    <w:rsid w:val="1BD3B283"/>
    <w:rsid w:val="1BD61EA3"/>
    <w:rsid w:val="1BD891CC"/>
    <w:rsid w:val="1BDA5FE8"/>
    <w:rsid w:val="1BDA6901"/>
    <w:rsid w:val="1BDB794B"/>
    <w:rsid w:val="1BDD9625"/>
    <w:rsid w:val="1BE51178"/>
    <w:rsid w:val="1BE585F7"/>
    <w:rsid w:val="1BEB9296"/>
    <w:rsid w:val="1BEBAF02"/>
    <w:rsid w:val="1BEC69C5"/>
    <w:rsid w:val="1BF26560"/>
    <w:rsid w:val="1BF3489E"/>
    <w:rsid w:val="1BF419B8"/>
    <w:rsid w:val="1BF4A442"/>
    <w:rsid w:val="1BF6C3F7"/>
    <w:rsid w:val="1BF790DC"/>
    <w:rsid w:val="1BFA7A79"/>
    <w:rsid w:val="1BFA83E3"/>
    <w:rsid w:val="1BFA84E2"/>
    <w:rsid w:val="1BFB1D36"/>
    <w:rsid w:val="1BFC2EBF"/>
    <w:rsid w:val="1BFDA3D4"/>
    <w:rsid w:val="1BFF3236"/>
    <w:rsid w:val="1C003EB4"/>
    <w:rsid w:val="1C02B045"/>
    <w:rsid w:val="1C03C5E4"/>
    <w:rsid w:val="1C03FD7F"/>
    <w:rsid w:val="1C040B41"/>
    <w:rsid w:val="1C04939E"/>
    <w:rsid w:val="1C0543F6"/>
    <w:rsid w:val="1C05E4AF"/>
    <w:rsid w:val="1C06DE86"/>
    <w:rsid w:val="1C093D36"/>
    <w:rsid w:val="1C0D5025"/>
    <w:rsid w:val="1C0D8A53"/>
    <w:rsid w:val="1C0EED87"/>
    <w:rsid w:val="1C0FD721"/>
    <w:rsid w:val="1C0FF2DC"/>
    <w:rsid w:val="1C106C45"/>
    <w:rsid w:val="1C1355E3"/>
    <w:rsid w:val="1C13EA74"/>
    <w:rsid w:val="1C140249"/>
    <w:rsid w:val="1C146B3D"/>
    <w:rsid w:val="1C15BB76"/>
    <w:rsid w:val="1C1810A6"/>
    <w:rsid w:val="1C1866EE"/>
    <w:rsid w:val="1C19668B"/>
    <w:rsid w:val="1C1AD6BE"/>
    <w:rsid w:val="1C1B55F6"/>
    <w:rsid w:val="1C1B6558"/>
    <w:rsid w:val="1C1D8198"/>
    <w:rsid w:val="1C20A75C"/>
    <w:rsid w:val="1C22A60D"/>
    <w:rsid w:val="1C23B945"/>
    <w:rsid w:val="1C24D0D8"/>
    <w:rsid w:val="1C298163"/>
    <w:rsid w:val="1C2AB150"/>
    <w:rsid w:val="1C2AFB24"/>
    <w:rsid w:val="1C2BC7A4"/>
    <w:rsid w:val="1C2D1175"/>
    <w:rsid w:val="1C2E4D09"/>
    <w:rsid w:val="1C2EA060"/>
    <w:rsid w:val="1C2EB75E"/>
    <w:rsid w:val="1C2F864A"/>
    <w:rsid w:val="1C301265"/>
    <w:rsid w:val="1C31102A"/>
    <w:rsid w:val="1C328337"/>
    <w:rsid w:val="1C32DA30"/>
    <w:rsid w:val="1C342AE8"/>
    <w:rsid w:val="1C34E1A5"/>
    <w:rsid w:val="1C35F903"/>
    <w:rsid w:val="1C35FDD7"/>
    <w:rsid w:val="1C371FC7"/>
    <w:rsid w:val="1C392DD6"/>
    <w:rsid w:val="1C3B5011"/>
    <w:rsid w:val="1C3BC58C"/>
    <w:rsid w:val="1C3CC439"/>
    <w:rsid w:val="1C3DE2C0"/>
    <w:rsid w:val="1C3ED141"/>
    <w:rsid w:val="1C3EF5DC"/>
    <w:rsid w:val="1C4039F2"/>
    <w:rsid w:val="1C4158DE"/>
    <w:rsid w:val="1C4245D8"/>
    <w:rsid w:val="1C425556"/>
    <w:rsid w:val="1C431428"/>
    <w:rsid w:val="1C4454B1"/>
    <w:rsid w:val="1C44A728"/>
    <w:rsid w:val="1C459EE2"/>
    <w:rsid w:val="1C4769EC"/>
    <w:rsid w:val="1C47D8BC"/>
    <w:rsid w:val="1C4B3EF8"/>
    <w:rsid w:val="1C4DAD14"/>
    <w:rsid w:val="1C508088"/>
    <w:rsid w:val="1C551F16"/>
    <w:rsid w:val="1C558F3E"/>
    <w:rsid w:val="1C55C668"/>
    <w:rsid w:val="1C56DE50"/>
    <w:rsid w:val="1C56F8F6"/>
    <w:rsid w:val="1C570E0C"/>
    <w:rsid w:val="1C585D8F"/>
    <w:rsid w:val="1C58C295"/>
    <w:rsid w:val="1C58EBDE"/>
    <w:rsid w:val="1C5A43E9"/>
    <w:rsid w:val="1C5A496B"/>
    <w:rsid w:val="1C5A828C"/>
    <w:rsid w:val="1C5A8A6D"/>
    <w:rsid w:val="1C5B5C1B"/>
    <w:rsid w:val="1C5D00E3"/>
    <w:rsid w:val="1C5E8B5C"/>
    <w:rsid w:val="1C5FA6F7"/>
    <w:rsid w:val="1C5FBD75"/>
    <w:rsid w:val="1C610609"/>
    <w:rsid w:val="1C63C992"/>
    <w:rsid w:val="1C686E6C"/>
    <w:rsid w:val="1C6AB291"/>
    <w:rsid w:val="1C6BC466"/>
    <w:rsid w:val="1C6CE11C"/>
    <w:rsid w:val="1C6D4C2C"/>
    <w:rsid w:val="1C6EB5A3"/>
    <w:rsid w:val="1C6F8152"/>
    <w:rsid w:val="1C705CEC"/>
    <w:rsid w:val="1C705D0E"/>
    <w:rsid w:val="1C714F4F"/>
    <w:rsid w:val="1C71AB6E"/>
    <w:rsid w:val="1C71CF20"/>
    <w:rsid w:val="1C72C464"/>
    <w:rsid w:val="1C734C49"/>
    <w:rsid w:val="1C73DED5"/>
    <w:rsid w:val="1C74DB2D"/>
    <w:rsid w:val="1C75A395"/>
    <w:rsid w:val="1C75F72E"/>
    <w:rsid w:val="1C760813"/>
    <w:rsid w:val="1C7D3406"/>
    <w:rsid w:val="1C7F5E72"/>
    <w:rsid w:val="1C834B7D"/>
    <w:rsid w:val="1C854917"/>
    <w:rsid w:val="1C874ECE"/>
    <w:rsid w:val="1C87ADBA"/>
    <w:rsid w:val="1C87BB71"/>
    <w:rsid w:val="1C8A06A6"/>
    <w:rsid w:val="1C8CC846"/>
    <w:rsid w:val="1C8F41E6"/>
    <w:rsid w:val="1C90DF81"/>
    <w:rsid w:val="1C90FF6D"/>
    <w:rsid w:val="1C91AC65"/>
    <w:rsid w:val="1C942D8B"/>
    <w:rsid w:val="1C952223"/>
    <w:rsid w:val="1C981EEA"/>
    <w:rsid w:val="1C9827E6"/>
    <w:rsid w:val="1C989159"/>
    <w:rsid w:val="1C9A6126"/>
    <w:rsid w:val="1C9B2033"/>
    <w:rsid w:val="1C9C3A64"/>
    <w:rsid w:val="1C9D2C1C"/>
    <w:rsid w:val="1C9EB93E"/>
    <w:rsid w:val="1CA09910"/>
    <w:rsid w:val="1CA2FED6"/>
    <w:rsid w:val="1CA30C40"/>
    <w:rsid w:val="1CA3AF6E"/>
    <w:rsid w:val="1CA62AC8"/>
    <w:rsid w:val="1CA73379"/>
    <w:rsid w:val="1CA79DD1"/>
    <w:rsid w:val="1CA91368"/>
    <w:rsid w:val="1CA95AF1"/>
    <w:rsid w:val="1CABCA2D"/>
    <w:rsid w:val="1CAC59A1"/>
    <w:rsid w:val="1CAE70EF"/>
    <w:rsid w:val="1CAF32E5"/>
    <w:rsid w:val="1CB12D92"/>
    <w:rsid w:val="1CB140A6"/>
    <w:rsid w:val="1CB187E2"/>
    <w:rsid w:val="1CB2514C"/>
    <w:rsid w:val="1CB25D63"/>
    <w:rsid w:val="1CB6C735"/>
    <w:rsid w:val="1CB722E0"/>
    <w:rsid w:val="1CB7C643"/>
    <w:rsid w:val="1CB93D75"/>
    <w:rsid w:val="1CBA2416"/>
    <w:rsid w:val="1CBA3940"/>
    <w:rsid w:val="1CBA6189"/>
    <w:rsid w:val="1CBB67CB"/>
    <w:rsid w:val="1CBCA4D0"/>
    <w:rsid w:val="1CBE2A0B"/>
    <w:rsid w:val="1CBE7AAA"/>
    <w:rsid w:val="1CBF0084"/>
    <w:rsid w:val="1CC02DDA"/>
    <w:rsid w:val="1CC0A1FF"/>
    <w:rsid w:val="1CC17F8C"/>
    <w:rsid w:val="1CC290F1"/>
    <w:rsid w:val="1CC2D078"/>
    <w:rsid w:val="1CC3C609"/>
    <w:rsid w:val="1CC44442"/>
    <w:rsid w:val="1CC47A3E"/>
    <w:rsid w:val="1CC5F0F7"/>
    <w:rsid w:val="1CC634F2"/>
    <w:rsid w:val="1CC6A705"/>
    <w:rsid w:val="1CC6F835"/>
    <w:rsid w:val="1CC74124"/>
    <w:rsid w:val="1CC7A203"/>
    <w:rsid w:val="1CC7BD3B"/>
    <w:rsid w:val="1CC8B58A"/>
    <w:rsid w:val="1CC93C88"/>
    <w:rsid w:val="1CCB2E96"/>
    <w:rsid w:val="1CCC0F87"/>
    <w:rsid w:val="1CCCCB6C"/>
    <w:rsid w:val="1CCD3336"/>
    <w:rsid w:val="1CCD4715"/>
    <w:rsid w:val="1CCDA227"/>
    <w:rsid w:val="1CCFCA5C"/>
    <w:rsid w:val="1CD1D6B7"/>
    <w:rsid w:val="1CD244E2"/>
    <w:rsid w:val="1CD2747D"/>
    <w:rsid w:val="1CD3699B"/>
    <w:rsid w:val="1CD5466F"/>
    <w:rsid w:val="1CD5D558"/>
    <w:rsid w:val="1CD653BB"/>
    <w:rsid w:val="1CD90CD5"/>
    <w:rsid w:val="1CD9AF10"/>
    <w:rsid w:val="1CDB8108"/>
    <w:rsid w:val="1CDBB9A0"/>
    <w:rsid w:val="1CDBDC9A"/>
    <w:rsid w:val="1CDE175E"/>
    <w:rsid w:val="1CDE9F3C"/>
    <w:rsid w:val="1CDF4B99"/>
    <w:rsid w:val="1CDFB277"/>
    <w:rsid w:val="1CE11FBF"/>
    <w:rsid w:val="1CE58D84"/>
    <w:rsid w:val="1CEA36BA"/>
    <w:rsid w:val="1CEAC844"/>
    <w:rsid w:val="1CEB82AF"/>
    <w:rsid w:val="1CEF8C71"/>
    <w:rsid w:val="1CF165C7"/>
    <w:rsid w:val="1CF4884A"/>
    <w:rsid w:val="1CF5527F"/>
    <w:rsid w:val="1CF72007"/>
    <w:rsid w:val="1CF8FB2A"/>
    <w:rsid w:val="1CFB4D4B"/>
    <w:rsid w:val="1CFB8462"/>
    <w:rsid w:val="1D0383F0"/>
    <w:rsid w:val="1D04CCBD"/>
    <w:rsid w:val="1D0509B9"/>
    <w:rsid w:val="1D05B1FC"/>
    <w:rsid w:val="1D06C05B"/>
    <w:rsid w:val="1D06D9B1"/>
    <w:rsid w:val="1D0899F3"/>
    <w:rsid w:val="1D090B4F"/>
    <w:rsid w:val="1D0A22A9"/>
    <w:rsid w:val="1D0A8968"/>
    <w:rsid w:val="1D0AEEFC"/>
    <w:rsid w:val="1D0B0ABA"/>
    <w:rsid w:val="1D0B2A82"/>
    <w:rsid w:val="1D0CD08F"/>
    <w:rsid w:val="1D0D27C2"/>
    <w:rsid w:val="1D109A38"/>
    <w:rsid w:val="1D113EF6"/>
    <w:rsid w:val="1D1268D4"/>
    <w:rsid w:val="1D12AD1C"/>
    <w:rsid w:val="1D15AC26"/>
    <w:rsid w:val="1D161BA3"/>
    <w:rsid w:val="1D1693B0"/>
    <w:rsid w:val="1D17456A"/>
    <w:rsid w:val="1D183427"/>
    <w:rsid w:val="1D1843A8"/>
    <w:rsid w:val="1D191A98"/>
    <w:rsid w:val="1D19375E"/>
    <w:rsid w:val="1D1980C0"/>
    <w:rsid w:val="1D1B98A6"/>
    <w:rsid w:val="1D1BD2FD"/>
    <w:rsid w:val="1D1D1310"/>
    <w:rsid w:val="1D1D9FE0"/>
    <w:rsid w:val="1D1DF32D"/>
    <w:rsid w:val="1D1EBB0F"/>
    <w:rsid w:val="1D1EC132"/>
    <w:rsid w:val="1D20A876"/>
    <w:rsid w:val="1D213098"/>
    <w:rsid w:val="1D221506"/>
    <w:rsid w:val="1D22A58F"/>
    <w:rsid w:val="1D22FD5C"/>
    <w:rsid w:val="1D235497"/>
    <w:rsid w:val="1D2512BA"/>
    <w:rsid w:val="1D28AC90"/>
    <w:rsid w:val="1D2ADE8E"/>
    <w:rsid w:val="1D2B19B6"/>
    <w:rsid w:val="1D2CC59A"/>
    <w:rsid w:val="1D2DE555"/>
    <w:rsid w:val="1D2E2F94"/>
    <w:rsid w:val="1D2E38E1"/>
    <w:rsid w:val="1D327341"/>
    <w:rsid w:val="1D3286D9"/>
    <w:rsid w:val="1D36474D"/>
    <w:rsid w:val="1D37E9BF"/>
    <w:rsid w:val="1D3A1664"/>
    <w:rsid w:val="1D3AADBD"/>
    <w:rsid w:val="1D3D6E4F"/>
    <w:rsid w:val="1D401D58"/>
    <w:rsid w:val="1D40571A"/>
    <w:rsid w:val="1D425592"/>
    <w:rsid w:val="1D430CE7"/>
    <w:rsid w:val="1D44C257"/>
    <w:rsid w:val="1D44DBCD"/>
    <w:rsid w:val="1D453F32"/>
    <w:rsid w:val="1D455990"/>
    <w:rsid w:val="1D455DD9"/>
    <w:rsid w:val="1D457F8C"/>
    <w:rsid w:val="1D476E94"/>
    <w:rsid w:val="1D4A624B"/>
    <w:rsid w:val="1D51277B"/>
    <w:rsid w:val="1D563006"/>
    <w:rsid w:val="1D56B7E2"/>
    <w:rsid w:val="1D583D14"/>
    <w:rsid w:val="1D58DD58"/>
    <w:rsid w:val="1D59DBE1"/>
    <w:rsid w:val="1D5A8332"/>
    <w:rsid w:val="1D5A91F5"/>
    <w:rsid w:val="1D5A9687"/>
    <w:rsid w:val="1D5AB96D"/>
    <w:rsid w:val="1D5BC11F"/>
    <w:rsid w:val="1D5EB260"/>
    <w:rsid w:val="1D6165AF"/>
    <w:rsid w:val="1D6170F6"/>
    <w:rsid w:val="1D62332A"/>
    <w:rsid w:val="1D6259EC"/>
    <w:rsid w:val="1D63F077"/>
    <w:rsid w:val="1D65854F"/>
    <w:rsid w:val="1D663BA8"/>
    <w:rsid w:val="1D683F55"/>
    <w:rsid w:val="1D6BF668"/>
    <w:rsid w:val="1D6F74F8"/>
    <w:rsid w:val="1D727401"/>
    <w:rsid w:val="1D73F2C5"/>
    <w:rsid w:val="1D75165C"/>
    <w:rsid w:val="1D756275"/>
    <w:rsid w:val="1D788179"/>
    <w:rsid w:val="1D7A0BA6"/>
    <w:rsid w:val="1D7A5F8A"/>
    <w:rsid w:val="1D7BB47E"/>
    <w:rsid w:val="1D7BEB4A"/>
    <w:rsid w:val="1D7DEB71"/>
    <w:rsid w:val="1D7FF3A7"/>
    <w:rsid w:val="1D8004A5"/>
    <w:rsid w:val="1D81C678"/>
    <w:rsid w:val="1D8201C3"/>
    <w:rsid w:val="1D847C67"/>
    <w:rsid w:val="1D850DBC"/>
    <w:rsid w:val="1D86314F"/>
    <w:rsid w:val="1D8750C8"/>
    <w:rsid w:val="1D88B8FF"/>
    <w:rsid w:val="1D8ADF51"/>
    <w:rsid w:val="1D8CAF6C"/>
    <w:rsid w:val="1D8DDB15"/>
    <w:rsid w:val="1D8EF27B"/>
    <w:rsid w:val="1D8EF975"/>
    <w:rsid w:val="1D8F5B89"/>
    <w:rsid w:val="1D90327D"/>
    <w:rsid w:val="1D91FF7F"/>
    <w:rsid w:val="1D93DE70"/>
    <w:rsid w:val="1D964226"/>
    <w:rsid w:val="1D965E19"/>
    <w:rsid w:val="1D9684A5"/>
    <w:rsid w:val="1D978A51"/>
    <w:rsid w:val="1D9B3CB9"/>
    <w:rsid w:val="1D9D1742"/>
    <w:rsid w:val="1D9DEA22"/>
    <w:rsid w:val="1DA1AC27"/>
    <w:rsid w:val="1DA21F20"/>
    <w:rsid w:val="1DA2B79C"/>
    <w:rsid w:val="1DA2C85B"/>
    <w:rsid w:val="1DA5C9CB"/>
    <w:rsid w:val="1DAB45C7"/>
    <w:rsid w:val="1DAB4DAA"/>
    <w:rsid w:val="1DB218F1"/>
    <w:rsid w:val="1DB2F5EC"/>
    <w:rsid w:val="1DB83FE2"/>
    <w:rsid w:val="1DB8B053"/>
    <w:rsid w:val="1DB9961E"/>
    <w:rsid w:val="1DBC5CCD"/>
    <w:rsid w:val="1DBE76EC"/>
    <w:rsid w:val="1DBED9C2"/>
    <w:rsid w:val="1DBF42EF"/>
    <w:rsid w:val="1DC0C1C9"/>
    <w:rsid w:val="1DC1631D"/>
    <w:rsid w:val="1DC1F2BF"/>
    <w:rsid w:val="1DC503F5"/>
    <w:rsid w:val="1DC52619"/>
    <w:rsid w:val="1DC7C7A5"/>
    <w:rsid w:val="1DC86A30"/>
    <w:rsid w:val="1DC96E7C"/>
    <w:rsid w:val="1DC980F5"/>
    <w:rsid w:val="1DCA3685"/>
    <w:rsid w:val="1DCC3FF2"/>
    <w:rsid w:val="1DCE1412"/>
    <w:rsid w:val="1DCEEB15"/>
    <w:rsid w:val="1DCFB31C"/>
    <w:rsid w:val="1DD0C6A7"/>
    <w:rsid w:val="1DD0DC4C"/>
    <w:rsid w:val="1DD0DEF5"/>
    <w:rsid w:val="1DD12151"/>
    <w:rsid w:val="1DD220CC"/>
    <w:rsid w:val="1DD34974"/>
    <w:rsid w:val="1DD3889C"/>
    <w:rsid w:val="1DD521B9"/>
    <w:rsid w:val="1DD55133"/>
    <w:rsid w:val="1DD59439"/>
    <w:rsid w:val="1DD6B8E4"/>
    <w:rsid w:val="1DDA1DDB"/>
    <w:rsid w:val="1DDAE405"/>
    <w:rsid w:val="1DDB7B3D"/>
    <w:rsid w:val="1DE02512"/>
    <w:rsid w:val="1DE0B5CC"/>
    <w:rsid w:val="1DE1409B"/>
    <w:rsid w:val="1DE5668A"/>
    <w:rsid w:val="1DE70501"/>
    <w:rsid w:val="1DE845D7"/>
    <w:rsid w:val="1DEA6524"/>
    <w:rsid w:val="1DEBF346"/>
    <w:rsid w:val="1DEC87BA"/>
    <w:rsid w:val="1DECD904"/>
    <w:rsid w:val="1DEE1F98"/>
    <w:rsid w:val="1DEEA2BA"/>
    <w:rsid w:val="1DEEC80A"/>
    <w:rsid w:val="1DF129E3"/>
    <w:rsid w:val="1DF2B640"/>
    <w:rsid w:val="1DF322A1"/>
    <w:rsid w:val="1DF6648A"/>
    <w:rsid w:val="1DF892CF"/>
    <w:rsid w:val="1DF8B00F"/>
    <w:rsid w:val="1DFA8DBE"/>
    <w:rsid w:val="1DFAC211"/>
    <w:rsid w:val="1DFB8978"/>
    <w:rsid w:val="1DFD3A7A"/>
    <w:rsid w:val="1DFDDDA8"/>
    <w:rsid w:val="1E02F374"/>
    <w:rsid w:val="1E0335E4"/>
    <w:rsid w:val="1E09C4A9"/>
    <w:rsid w:val="1E09D542"/>
    <w:rsid w:val="1E0B4864"/>
    <w:rsid w:val="1E0C02EB"/>
    <w:rsid w:val="1E0CE4F2"/>
    <w:rsid w:val="1E0D0740"/>
    <w:rsid w:val="1E0D625D"/>
    <w:rsid w:val="1E0FDAB3"/>
    <w:rsid w:val="1E1081DD"/>
    <w:rsid w:val="1E10D84A"/>
    <w:rsid w:val="1E10EC6A"/>
    <w:rsid w:val="1E11A278"/>
    <w:rsid w:val="1E11A6B5"/>
    <w:rsid w:val="1E11D8F9"/>
    <w:rsid w:val="1E11EF2C"/>
    <w:rsid w:val="1E121C5E"/>
    <w:rsid w:val="1E162AB1"/>
    <w:rsid w:val="1E163B14"/>
    <w:rsid w:val="1E1800EE"/>
    <w:rsid w:val="1E187397"/>
    <w:rsid w:val="1E1C482C"/>
    <w:rsid w:val="1E1CAC37"/>
    <w:rsid w:val="1E1D0151"/>
    <w:rsid w:val="1E1D0EDF"/>
    <w:rsid w:val="1E1D80F7"/>
    <w:rsid w:val="1E1DAAAF"/>
    <w:rsid w:val="1E1E2B39"/>
    <w:rsid w:val="1E21B472"/>
    <w:rsid w:val="1E21E0ED"/>
    <w:rsid w:val="1E237510"/>
    <w:rsid w:val="1E240CB3"/>
    <w:rsid w:val="1E25E1B8"/>
    <w:rsid w:val="1E26D1A7"/>
    <w:rsid w:val="1E288D55"/>
    <w:rsid w:val="1E2A0F06"/>
    <w:rsid w:val="1E2B5DBE"/>
    <w:rsid w:val="1E2E8E6D"/>
    <w:rsid w:val="1E2EA6C5"/>
    <w:rsid w:val="1E319568"/>
    <w:rsid w:val="1E32A127"/>
    <w:rsid w:val="1E3435F6"/>
    <w:rsid w:val="1E3497D8"/>
    <w:rsid w:val="1E36352F"/>
    <w:rsid w:val="1E372F7E"/>
    <w:rsid w:val="1E391C03"/>
    <w:rsid w:val="1E3D3A18"/>
    <w:rsid w:val="1E3D9D97"/>
    <w:rsid w:val="1E3E2B75"/>
    <w:rsid w:val="1E40BA63"/>
    <w:rsid w:val="1E4413AE"/>
    <w:rsid w:val="1E45D1A4"/>
    <w:rsid w:val="1E46060D"/>
    <w:rsid w:val="1E463A77"/>
    <w:rsid w:val="1E464D5B"/>
    <w:rsid w:val="1E46B166"/>
    <w:rsid w:val="1E486D6B"/>
    <w:rsid w:val="1E48863D"/>
    <w:rsid w:val="1E48EDD5"/>
    <w:rsid w:val="1E4AEE0F"/>
    <w:rsid w:val="1E4BE4F8"/>
    <w:rsid w:val="1E4C5308"/>
    <w:rsid w:val="1E4CC419"/>
    <w:rsid w:val="1E4D7039"/>
    <w:rsid w:val="1E4D8D25"/>
    <w:rsid w:val="1E4E3F9A"/>
    <w:rsid w:val="1E4E909F"/>
    <w:rsid w:val="1E50E32A"/>
    <w:rsid w:val="1E510E7A"/>
    <w:rsid w:val="1E534037"/>
    <w:rsid w:val="1E59A693"/>
    <w:rsid w:val="1E59FA6C"/>
    <w:rsid w:val="1E5CD71F"/>
    <w:rsid w:val="1E5D29E5"/>
    <w:rsid w:val="1E5DDB16"/>
    <w:rsid w:val="1E5E6A78"/>
    <w:rsid w:val="1E5EF0BF"/>
    <w:rsid w:val="1E62969C"/>
    <w:rsid w:val="1E69C610"/>
    <w:rsid w:val="1E6A2350"/>
    <w:rsid w:val="1E6B5C7F"/>
    <w:rsid w:val="1E6B7006"/>
    <w:rsid w:val="1E6C01DD"/>
    <w:rsid w:val="1E6C1992"/>
    <w:rsid w:val="1E6C6188"/>
    <w:rsid w:val="1E6C739B"/>
    <w:rsid w:val="1E6C811A"/>
    <w:rsid w:val="1E6CE9A6"/>
    <w:rsid w:val="1E6F3253"/>
    <w:rsid w:val="1E730F2B"/>
    <w:rsid w:val="1E73609D"/>
    <w:rsid w:val="1E744C80"/>
    <w:rsid w:val="1E745830"/>
    <w:rsid w:val="1E75DB8D"/>
    <w:rsid w:val="1E76E231"/>
    <w:rsid w:val="1E7B4ED6"/>
    <w:rsid w:val="1E7C6804"/>
    <w:rsid w:val="1E7DAA62"/>
    <w:rsid w:val="1E7EEB21"/>
    <w:rsid w:val="1E80AE20"/>
    <w:rsid w:val="1E81839A"/>
    <w:rsid w:val="1E83B286"/>
    <w:rsid w:val="1E847DC5"/>
    <w:rsid w:val="1E857663"/>
    <w:rsid w:val="1E86F287"/>
    <w:rsid w:val="1E86F69C"/>
    <w:rsid w:val="1E882B7C"/>
    <w:rsid w:val="1E88D08C"/>
    <w:rsid w:val="1E8B30F6"/>
    <w:rsid w:val="1E8D3FF0"/>
    <w:rsid w:val="1E911836"/>
    <w:rsid w:val="1E9238A9"/>
    <w:rsid w:val="1E94BCC9"/>
    <w:rsid w:val="1E96C2D8"/>
    <w:rsid w:val="1E9856C7"/>
    <w:rsid w:val="1E99B451"/>
    <w:rsid w:val="1E9AB5DF"/>
    <w:rsid w:val="1E9BEFF1"/>
    <w:rsid w:val="1EA08750"/>
    <w:rsid w:val="1EA2A826"/>
    <w:rsid w:val="1EA3B229"/>
    <w:rsid w:val="1EA505E0"/>
    <w:rsid w:val="1EA5AD62"/>
    <w:rsid w:val="1EA5D420"/>
    <w:rsid w:val="1EA6D400"/>
    <w:rsid w:val="1EA8521C"/>
    <w:rsid w:val="1EA93223"/>
    <w:rsid w:val="1EAB23E7"/>
    <w:rsid w:val="1EAC1282"/>
    <w:rsid w:val="1EAC354F"/>
    <w:rsid w:val="1EAC9412"/>
    <w:rsid w:val="1EAD02E7"/>
    <w:rsid w:val="1EAE20F6"/>
    <w:rsid w:val="1EAEAFBB"/>
    <w:rsid w:val="1EAF18FD"/>
    <w:rsid w:val="1EAF9DA7"/>
    <w:rsid w:val="1EAFAFA6"/>
    <w:rsid w:val="1EB1EC04"/>
    <w:rsid w:val="1EB241B3"/>
    <w:rsid w:val="1EB3191E"/>
    <w:rsid w:val="1EB337F9"/>
    <w:rsid w:val="1EB646BC"/>
    <w:rsid w:val="1EB919D9"/>
    <w:rsid w:val="1EB9605E"/>
    <w:rsid w:val="1EBD1F73"/>
    <w:rsid w:val="1EBF2D97"/>
    <w:rsid w:val="1EBF6CAE"/>
    <w:rsid w:val="1EBFBCCF"/>
    <w:rsid w:val="1EC24F86"/>
    <w:rsid w:val="1EC4BBD1"/>
    <w:rsid w:val="1EC4DE7F"/>
    <w:rsid w:val="1EC5DE55"/>
    <w:rsid w:val="1EC672CA"/>
    <w:rsid w:val="1ECD1643"/>
    <w:rsid w:val="1ED22872"/>
    <w:rsid w:val="1ED48F84"/>
    <w:rsid w:val="1ED4DED9"/>
    <w:rsid w:val="1ED57DDD"/>
    <w:rsid w:val="1ED77598"/>
    <w:rsid w:val="1EDBE50A"/>
    <w:rsid w:val="1EE00423"/>
    <w:rsid w:val="1EE106F4"/>
    <w:rsid w:val="1EE12B14"/>
    <w:rsid w:val="1EE28518"/>
    <w:rsid w:val="1EE51DF5"/>
    <w:rsid w:val="1EE6956D"/>
    <w:rsid w:val="1EE6B3EF"/>
    <w:rsid w:val="1EE9F48C"/>
    <w:rsid w:val="1EEA0B10"/>
    <w:rsid w:val="1EEAD2C7"/>
    <w:rsid w:val="1EEBFE68"/>
    <w:rsid w:val="1EEC76E3"/>
    <w:rsid w:val="1EEFB43C"/>
    <w:rsid w:val="1EF07DB2"/>
    <w:rsid w:val="1EF337BE"/>
    <w:rsid w:val="1EF89EC9"/>
    <w:rsid w:val="1EFB3495"/>
    <w:rsid w:val="1EFB618B"/>
    <w:rsid w:val="1EFBD3A0"/>
    <w:rsid w:val="1EFC0C26"/>
    <w:rsid w:val="1EFC9C78"/>
    <w:rsid w:val="1EFDA440"/>
    <w:rsid w:val="1EFDCDCF"/>
    <w:rsid w:val="1F007293"/>
    <w:rsid w:val="1F01530D"/>
    <w:rsid w:val="1F01F8D7"/>
    <w:rsid w:val="1F030199"/>
    <w:rsid w:val="1F075567"/>
    <w:rsid w:val="1F0806D9"/>
    <w:rsid w:val="1F0A967A"/>
    <w:rsid w:val="1F0B6766"/>
    <w:rsid w:val="1F0CC184"/>
    <w:rsid w:val="1F0CDE4C"/>
    <w:rsid w:val="1F0F99B7"/>
    <w:rsid w:val="1F1486EC"/>
    <w:rsid w:val="1F151D8C"/>
    <w:rsid w:val="1F156477"/>
    <w:rsid w:val="1F186972"/>
    <w:rsid w:val="1F18CFCA"/>
    <w:rsid w:val="1F191B38"/>
    <w:rsid w:val="1F19288A"/>
    <w:rsid w:val="1F198716"/>
    <w:rsid w:val="1F1B97E2"/>
    <w:rsid w:val="1F21A5B6"/>
    <w:rsid w:val="1F2620F0"/>
    <w:rsid w:val="1F266593"/>
    <w:rsid w:val="1F266F78"/>
    <w:rsid w:val="1F26E79E"/>
    <w:rsid w:val="1F28D5E7"/>
    <w:rsid w:val="1F2915B4"/>
    <w:rsid w:val="1F2D9B26"/>
    <w:rsid w:val="1F2E3F8F"/>
    <w:rsid w:val="1F316F3A"/>
    <w:rsid w:val="1F31F7D2"/>
    <w:rsid w:val="1F32F132"/>
    <w:rsid w:val="1F330596"/>
    <w:rsid w:val="1F3330F4"/>
    <w:rsid w:val="1F35EAB4"/>
    <w:rsid w:val="1F3A7E88"/>
    <w:rsid w:val="1F3B09BD"/>
    <w:rsid w:val="1F3B6C9A"/>
    <w:rsid w:val="1F3C71CC"/>
    <w:rsid w:val="1F3D56E3"/>
    <w:rsid w:val="1F3DAE5B"/>
    <w:rsid w:val="1F40110B"/>
    <w:rsid w:val="1F404760"/>
    <w:rsid w:val="1F41ACE6"/>
    <w:rsid w:val="1F425E87"/>
    <w:rsid w:val="1F432339"/>
    <w:rsid w:val="1F4389D7"/>
    <w:rsid w:val="1F47AABF"/>
    <w:rsid w:val="1F4866E2"/>
    <w:rsid w:val="1F49FE74"/>
    <w:rsid w:val="1F4B1B0A"/>
    <w:rsid w:val="1F4CE137"/>
    <w:rsid w:val="1F4E15FD"/>
    <w:rsid w:val="1F4E59DC"/>
    <w:rsid w:val="1F524116"/>
    <w:rsid w:val="1F530910"/>
    <w:rsid w:val="1F539CD4"/>
    <w:rsid w:val="1F541043"/>
    <w:rsid w:val="1F546E47"/>
    <w:rsid w:val="1F55D6F5"/>
    <w:rsid w:val="1F5634B7"/>
    <w:rsid w:val="1F566F75"/>
    <w:rsid w:val="1F57D430"/>
    <w:rsid w:val="1F585596"/>
    <w:rsid w:val="1F586D65"/>
    <w:rsid w:val="1F5B824D"/>
    <w:rsid w:val="1F5C71C4"/>
    <w:rsid w:val="1F5D65A4"/>
    <w:rsid w:val="1F615E7D"/>
    <w:rsid w:val="1F627E23"/>
    <w:rsid w:val="1F62DB63"/>
    <w:rsid w:val="1F63D223"/>
    <w:rsid w:val="1F663038"/>
    <w:rsid w:val="1F682951"/>
    <w:rsid w:val="1F6A79DF"/>
    <w:rsid w:val="1F7033FE"/>
    <w:rsid w:val="1F70EDA1"/>
    <w:rsid w:val="1F763B2F"/>
    <w:rsid w:val="1F77377D"/>
    <w:rsid w:val="1F79F377"/>
    <w:rsid w:val="1F7A17F9"/>
    <w:rsid w:val="1F7AEB0C"/>
    <w:rsid w:val="1F7EEB0E"/>
    <w:rsid w:val="1F7F797E"/>
    <w:rsid w:val="1F7FDA15"/>
    <w:rsid w:val="1F807DC5"/>
    <w:rsid w:val="1F82E0C8"/>
    <w:rsid w:val="1F837163"/>
    <w:rsid w:val="1F83E37A"/>
    <w:rsid w:val="1F83FCA7"/>
    <w:rsid w:val="1F883057"/>
    <w:rsid w:val="1F888D53"/>
    <w:rsid w:val="1F895B99"/>
    <w:rsid w:val="1F8A86FF"/>
    <w:rsid w:val="1F8AC9E0"/>
    <w:rsid w:val="1F8CAA83"/>
    <w:rsid w:val="1F922B2F"/>
    <w:rsid w:val="1F93DA04"/>
    <w:rsid w:val="1F94B493"/>
    <w:rsid w:val="1F9676F7"/>
    <w:rsid w:val="1F973B4A"/>
    <w:rsid w:val="1F97550F"/>
    <w:rsid w:val="1F9769A9"/>
    <w:rsid w:val="1F98A5C8"/>
    <w:rsid w:val="1F9C0D17"/>
    <w:rsid w:val="1F9DFC7E"/>
    <w:rsid w:val="1F9EA0F2"/>
    <w:rsid w:val="1FA06702"/>
    <w:rsid w:val="1FA218FC"/>
    <w:rsid w:val="1FA3794A"/>
    <w:rsid w:val="1FA41EDE"/>
    <w:rsid w:val="1FA46622"/>
    <w:rsid w:val="1FA46DF4"/>
    <w:rsid w:val="1FA4871D"/>
    <w:rsid w:val="1FA4DDFB"/>
    <w:rsid w:val="1FA961EC"/>
    <w:rsid w:val="1FAA265B"/>
    <w:rsid w:val="1FAABE22"/>
    <w:rsid w:val="1FAD72D9"/>
    <w:rsid w:val="1FAE0D07"/>
    <w:rsid w:val="1FAE612A"/>
    <w:rsid w:val="1FB2A7EA"/>
    <w:rsid w:val="1FB477BA"/>
    <w:rsid w:val="1FB6BBF4"/>
    <w:rsid w:val="1FB6D689"/>
    <w:rsid w:val="1FB7056E"/>
    <w:rsid w:val="1FB96EE1"/>
    <w:rsid w:val="1FBB0042"/>
    <w:rsid w:val="1FBBAD10"/>
    <w:rsid w:val="1FBBE1C5"/>
    <w:rsid w:val="1FBFE9A6"/>
    <w:rsid w:val="1FC15FA1"/>
    <w:rsid w:val="1FC376EC"/>
    <w:rsid w:val="1FC443C0"/>
    <w:rsid w:val="1FC57B7C"/>
    <w:rsid w:val="1FC7EACC"/>
    <w:rsid w:val="1FC927F8"/>
    <w:rsid w:val="1FC93BF0"/>
    <w:rsid w:val="1FC957FC"/>
    <w:rsid w:val="1FCE1B0A"/>
    <w:rsid w:val="1FD3F4CA"/>
    <w:rsid w:val="1FD4055D"/>
    <w:rsid w:val="1FD4E72F"/>
    <w:rsid w:val="1FD55270"/>
    <w:rsid w:val="1FD71EBD"/>
    <w:rsid w:val="1FD76C79"/>
    <w:rsid w:val="1FD7BF19"/>
    <w:rsid w:val="1FD7DAEF"/>
    <w:rsid w:val="1FDB03E6"/>
    <w:rsid w:val="1FDB4E44"/>
    <w:rsid w:val="1FDC5015"/>
    <w:rsid w:val="1FDC6AA8"/>
    <w:rsid w:val="1FDDA969"/>
    <w:rsid w:val="1FDF544F"/>
    <w:rsid w:val="1FE00558"/>
    <w:rsid w:val="1FE13BFC"/>
    <w:rsid w:val="1FE297B3"/>
    <w:rsid w:val="1FE41DE2"/>
    <w:rsid w:val="1FE5D19E"/>
    <w:rsid w:val="1FE9A4D2"/>
    <w:rsid w:val="1FEC0918"/>
    <w:rsid w:val="1FEDC31E"/>
    <w:rsid w:val="1FF228F5"/>
    <w:rsid w:val="1FF5232A"/>
    <w:rsid w:val="1FF552DA"/>
    <w:rsid w:val="1FF58CD6"/>
    <w:rsid w:val="1FF6D28C"/>
    <w:rsid w:val="1FF7071E"/>
    <w:rsid w:val="1FFB03D8"/>
    <w:rsid w:val="1FFB4CF2"/>
    <w:rsid w:val="1FFB7972"/>
    <w:rsid w:val="20002686"/>
    <w:rsid w:val="20016FDA"/>
    <w:rsid w:val="2001F776"/>
    <w:rsid w:val="20035656"/>
    <w:rsid w:val="2003622A"/>
    <w:rsid w:val="200363B2"/>
    <w:rsid w:val="2003893C"/>
    <w:rsid w:val="2003FFC1"/>
    <w:rsid w:val="20042757"/>
    <w:rsid w:val="200843FC"/>
    <w:rsid w:val="2008A6CB"/>
    <w:rsid w:val="200B92F8"/>
    <w:rsid w:val="200C06A4"/>
    <w:rsid w:val="200D4908"/>
    <w:rsid w:val="2010BD51"/>
    <w:rsid w:val="20110167"/>
    <w:rsid w:val="20140FB3"/>
    <w:rsid w:val="20144BC6"/>
    <w:rsid w:val="20147FB8"/>
    <w:rsid w:val="2015A310"/>
    <w:rsid w:val="2015AEE7"/>
    <w:rsid w:val="20188FA9"/>
    <w:rsid w:val="2019FADE"/>
    <w:rsid w:val="201AB925"/>
    <w:rsid w:val="201B8180"/>
    <w:rsid w:val="201E7225"/>
    <w:rsid w:val="201ED161"/>
    <w:rsid w:val="201F07F9"/>
    <w:rsid w:val="2021409D"/>
    <w:rsid w:val="2021660D"/>
    <w:rsid w:val="20245FC7"/>
    <w:rsid w:val="2024E922"/>
    <w:rsid w:val="2027056A"/>
    <w:rsid w:val="202AFBE0"/>
    <w:rsid w:val="202BBDBE"/>
    <w:rsid w:val="202C336B"/>
    <w:rsid w:val="202EDF25"/>
    <w:rsid w:val="202F4EF5"/>
    <w:rsid w:val="20308256"/>
    <w:rsid w:val="203096BC"/>
    <w:rsid w:val="2030E095"/>
    <w:rsid w:val="2031817C"/>
    <w:rsid w:val="20318487"/>
    <w:rsid w:val="20325ED7"/>
    <w:rsid w:val="2034284C"/>
    <w:rsid w:val="2035121F"/>
    <w:rsid w:val="2035BD5F"/>
    <w:rsid w:val="20368848"/>
    <w:rsid w:val="203A685C"/>
    <w:rsid w:val="203BC454"/>
    <w:rsid w:val="203C0693"/>
    <w:rsid w:val="203C0801"/>
    <w:rsid w:val="203EB328"/>
    <w:rsid w:val="2041D325"/>
    <w:rsid w:val="20427956"/>
    <w:rsid w:val="2043C005"/>
    <w:rsid w:val="2044E0F7"/>
    <w:rsid w:val="2045DCB4"/>
    <w:rsid w:val="2045FF75"/>
    <w:rsid w:val="20465975"/>
    <w:rsid w:val="20477E76"/>
    <w:rsid w:val="204A5AE1"/>
    <w:rsid w:val="204DBC65"/>
    <w:rsid w:val="204E7007"/>
    <w:rsid w:val="204FE46F"/>
    <w:rsid w:val="20557630"/>
    <w:rsid w:val="2056D9F8"/>
    <w:rsid w:val="20581DD8"/>
    <w:rsid w:val="205A6D46"/>
    <w:rsid w:val="205A7F91"/>
    <w:rsid w:val="205DF740"/>
    <w:rsid w:val="205EEE8A"/>
    <w:rsid w:val="205FF82E"/>
    <w:rsid w:val="20601B38"/>
    <w:rsid w:val="206171F7"/>
    <w:rsid w:val="206339D2"/>
    <w:rsid w:val="20642E65"/>
    <w:rsid w:val="20657002"/>
    <w:rsid w:val="20657C17"/>
    <w:rsid w:val="2065A65D"/>
    <w:rsid w:val="2065AEFB"/>
    <w:rsid w:val="20666E72"/>
    <w:rsid w:val="2067CBC3"/>
    <w:rsid w:val="2069583A"/>
    <w:rsid w:val="20695A92"/>
    <w:rsid w:val="2069DA9B"/>
    <w:rsid w:val="2069E38B"/>
    <w:rsid w:val="206A22E4"/>
    <w:rsid w:val="206C6049"/>
    <w:rsid w:val="206F0B89"/>
    <w:rsid w:val="207338D9"/>
    <w:rsid w:val="2075D8F0"/>
    <w:rsid w:val="2077C5A3"/>
    <w:rsid w:val="2078A485"/>
    <w:rsid w:val="207BC3B0"/>
    <w:rsid w:val="207E5E6F"/>
    <w:rsid w:val="208089E9"/>
    <w:rsid w:val="2081533B"/>
    <w:rsid w:val="2081C923"/>
    <w:rsid w:val="2083FBB9"/>
    <w:rsid w:val="2084A571"/>
    <w:rsid w:val="20865EE4"/>
    <w:rsid w:val="20868F43"/>
    <w:rsid w:val="208921F8"/>
    <w:rsid w:val="208A3044"/>
    <w:rsid w:val="208A8449"/>
    <w:rsid w:val="208B5806"/>
    <w:rsid w:val="208C4EAF"/>
    <w:rsid w:val="208C58A7"/>
    <w:rsid w:val="208CF22A"/>
    <w:rsid w:val="208DF407"/>
    <w:rsid w:val="208ED941"/>
    <w:rsid w:val="208F3690"/>
    <w:rsid w:val="20903A34"/>
    <w:rsid w:val="2091098D"/>
    <w:rsid w:val="20911688"/>
    <w:rsid w:val="209187F9"/>
    <w:rsid w:val="2091A930"/>
    <w:rsid w:val="2091F16E"/>
    <w:rsid w:val="20938330"/>
    <w:rsid w:val="2093B77D"/>
    <w:rsid w:val="2093F165"/>
    <w:rsid w:val="20971781"/>
    <w:rsid w:val="2098569F"/>
    <w:rsid w:val="209A1841"/>
    <w:rsid w:val="209A2131"/>
    <w:rsid w:val="209B9139"/>
    <w:rsid w:val="209CB338"/>
    <w:rsid w:val="209CBC0E"/>
    <w:rsid w:val="209CC3A2"/>
    <w:rsid w:val="209CD1DE"/>
    <w:rsid w:val="209CDD7C"/>
    <w:rsid w:val="209DD483"/>
    <w:rsid w:val="209E82A2"/>
    <w:rsid w:val="209F845C"/>
    <w:rsid w:val="20A00955"/>
    <w:rsid w:val="20A18E93"/>
    <w:rsid w:val="20A27E4E"/>
    <w:rsid w:val="20A34B2B"/>
    <w:rsid w:val="20A3A779"/>
    <w:rsid w:val="20A41774"/>
    <w:rsid w:val="20A43536"/>
    <w:rsid w:val="20A6D155"/>
    <w:rsid w:val="20A77389"/>
    <w:rsid w:val="20A9E811"/>
    <w:rsid w:val="20AC80EF"/>
    <w:rsid w:val="20AC9E52"/>
    <w:rsid w:val="20ADCCF1"/>
    <w:rsid w:val="20ADD595"/>
    <w:rsid w:val="20AE50D2"/>
    <w:rsid w:val="20AF49E4"/>
    <w:rsid w:val="20AFC803"/>
    <w:rsid w:val="20B186BF"/>
    <w:rsid w:val="20B2FED3"/>
    <w:rsid w:val="20B433E4"/>
    <w:rsid w:val="20B4A2AA"/>
    <w:rsid w:val="20B71764"/>
    <w:rsid w:val="20B75275"/>
    <w:rsid w:val="20B8391E"/>
    <w:rsid w:val="20B9AF83"/>
    <w:rsid w:val="20BAAD8A"/>
    <w:rsid w:val="20BAD40F"/>
    <w:rsid w:val="20BBDF3D"/>
    <w:rsid w:val="20BFA3E0"/>
    <w:rsid w:val="20C451C0"/>
    <w:rsid w:val="20C4F997"/>
    <w:rsid w:val="20C909BA"/>
    <w:rsid w:val="20C9DE12"/>
    <w:rsid w:val="20CA417B"/>
    <w:rsid w:val="20CD8B7A"/>
    <w:rsid w:val="20CDCCC6"/>
    <w:rsid w:val="20D003DA"/>
    <w:rsid w:val="20D3D161"/>
    <w:rsid w:val="20D448BC"/>
    <w:rsid w:val="20D5253C"/>
    <w:rsid w:val="20D7344C"/>
    <w:rsid w:val="20D770DE"/>
    <w:rsid w:val="20D8AE6C"/>
    <w:rsid w:val="20D976C7"/>
    <w:rsid w:val="20D9DF8E"/>
    <w:rsid w:val="20DA1609"/>
    <w:rsid w:val="20DA8A4E"/>
    <w:rsid w:val="20DB0851"/>
    <w:rsid w:val="20DC366D"/>
    <w:rsid w:val="20DDFE31"/>
    <w:rsid w:val="20E01A79"/>
    <w:rsid w:val="20E29CF6"/>
    <w:rsid w:val="20E4E626"/>
    <w:rsid w:val="20E58401"/>
    <w:rsid w:val="20E6CBE1"/>
    <w:rsid w:val="20E8A7A2"/>
    <w:rsid w:val="20E92F93"/>
    <w:rsid w:val="20EA603A"/>
    <w:rsid w:val="20EAEBE3"/>
    <w:rsid w:val="20ED4211"/>
    <w:rsid w:val="20EDA611"/>
    <w:rsid w:val="20F0C828"/>
    <w:rsid w:val="20F1EA4C"/>
    <w:rsid w:val="20F2A750"/>
    <w:rsid w:val="20F428D6"/>
    <w:rsid w:val="20F5049B"/>
    <w:rsid w:val="20F6176C"/>
    <w:rsid w:val="20F670AF"/>
    <w:rsid w:val="20F75304"/>
    <w:rsid w:val="20FA0F49"/>
    <w:rsid w:val="20FC3525"/>
    <w:rsid w:val="20FE380E"/>
    <w:rsid w:val="20FF4A9F"/>
    <w:rsid w:val="21038388"/>
    <w:rsid w:val="2103D83C"/>
    <w:rsid w:val="21040320"/>
    <w:rsid w:val="2106EB76"/>
    <w:rsid w:val="2106FCF4"/>
    <w:rsid w:val="21084DB5"/>
    <w:rsid w:val="210A7DAD"/>
    <w:rsid w:val="210A8414"/>
    <w:rsid w:val="210BC9FE"/>
    <w:rsid w:val="210C8E2C"/>
    <w:rsid w:val="210D061C"/>
    <w:rsid w:val="210D5949"/>
    <w:rsid w:val="210F2BB9"/>
    <w:rsid w:val="211188E7"/>
    <w:rsid w:val="21161EF3"/>
    <w:rsid w:val="21186315"/>
    <w:rsid w:val="211923E8"/>
    <w:rsid w:val="211A659A"/>
    <w:rsid w:val="211A8CD4"/>
    <w:rsid w:val="211AB2F5"/>
    <w:rsid w:val="21255A2C"/>
    <w:rsid w:val="2129DD45"/>
    <w:rsid w:val="212B50E1"/>
    <w:rsid w:val="212BAEBC"/>
    <w:rsid w:val="212C9BED"/>
    <w:rsid w:val="212CD8F1"/>
    <w:rsid w:val="212F9B17"/>
    <w:rsid w:val="21320B5B"/>
    <w:rsid w:val="213593C8"/>
    <w:rsid w:val="213617F7"/>
    <w:rsid w:val="21372719"/>
    <w:rsid w:val="2137D29E"/>
    <w:rsid w:val="21386528"/>
    <w:rsid w:val="213B1E3B"/>
    <w:rsid w:val="2140E5B4"/>
    <w:rsid w:val="21410F92"/>
    <w:rsid w:val="214116E3"/>
    <w:rsid w:val="2141BB53"/>
    <w:rsid w:val="21474503"/>
    <w:rsid w:val="214A1CE3"/>
    <w:rsid w:val="214A1F9E"/>
    <w:rsid w:val="214B762F"/>
    <w:rsid w:val="214BB1D2"/>
    <w:rsid w:val="214BE8B4"/>
    <w:rsid w:val="214CA921"/>
    <w:rsid w:val="214DE38A"/>
    <w:rsid w:val="214E784B"/>
    <w:rsid w:val="214EF8E5"/>
    <w:rsid w:val="214FDC91"/>
    <w:rsid w:val="215020D4"/>
    <w:rsid w:val="21503949"/>
    <w:rsid w:val="2151B214"/>
    <w:rsid w:val="21521E54"/>
    <w:rsid w:val="2152B32E"/>
    <w:rsid w:val="2153DAA3"/>
    <w:rsid w:val="215684D5"/>
    <w:rsid w:val="2156BB32"/>
    <w:rsid w:val="2156F211"/>
    <w:rsid w:val="215755F0"/>
    <w:rsid w:val="2157CAEF"/>
    <w:rsid w:val="215ADE5B"/>
    <w:rsid w:val="215B68D9"/>
    <w:rsid w:val="215CEB02"/>
    <w:rsid w:val="215F1099"/>
    <w:rsid w:val="215FC732"/>
    <w:rsid w:val="216048AF"/>
    <w:rsid w:val="2161A8FE"/>
    <w:rsid w:val="21628F56"/>
    <w:rsid w:val="216318D4"/>
    <w:rsid w:val="2164DB86"/>
    <w:rsid w:val="216704FF"/>
    <w:rsid w:val="216769D9"/>
    <w:rsid w:val="21677792"/>
    <w:rsid w:val="216914DD"/>
    <w:rsid w:val="216A869A"/>
    <w:rsid w:val="216AF3F1"/>
    <w:rsid w:val="216B53E5"/>
    <w:rsid w:val="216BA590"/>
    <w:rsid w:val="216C1B13"/>
    <w:rsid w:val="216CD1C6"/>
    <w:rsid w:val="216D38DE"/>
    <w:rsid w:val="216E2D18"/>
    <w:rsid w:val="216EE730"/>
    <w:rsid w:val="216F7E94"/>
    <w:rsid w:val="21716387"/>
    <w:rsid w:val="2172DA01"/>
    <w:rsid w:val="217385F8"/>
    <w:rsid w:val="21749604"/>
    <w:rsid w:val="21761968"/>
    <w:rsid w:val="2176B4CA"/>
    <w:rsid w:val="2177FF9E"/>
    <w:rsid w:val="217A450E"/>
    <w:rsid w:val="217BD2A0"/>
    <w:rsid w:val="217CD121"/>
    <w:rsid w:val="217E6814"/>
    <w:rsid w:val="21811F0B"/>
    <w:rsid w:val="2181D8BA"/>
    <w:rsid w:val="2183731E"/>
    <w:rsid w:val="2184C29A"/>
    <w:rsid w:val="21850FB0"/>
    <w:rsid w:val="2185B111"/>
    <w:rsid w:val="2185E6C6"/>
    <w:rsid w:val="2186160F"/>
    <w:rsid w:val="2186FCF7"/>
    <w:rsid w:val="218708FC"/>
    <w:rsid w:val="21876A22"/>
    <w:rsid w:val="21880782"/>
    <w:rsid w:val="218A6274"/>
    <w:rsid w:val="218A8495"/>
    <w:rsid w:val="218B4612"/>
    <w:rsid w:val="218B602D"/>
    <w:rsid w:val="218BA7A8"/>
    <w:rsid w:val="218D8492"/>
    <w:rsid w:val="218DE2FE"/>
    <w:rsid w:val="218EF165"/>
    <w:rsid w:val="2190839D"/>
    <w:rsid w:val="2191F489"/>
    <w:rsid w:val="2192C288"/>
    <w:rsid w:val="21935265"/>
    <w:rsid w:val="2194CE91"/>
    <w:rsid w:val="2196BD3A"/>
    <w:rsid w:val="2197A502"/>
    <w:rsid w:val="21994F43"/>
    <w:rsid w:val="219A770D"/>
    <w:rsid w:val="219C2035"/>
    <w:rsid w:val="219CA821"/>
    <w:rsid w:val="219D5C2C"/>
    <w:rsid w:val="219E3E06"/>
    <w:rsid w:val="219E7B12"/>
    <w:rsid w:val="219EA301"/>
    <w:rsid w:val="219EB0B7"/>
    <w:rsid w:val="219FB765"/>
    <w:rsid w:val="21A0942F"/>
    <w:rsid w:val="21A12B08"/>
    <w:rsid w:val="21A1DFAB"/>
    <w:rsid w:val="21A25AA2"/>
    <w:rsid w:val="21A75F15"/>
    <w:rsid w:val="21A8E35F"/>
    <w:rsid w:val="21AB5121"/>
    <w:rsid w:val="21AC1023"/>
    <w:rsid w:val="21AC16AD"/>
    <w:rsid w:val="21ADE230"/>
    <w:rsid w:val="21AFF2CF"/>
    <w:rsid w:val="21B0B77B"/>
    <w:rsid w:val="21B5E8DF"/>
    <w:rsid w:val="21B7EAD7"/>
    <w:rsid w:val="21B8A1BD"/>
    <w:rsid w:val="21B99DB9"/>
    <w:rsid w:val="21BA81B7"/>
    <w:rsid w:val="21BAB47F"/>
    <w:rsid w:val="21BB4BA5"/>
    <w:rsid w:val="21BE5622"/>
    <w:rsid w:val="21BEC0B5"/>
    <w:rsid w:val="21C03EDB"/>
    <w:rsid w:val="21C3A588"/>
    <w:rsid w:val="21C42C1D"/>
    <w:rsid w:val="21C55139"/>
    <w:rsid w:val="21C830E6"/>
    <w:rsid w:val="21CB9CF1"/>
    <w:rsid w:val="21CBCBBE"/>
    <w:rsid w:val="21CF8817"/>
    <w:rsid w:val="21CFEF5C"/>
    <w:rsid w:val="21D40FFA"/>
    <w:rsid w:val="21D4F715"/>
    <w:rsid w:val="21D55A93"/>
    <w:rsid w:val="21D9EE89"/>
    <w:rsid w:val="21DA46C1"/>
    <w:rsid w:val="21DF3596"/>
    <w:rsid w:val="21DF65AF"/>
    <w:rsid w:val="21DFA16E"/>
    <w:rsid w:val="21E06203"/>
    <w:rsid w:val="21E1A4A2"/>
    <w:rsid w:val="21E42D3D"/>
    <w:rsid w:val="21E4B11D"/>
    <w:rsid w:val="21E791B9"/>
    <w:rsid w:val="21E7D047"/>
    <w:rsid w:val="21E7F337"/>
    <w:rsid w:val="21E8640B"/>
    <w:rsid w:val="21EB0D93"/>
    <w:rsid w:val="21EB69A2"/>
    <w:rsid w:val="21EF426C"/>
    <w:rsid w:val="21F1BE91"/>
    <w:rsid w:val="21F1E10B"/>
    <w:rsid w:val="21F243F6"/>
    <w:rsid w:val="21F25B84"/>
    <w:rsid w:val="21F35A2B"/>
    <w:rsid w:val="21F48ECE"/>
    <w:rsid w:val="21F6CDC2"/>
    <w:rsid w:val="21F8094C"/>
    <w:rsid w:val="21F9DA06"/>
    <w:rsid w:val="21F9E68C"/>
    <w:rsid w:val="21FA2220"/>
    <w:rsid w:val="21FA433F"/>
    <w:rsid w:val="21FC1614"/>
    <w:rsid w:val="21FDF5EE"/>
    <w:rsid w:val="21FE562C"/>
    <w:rsid w:val="21FE5F60"/>
    <w:rsid w:val="21FF5C17"/>
    <w:rsid w:val="21FFFE04"/>
    <w:rsid w:val="2202AF24"/>
    <w:rsid w:val="22042BC9"/>
    <w:rsid w:val="22048E8B"/>
    <w:rsid w:val="22057616"/>
    <w:rsid w:val="22090F7E"/>
    <w:rsid w:val="220AC76D"/>
    <w:rsid w:val="220BC811"/>
    <w:rsid w:val="220C3E1E"/>
    <w:rsid w:val="220F0B20"/>
    <w:rsid w:val="2210A11D"/>
    <w:rsid w:val="22113A76"/>
    <w:rsid w:val="22133925"/>
    <w:rsid w:val="2214191F"/>
    <w:rsid w:val="221782E6"/>
    <w:rsid w:val="2217BEE2"/>
    <w:rsid w:val="221A11C9"/>
    <w:rsid w:val="221A29E7"/>
    <w:rsid w:val="221C5644"/>
    <w:rsid w:val="221CAFAD"/>
    <w:rsid w:val="221D71DB"/>
    <w:rsid w:val="221D818B"/>
    <w:rsid w:val="221FD5A6"/>
    <w:rsid w:val="2221DAD0"/>
    <w:rsid w:val="2221F801"/>
    <w:rsid w:val="222308AD"/>
    <w:rsid w:val="222378BC"/>
    <w:rsid w:val="22240580"/>
    <w:rsid w:val="22240E4E"/>
    <w:rsid w:val="22244008"/>
    <w:rsid w:val="2227573A"/>
    <w:rsid w:val="222C4E7B"/>
    <w:rsid w:val="222C8157"/>
    <w:rsid w:val="222EB836"/>
    <w:rsid w:val="222EDF5B"/>
    <w:rsid w:val="222F0811"/>
    <w:rsid w:val="22314DED"/>
    <w:rsid w:val="22315792"/>
    <w:rsid w:val="2232035C"/>
    <w:rsid w:val="2232CBC5"/>
    <w:rsid w:val="22342C31"/>
    <w:rsid w:val="2234FFA0"/>
    <w:rsid w:val="22357CBE"/>
    <w:rsid w:val="22383C24"/>
    <w:rsid w:val="223908FB"/>
    <w:rsid w:val="223A8F8A"/>
    <w:rsid w:val="223ADDC2"/>
    <w:rsid w:val="223B0B6C"/>
    <w:rsid w:val="223BC989"/>
    <w:rsid w:val="223CD46B"/>
    <w:rsid w:val="223D5617"/>
    <w:rsid w:val="223E90D6"/>
    <w:rsid w:val="223ED5B4"/>
    <w:rsid w:val="223F6D3D"/>
    <w:rsid w:val="223F8368"/>
    <w:rsid w:val="22405D90"/>
    <w:rsid w:val="22436070"/>
    <w:rsid w:val="22436523"/>
    <w:rsid w:val="2243CA88"/>
    <w:rsid w:val="2243E0E3"/>
    <w:rsid w:val="2248460F"/>
    <w:rsid w:val="22489005"/>
    <w:rsid w:val="22491ED6"/>
    <w:rsid w:val="2249590C"/>
    <w:rsid w:val="224A0BE9"/>
    <w:rsid w:val="224A6224"/>
    <w:rsid w:val="224B377D"/>
    <w:rsid w:val="224B39D0"/>
    <w:rsid w:val="224E9A4A"/>
    <w:rsid w:val="225009ED"/>
    <w:rsid w:val="225030A8"/>
    <w:rsid w:val="22533E21"/>
    <w:rsid w:val="2254495E"/>
    <w:rsid w:val="2255626C"/>
    <w:rsid w:val="225731D7"/>
    <w:rsid w:val="225825E1"/>
    <w:rsid w:val="2258B24A"/>
    <w:rsid w:val="2259F2D8"/>
    <w:rsid w:val="225B018B"/>
    <w:rsid w:val="225B55D8"/>
    <w:rsid w:val="225B5821"/>
    <w:rsid w:val="225CA51F"/>
    <w:rsid w:val="225CE7DB"/>
    <w:rsid w:val="225CF44B"/>
    <w:rsid w:val="225D239C"/>
    <w:rsid w:val="225DC0F0"/>
    <w:rsid w:val="225E09F1"/>
    <w:rsid w:val="226200DE"/>
    <w:rsid w:val="2262E1D8"/>
    <w:rsid w:val="2262F2E0"/>
    <w:rsid w:val="22634083"/>
    <w:rsid w:val="226782F0"/>
    <w:rsid w:val="22694BD5"/>
    <w:rsid w:val="22699FA3"/>
    <w:rsid w:val="226BD24E"/>
    <w:rsid w:val="226F01AD"/>
    <w:rsid w:val="226F6B23"/>
    <w:rsid w:val="22703BBB"/>
    <w:rsid w:val="22703DC3"/>
    <w:rsid w:val="22716500"/>
    <w:rsid w:val="2271F2C0"/>
    <w:rsid w:val="22725DDA"/>
    <w:rsid w:val="22733251"/>
    <w:rsid w:val="2273EEAF"/>
    <w:rsid w:val="2274490E"/>
    <w:rsid w:val="2274FABE"/>
    <w:rsid w:val="227545F2"/>
    <w:rsid w:val="227764A0"/>
    <w:rsid w:val="22783472"/>
    <w:rsid w:val="22785F18"/>
    <w:rsid w:val="227B5EAF"/>
    <w:rsid w:val="227C752E"/>
    <w:rsid w:val="227E156F"/>
    <w:rsid w:val="227F3ECE"/>
    <w:rsid w:val="2282093A"/>
    <w:rsid w:val="228233A8"/>
    <w:rsid w:val="2282CDDA"/>
    <w:rsid w:val="2282EE75"/>
    <w:rsid w:val="2282F6AB"/>
    <w:rsid w:val="228421E4"/>
    <w:rsid w:val="22862B8C"/>
    <w:rsid w:val="22865013"/>
    <w:rsid w:val="2286AF25"/>
    <w:rsid w:val="228740E4"/>
    <w:rsid w:val="22895AF5"/>
    <w:rsid w:val="22904D78"/>
    <w:rsid w:val="22918CE2"/>
    <w:rsid w:val="22919FFC"/>
    <w:rsid w:val="22931869"/>
    <w:rsid w:val="229379CB"/>
    <w:rsid w:val="22940B0A"/>
    <w:rsid w:val="22954AF4"/>
    <w:rsid w:val="2298241E"/>
    <w:rsid w:val="229A9451"/>
    <w:rsid w:val="229BCDE8"/>
    <w:rsid w:val="229E44E3"/>
    <w:rsid w:val="229F543B"/>
    <w:rsid w:val="229F68BD"/>
    <w:rsid w:val="229F7EB0"/>
    <w:rsid w:val="22A169F0"/>
    <w:rsid w:val="22A27BB6"/>
    <w:rsid w:val="22A3199C"/>
    <w:rsid w:val="22A3687D"/>
    <w:rsid w:val="22A3852E"/>
    <w:rsid w:val="22A841B5"/>
    <w:rsid w:val="22AB4B4B"/>
    <w:rsid w:val="22ACED98"/>
    <w:rsid w:val="22AE0CFD"/>
    <w:rsid w:val="22AE2458"/>
    <w:rsid w:val="22AEED09"/>
    <w:rsid w:val="22AF976E"/>
    <w:rsid w:val="22B5FBFC"/>
    <w:rsid w:val="22B633F0"/>
    <w:rsid w:val="22B7448A"/>
    <w:rsid w:val="22B89EC3"/>
    <w:rsid w:val="22BCDD19"/>
    <w:rsid w:val="22BE013C"/>
    <w:rsid w:val="22BE4ED3"/>
    <w:rsid w:val="22BF9069"/>
    <w:rsid w:val="22C085F0"/>
    <w:rsid w:val="22C0EB33"/>
    <w:rsid w:val="22C61AA5"/>
    <w:rsid w:val="22C61E3A"/>
    <w:rsid w:val="22C80480"/>
    <w:rsid w:val="22C8CE54"/>
    <w:rsid w:val="22CA3CD3"/>
    <w:rsid w:val="22CC1163"/>
    <w:rsid w:val="22CE5E3D"/>
    <w:rsid w:val="22CF5A70"/>
    <w:rsid w:val="22D1AE27"/>
    <w:rsid w:val="22D343C5"/>
    <w:rsid w:val="22D42B65"/>
    <w:rsid w:val="22D42DFD"/>
    <w:rsid w:val="22D563DB"/>
    <w:rsid w:val="22D5F057"/>
    <w:rsid w:val="22D67AFD"/>
    <w:rsid w:val="22D6E344"/>
    <w:rsid w:val="22D7C013"/>
    <w:rsid w:val="22D84409"/>
    <w:rsid w:val="22D8AB10"/>
    <w:rsid w:val="22DA62D9"/>
    <w:rsid w:val="22DBA7D8"/>
    <w:rsid w:val="22DC06A7"/>
    <w:rsid w:val="22DCE0E4"/>
    <w:rsid w:val="22DD3E79"/>
    <w:rsid w:val="22DDCAEB"/>
    <w:rsid w:val="22DF0E52"/>
    <w:rsid w:val="22DF1162"/>
    <w:rsid w:val="22DF30BD"/>
    <w:rsid w:val="22E2694B"/>
    <w:rsid w:val="22E49B83"/>
    <w:rsid w:val="22E4B9DF"/>
    <w:rsid w:val="22E4EA62"/>
    <w:rsid w:val="22E51990"/>
    <w:rsid w:val="22E70F62"/>
    <w:rsid w:val="22E8AA2C"/>
    <w:rsid w:val="22E98970"/>
    <w:rsid w:val="22EBA14E"/>
    <w:rsid w:val="22ED1944"/>
    <w:rsid w:val="22ED77C2"/>
    <w:rsid w:val="22EDFA9D"/>
    <w:rsid w:val="22EE33D3"/>
    <w:rsid w:val="22EE773E"/>
    <w:rsid w:val="22EEA8F5"/>
    <w:rsid w:val="22EEE24C"/>
    <w:rsid w:val="22F001A2"/>
    <w:rsid w:val="22F0AC3D"/>
    <w:rsid w:val="22F35490"/>
    <w:rsid w:val="22F37E5E"/>
    <w:rsid w:val="22F6EC40"/>
    <w:rsid w:val="22FB1E6F"/>
    <w:rsid w:val="22FCDEFF"/>
    <w:rsid w:val="22FDD361"/>
    <w:rsid w:val="22FEE565"/>
    <w:rsid w:val="22FF61A7"/>
    <w:rsid w:val="23002178"/>
    <w:rsid w:val="2301625B"/>
    <w:rsid w:val="2301A89C"/>
    <w:rsid w:val="2301CF70"/>
    <w:rsid w:val="23028C5D"/>
    <w:rsid w:val="2306EC39"/>
    <w:rsid w:val="23091987"/>
    <w:rsid w:val="230ADDCA"/>
    <w:rsid w:val="230B30FD"/>
    <w:rsid w:val="230B52B0"/>
    <w:rsid w:val="230C8CE0"/>
    <w:rsid w:val="230D2FA3"/>
    <w:rsid w:val="230D7DF8"/>
    <w:rsid w:val="23114FCA"/>
    <w:rsid w:val="2312858D"/>
    <w:rsid w:val="23144904"/>
    <w:rsid w:val="2314D076"/>
    <w:rsid w:val="23179DDA"/>
    <w:rsid w:val="2317A167"/>
    <w:rsid w:val="231E8E84"/>
    <w:rsid w:val="231F22BF"/>
    <w:rsid w:val="2320054E"/>
    <w:rsid w:val="23219657"/>
    <w:rsid w:val="232209AC"/>
    <w:rsid w:val="23238EFE"/>
    <w:rsid w:val="232456A3"/>
    <w:rsid w:val="23246B24"/>
    <w:rsid w:val="2326DE92"/>
    <w:rsid w:val="23288B9B"/>
    <w:rsid w:val="232AEAAE"/>
    <w:rsid w:val="232C53FE"/>
    <w:rsid w:val="232D94E7"/>
    <w:rsid w:val="232E8768"/>
    <w:rsid w:val="233007C9"/>
    <w:rsid w:val="23308B5F"/>
    <w:rsid w:val="23329324"/>
    <w:rsid w:val="2333A550"/>
    <w:rsid w:val="23340DC0"/>
    <w:rsid w:val="2335B6BB"/>
    <w:rsid w:val="2336D391"/>
    <w:rsid w:val="23373450"/>
    <w:rsid w:val="23397129"/>
    <w:rsid w:val="233B151C"/>
    <w:rsid w:val="233C8ADB"/>
    <w:rsid w:val="233D2303"/>
    <w:rsid w:val="233E752E"/>
    <w:rsid w:val="233E9F8C"/>
    <w:rsid w:val="233FBAB8"/>
    <w:rsid w:val="233FEB7F"/>
    <w:rsid w:val="23400F45"/>
    <w:rsid w:val="23414A9C"/>
    <w:rsid w:val="23423C4A"/>
    <w:rsid w:val="2342DDF1"/>
    <w:rsid w:val="2342F231"/>
    <w:rsid w:val="2343AE17"/>
    <w:rsid w:val="23446E9D"/>
    <w:rsid w:val="2345A6F6"/>
    <w:rsid w:val="2346CB0A"/>
    <w:rsid w:val="2347BA88"/>
    <w:rsid w:val="2347D051"/>
    <w:rsid w:val="2348D300"/>
    <w:rsid w:val="234C1AC8"/>
    <w:rsid w:val="234EA046"/>
    <w:rsid w:val="234ECF4D"/>
    <w:rsid w:val="2351AD19"/>
    <w:rsid w:val="2351BDFB"/>
    <w:rsid w:val="23521A65"/>
    <w:rsid w:val="235559FC"/>
    <w:rsid w:val="23564AAF"/>
    <w:rsid w:val="2356A807"/>
    <w:rsid w:val="2356D044"/>
    <w:rsid w:val="2358BED7"/>
    <w:rsid w:val="23601847"/>
    <w:rsid w:val="236162B0"/>
    <w:rsid w:val="23618FD9"/>
    <w:rsid w:val="2362D958"/>
    <w:rsid w:val="236345FB"/>
    <w:rsid w:val="236379AB"/>
    <w:rsid w:val="23656467"/>
    <w:rsid w:val="2365DBBE"/>
    <w:rsid w:val="236615D7"/>
    <w:rsid w:val="236A22CA"/>
    <w:rsid w:val="236BBD64"/>
    <w:rsid w:val="236C3BD4"/>
    <w:rsid w:val="236D9A7B"/>
    <w:rsid w:val="236E79D6"/>
    <w:rsid w:val="23711764"/>
    <w:rsid w:val="23732B2E"/>
    <w:rsid w:val="23750510"/>
    <w:rsid w:val="2376ABF7"/>
    <w:rsid w:val="2376D0E8"/>
    <w:rsid w:val="2377A376"/>
    <w:rsid w:val="2377DDC9"/>
    <w:rsid w:val="237B6B85"/>
    <w:rsid w:val="237BA312"/>
    <w:rsid w:val="237C35C2"/>
    <w:rsid w:val="237E5193"/>
    <w:rsid w:val="237EA819"/>
    <w:rsid w:val="23805592"/>
    <w:rsid w:val="23846A0B"/>
    <w:rsid w:val="2387111A"/>
    <w:rsid w:val="23893BF3"/>
    <w:rsid w:val="238A9CD7"/>
    <w:rsid w:val="238B38EB"/>
    <w:rsid w:val="238B5AAB"/>
    <w:rsid w:val="238D820B"/>
    <w:rsid w:val="238DD480"/>
    <w:rsid w:val="238EBEF2"/>
    <w:rsid w:val="238F1FB4"/>
    <w:rsid w:val="238FAEFD"/>
    <w:rsid w:val="239309F3"/>
    <w:rsid w:val="2393778E"/>
    <w:rsid w:val="2394D6A1"/>
    <w:rsid w:val="2395935F"/>
    <w:rsid w:val="2396BAE9"/>
    <w:rsid w:val="23980C59"/>
    <w:rsid w:val="23995482"/>
    <w:rsid w:val="239B4B0F"/>
    <w:rsid w:val="239B62A6"/>
    <w:rsid w:val="239C02CB"/>
    <w:rsid w:val="239F4B22"/>
    <w:rsid w:val="239F58E9"/>
    <w:rsid w:val="239F59F0"/>
    <w:rsid w:val="23A12E17"/>
    <w:rsid w:val="23A247CE"/>
    <w:rsid w:val="23A2C618"/>
    <w:rsid w:val="23A383EA"/>
    <w:rsid w:val="23A4155F"/>
    <w:rsid w:val="23A44537"/>
    <w:rsid w:val="23A44BC9"/>
    <w:rsid w:val="23A561DD"/>
    <w:rsid w:val="23A6F0B6"/>
    <w:rsid w:val="23A72DC7"/>
    <w:rsid w:val="23A9A291"/>
    <w:rsid w:val="23AB1504"/>
    <w:rsid w:val="23AECA0F"/>
    <w:rsid w:val="23AF17E9"/>
    <w:rsid w:val="23B14B89"/>
    <w:rsid w:val="23B20079"/>
    <w:rsid w:val="23B34911"/>
    <w:rsid w:val="23B3D577"/>
    <w:rsid w:val="23B47A11"/>
    <w:rsid w:val="23B5F3EB"/>
    <w:rsid w:val="23B73D96"/>
    <w:rsid w:val="23B7E222"/>
    <w:rsid w:val="23B8D9A1"/>
    <w:rsid w:val="23B922A7"/>
    <w:rsid w:val="23BAE508"/>
    <w:rsid w:val="23BB3067"/>
    <w:rsid w:val="23BFE331"/>
    <w:rsid w:val="23C0A135"/>
    <w:rsid w:val="23C0B236"/>
    <w:rsid w:val="23C2B218"/>
    <w:rsid w:val="23C3024F"/>
    <w:rsid w:val="23C33250"/>
    <w:rsid w:val="23C34B8E"/>
    <w:rsid w:val="23C34E6A"/>
    <w:rsid w:val="23C45059"/>
    <w:rsid w:val="23C73AB0"/>
    <w:rsid w:val="23C7D67C"/>
    <w:rsid w:val="23C8A47E"/>
    <w:rsid w:val="23C8C65D"/>
    <w:rsid w:val="23C92A8F"/>
    <w:rsid w:val="23CB3C4A"/>
    <w:rsid w:val="23CCFDAF"/>
    <w:rsid w:val="23D09871"/>
    <w:rsid w:val="23D1B4AE"/>
    <w:rsid w:val="23D608D1"/>
    <w:rsid w:val="23D660BF"/>
    <w:rsid w:val="23D68AFA"/>
    <w:rsid w:val="23D70BEB"/>
    <w:rsid w:val="23D71F61"/>
    <w:rsid w:val="23D8A4CC"/>
    <w:rsid w:val="23DA72E1"/>
    <w:rsid w:val="23DAA615"/>
    <w:rsid w:val="23DB05B5"/>
    <w:rsid w:val="23E0D660"/>
    <w:rsid w:val="23E0E381"/>
    <w:rsid w:val="23E1365A"/>
    <w:rsid w:val="23E28AC0"/>
    <w:rsid w:val="23E3A7B5"/>
    <w:rsid w:val="23E4A852"/>
    <w:rsid w:val="23E4A920"/>
    <w:rsid w:val="23E4ECD4"/>
    <w:rsid w:val="23E5EEB3"/>
    <w:rsid w:val="23E7140F"/>
    <w:rsid w:val="23E79939"/>
    <w:rsid w:val="23E8CE7E"/>
    <w:rsid w:val="23E98190"/>
    <w:rsid w:val="23E9E88F"/>
    <w:rsid w:val="23EB3E61"/>
    <w:rsid w:val="23EB6303"/>
    <w:rsid w:val="23EBBD8D"/>
    <w:rsid w:val="23EDB47A"/>
    <w:rsid w:val="23EE82F3"/>
    <w:rsid w:val="23EEB517"/>
    <w:rsid w:val="23EF1F4E"/>
    <w:rsid w:val="23EF34CB"/>
    <w:rsid w:val="23F0503A"/>
    <w:rsid w:val="23F09ABA"/>
    <w:rsid w:val="23F1C304"/>
    <w:rsid w:val="23F3A897"/>
    <w:rsid w:val="23F45CE6"/>
    <w:rsid w:val="23F64FB0"/>
    <w:rsid w:val="23F7445F"/>
    <w:rsid w:val="23F88D65"/>
    <w:rsid w:val="23F8B02C"/>
    <w:rsid w:val="23F8F3FD"/>
    <w:rsid w:val="23F90B50"/>
    <w:rsid w:val="23F9E1CB"/>
    <w:rsid w:val="23FCC47F"/>
    <w:rsid w:val="23FD7EE9"/>
    <w:rsid w:val="23FE35C6"/>
    <w:rsid w:val="23FEB90D"/>
    <w:rsid w:val="23FEEE12"/>
    <w:rsid w:val="23FFFB73"/>
    <w:rsid w:val="24014DB1"/>
    <w:rsid w:val="2402328C"/>
    <w:rsid w:val="2402A096"/>
    <w:rsid w:val="2403FFDE"/>
    <w:rsid w:val="2406B471"/>
    <w:rsid w:val="24075892"/>
    <w:rsid w:val="24075D7F"/>
    <w:rsid w:val="24083BF6"/>
    <w:rsid w:val="240C1E9E"/>
    <w:rsid w:val="240C3479"/>
    <w:rsid w:val="240E6C98"/>
    <w:rsid w:val="240E948D"/>
    <w:rsid w:val="2411AB71"/>
    <w:rsid w:val="2412799D"/>
    <w:rsid w:val="2412F129"/>
    <w:rsid w:val="24139DBA"/>
    <w:rsid w:val="2417EB58"/>
    <w:rsid w:val="24184095"/>
    <w:rsid w:val="24194E71"/>
    <w:rsid w:val="2419581B"/>
    <w:rsid w:val="241A2AF7"/>
    <w:rsid w:val="241AEB18"/>
    <w:rsid w:val="241C96B5"/>
    <w:rsid w:val="24204620"/>
    <w:rsid w:val="24209D56"/>
    <w:rsid w:val="24216DEC"/>
    <w:rsid w:val="24219AE3"/>
    <w:rsid w:val="2421FBED"/>
    <w:rsid w:val="24227947"/>
    <w:rsid w:val="24240AC7"/>
    <w:rsid w:val="24242758"/>
    <w:rsid w:val="2426CCDB"/>
    <w:rsid w:val="24279570"/>
    <w:rsid w:val="242822EE"/>
    <w:rsid w:val="242B50F6"/>
    <w:rsid w:val="242D1DA8"/>
    <w:rsid w:val="242E4883"/>
    <w:rsid w:val="2430D74A"/>
    <w:rsid w:val="24315E4E"/>
    <w:rsid w:val="24336A5C"/>
    <w:rsid w:val="243740B3"/>
    <w:rsid w:val="2437F638"/>
    <w:rsid w:val="24383217"/>
    <w:rsid w:val="243840CF"/>
    <w:rsid w:val="24385DC2"/>
    <w:rsid w:val="2438A31A"/>
    <w:rsid w:val="243AD551"/>
    <w:rsid w:val="243C06FF"/>
    <w:rsid w:val="243C2E75"/>
    <w:rsid w:val="243D8948"/>
    <w:rsid w:val="243E7901"/>
    <w:rsid w:val="243FF31A"/>
    <w:rsid w:val="243FF7EF"/>
    <w:rsid w:val="2440CFF3"/>
    <w:rsid w:val="24427EB9"/>
    <w:rsid w:val="2442A2E7"/>
    <w:rsid w:val="24454C89"/>
    <w:rsid w:val="244680B7"/>
    <w:rsid w:val="24470BFD"/>
    <w:rsid w:val="24481451"/>
    <w:rsid w:val="24486E72"/>
    <w:rsid w:val="2448B4F6"/>
    <w:rsid w:val="24498FC1"/>
    <w:rsid w:val="244BAA57"/>
    <w:rsid w:val="244E5C2F"/>
    <w:rsid w:val="244F00E3"/>
    <w:rsid w:val="24516589"/>
    <w:rsid w:val="24520693"/>
    <w:rsid w:val="2452A353"/>
    <w:rsid w:val="2452B8D7"/>
    <w:rsid w:val="24546F24"/>
    <w:rsid w:val="2455FB01"/>
    <w:rsid w:val="24586C1E"/>
    <w:rsid w:val="24586FB1"/>
    <w:rsid w:val="245AFBA0"/>
    <w:rsid w:val="245B68CF"/>
    <w:rsid w:val="245C5827"/>
    <w:rsid w:val="245C6325"/>
    <w:rsid w:val="245D611C"/>
    <w:rsid w:val="245EBCA0"/>
    <w:rsid w:val="245FD76C"/>
    <w:rsid w:val="24612B0E"/>
    <w:rsid w:val="24617E56"/>
    <w:rsid w:val="246365F1"/>
    <w:rsid w:val="2464A799"/>
    <w:rsid w:val="2464E2C5"/>
    <w:rsid w:val="2464EE42"/>
    <w:rsid w:val="24659C52"/>
    <w:rsid w:val="2465D00A"/>
    <w:rsid w:val="246655BF"/>
    <w:rsid w:val="2469316A"/>
    <w:rsid w:val="246A829F"/>
    <w:rsid w:val="246B50CB"/>
    <w:rsid w:val="246C6A3E"/>
    <w:rsid w:val="246DE6D3"/>
    <w:rsid w:val="246E126D"/>
    <w:rsid w:val="246FE799"/>
    <w:rsid w:val="2471A6AE"/>
    <w:rsid w:val="2472D10D"/>
    <w:rsid w:val="2473833B"/>
    <w:rsid w:val="247511D0"/>
    <w:rsid w:val="24754606"/>
    <w:rsid w:val="2477C2EA"/>
    <w:rsid w:val="2479433B"/>
    <w:rsid w:val="2479CF40"/>
    <w:rsid w:val="247AA401"/>
    <w:rsid w:val="247ACA8C"/>
    <w:rsid w:val="247D36EF"/>
    <w:rsid w:val="247E21C8"/>
    <w:rsid w:val="24810767"/>
    <w:rsid w:val="24816873"/>
    <w:rsid w:val="24826401"/>
    <w:rsid w:val="24846455"/>
    <w:rsid w:val="2484A062"/>
    <w:rsid w:val="248559D1"/>
    <w:rsid w:val="2485BB35"/>
    <w:rsid w:val="24870411"/>
    <w:rsid w:val="2487692D"/>
    <w:rsid w:val="24885AAB"/>
    <w:rsid w:val="24885FC8"/>
    <w:rsid w:val="248941DC"/>
    <w:rsid w:val="2489E56C"/>
    <w:rsid w:val="248AA35C"/>
    <w:rsid w:val="248B4743"/>
    <w:rsid w:val="248CFD92"/>
    <w:rsid w:val="2490F452"/>
    <w:rsid w:val="24917959"/>
    <w:rsid w:val="2492F7AF"/>
    <w:rsid w:val="2496EED0"/>
    <w:rsid w:val="2497DD4F"/>
    <w:rsid w:val="24991B6E"/>
    <w:rsid w:val="2499B1A0"/>
    <w:rsid w:val="249ACE40"/>
    <w:rsid w:val="249EBB94"/>
    <w:rsid w:val="249F1274"/>
    <w:rsid w:val="249F188B"/>
    <w:rsid w:val="249F6642"/>
    <w:rsid w:val="24A323A1"/>
    <w:rsid w:val="24A41577"/>
    <w:rsid w:val="24A8993F"/>
    <w:rsid w:val="24A96871"/>
    <w:rsid w:val="24AAF5E1"/>
    <w:rsid w:val="24AC37B6"/>
    <w:rsid w:val="24AE7847"/>
    <w:rsid w:val="24AF3550"/>
    <w:rsid w:val="24AF92EC"/>
    <w:rsid w:val="24B0C60D"/>
    <w:rsid w:val="24B21DB6"/>
    <w:rsid w:val="24B46C3C"/>
    <w:rsid w:val="24B55E63"/>
    <w:rsid w:val="24B5CB6B"/>
    <w:rsid w:val="24B66D31"/>
    <w:rsid w:val="24B82C85"/>
    <w:rsid w:val="24B84EC7"/>
    <w:rsid w:val="24B93A00"/>
    <w:rsid w:val="24B94B0F"/>
    <w:rsid w:val="24B9926A"/>
    <w:rsid w:val="24B9B17C"/>
    <w:rsid w:val="24BC64CC"/>
    <w:rsid w:val="24BF5F5F"/>
    <w:rsid w:val="24C0E1C7"/>
    <w:rsid w:val="24C258FE"/>
    <w:rsid w:val="24C39503"/>
    <w:rsid w:val="24C5B0D3"/>
    <w:rsid w:val="24C762C8"/>
    <w:rsid w:val="24CAA6D4"/>
    <w:rsid w:val="24CBF9D7"/>
    <w:rsid w:val="24CCD50A"/>
    <w:rsid w:val="24CD02DC"/>
    <w:rsid w:val="24CE896F"/>
    <w:rsid w:val="24CF0184"/>
    <w:rsid w:val="24CF2DDD"/>
    <w:rsid w:val="24CF8A56"/>
    <w:rsid w:val="24D1A6E9"/>
    <w:rsid w:val="24D1CE65"/>
    <w:rsid w:val="24D1E7BC"/>
    <w:rsid w:val="24D21631"/>
    <w:rsid w:val="24D25DFA"/>
    <w:rsid w:val="24D2D764"/>
    <w:rsid w:val="24D36E58"/>
    <w:rsid w:val="24D71040"/>
    <w:rsid w:val="24D79BAF"/>
    <w:rsid w:val="24D82AF6"/>
    <w:rsid w:val="24D9A515"/>
    <w:rsid w:val="24D9C68E"/>
    <w:rsid w:val="24DA4BF9"/>
    <w:rsid w:val="24DAF0C2"/>
    <w:rsid w:val="24DB8B11"/>
    <w:rsid w:val="24DD78FB"/>
    <w:rsid w:val="24DD94CD"/>
    <w:rsid w:val="24DE7EA8"/>
    <w:rsid w:val="24DFF821"/>
    <w:rsid w:val="24E0F5B2"/>
    <w:rsid w:val="24E207A1"/>
    <w:rsid w:val="24E306B5"/>
    <w:rsid w:val="24E3C363"/>
    <w:rsid w:val="24E51C57"/>
    <w:rsid w:val="24E520F3"/>
    <w:rsid w:val="24E5DD86"/>
    <w:rsid w:val="24E6C3E9"/>
    <w:rsid w:val="24E83927"/>
    <w:rsid w:val="24E8DEE0"/>
    <w:rsid w:val="24EFD9C4"/>
    <w:rsid w:val="24EFF123"/>
    <w:rsid w:val="24F023C5"/>
    <w:rsid w:val="24F13DE3"/>
    <w:rsid w:val="24F14B51"/>
    <w:rsid w:val="24F15D55"/>
    <w:rsid w:val="24F400AC"/>
    <w:rsid w:val="24FCBE1B"/>
    <w:rsid w:val="24FD9666"/>
    <w:rsid w:val="24FE534D"/>
    <w:rsid w:val="24FE9669"/>
    <w:rsid w:val="24FEECEE"/>
    <w:rsid w:val="24FFD5BB"/>
    <w:rsid w:val="2500A036"/>
    <w:rsid w:val="25013454"/>
    <w:rsid w:val="2502557D"/>
    <w:rsid w:val="2503D9FC"/>
    <w:rsid w:val="250413CD"/>
    <w:rsid w:val="25047068"/>
    <w:rsid w:val="25058C0F"/>
    <w:rsid w:val="2505FCC9"/>
    <w:rsid w:val="2507FD89"/>
    <w:rsid w:val="2508284C"/>
    <w:rsid w:val="250921F3"/>
    <w:rsid w:val="250BA746"/>
    <w:rsid w:val="250DF316"/>
    <w:rsid w:val="250FDD05"/>
    <w:rsid w:val="2510F836"/>
    <w:rsid w:val="25118672"/>
    <w:rsid w:val="251353E9"/>
    <w:rsid w:val="251510F0"/>
    <w:rsid w:val="2516D5FA"/>
    <w:rsid w:val="251716AB"/>
    <w:rsid w:val="25177E88"/>
    <w:rsid w:val="251918E6"/>
    <w:rsid w:val="251AECC0"/>
    <w:rsid w:val="251B42A6"/>
    <w:rsid w:val="251BD215"/>
    <w:rsid w:val="251C5262"/>
    <w:rsid w:val="251D93F5"/>
    <w:rsid w:val="251E3594"/>
    <w:rsid w:val="25221FB1"/>
    <w:rsid w:val="252542D0"/>
    <w:rsid w:val="25255790"/>
    <w:rsid w:val="2526362E"/>
    <w:rsid w:val="2529BC2A"/>
    <w:rsid w:val="252B7165"/>
    <w:rsid w:val="252E1C69"/>
    <w:rsid w:val="252E4860"/>
    <w:rsid w:val="252E50F6"/>
    <w:rsid w:val="252F567A"/>
    <w:rsid w:val="25311FF0"/>
    <w:rsid w:val="25313A35"/>
    <w:rsid w:val="25332E31"/>
    <w:rsid w:val="2535D9D9"/>
    <w:rsid w:val="2536C4C7"/>
    <w:rsid w:val="2538046D"/>
    <w:rsid w:val="25390E84"/>
    <w:rsid w:val="2539BDE7"/>
    <w:rsid w:val="253AB4F7"/>
    <w:rsid w:val="253B9D39"/>
    <w:rsid w:val="25413860"/>
    <w:rsid w:val="2541D2FC"/>
    <w:rsid w:val="2541F0D1"/>
    <w:rsid w:val="25424F20"/>
    <w:rsid w:val="25443CD5"/>
    <w:rsid w:val="2544983B"/>
    <w:rsid w:val="2544D460"/>
    <w:rsid w:val="254587B4"/>
    <w:rsid w:val="2547C725"/>
    <w:rsid w:val="2549B879"/>
    <w:rsid w:val="254A49C8"/>
    <w:rsid w:val="254A5639"/>
    <w:rsid w:val="254A69D4"/>
    <w:rsid w:val="254AD666"/>
    <w:rsid w:val="254BB0F9"/>
    <w:rsid w:val="254BE219"/>
    <w:rsid w:val="254C81DB"/>
    <w:rsid w:val="25506286"/>
    <w:rsid w:val="25513CF5"/>
    <w:rsid w:val="2551D807"/>
    <w:rsid w:val="25526982"/>
    <w:rsid w:val="2554E39A"/>
    <w:rsid w:val="25558C2D"/>
    <w:rsid w:val="25575F77"/>
    <w:rsid w:val="2557D505"/>
    <w:rsid w:val="255829A8"/>
    <w:rsid w:val="255A820B"/>
    <w:rsid w:val="255D40C9"/>
    <w:rsid w:val="255DF1FC"/>
    <w:rsid w:val="255EAAC6"/>
    <w:rsid w:val="2561681B"/>
    <w:rsid w:val="25637167"/>
    <w:rsid w:val="25671A43"/>
    <w:rsid w:val="25678120"/>
    <w:rsid w:val="2568614F"/>
    <w:rsid w:val="2569010E"/>
    <w:rsid w:val="256F99BE"/>
    <w:rsid w:val="25705572"/>
    <w:rsid w:val="2570A017"/>
    <w:rsid w:val="25724F94"/>
    <w:rsid w:val="2572BBDC"/>
    <w:rsid w:val="2573288B"/>
    <w:rsid w:val="2573336B"/>
    <w:rsid w:val="2573E873"/>
    <w:rsid w:val="25763587"/>
    <w:rsid w:val="2577B57C"/>
    <w:rsid w:val="2578ABBB"/>
    <w:rsid w:val="257B2C5D"/>
    <w:rsid w:val="257B332E"/>
    <w:rsid w:val="257B50DC"/>
    <w:rsid w:val="257B94FF"/>
    <w:rsid w:val="257C4036"/>
    <w:rsid w:val="257DADB4"/>
    <w:rsid w:val="257DB12A"/>
    <w:rsid w:val="25806A8A"/>
    <w:rsid w:val="2580CCF0"/>
    <w:rsid w:val="2582827E"/>
    <w:rsid w:val="2584E0F7"/>
    <w:rsid w:val="2586B5C5"/>
    <w:rsid w:val="258A1D17"/>
    <w:rsid w:val="258A2A67"/>
    <w:rsid w:val="258ACB3C"/>
    <w:rsid w:val="258C114C"/>
    <w:rsid w:val="258CE025"/>
    <w:rsid w:val="258D41FB"/>
    <w:rsid w:val="258E141C"/>
    <w:rsid w:val="25913870"/>
    <w:rsid w:val="25916DAA"/>
    <w:rsid w:val="2592B141"/>
    <w:rsid w:val="2595BEA1"/>
    <w:rsid w:val="2598C10A"/>
    <w:rsid w:val="259BB649"/>
    <w:rsid w:val="259BB8A3"/>
    <w:rsid w:val="259C8155"/>
    <w:rsid w:val="259C9871"/>
    <w:rsid w:val="259D3E12"/>
    <w:rsid w:val="259D7C40"/>
    <w:rsid w:val="259E6CEF"/>
    <w:rsid w:val="259F49BB"/>
    <w:rsid w:val="259FFDC0"/>
    <w:rsid w:val="25A0DED5"/>
    <w:rsid w:val="25A135E5"/>
    <w:rsid w:val="25A1FB2F"/>
    <w:rsid w:val="25A3F49D"/>
    <w:rsid w:val="25A59431"/>
    <w:rsid w:val="25A72BE3"/>
    <w:rsid w:val="25AD7985"/>
    <w:rsid w:val="25AE59F8"/>
    <w:rsid w:val="25AFA482"/>
    <w:rsid w:val="25B2AEC4"/>
    <w:rsid w:val="25B2CCCE"/>
    <w:rsid w:val="25B940A8"/>
    <w:rsid w:val="25BB4431"/>
    <w:rsid w:val="25BC6DB7"/>
    <w:rsid w:val="25BF0022"/>
    <w:rsid w:val="25BF99B7"/>
    <w:rsid w:val="25C00467"/>
    <w:rsid w:val="25C34DAB"/>
    <w:rsid w:val="25C73DCD"/>
    <w:rsid w:val="25C81C98"/>
    <w:rsid w:val="25C9143B"/>
    <w:rsid w:val="25CAFB62"/>
    <w:rsid w:val="25CF748F"/>
    <w:rsid w:val="25D04329"/>
    <w:rsid w:val="25D35DDF"/>
    <w:rsid w:val="25D38B2E"/>
    <w:rsid w:val="25D61CFB"/>
    <w:rsid w:val="25D81FE9"/>
    <w:rsid w:val="25D8AB8B"/>
    <w:rsid w:val="25D98244"/>
    <w:rsid w:val="25DA361D"/>
    <w:rsid w:val="25DF85C1"/>
    <w:rsid w:val="25E186D2"/>
    <w:rsid w:val="25E1C7D1"/>
    <w:rsid w:val="25E20B1C"/>
    <w:rsid w:val="25E2ECCF"/>
    <w:rsid w:val="25E4E1F4"/>
    <w:rsid w:val="25E8CD03"/>
    <w:rsid w:val="25E8E2FF"/>
    <w:rsid w:val="25E9FF78"/>
    <w:rsid w:val="25EA0C09"/>
    <w:rsid w:val="25EB2A8B"/>
    <w:rsid w:val="25EBE95A"/>
    <w:rsid w:val="25EC1B93"/>
    <w:rsid w:val="25EC43FF"/>
    <w:rsid w:val="25EE5B05"/>
    <w:rsid w:val="25EEBB02"/>
    <w:rsid w:val="25F0CD3B"/>
    <w:rsid w:val="25F18CB7"/>
    <w:rsid w:val="25F2DEC0"/>
    <w:rsid w:val="25F3BE4C"/>
    <w:rsid w:val="25F3D5F9"/>
    <w:rsid w:val="25F3F22D"/>
    <w:rsid w:val="25F4847D"/>
    <w:rsid w:val="25F56397"/>
    <w:rsid w:val="25F6788E"/>
    <w:rsid w:val="25F8DE59"/>
    <w:rsid w:val="25FB5C7E"/>
    <w:rsid w:val="25FBE25E"/>
    <w:rsid w:val="25FDE31F"/>
    <w:rsid w:val="25FDE5C2"/>
    <w:rsid w:val="25FF8695"/>
    <w:rsid w:val="26034CED"/>
    <w:rsid w:val="260410D0"/>
    <w:rsid w:val="2604794B"/>
    <w:rsid w:val="26047B1A"/>
    <w:rsid w:val="2606C418"/>
    <w:rsid w:val="2608C7D3"/>
    <w:rsid w:val="260B1CC7"/>
    <w:rsid w:val="260BDA4B"/>
    <w:rsid w:val="260DF548"/>
    <w:rsid w:val="260F7BAD"/>
    <w:rsid w:val="260F88EB"/>
    <w:rsid w:val="260FD85A"/>
    <w:rsid w:val="261029F3"/>
    <w:rsid w:val="2610876C"/>
    <w:rsid w:val="261145CC"/>
    <w:rsid w:val="26138F56"/>
    <w:rsid w:val="261488FE"/>
    <w:rsid w:val="26150A3D"/>
    <w:rsid w:val="2615218D"/>
    <w:rsid w:val="26173DC9"/>
    <w:rsid w:val="2618C9ED"/>
    <w:rsid w:val="2618FB20"/>
    <w:rsid w:val="26190864"/>
    <w:rsid w:val="261B2E82"/>
    <w:rsid w:val="261BB4AA"/>
    <w:rsid w:val="261C414C"/>
    <w:rsid w:val="261CF81E"/>
    <w:rsid w:val="261E1BC3"/>
    <w:rsid w:val="2620FA5B"/>
    <w:rsid w:val="2622D124"/>
    <w:rsid w:val="26248409"/>
    <w:rsid w:val="26265B23"/>
    <w:rsid w:val="2626B000"/>
    <w:rsid w:val="2626BA4F"/>
    <w:rsid w:val="262864A3"/>
    <w:rsid w:val="26287C8C"/>
    <w:rsid w:val="2628EC06"/>
    <w:rsid w:val="262ABC4A"/>
    <w:rsid w:val="262B891D"/>
    <w:rsid w:val="262CE1D3"/>
    <w:rsid w:val="262FAA5E"/>
    <w:rsid w:val="262FDE1E"/>
    <w:rsid w:val="26301520"/>
    <w:rsid w:val="2630363B"/>
    <w:rsid w:val="263205CD"/>
    <w:rsid w:val="26326149"/>
    <w:rsid w:val="2632BF31"/>
    <w:rsid w:val="2632F70E"/>
    <w:rsid w:val="26337CB3"/>
    <w:rsid w:val="26342CA5"/>
    <w:rsid w:val="2636146D"/>
    <w:rsid w:val="2636F823"/>
    <w:rsid w:val="2637493E"/>
    <w:rsid w:val="26378C15"/>
    <w:rsid w:val="26390C88"/>
    <w:rsid w:val="263B0EBD"/>
    <w:rsid w:val="263CAC7E"/>
    <w:rsid w:val="263D18C8"/>
    <w:rsid w:val="263D9CB0"/>
    <w:rsid w:val="263E1648"/>
    <w:rsid w:val="263F3943"/>
    <w:rsid w:val="263FAC3A"/>
    <w:rsid w:val="264289BC"/>
    <w:rsid w:val="2642A05D"/>
    <w:rsid w:val="26431F21"/>
    <w:rsid w:val="264384A2"/>
    <w:rsid w:val="2645520E"/>
    <w:rsid w:val="26474293"/>
    <w:rsid w:val="26486EB5"/>
    <w:rsid w:val="26491FF7"/>
    <w:rsid w:val="264964CA"/>
    <w:rsid w:val="2649A7A5"/>
    <w:rsid w:val="2649D67B"/>
    <w:rsid w:val="264C5F38"/>
    <w:rsid w:val="264CDCEB"/>
    <w:rsid w:val="2650EC10"/>
    <w:rsid w:val="26534C49"/>
    <w:rsid w:val="26536A15"/>
    <w:rsid w:val="2653EF4B"/>
    <w:rsid w:val="26545097"/>
    <w:rsid w:val="26549AC6"/>
    <w:rsid w:val="26576385"/>
    <w:rsid w:val="2657EFD6"/>
    <w:rsid w:val="265861DC"/>
    <w:rsid w:val="2658C772"/>
    <w:rsid w:val="265BF0C9"/>
    <w:rsid w:val="265EC03E"/>
    <w:rsid w:val="265FB345"/>
    <w:rsid w:val="26610DE1"/>
    <w:rsid w:val="2661BFFE"/>
    <w:rsid w:val="26633C47"/>
    <w:rsid w:val="266845FA"/>
    <w:rsid w:val="266921B4"/>
    <w:rsid w:val="266A024A"/>
    <w:rsid w:val="266B84EC"/>
    <w:rsid w:val="266D11F1"/>
    <w:rsid w:val="266D963D"/>
    <w:rsid w:val="267002F2"/>
    <w:rsid w:val="2672B03D"/>
    <w:rsid w:val="2678DBDB"/>
    <w:rsid w:val="267979E7"/>
    <w:rsid w:val="267B7B38"/>
    <w:rsid w:val="267B960F"/>
    <w:rsid w:val="267E9D14"/>
    <w:rsid w:val="26814616"/>
    <w:rsid w:val="26814F89"/>
    <w:rsid w:val="268404AB"/>
    <w:rsid w:val="2685F3BF"/>
    <w:rsid w:val="2685FD53"/>
    <w:rsid w:val="2688F6D6"/>
    <w:rsid w:val="268BADF6"/>
    <w:rsid w:val="268F1FDF"/>
    <w:rsid w:val="268FABEB"/>
    <w:rsid w:val="2691AFC2"/>
    <w:rsid w:val="2693BA01"/>
    <w:rsid w:val="2694A053"/>
    <w:rsid w:val="2694BF7B"/>
    <w:rsid w:val="269511C1"/>
    <w:rsid w:val="26960E5C"/>
    <w:rsid w:val="26978B2F"/>
    <w:rsid w:val="2697C746"/>
    <w:rsid w:val="269AB81E"/>
    <w:rsid w:val="269AD4D8"/>
    <w:rsid w:val="269ADF7B"/>
    <w:rsid w:val="269CA7F2"/>
    <w:rsid w:val="269CAD2E"/>
    <w:rsid w:val="269EDE56"/>
    <w:rsid w:val="269F2179"/>
    <w:rsid w:val="269FE4F7"/>
    <w:rsid w:val="26A2240A"/>
    <w:rsid w:val="26A30068"/>
    <w:rsid w:val="26A33A96"/>
    <w:rsid w:val="26A36657"/>
    <w:rsid w:val="26A531AD"/>
    <w:rsid w:val="26A6B58D"/>
    <w:rsid w:val="26A6C1AF"/>
    <w:rsid w:val="26A95623"/>
    <w:rsid w:val="26AA6567"/>
    <w:rsid w:val="26AAC905"/>
    <w:rsid w:val="26ACE535"/>
    <w:rsid w:val="26AD96EA"/>
    <w:rsid w:val="26AFD1C3"/>
    <w:rsid w:val="26B01954"/>
    <w:rsid w:val="26B028F6"/>
    <w:rsid w:val="26B10767"/>
    <w:rsid w:val="26B1CB20"/>
    <w:rsid w:val="26B2346A"/>
    <w:rsid w:val="26B2D1E0"/>
    <w:rsid w:val="26B310AA"/>
    <w:rsid w:val="26B41E6C"/>
    <w:rsid w:val="26B47860"/>
    <w:rsid w:val="26B5902E"/>
    <w:rsid w:val="26B6E98D"/>
    <w:rsid w:val="26B735F3"/>
    <w:rsid w:val="26B7511A"/>
    <w:rsid w:val="26B769BA"/>
    <w:rsid w:val="26BEB6FA"/>
    <w:rsid w:val="26C025BE"/>
    <w:rsid w:val="26C092B0"/>
    <w:rsid w:val="26C33A20"/>
    <w:rsid w:val="26C6850C"/>
    <w:rsid w:val="26C819FF"/>
    <w:rsid w:val="26C9BB20"/>
    <w:rsid w:val="26CA5905"/>
    <w:rsid w:val="26CA7423"/>
    <w:rsid w:val="26CAAEB5"/>
    <w:rsid w:val="26CC8B7B"/>
    <w:rsid w:val="26CE2864"/>
    <w:rsid w:val="26CF8737"/>
    <w:rsid w:val="26D059A0"/>
    <w:rsid w:val="26D374D3"/>
    <w:rsid w:val="26D61B30"/>
    <w:rsid w:val="26D7A213"/>
    <w:rsid w:val="26D83551"/>
    <w:rsid w:val="26D90FAF"/>
    <w:rsid w:val="26D9B37A"/>
    <w:rsid w:val="26DA2260"/>
    <w:rsid w:val="26E01BDF"/>
    <w:rsid w:val="26E1B09B"/>
    <w:rsid w:val="26E33559"/>
    <w:rsid w:val="26E4C0EB"/>
    <w:rsid w:val="26E66296"/>
    <w:rsid w:val="26EA2721"/>
    <w:rsid w:val="26EB5EB1"/>
    <w:rsid w:val="26EB73A6"/>
    <w:rsid w:val="26ED7DE1"/>
    <w:rsid w:val="26EE59CF"/>
    <w:rsid w:val="26F25AF0"/>
    <w:rsid w:val="26F3452A"/>
    <w:rsid w:val="26F40D26"/>
    <w:rsid w:val="26F58D6A"/>
    <w:rsid w:val="26F6D0C2"/>
    <w:rsid w:val="26F942A7"/>
    <w:rsid w:val="26FAB72E"/>
    <w:rsid w:val="26FB2656"/>
    <w:rsid w:val="26FD735C"/>
    <w:rsid w:val="26FDDA49"/>
    <w:rsid w:val="26FEAEF6"/>
    <w:rsid w:val="26FF6D0C"/>
    <w:rsid w:val="26FF774B"/>
    <w:rsid w:val="27001613"/>
    <w:rsid w:val="27026913"/>
    <w:rsid w:val="2707E66A"/>
    <w:rsid w:val="2707F2DE"/>
    <w:rsid w:val="270855D3"/>
    <w:rsid w:val="27085983"/>
    <w:rsid w:val="270B0DF2"/>
    <w:rsid w:val="270B1C82"/>
    <w:rsid w:val="270CEC4D"/>
    <w:rsid w:val="270E99B9"/>
    <w:rsid w:val="270EE5A7"/>
    <w:rsid w:val="2712BACF"/>
    <w:rsid w:val="27173F45"/>
    <w:rsid w:val="271759D3"/>
    <w:rsid w:val="27187E1A"/>
    <w:rsid w:val="271A79C3"/>
    <w:rsid w:val="271A930C"/>
    <w:rsid w:val="271AFFD0"/>
    <w:rsid w:val="271B202A"/>
    <w:rsid w:val="271BB732"/>
    <w:rsid w:val="271D7874"/>
    <w:rsid w:val="271ED371"/>
    <w:rsid w:val="27249526"/>
    <w:rsid w:val="2725229A"/>
    <w:rsid w:val="2725C91A"/>
    <w:rsid w:val="2726AD58"/>
    <w:rsid w:val="2728EF17"/>
    <w:rsid w:val="272A57E4"/>
    <w:rsid w:val="272DAD8C"/>
    <w:rsid w:val="272DD901"/>
    <w:rsid w:val="272F6B81"/>
    <w:rsid w:val="27302E27"/>
    <w:rsid w:val="27313697"/>
    <w:rsid w:val="27347986"/>
    <w:rsid w:val="2735B01C"/>
    <w:rsid w:val="2736C0BC"/>
    <w:rsid w:val="27378432"/>
    <w:rsid w:val="273A98FB"/>
    <w:rsid w:val="273B6B32"/>
    <w:rsid w:val="273E1222"/>
    <w:rsid w:val="273E2B2A"/>
    <w:rsid w:val="27400836"/>
    <w:rsid w:val="27415058"/>
    <w:rsid w:val="274169BF"/>
    <w:rsid w:val="2741B38C"/>
    <w:rsid w:val="27438570"/>
    <w:rsid w:val="2744C36B"/>
    <w:rsid w:val="2744E5F5"/>
    <w:rsid w:val="2746C1E8"/>
    <w:rsid w:val="27473BCD"/>
    <w:rsid w:val="27474BD3"/>
    <w:rsid w:val="2749A548"/>
    <w:rsid w:val="274ABACD"/>
    <w:rsid w:val="274B419F"/>
    <w:rsid w:val="274F5F0A"/>
    <w:rsid w:val="274FF297"/>
    <w:rsid w:val="27520300"/>
    <w:rsid w:val="27528BDA"/>
    <w:rsid w:val="2752CF01"/>
    <w:rsid w:val="27555BF4"/>
    <w:rsid w:val="2758ADEF"/>
    <w:rsid w:val="275A6380"/>
    <w:rsid w:val="275AD083"/>
    <w:rsid w:val="275B8722"/>
    <w:rsid w:val="275C63C3"/>
    <w:rsid w:val="275E57D4"/>
    <w:rsid w:val="275E75AE"/>
    <w:rsid w:val="275E9869"/>
    <w:rsid w:val="275EA905"/>
    <w:rsid w:val="275F2E6E"/>
    <w:rsid w:val="275FC405"/>
    <w:rsid w:val="27635132"/>
    <w:rsid w:val="2763EC35"/>
    <w:rsid w:val="2764B57E"/>
    <w:rsid w:val="27669953"/>
    <w:rsid w:val="276B3CE3"/>
    <w:rsid w:val="276BCFC0"/>
    <w:rsid w:val="276C9EE7"/>
    <w:rsid w:val="276D6D8C"/>
    <w:rsid w:val="276EA0B3"/>
    <w:rsid w:val="276ECB56"/>
    <w:rsid w:val="276F7ED8"/>
    <w:rsid w:val="277028DC"/>
    <w:rsid w:val="2770838D"/>
    <w:rsid w:val="27715FA0"/>
    <w:rsid w:val="2771FB5F"/>
    <w:rsid w:val="27732BEF"/>
    <w:rsid w:val="2773F04A"/>
    <w:rsid w:val="27785C2D"/>
    <w:rsid w:val="2778AF69"/>
    <w:rsid w:val="27791EDD"/>
    <w:rsid w:val="2779283F"/>
    <w:rsid w:val="2779B352"/>
    <w:rsid w:val="277AFBB5"/>
    <w:rsid w:val="277BF74E"/>
    <w:rsid w:val="277DB55C"/>
    <w:rsid w:val="27831B5A"/>
    <w:rsid w:val="278501E2"/>
    <w:rsid w:val="27876FC6"/>
    <w:rsid w:val="2788063E"/>
    <w:rsid w:val="27895FB3"/>
    <w:rsid w:val="2789C781"/>
    <w:rsid w:val="278DDCC9"/>
    <w:rsid w:val="278DE55F"/>
    <w:rsid w:val="278EB396"/>
    <w:rsid w:val="278F011D"/>
    <w:rsid w:val="2793739D"/>
    <w:rsid w:val="2793DE4A"/>
    <w:rsid w:val="27953900"/>
    <w:rsid w:val="27956DCA"/>
    <w:rsid w:val="279692EB"/>
    <w:rsid w:val="27977308"/>
    <w:rsid w:val="279845A5"/>
    <w:rsid w:val="27993161"/>
    <w:rsid w:val="27993D29"/>
    <w:rsid w:val="279A9BA6"/>
    <w:rsid w:val="279DED26"/>
    <w:rsid w:val="279E39B0"/>
    <w:rsid w:val="27A09C63"/>
    <w:rsid w:val="27A63140"/>
    <w:rsid w:val="27A783BC"/>
    <w:rsid w:val="27A86A69"/>
    <w:rsid w:val="27A8AC82"/>
    <w:rsid w:val="27A9BF47"/>
    <w:rsid w:val="27AD4A36"/>
    <w:rsid w:val="27AD8892"/>
    <w:rsid w:val="27AE770C"/>
    <w:rsid w:val="27B14B03"/>
    <w:rsid w:val="27B3A7A4"/>
    <w:rsid w:val="27B4315A"/>
    <w:rsid w:val="27B4A0D4"/>
    <w:rsid w:val="27B4AB9B"/>
    <w:rsid w:val="27B75293"/>
    <w:rsid w:val="27BC4D18"/>
    <w:rsid w:val="27BF3929"/>
    <w:rsid w:val="27C020D3"/>
    <w:rsid w:val="27C0B8F2"/>
    <w:rsid w:val="27C163C4"/>
    <w:rsid w:val="27C18BD0"/>
    <w:rsid w:val="27C196CD"/>
    <w:rsid w:val="27C2AF2A"/>
    <w:rsid w:val="27C2DFF8"/>
    <w:rsid w:val="27C686CD"/>
    <w:rsid w:val="27C9DF22"/>
    <w:rsid w:val="27CAD940"/>
    <w:rsid w:val="27CB6A4D"/>
    <w:rsid w:val="27CBADBF"/>
    <w:rsid w:val="27CBDD8A"/>
    <w:rsid w:val="27CC2600"/>
    <w:rsid w:val="27D0048E"/>
    <w:rsid w:val="27D1A6AE"/>
    <w:rsid w:val="27D3A693"/>
    <w:rsid w:val="27D65E81"/>
    <w:rsid w:val="27D6676E"/>
    <w:rsid w:val="27D6BEF2"/>
    <w:rsid w:val="27D6F2FC"/>
    <w:rsid w:val="27D9577F"/>
    <w:rsid w:val="27D9BB08"/>
    <w:rsid w:val="27DC8BBE"/>
    <w:rsid w:val="27DD43A8"/>
    <w:rsid w:val="27DF2681"/>
    <w:rsid w:val="27DF7255"/>
    <w:rsid w:val="27DF929D"/>
    <w:rsid w:val="27E05C9C"/>
    <w:rsid w:val="27E4DF87"/>
    <w:rsid w:val="27E4E6A3"/>
    <w:rsid w:val="27E5479B"/>
    <w:rsid w:val="27E6446C"/>
    <w:rsid w:val="27EA7573"/>
    <w:rsid w:val="27EC4E47"/>
    <w:rsid w:val="27EC882A"/>
    <w:rsid w:val="27ECE075"/>
    <w:rsid w:val="27EDEEF0"/>
    <w:rsid w:val="27EFB88A"/>
    <w:rsid w:val="27EFC565"/>
    <w:rsid w:val="27F06872"/>
    <w:rsid w:val="27F1F6F6"/>
    <w:rsid w:val="27F41C24"/>
    <w:rsid w:val="27F4387E"/>
    <w:rsid w:val="27F56C69"/>
    <w:rsid w:val="27F5DBC9"/>
    <w:rsid w:val="27F61FCE"/>
    <w:rsid w:val="27F72CE4"/>
    <w:rsid w:val="27F7A1DD"/>
    <w:rsid w:val="27F8B936"/>
    <w:rsid w:val="27F952B1"/>
    <w:rsid w:val="27F963BE"/>
    <w:rsid w:val="27FA445F"/>
    <w:rsid w:val="27FF8407"/>
    <w:rsid w:val="28008D7D"/>
    <w:rsid w:val="280AFB3E"/>
    <w:rsid w:val="280CCA58"/>
    <w:rsid w:val="28109190"/>
    <w:rsid w:val="28122BD7"/>
    <w:rsid w:val="2815EA28"/>
    <w:rsid w:val="282344FA"/>
    <w:rsid w:val="2823E2E8"/>
    <w:rsid w:val="28259D51"/>
    <w:rsid w:val="28274AC9"/>
    <w:rsid w:val="28277E57"/>
    <w:rsid w:val="28299F57"/>
    <w:rsid w:val="282B833E"/>
    <w:rsid w:val="282C35CD"/>
    <w:rsid w:val="282C3A2E"/>
    <w:rsid w:val="282E0239"/>
    <w:rsid w:val="282EDACF"/>
    <w:rsid w:val="2830A150"/>
    <w:rsid w:val="2833DF09"/>
    <w:rsid w:val="28348320"/>
    <w:rsid w:val="28360306"/>
    <w:rsid w:val="28381B97"/>
    <w:rsid w:val="2839CC6B"/>
    <w:rsid w:val="283B1E52"/>
    <w:rsid w:val="283E80EB"/>
    <w:rsid w:val="2841AA84"/>
    <w:rsid w:val="2844D4DC"/>
    <w:rsid w:val="2844DF76"/>
    <w:rsid w:val="2845A628"/>
    <w:rsid w:val="2846EB1A"/>
    <w:rsid w:val="2847AF93"/>
    <w:rsid w:val="2847E053"/>
    <w:rsid w:val="28491E1A"/>
    <w:rsid w:val="284996CF"/>
    <w:rsid w:val="2849A1E4"/>
    <w:rsid w:val="284ABC11"/>
    <w:rsid w:val="284CC6EC"/>
    <w:rsid w:val="284EBD33"/>
    <w:rsid w:val="284ED93F"/>
    <w:rsid w:val="284FCAE0"/>
    <w:rsid w:val="28517070"/>
    <w:rsid w:val="2853469B"/>
    <w:rsid w:val="2853794C"/>
    <w:rsid w:val="285488D9"/>
    <w:rsid w:val="2854B3F8"/>
    <w:rsid w:val="28567AD6"/>
    <w:rsid w:val="2859461F"/>
    <w:rsid w:val="285A0D14"/>
    <w:rsid w:val="285A0EC4"/>
    <w:rsid w:val="285A1673"/>
    <w:rsid w:val="285A3B94"/>
    <w:rsid w:val="285CA36A"/>
    <w:rsid w:val="285F2558"/>
    <w:rsid w:val="285F41D9"/>
    <w:rsid w:val="28634CA5"/>
    <w:rsid w:val="2865B4DB"/>
    <w:rsid w:val="2869FC3D"/>
    <w:rsid w:val="286AAE0B"/>
    <w:rsid w:val="286ACA1B"/>
    <w:rsid w:val="286EE1E9"/>
    <w:rsid w:val="286F710F"/>
    <w:rsid w:val="286FD511"/>
    <w:rsid w:val="28726AA2"/>
    <w:rsid w:val="28733515"/>
    <w:rsid w:val="287351D4"/>
    <w:rsid w:val="28735E0E"/>
    <w:rsid w:val="2873B3D0"/>
    <w:rsid w:val="28749201"/>
    <w:rsid w:val="2874F7BC"/>
    <w:rsid w:val="28754BD1"/>
    <w:rsid w:val="2877EBE7"/>
    <w:rsid w:val="2879150F"/>
    <w:rsid w:val="287B811B"/>
    <w:rsid w:val="287E3395"/>
    <w:rsid w:val="287F5C03"/>
    <w:rsid w:val="2881FDA2"/>
    <w:rsid w:val="28828C9B"/>
    <w:rsid w:val="28833D52"/>
    <w:rsid w:val="2883566C"/>
    <w:rsid w:val="28838388"/>
    <w:rsid w:val="2883B7AE"/>
    <w:rsid w:val="2884C717"/>
    <w:rsid w:val="2886526F"/>
    <w:rsid w:val="2887D8A0"/>
    <w:rsid w:val="288C880B"/>
    <w:rsid w:val="288D0503"/>
    <w:rsid w:val="288DD661"/>
    <w:rsid w:val="288E6D0D"/>
    <w:rsid w:val="28900156"/>
    <w:rsid w:val="289523F5"/>
    <w:rsid w:val="28952EBE"/>
    <w:rsid w:val="28953E0C"/>
    <w:rsid w:val="28959C2F"/>
    <w:rsid w:val="289794CF"/>
    <w:rsid w:val="28980A06"/>
    <w:rsid w:val="28983554"/>
    <w:rsid w:val="28986E00"/>
    <w:rsid w:val="289B3445"/>
    <w:rsid w:val="289B676F"/>
    <w:rsid w:val="289C7937"/>
    <w:rsid w:val="289EF81B"/>
    <w:rsid w:val="28A3E425"/>
    <w:rsid w:val="28A43DF8"/>
    <w:rsid w:val="28A67D72"/>
    <w:rsid w:val="28A7341C"/>
    <w:rsid w:val="28A7BFBF"/>
    <w:rsid w:val="28A8E009"/>
    <w:rsid w:val="28A994BF"/>
    <w:rsid w:val="28A9DE64"/>
    <w:rsid w:val="28A9DE97"/>
    <w:rsid w:val="28AB10F7"/>
    <w:rsid w:val="28AB25FC"/>
    <w:rsid w:val="28AB4FFA"/>
    <w:rsid w:val="28AC4E21"/>
    <w:rsid w:val="28AD6306"/>
    <w:rsid w:val="28ADD175"/>
    <w:rsid w:val="28ADD603"/>
    <w:rsid w:val="28B1AEE9"/>
    <w:rsid w:val="28B2511D"/>
    <w:rsid w:val="28B301F4"/>
    <w:rsid w:val="28B41814"/>
    <w:rsid w:val="28B679AA"/>
    <w:rsid w:val="28B67B28"/>
    <w:rsid w:val="28B68E1A"/>
    <w:rsid w:val="28B99D2D"/>
    <w:rsid w:val="28BA8C20"/>
    <w:rsid w:val="28BAC13F"/>
    <w:rsid w:val="28BC7216"/>
    <w:rsid w:val="28BCA819"/>
    <w:rsid w:val="28C316E7"/>
    <w:rsid w:val="28C3A6CD"/>
    <w:rsid w:val="28C40507"/>
    <w:rsid w:val="28C5ABB1"/>
    <w:rsid w:val="28CA03D5"/>
    <w:rsid w:val="28CA4451"/>
    <w:rsid w:val="28CBE958"/>
    <w:rsid w:val="28CC83E2"/>
    <w:rsid w:val="28CDAF64"/>
    <w:rsid w:val="28CDEFEC"/>
    <w:rsid w:val="28CEA6C7"/>
    <w:rsid w:val="28CF783A"/>
    <w:rsid w:val="28CFFF10"/>
    <w:rsid w:val="28D13421"/>
    <w:rsid w:val="28D3611F"/>
    <w:rsid w:val="28D64AE3"/>
    <w:rsid w:val="28D92F50"/>
    <w:rsid w:val="28DC682E"/>
    <w:rsid w:val="28DD7B17"/>
    <w:rsid w:val="28DDCFFA"/>
    <w:rsid w:val="28DEC351"/>
    <w:rsid w:val="28DF4583"/>
    <w:rsid w:val="28DFBFA4"/>
    <w:rsid w:val="28E18A4D"/>
    <w:rsid w:val="28E2C181"/>
    <w:rsid w:val="28E33276"/>
    <w:rsid w:val="28E5B347"/>
    <w:rsid w:val="28E717DB"/>
    <w:rsid w:val="28E8EFBA"/>
    <w:rsid w:val="28E9E94E"/>
    <w:rsid w:val="28EAA033"/>
    <w:rsid w:val="28EB5330"/>
    <w:rsid w:val="28EC19DF"/>
    <w:rsid w:val="28ED7894"/>
    <w:rsid w:val="28F10AD9"/>
    <w:rsid w:val="28F26237"/>
    <w:rsid w:val="28F28224"/>
    <w:rsid w:val="28F4CAFB"/>
    <w:rsid w:val="28F56D10"/>
    <w:rsid w:val="28F67F72"/>
    <w:rsid w:val="28F71298"/>
    <w:rsid w:val="28F92228"/>
    <w:rsid w:val="28F9F54E"/>
    <w:rsid w:val="28FB826B"/>
    <w:rsid w:val="28FC7FEF"/>
    <w:rsid w:val="28FCDC2C"/>
    <w:rsid w:val="28FCDE00"/>
    <w:rsid w:val="28FD23A8"/>
    <w:rsid w:val="28FF1A62"/>
    <w:rsid w:val="2902320B"/>
    <w:rsid w:val="2904B545"/>
    <w:rsid w:val="2905592F"/>
    <w:rsid w:val="29056C74"/>
    <w:rsid w:val="2908940B"/>
    <w:rsid w:val="290A8E25"/>
    <w:rsid w:val="290AF67E"/>
    <w:rsid w:val="290B7D11"/>
    <w:rsid w:val="290BC5F9"/>
    <w:rsid w:val="290D20D8"/>
    <w:rsid w:val="290D3445"/>
    <w:rsid w:val="29124ADC"/>
    <w:rsid w:val="29182F5B"/>
    <w:rsid w:val="291A1FC8"/>
    <w:rsid w:val="291AA9D9"/>
    <w:rsid w:val="291C28A0"/>
    <w:rsid w:val="291D16DD"/>
    <w:rsid w:val="291F5417"/>
    <w:rsid w:val="2920874C"/>
    <w:rsid w:val="2920E6A6"/>
    <w:rsid w:val="2922D0F3"/>
    <w:rsid w:val="292343B9"/>
    <w:rsid w:val="2924C4C5"/>
    <w:rsid w:val="29265BC4"/>
    <w:rsid w:val="2927A98C"/>
    <w:rsid w:val="2927EB1A"/>
    <w:rsid w:val="2929E1FE"/>
    <w:rsid w:val="292B2442"/>
    <w:rsid w:val="292B32E7"/>
    <w:rsid w:val="292C7E62"/>
    <w:rsid w:val="292FB78A"/>
    <w:rsid w:val="2930A168"/>
    <w:rsid w:val="293446CE"/>
    <w:rsid w:val="2935E82B"/>
    <w:rsid w:val="2936D5B8"/>
    <w:rsid w:val="29377DB1"/>
    <w:rsid w:val="2937977D"/>
    <w:rsid w:val="29383F12"/>
    <w:rsid w:val="2938D281"/>
    <w:rsid w:val="293B0FE2"/>
    <w:rsid w:val="293B1048"/>
    <w:rsid w:val="293C80D8"/>
    <w:rsid w:val="293E13D6"/>
    <w:rsid w:val="293E9209"/>
    <w:rsid w:val="2940FEF3"/>
    <w:rsid w:val="2941789E"/>
    <w:rsid w:val="2941C756"/>
    <w:rsid w:val="29429532"/>
    <w:rsid w:val="2946EE26"/>
    <w:rsid w:val="2948A40F"/>
    <w:rsid w:val="294A709C"/>
    <w:rsid w:val="294B3EF8"/>
    <w:rsid w:val="294DF30F"/>
    <w:rsid w:val="294DFC01"/>
    <w:rsid w:val="294E9831"/>
    <w:rsid w:val="294F03BC"/>
    <w:rsid w:val="2953006B"/>
    <w:rsid w:val="2953A48E"/>
    <w:rsid w:val="2956A926"/>
    <w:rsid w:val="29573C20"/>
    <w:rsid w:val="2957C94C"/>
    <w:rsid w:val="2959717A"/>
    <w:rsid w:val="295CCD4D"/>
    <w:rsid w:val="295E43B8"/>
    <w:rsid w:val="295FFF5D"/>
    <w:rsid w:val="29615DD5"/>
    <w:rsid w:val="29618963"/>
    <w:rsid w:val="296243F6"/>
    <w:rsid w:val="29626B6C"/>
    <w:rsid w:val="2962C6A1"/>
    <w:rsid w:val="296328A6"/>
    <w:rsid w:val="29639261"/>
    <w:rsid w:val="29639EBE"/>
    <w:rsid w:val="296504AD"/>
    <w:rsid w:val="2967BC55"/>
    <w:rsid w:val="296905EE"/>
    <w:rsid w:val="2969EEA8"/>
    <w:rsid w:val="296A5FF3"/>
    <w:rsid w:val="296A6D4D"/>
    <w:rsid w:val="296B947C"/>
    <w:rsid w:val="296D3C7F"/>
    <w:rsid w:val="296DE30C"/>
    <w:rsid w:val="29700434"/>
    <w:rsid w:val="297299C4"/>
    <w:rsid w:val="297401B2"/>
    <w:rsid w:val="2974680B"/>
    <w:rsid w:val="2977450E"/>
    <w:rsid w:val="297896C8"/>
    <w:rsid w:val="2979180A"/>
    <w:rsid w:val="29798544"/>
    <w:rsid w:val="297A2433"/>
    <w:rsid w:val="297ADDD7"/>
    <w:rsid w:val="2980D7CB"/>
    <w:rsid w:val="2980F71B"/>
    <w:rsid w:val="2980FB5D"/>
    <w:rsid w:val="298358DB"/>
    <w:rsid w:val="29840B41"/>
    <w:rsid w:val="2986D1CF"/>
    <w:rsid w:val="2988249D"/>
    <w:rsid w:val="29893E12"/>
    <w:rsid w:val="29899971"/>
    <w:rsid w:val="298A1924"/>
    <w:rsid w:val="298C4B82"/>
    <w:rsid w:val="298DCCCD"/>
    <w:rsid w:val="298E61F1"/>
    <w:rsid w:val="298F4A41"/>
    <w:rsid w:val="298FE746"/>
    <w:rsid w:val="29900FC2"/>
    <w:rsid w:val="29917390"/>
    <w:rsid w:val="299279F7"/>
    <w:rsid w:val="299377D1"/>
    <w:rsid w:val="29939F98"/>
    <w:rsid w:val="299400AF"/>
    <w:rsid w:val="2994D630"/>
    <w:rsid w:val="2995D420"/>
    <w:rsid w:val="29991345"/>
    <w:rsid w:val="2999A261"/>
    <w:rsid w:val="299AEFF1"/>
    <w:rsid w:val="299D3FCE"/>
    <w:rsid w:val="299DC842"/>
    <w:rsid w:val="29A01EDB"/>
    <w:rsid w:val="29A21A8C"/>
    <w:rsid w:val="29A28E51"/>
    <w:rsid w:val="29A52958"/>
    <w:rsid w:val="29A640F1"/>
    <w:rsid w:val="29A712FC"/>
    <w:rsid w:val="29A906E8"/>
    <w:rsid w:val="29AA4C21"/>
    <w:rsid w:val="29AAD222"/>
    <w:rsid w:val="29ACB7DD"/>
    <w:rsid w:val="29AD11E6"/>
    <w:rsid w:val="29ADD5A7"/>
    <w:rsid w:val="29B1762C"/>
    <w:rsid w:val="29B24587"/>
    <w:rsid w:val="29B2D5B1"/>
    <w:rsid w:val="29B35E3D"/>
    <w:rsid w:val="29B392DB"/>
    <w:rsid w:val="29B4EA18"/>
    <w:rsid w:val="29B50452"/>
    <w:rsid w:val="29B61AA1"/>
    <w:rsid w:val="29B6D673"/>
    <w:rsid w:val="29B73589"/>
    <w:rsid w:val="29B9E204"/>
    <w:rsid w:val="29BAFF2C"/>
    <w:rsid w:val="29BD6E72"/>
    <w:rsid w:val="29BEA499"/>
    <w:rsid w:val="29BF4384"/>
    <w:rsid w:val="29BF8608"/>
    <w:rsid w:val="29C0A2F8"/>
    <w:rsid w:val="29C0DC28"/>
    <w:rsid w:val="29C2CCC6"/>
    <w:rsid w:val="29C4D0A1"/>
    <w:rsid w:val="29C6C7AA"/>
    <w:rsid w:val="29C8E27A"/>
    <w:rsid w:val="29C9D29A"/>
    <w:rsid w:val="29CC75EE"/>
    <w:rsid w:val="29CC9CFA"/>
    <w:rsid w:val="29CCEDD6"/>
    <w:rsid w:val="29D05381"/>
    <w:rsid w:val="29D53A90"/>
    <w:rsid w:val="29D6B872"/>
    <w:rsid w:val="29D769B1"/>
    <w:rsid w:val="29D7CDEC"/>
    <w:rsid w:val="29D8DA82"/>
    <w:rsid w:val="29DB464D"/>
    <w:rsid w:val="29DC07B0"/>
    <w:rsid w:val="29DC6BB7"/>
    <w:rsid w:val="29DC7ED8"/>
    <w:rsid w:val="29DCFC0A"/>
    <w:rsid w:val="29DCFF4D"/>
    <w:rsid w:val="29DE0857"/>
    <w:rsid w:val="29DE99ED"/>
    <w:rsid w:val="29DF63AF"/>
    <w:rsid w:val="29E23976"/>
    <w:rsid w:val="29E33FD7"/>
    <w:rsid w:val="29E5DB17"/>
    <w:rsid w:val="29E64286"/>
    <w:rsid w:val="29E7554A"/>
    <w:rsid w:val="29E764AF"/>
    <w:rsid w:val="29E8024F"/>
    <w:rsid w:val="29E9007F"/>
    <w:rsid w:val="29EF970F"/>
    <w:rsid w:val="29F0A302"/>
    <w:rsid w:val="29F55232"/>
    <w:rsid w:val="29FA3BED"/>
    <w:rsid w:val="29FA5E7D"/>
    <w:rsid w:val="29FAAF7C"/>
    <w:rsid w:val="29FAC250"/>
    <w:rsid w:val="29FAFF94"/>
    <w:rsid w:val="29FB24EB"/>
    <w:rsid w:val="29FBBD66"/>
    <w:rsid w:val="29FCDC1F"/>
    <w:rsid w:val="2A003ED1"/>
    <w:rsid w:val="2A01EE7F"/>
    <w:rsid w:val="2A035113"/>
    <w:rsid w:val="2A068913"/>
    <w:rsid w:val="2A0A2420"/>
    <w:rsid w:val="2A0A7D74"/>
    <w:rsid w:val="2A0C32D8"/>
    <w:rsid w:val="2A0C390F"/>
    <w:rsid w:val="2A0CB9A1"/>
    <w:rsid w:val="2A0CD4F7"/>
    <w:rsid w:val="2A117EDF"/>
    <w:rsid w:val="2A12BAA4"/>
    <w:rsid w:val="2A13970C"/>
    <w:rsid w:val="2A15AFE3"/>
    <w:rsid w:val="2A16502D"/>
    <w:rsid w:val="2A169403"/>
    <w:rsid w:val="2A181CFE"/>
    <w:rsid w:val="2A1AC3A8"/>
    <w:rsid w:val="2A1B22B9"/>
    <w:rsid w:val="2A1C7336"/>
    <w:rsid w:val="2A1CFD84"/>
    <w:rsid w:val="2A1D4A77"/>
    <w:rsid w:val="2A20E9FD"/>
    <w:rsid w:val="2A21BCD8"/>
    <w:rsid w:val="2A2455D9"/>
    <w:rsid w:val="2A263757"/>
    <w:rsid w:val="2A26A86B"/>
    <w:rsid w:val="2A27B613"/>
    <w:rsid w:val="2A280DC3"/>
    <w:rsid w:val="2A2C2609"/>
    <w:rsid w:val="2A326401"/>
    <w:rsid w:val="2A3447FB"/>
    <w:rsid w:val="2A34C223"/>
    <w:rsid w:val="2A351C31"/>
    <w:rsid w:val="2A353ABC"/>
    <w:rsid w:val="2A35E9F1"/>
    <w:rsid w:val="2A37C9CE"/>
    <w:rsid w:val="2A381FAF"/>
    <w:rsid w:val="2A3864B8"/>
    <w:rsid w:val="2A3BBADE"/>
    <w:rsid w:val="2A3D27CB"/>
    <w:rsid w:val="2A3E8B43"/>
    <w:rsid w:val="2A3F35BA"/>
    <w:rsid w:val="2A3F7160"/>
    <w:rsid w:val="2A40C771"/>
    <w:rsid w:val="2A41B1AF"/>
    <w:rsid w:val="2A433F58"/>
    <w:rsid w:val="2A4389EE"/>
    <w:rsid w:val="2A446686"/>
    <w:rsid w:val="2A449411"/>
    <w:rsid w:val="2A4797C1"/>
    <w:rsid w:val="2A483D48"/>
    <w:rsid w:val="2A48428E"/>
    <w:rsid w:val="2A489D30"/>
    <w:rsid w:val="2A490983"/>
    <w:rsid w:val="2A4A4B7E"/>
    <w:rsid w:val="2A4AEFA0"/>
    <w:rsid w:val="2A4B8BFA"/>
    <w:rsid w:val="2A4C428D"/>
    <w:rsid w:val="2A4CCA3E"/>
    <w:rsid w:val="2A4DC582"/>
    <w:rsid w:val="2A4EAA51"/>
    <w:rsid w:val="2A4F06D8"/>
    <w:rsid w:val="2A505768"/>
    <w:rsid w:val="2A50C113"/>
    <w:rsid w:val="2A524B89"/>
    <w:rsid w:val="2A52AA71"/>
    <w:rsid w:val="2A546F4D"/>
    <w:rsid w:val="2A555938"/>
    <w:rsid w:val="2A556D8E"/>
    <w:rsid w:val="2A56A298"/>
    <w:rsid w:val="2A56B4F5"/>
    <w:rsid w:val="2A56E183"/>
    <w:rsid w:val="2A5A821F"/>
    <w:rsid w:val="2A5B4C55"/>
    <w:rsid w:val="2A5CA9EE"/>
    <w:rsid w:val="2A5EA396"/>
    <w:rsid w:val="2A6097F8"/>
    <w:rsid w:val="2A61D589"/>
    <w:rsid w:val="2A62EB05"/>
    <w:rsid w:val="2A6342DB"/>
    <w:rsid w:val="2A67DC7E"/>
    <w:rsid w:val="2A68B101"/>
    <w:rsid w:val="2A690E61"/>
    <w:rsid w:val="2A693518"/>
    <w:rsid w:val="2A69F17E"/>
    <w:rsid w:val="2A6A4401"/>
    <w:rsid w:val="2A6E3151"/>
    <w:rsid w:val="2A6FB662"/>
    <w:rsid w:val="2A70E1FC"/>
    <w:rsid w:val="2A7139EE"/>
    <w:rsid w:val="2A71E3C7"/>
    <w:rsid w:val="2A73CF4C"/>
    <w:rsid w:val="2A74A368"/>
    <w:rsid w:val="2A766948"/>
    <w:rsid w:val="2A7914F0"/>
    <w:rsid w:val="2A7BD17E"/>
    <w:rsid w:val="2A7D49B6"/>
    <w:rsid w:val="2A7DB8AE"/>
    <w:rsid w:val="2A80E076"/>
    <w:rsid w:val="2A820ACE"/>
    <w:rsid w:val="2A8269CF"/>
    <w:rsid w:val="2A82E9FE"/>
    <w:rsid w:val="2A84ABAF"/>
    <w:rsid w:val="2A855C94"/>
    <w:rsid w:val="2A85BDF9"/>
    <w:rsid w:val="2A868C45"/>
    <w:rsid w:val="2A87074F"/>
    <w:rsid w:val="2A87162D"/>
    <w:rsid w:val="2A87F7F7"/>
    <w:rsid w:val="2A8822E8"/>
    <w:rsid w:val="2A8A00CC"/>
    <w:rsid w:val="2A8D7273"/>
    <w:rsid w:val="2A8DB8D3"/>
    <w:rsid w:val="2A927415"/>
    <w:rsid w:val="2A939BBF"/>
    <w:rsid w:val="2A952EF4"/>
    <w:rsid w:val="2A95EC30"/>
    <w:rsid w:val="2A9648FA"/>
    <w:rsid w:val="2A98DA9E"/>
    <w:rsid w:val="2A99442B"/>
    <w:rsid w:val="2A9CA587"/>
    <w:rsid w:val="2A9DF25E"/>
    <w:rsid w:val="2A9F2472"/>
    <w:rsid w:val="2AA00AA3"/>
    <w:rsid w:val="2AA05BF6"/>
    <w:rsid w:val="2AA2B209"/>
    <w:rsid w:val="2AA386A6"/>
    <w:rsid w:val="2AA4980A"/>
    <w:rsid w:val="2AA6AD31"/>
    <w:rsid w:val="2AA70093"/>
    <w:rsid w:val="2AA7C69C"/>
    <w:rsid w:val="2AA7FFEB"/>
    <w:rsid w:val="2AA85C0C"/>
    <w:rsid w:val="2AA8BC24"/>
    <w:rsid w:val="2AA9D3D2"/>
    <w:rsid w:val="2AAA4842"/>
    <w:rsid w:val="2AAB4AA4"/>
    <w:rsid w:val="2AABAA48"/>
    <w:rsid w:val="2AAD65C8"/>
    <w:rsid w:val="2AADE08B"/>
    <w:rsid w:val="2AB13E4C"/>
    <w:rsid w:val="2AB33856"/>
    <w:rsid w:val="2AB37315"/>
    <w:rsid w:val="2AB37A43"/>
    <w:rsid w:val="2AB64B89"/>
    <w:rsid w:val="2AB7CDF3"/>
    <w:rsid w:val="2AB86931"/>
    <w:rsid w:val="2AB894DD"/>
    <w:rsid w:val="2ABAE60A"/>
    <w:rsid w:val="2ABB4CE5"/>
    <w:rsid w:val="2ABD46D3"/>
    <w:rsid w:val="2ABE24BF"/>
    <w:rsid w:val="2AC0774E"/>
    <w:rsid w:val="2AC240CD"/>
    <w:rsid w:val="2AC4522D"/>
    <w:rsid w:val="2AC57BB0"/>
    <w:rsid w:val="2AC6D224"/>
    <w:rsid w:val="2AC70A14"/>
    <w:rsid w:val="2AC7369F"/>
    <w:rsid w:val="2ACAD633"/>
    <w:rsid w:val="2ACBF7DE"/>
    <w:rsid w:val="2ACEB6FE"/>
    <w:rsid w:val="2ACFB34A"/>
    <w:rsid w:val="2AD1E747"/>
    <w:rsid w:val="2AD22A1D"/>
    <w:rsid w:val="2AD3B825"/>
    <w:rsid w:val="2AD4509B"/>
    <w:rsid w:val="2AD4D3E5"/>
    <w:rsid w:val="2AD78911"/>
    <w:rsid w:val="2AD80F19"/>
    <w:rsid w:val="2AD8EA99"/>
    <w:rsid w:val="2ADA2501"/>
    <w:rsid w:val="2ADA260D"/>
    <w:rsid w:val="2ADA6BA4"/>
    <w:rsid w:val="2ADAAB9E"/>
    <w:rsid w:val="2ADC1759"/>
    <w:rsid w:val="2ADD2E48"/>
    <w:rsid w:val="2ADDBB1C"/>
    <w:rsid w:val="2ADF1612"/>
    <w:rsid w:val="2AE05CA0"/>
    <w:rsid w:val="2AE05FB1"/>
    <w:rsid w:val="2AE13FD9"/>
    <w:rsid w:val="2AE1F67F"/>
    <w:rsid w:val="2AE2DD99"/>
    <w:rsid w:val="2AE300BD"/>
    <w:rsid w:val="2AE5776E"/>
    <w:rsid w:val="2AE7D005"/>
    <w:rsid w:val="2AEAA5CD"/>
    <w:rsid w:val="2AEC9A92"/>
    <w:rsid w:val="2AED439F"/>
    <w:rsid w:val="2AEE58F9"/>
    <w:rsid w:val="2AF133C6"/>
    <w:rsid w:val="2AF14571"/>
    <w:rsid w:val="2AF16633"/>
    <w:rsid w:val="2AF33125"/>
    <w:rsid w:val="2AF5B9C5"/>
    <w:rsid w:val="2AF5DCCF"/>
    <w:rsid w:val="2AF68467"/>
    <w:rsid w:val="2AF68A26"/>
    <w:rsid w:val="2AF6D6C1"/>
    <w:rsid w:val="2AF8FE5D"/>
    <w:rsid w:val="2AF9A094"/>
    <w:rsid w:val="2AFA078B"/>
    <w:rsid w:val="2AFA44FB"/>
    <w:rsid w:val="2AFCBA28"/>
    <w:rsid w:val="2AFD3D96"/>
    <w:rsid w:val="2AFF918F"/>
    <w:rsid w:val="2B005436"/>
    <w:rsid w:val="2B023324"/>
    <w:rsid w:val="2B025ED9"/>
    <w:rsid w:val="2B04B2CF"/>
    <w:rsid w:val="2B053F27"/>
    <w:rsid w:val="2B054A76"/>
    <w:rsid w:val="2B062B55"/>
    <w:rsid w:val="2B08387B"/>
    <w:rsid w:val="2B09A2ED"/>
    <w:rsid w:val="2B09BE23"/>
    <w:rsid w:val="2B0B3A34"/>
    <w:rsid w:val="2B0C4795"/>
    <w:rsid w:val="2B0F291C"/>
    <w:rsid w:val="2B109ACC"/>
    <w:rsid w:val="2B11F377"/>
    <w:rsid w:val="2B12F513"/>
    <w:rsid w:val="2B1615F8"/>
    <w:rsid w:val="2B168A7A"/>
    <w:rsid w:val="2B173F69"/>
    <w:rsid w:val="2B1798F7"/>
    <w:rsid w:val="2B17DFDC"/>
    <w:rsid w:val="2B1AA819"/>
    <w:rsid w:val="2B1B3AE4"/>
    <w:rsid w:val="2B1BB1CD"/>
    <w:rsid w:val="2B1C5465"/>
    <w:rsid w:val="2B1EDCB3"/>
    <w:rsid w:val="2B1F3BB1"/>
    <w:rsid w:val="2B2080F5"/>
    <w:rsid w:val="2B213D4C"/>
    <w:rsid w:val="2B23529A"/>
    <w:rsid w:val="2B247A6C"/>
    <w:rsid w:val="2B261E62"/>
    <w:rsid w:val="2B298E1A"/>
    <w:rsid w:val="2B2AA977"/>
    <w:rsid w:val="2B2BC2E4"/>
    <w:rsid w:val="2B31721F"/>
    <w:rsid w:val="2B31A4EC"/>
    <w:rsid w:val="2B340C17"/>
    <w:rsid w:val="2B3468DC"/>
    <w:rsid w:val="2B3529D8"/>
    <w:rsid w:val="2B357BDC"/>
    <w:rsid w:val="2B36A45A"/>
    <w:rsid w:val="2B37DF66"/>
    <w:rsid w:val="2B3B7D58"/>
    <w:rsid w:val="2B3C40C8"/>
    <w:rsid w:val="2B3CDAFD"/>
    <w:rsid w:val="2B3ED288"/>
    <w:rsid w:val="2B3FF810"/>
    <w:rsid w:val="2B4061A8"/>
    <w:rsid w:val="2B414B93"/>
    <w:rsid w:val="2B42CAEB"/>
    <w:rsid w:val="2B43CA78"/>
    <w:rsid w:val="2B44599F"/>
    <w:rsid w:val="2B4C0E00"/>
    <w:rsid w:val="2B4C28CE"/>
    <w:rsid w:val="2B50FDE8"/>
    <w:rsid w:val="2B539EAE"/>
    <w:rsid w:val="2B550A4A"/>
    <w:rsid w:val="2B569684"/>
    <w:rsid w:val="2B572FEA"/>
    <w:rsid w:val="2B57A104"/>
    <w:rsid w:val="2B5A35FD"/>
    <w:rsid w:val="2B5B5C41"/>
    <w:rsid w:val="2B5C32CC"/>
    <w:rsid w:val="2B5CA545"/>
    <w:rsid w:val="2B5CC2CE"/>
    <w:rsid w:val="2B608AB6"/>
    <w:rsid w:val="2B60FF21"/>
    <w:rsid w:val="2B618392"/>
    <w:rsid w:val="2B6278C5"/>
    <w:rsid w:val="2B631C7A"/>
    <w:rsid w:val="2B634376"/>
    <w:rsid w:val="2B6515F0"/>
    <w:rsid w:val="2B658870"/>
    <w:rsid w:val="2B6C2742"/>
    <w:rsid w:val="2B6CB727"/>
    <w:rsid w:val="2B6EAAE1"/>
    <w:rsid w:val="2B6FBB51"/>
    <w:rsid w:val="2B7172F9"/>
    <w:rsid w:val="2B739E1D"/>
    <w:rsid w:val="2B741C00"/>
    <w:rsid w:val="2B743837"/>
    <w:rsid w:val="2B75731F"/>
    <w:rsid w:val="2B7667E7"/>
    <w:rsid w:val="2B772B3C"/>
    <w:rsid w:val="2B776DAF"/>
    <w:rsid w:val="2B77898A"/>
    <w:rsid w:val="2B7795E0"/>
    <w:rsid w:val="2B795BA5"/>
    <w:rsid w:val="2B79D68B"/>
    <w:rsid w:val="2B7C6923"/>
    <w:rsid w:val="2B804300"/>
    <w:rsid w:val="2B80FF94"/>
    <w:rsid w:val="2B81A7D5"/>
    <w:rsid w:val="2B827CB1"/>
    <w:rsid w:val="2B860D4E"/>
    <w:rsid w:val="2B8758B7"/>
    <w:rsid w:val="2B88A004"/>
    <w:rsid w:val="2B8A8EA4"/>
    <w:rsid w:val="2B8B292C"/>
    <w:rsid w:val="2B8BCB3B"/>
    <w:rsid w:val="2B8F42D6"/>
    <w:rsid w:val="2B90A579"/>
    <w:rsid w:val="2B91ED87"/>
    <w:rsid w:val="2B94679C"/>
    <w:rsid w:val="2B953205"/>
    <w:rsid w:val="2B9660DF"/>
    <w:rsid w:val="2B969502"/>
    <w:rsid w:val="2B985940"/>
    <w:rsid w:val="2B98BBDE"/>
    <w:rsid w:val="2B99D715"/>
    <w:rsid w:val="2B9B5471"/>
    <w:rsid w:val="2B9B5EA8"/>
    <w:rsid w:val="2B9CEAF9"/>
    <w:rsid w:val="2B9D7939"/>
    <w:rsid w:val="2B9EF278"/>
    <w:rsid w:val="2B9F250D"/>
    <w:rsid w:val="2BA197BE"/>
    <w:rsid w:val="2BA2983D"/>
    <w:rsid w:val="2BA2B006"/>
    <w:rsid w:val="2BA85291"/>
    <w:rsid w:val="2BA86455"/>
    <w:rsid w:val="2BAB3EDA"/>
    <w:rsid w:val="2BADDF1A"/>
    <w:rsid w:val="2BAE6675"/>
    <w:rsid w:val="2BB0E644"/>
    <w:rsid w:val="2BB1040A"/>
    <w:rsid w:val="2BB25F44"/>
    <w:rsid w:val="2BB28A6F"/>
    <w:rsid w:val="2BB35F65"/>
    <w:rsid w:val="2BB4B841"/>
    <w:rsid w:val="2BB5C146"/>
    <w:rsid w:val="2BB65FD1"/>
    <w:rsid w:val="2BB9802F"/>
    <w:rsid w:val="2BBA2D5D"/>
    <w:rsid w:val="2BBB70F0"/>
    <w:rsid w:val="2BBBA65B"/>
    <w:rsid w:val="2BBBB2AF"/>
    <w:rsid w:val="2BBC4AE7"/>
    <w:rsid w:val="2BBE13D3"/>
    <w:rsid w:val="2BBF53EF"/>
    <w:rsid w:val="2BC15D7F"/>
    <w:rsid w:val="2BC16A47"/>
    <w:rsid w:val="2BC1988A"/>
    <w:rsid w:val="2BC1CA66"/>
    <w:rsid w:val="2BC32C19"/>
    <w:rsid w:val="2BC461A3"/>
    <w:rsid w:val="2BCAA70D"/>
    <w:rsid w:val="2BCB22A7"/>
    <w:rsid w:val="2BCB94E7"/>
    <w:rsid w:val="2BCC2A5A"/>
    <w:rsid w:val="2BCD4850"/>
    <w:rsid w:val="2BCE5603"/>
    <w:rsid w:val="2BCED2A2"/>
    <w:rsid w:val="2BD05A43"/>
    <w:rsid w:val="2BD0ADD1"/>
    <w:rsid w:val="2BD5AF84"/>
    <w:rsid w:val="2BD6C9A8"/>
    <w:rsid w:val="2BDAAB3F"/>
    <w:rsid w:val="2BDD3BC1"/>
    <w:rsid w:val="2BDE52AE"/>
    <w:rsid w:val="2BDEC577"/>
    <w:rsid w:val="2BDEF8E3"/>
    <w:rsid w:val="2BE1E015"/>
    <w:rsid w:val="2BE2199B"/>
    <w:rsid w:val="2BE326C3"/>
    <w:rsid w:val="2BE48B41"/>
    <w:rsid w:val="2BE6C503"/>
    <w:rsid w:val="2BE70C68"/>
    <w:rsid w:val="2BE89EF9"/>
    <w:rsid w:val="2BE8ADCE"/>
    <w:rsid w:val="2BE8FEEC"/>
    <w:rsid w:val="2BE9F172"/>
    <w:rsid w:val="2BEB268D"/>
    <w:rsid w:val="2BEBA742"/>
    <w:rsid w:val="2BED8109"/>
    <w:rsid w:val="2BEFB9BF"/>
    <w:rsid w:val="2BF0206C"/>
    <w:rsid w:val="2BF0719B"/>
    <w:rsid w:val="2BF2853C"/>
    <w:rsid w:val="2BF40526"/>
    <w:rsid w:val="2BF4AA80"/>
    <w:rsid w:val="2BF4D9F3"/>
    <w:rsid w:val="2BF57EAB"/>
    <w:rsid w:val="2BF5A92C"/>
    <w:rsid w:val="2BF5F740"/>
    <w:rsid w:val="2BF6026A"/>
    <w:rsid w:val="2BF654C2"/>
    <w:rsid w:val="2BF70BB5"/>
    <w:rsid w:val="2BF710DC"/>
    <w:rsid w:val="2BF814F5"/>
    <w:rsid w:val="2BF8B17D"/>
    <w:rsid w:val="2BF94779"/>
    <w:rsid w:val="2BF99F60"/>
    <w:rsid w:val="2BFD4BE5"/>
    <w:rsid w:val="2BFE2A05"/>
    <w:rsid w:val="2BFE6E36"/>
    <w:rsid w:val="2BFFC5CF"/>
    <w:rsid w:val="2BFFF8B5"/>
    <w:rsid w:val="2C024FA4"/>
    <w:rsid w:val="2C031485"/>
    <w:rsid w:val="2C065D66"/>
    <w:rsid w:val="2C081A6D"/>
    <w:rsid w:val="2C099E1E"/>
    <w:rsid w:val="2C0A3019"/>
    <w:rsid w:val="2C0B5B82"/>
    <w:rsid w:val="2C0C1D71"/>
    <w:rsid w:val="2C0E8660"/>
    <w:rsid w:val="2C10CF9F"/>
    <w:rsid w:val="2C11C284"/>
    <w:rsid w:val="2C132D59"/>
    <w:rsid w:val="2C15064A"/>
    <w:rsid w:val="2C15E79B"/>
    <w:rsid w:val="2C184331"/>
    <w:rsid w:val="2C1B5580"/>
    <w:rsid w:val="2C1E66F8"/>
    <w:rsid w:val="2C1EC05F"/>
    <w:rsid w:val="2C21826C"/>
    <w:rsid w:val="2C222290"/>
    <w:rsid w:val="2C23DAF9"/>
    <w:rsid w:val="2C247FBB"/>
    <w:rsid w:val="2C26821E"/>
    <w:rsid w:val="2C28770E"/>
    <w:rsid w:val="2C296B1D"/>
    <w:rsid w:val="2C2979A8"/>
    <w:rsid w:val="2C2A82FD"/>
    <w:rsid w:val="2C2AA0FC"/>
    <w:rsid w:val="2C2CF51A"/>
    <w:rsid w:val="2C2F52A4"/>
    <w:rsid w:val="2C31E4D7"/>
    <w:rsid w:val="2C326B95"/>
    <w:rsid w:val="2C3295A5"/>
    <w:rsid w:val="2C32DAC0"/>
    <w:rsid w:val="2C33A1B5"/>
    <w:rsid w:val="2C3418FE"/>
    <w:rsid w:val="2C3432AD"/>
    <w:rsid w:val="2C3845A5"/>
    <w:rsid w:val="2C38A089"/>
    <w:rsid w:val="2C392998"/>
    <w:rsid w:val="2C39383A"/>
    <w:rsid w:val="2C396B5A"/>
    <w:rsid w:val="2C412186"/>
    <w:rsid w:val="2C420611"/>
    <w:rsid w:val="2C4355C7"/>
    <w:rsid w:val="2C44C41D"/>
    <w:rsid w:val="2C458D06"/>
    <w:rsid w:val="2C485E35"/>
    <w:rsid w:val="2C4B1572"/>
    <w:rsid w:val="2C4BD563"/>
    <w:rsid w:val="2C4D5397"/>
    <w:rsid w:val="2C4D8585"/>
    <w:rsid w:val="2C4F4E4A"/>
    <w:rsid w:val="2C4F927B"/>
    <w:rsid w:val="2C501818"/>
    <w:rsid w:val="2C507383"/>
    <w:rsid w:val="2C53901C"/>
    <w:rsid w:val="2C5A693C"/>
    <w:rsid w:val="2C5AE960"/>
    <w:rsid w:val="2C5B097A"/>
    <w:rsid w:val="2C5B21E8"/>
    <w:rsid w:val="2C5C905B"/>
    <w:rsid w:val="2C5E1711"/>
    <w:rsid w:val="2C638876"/>
    <w:rsid w:val="2C64DB2A"/>
    <w:rsid w:val="2C6558C9"/>
    <w:rsid w:val="2C65F9D8"/>
    <w:rsid w:val="2C66C065"/>
    <w:rsid w:val="2C6AD208"/>
    <w:rsid w:val="2C6C63D1"/>
    <w:rsid w:val="2C6D402A"/>
    <w:rsid w:val="2C6FCA54"/>
    <w:rsid w:val="2C72E22E"/>
    <w:rsid w:val="2C74F99C"/>
    <w:rsid w:val="2C766FEF"/>
    <w:rsid w:val="2C7A8CFF"/>
    <w:rsid w:val="2C7B08EE"/>
    <w:rsid w:val="2C7BDD39"/>
    <w:rsid w:val="2C7BF468"/>
    <w:rsid w:val="2C81909B"/>
    <w:rsid w:val="2C84885E"/>
    <w:rsid w:val="2C867930"/>
    <w:rsid w:val="2C87971C"/>
    <w:rsid w:val="2C8859EB"/>
    <w:rsid w:val="2C8882FC"/>
    <w:rsid w:val="2C8D365C"/>
    <w:rsid w:val="2C8DBCDA"/>
    <w:rsid w:val="2C8E7E29"/>
    <w:rsid w:val="2C8E8035"/>
    <w:rsid w:val="2C905637"/>
    <w:rsid w:val="2C934A5D"/>
    <w:rsid w:val="2C9636AE"/>
    <w:rsid w:val="2C96FE2E"/>
    <w:rsid w:val="2C9A0C6E"/>
    <w:rsid w:val="2C9AD6DF"/>
    <w:rsid w:val="2C9B6178"/>
    <w:rsid w:val="2C9BB86A"/>
    <w:rsid w:val="2CA37310"/>
    <w:rsid w:val="2CA4690C"/>
    <w:rsid w:val="2CA73F6A"/>
    <w:rsid w:val="2CA7DEB3"/>
    <w:rsid w:val="2CA817F6"/>
    <w:rsid w:val="2CA9BEB7"/>
    <w:rsid w:val="2CAA07B6"/>
    <w:rsid w:val="2CAB0F58"/>
    <w:rsid w:val="2CADB9D5"/>
    <w:rsid w:val="2CB13D83"/>
    <w:rsid w:val="2CB1894A"/>
    <w:rsid w:val="2CB2E289"/>
    <w:rsid w:val="2CB32B0D"/>
    <w:rsid w:val="2CB34CEA"/>
    <w:rsid w:val="2CB37899"/>
    <w:rsid w:val="2CB3DA62"/>
    <w:rsid w:val="2CB3E1DF"/>
    <w:rsid w:val="2CB41ADC"/>
    <w:rsid w:val="2CB5B8AD"/>
    <w:rsid w:val="2CB6AD5F"/>
    <w:rsid w:val="2CB6F814"/>
    <w:rsid w:val="2CB96840"/>
    <w:rsid w:val="2CB972E1"/>
    <w:rsid w:val="2CBC0FEF"/>
    <w:rsid w:val="2CBE8BD4"/>
    <w:rsid w:val="2CBFCA5A"/>
    <w:rsid w:val="2CBFDACA"/>
    <w:rsid w:val="2CC0CAA1"/>
    <w:rsid w:val="2CC39A5C"/>
    <w:rsid w:val="2CC3AFFC"/>
    <w:rsid w:val="2CC4AB8F"/>
    <w:rsid w:val="2CC5C616"/>
    <w:rsid w:val="2CC5ED6D"/>
    <w:rsid w:val="2CC60C29"/>
    <w:rsid w:val="2CC7BA9E"/>
    <w:rsid w:val="2CC8D731"/>
    <w:rsid w:val="2CC93075"/>
    <w:rsid w:val="2CC937CC"/>
    <w:rsid w:val="2CC94CEC"/>
    <w:rsid w:val="2CCAAA13"/>
    <w:rsid w:val="2CCAC7D4"/>
    <w:rsid w:val="2CCADE1C"/>
    <w:rsid w:val="2CCB36D1"/>
    <w:rsid w:val="2CCB3EA3"/>
    <w:rsid w:val="2CCE0DE6"/>
    <w:rsid w:val="2CCE1FE7"/>
    <w:rsid w:val="2CD16927"/>
    <w:rsid w:val="2CD47D95"/>
    <w:rsid w:val="2CD4B30C"/>
    <w:rsid w:val="2CD5A861"/>
    <w:rsid w:val="2CD644C3"/>
    <w:rsid w:val="2CD6D807"/>
    <w:rsid w:val="2CD8050F"/>
    <w:rsid w:val="2CD97DA4"/>
    <w:rsid w:val="2CDA8E11"/>
    <w:rsid w:val="2CDB2872"/>
    <w:rsid w:val="2CDBBE10"/>
    <w:rsid w:val="2CDC322A"/>
    <w:rsid w:val="2CDC6FB4"/>
    <w:rsid w:val="2CDCDBD5"/>
    <w:rsid w:val="2CE07AED"/>
    <w:rsid w:val="2CE5BBDD"/>
    <w:rsid w:val="2CE65499"/>
    <w:rsid w:val="2CE927BD"/>
    <w:rsid w:val="2CEA36E6"/>
    <w:rsid w:val="2CEEA496"/>
    <w:rsid w:val="2CEF6E7D"/>
    <w:rsid w:val="2CF0EF85"/>
    <w:rsid w:val="2CF11883"/>
    <w:rsid w:val="2CF1CDF1"/>
    <w:rsid w:val="2CF291EC"/>
    <w:rsid w:val="2CF31D36"/>
    <w:rsid w:val="2CF40307"/>
    <w:rsid w:val="2CF5F57B"/>
    <w:rsid w:val="2CF65D9B"/>
    <w:rsid w:val="2CF70DC7"/>
    <w:rsid w:val="2CF8DE00"/>
    <w:rsid w:val="2CFB2AC7"/>
    <w:rsid w:val="2CFD1D0C"/>
    <w:rsid w:val="2CFD2C38"/>
    <w:rsid w:val="2CFEA1A5"/>
    <w:rsid w:val="2CFF4823"/>
    <w:rsid w:val="2CFF58F3"/>
    <w:rsid w:val="2D00233C"/>
    <w:rsid w:val="2D01A4C7"/>
    <w:rsid w:val="2D054EA9"/>
    <w:rsid w:val="2D058308"/>
    <w:rsid w:val="2D068B3C"/>
    <w:rsid w:val="2D077418"/>
    <w:rsid w:val="2D080446"/>
    <w:rsid w:val="2D08340B"/>
    <w:rsid w:val="2D0CDAE3"/>
    <w:rsid w:val="2D0E623D"/>
    <w:rsid w:val="2D138420"/>
    <w:rsid w:val="2D13FB1A"/>
    <w:rsid w:val="2D150F2A"/>
    <w:rsid w:val="2D18FBC0"/>
    <w:rsid w:val="2D198AA0"/>
    <w:rsid w:val="2D1B529F"/>
    <w:rsid w:val="2D1BCD04"/>
    <w:rsid w:val="2D1D4677"/>
    <w:rsid w:val="2D1DE059"/>
    <w:rsid w:val="2D1F0569"/>
    <w:rsid w:val="2D20427C"/>
    <w:rsid w:val="2D22EF06"/>
    <w:rsid w:val="2D234060"/>
    <w:rsid w:val="2D23A9E6"/>
    <w:rsid w:val="2D23F2BD"/>
    <w:rsid w:val="2D27D2B0"/>
    <w:rsid w:val="2D2A17D8"/>
    <w:rsid w:val="2D2A31B1"/>
    <w:rsid w:val="2D2B0247"/>
    <w:rsid w:val="2D2C5747"/>
    <w:rsid w:val="2D2C836A"/>
    <w:rsid w:val="2D2EDDF8"/>
    <w:rsid w:val="2D31F059"/>
    <w:rsid w:val="2D34F026"/>
    <w:rsid w:val="2D350602"/>
    <w:rsid w:val="2D357E1A"/>
    <w:rsid w:val="2D35E3B9"/>
    <w:rsid w:val="2D395186"/>
    <w:rsid w:val="2D3B93DB"/>
    <w:rsid w:val="2D3BBD1F"/>
    <w:rsid w:val="2D3C05B2"/>
    <w:rsid w:val="2D3E545E"/>
    <w:rsid w:val="2D3E8A15"/>
    <w:rsid w:val="2D3EC8BB"/>
    <w:rsid w:val="2D4086E8"/>
    <w:rsid w:val="2D413347"/>
    <w:rsid w:val="2D41737F"/>
    <w:rsid w:val="2D43E3DA"/>
    <w:rsid w:val="2D43EB66"/>
    <w:rsid w:val="2D473784"/>
    <w:rsid w:val="2D473D6A"/>
    <w:rsid w:val="2D4B393D"/>
    <w:rsid w:val="2D4B9C66"/>
    <w:rsid w:val="2D4DE037"/>
    <w:rsid w:val="2D4FB8AA"/>
    <w:rsid w:val="2D51E1F9"/>
    <w:rsid w:val="2D529E3D"/>
    <w:rsid w:val="2D52FD34"/>
    <w:rsid w:val="2D532B73"/>
    <w:rsid w:val="2D53E219"/>
    <w:rsid w:val="2D5403AA"/>
    <w:rsid w:val="2D5575CC"/>
    <w:rsid w:val="2D56802B"/>
    <w:rsid w:val="2D576222"/>
    <w:rsid w:val="2D576CA1"/>
    <w:rsid w:val="2D58708A"/>
    <w:rsid w:val="2D5B396C"/>
    <w:rsid w:val="2D5B9777"/>
    <w:rsid w:val="2D5C6814"/>
    <w:rsid w:val="2D5CB1EE"/>
    <w:rsid w:val="2D5D84D6"/>
    <w:rsid w:val="2D5EF58B"/>
    <w:rsid w:val="2D610D60"/>
    <w:rsid w:val="2D613304"/>
    <w:rsid w:val="2D65F620"/>
    <w:rsid w:val="2D6BC4CA"/>
    <w:rsid w:val="2D6C29E1"/>
    <w:rsid w:val="2D6D1A05"/>
    <w:rsid w:val="2D6D2584"/>
    <w:rsid w:val="2D6D7219"/>
    <w:rsid w:val="2D6DC162"/>
    <w:rsid w:val="2D6E45F8"/>
    <w:rsid w:val="2D6EC833"/>
    <w:rsid w:val="2D6EE40E"/>
    <w:rsid w:val="2D7175E8"/>
    <w:rsid w:val="2D76F473"/>
    <w:rsid w:val="2D78A9F0"/>
    <w:rsid w:val="2D78FA84"/>
    <w:rsid w:val="2D7AC506"/>
    <w:rsid w:val="2D7B81BA"/>
    <w:rsid w:val="2D7BCB41"/>
    <w:rsid w:val="2D7C9BEA"/>
    <w:rsid w:val="2D7D8D84"/>
    <w:rsid w:val="2D7E272B"/>
    <w:rsid w:val="2D821E1D"/>
    <w:rsid w:val="2D8534FA"/>
    <w:rsid w:val="2D855D13"/>
    <w:rsid w:val="2D861253"/>
    <w:rsid w:val="2D870A84"/>
    <w:rsid w:val="2D87660A"/>
    <w:rsid w:val="2D886C81"/>
    <w:rsid w:val="2D88BFAF"/>
    <w:rsid w:val="2D8A9229"/>
    <w:rsid w:val="2D8BF5D7"/>
    <w:rsid w:val="2D916861"/>
    <w:rsid w:val="2D941205"/>
    <w:rsid w:val="2D96C94E"/>
    <w:rsid w:val="2D98806C"/>
    <w:rsid w:val="2D994B83"/>
    <w:rsid w:val="2D9A07FA"/>
    <w:rsid w:val="2D9A87CC"/>
    <w:rsid w:val="2D9C1872"/>
    <w:rsid w:val="2D9DFF82"/>
    <w:rsid w:val="2D9E2B72"/>
    <w:rsid w:val="2DA19118"/>
    <w:rsid w:val="2DA228C0"/>
    <w:rsid w:val="2DA2DEAC"/>
    <w:rsid w:val="2DA5C6E2"/>
    <w:rsid w:val="2DA9AA18"/>
    <w:rsid w:val="2DABE3BD"/>
    <w:rsid w:val="2DAD0D14"/>
    <w:rsid w:val="2DB0D4CB"/>
    <w:rsid w:val="2DB1B7FC"/>
    <w:rsid w:val="2DB33AB8"/>
    <w:rsid w:val="2DB671AC"/>
    <w:rsid w:val="2DB711ED"/>
    <w:rsid w:val="2DBC49D5"/>
    <w:rsid w:val="2DC01E0A"/>
    <w:rsid w:val="2DC03E55"/>
    <w:rsid w:val="2DC32DE0"/>
    <w:rsid w:val="2DC42BBF"/>
    <w:rsid w:val="2DC4E787"/>
    <w:rsid w:val="2DC4EE38"/>
    <w:rsid w:val="2DC556FF"/>
    <w:rsid w:val="2DC649D7"/>
    <w:rsid w:val="2DCA97B6"/>
    <w:rsid w:val="2DCB2B69"/>
    <w:rsid w:val="2DCD02E6"/>
    <w:rsid w:val="2DCD6A47"/>
    <w:rsid w:val="2DCFB88D"/>
    <w:rsid w:val="2DD02C23"/>
    <w:rsid w:val="2DD326B1"/>
    <w:rsid w:val="2DD586A0"/>
    <w:rsid w:val="2DD664D4"/>
    <w:rsid w:val="2DD75BDA"/>
    <w:rsid w:val="2DD76D2E"/>
    <w:rsid w:val="2DD88415"/>
    <w:rsid w:val="2DDBE9D2"/>
    <w:rsid w:val="2DDC1618"/>
    <w:rsid w:val="2DDC9E93"/>
    <w:rsid w:val="2DDF65FB"/>
    <w:rsid w:val="2DE1B9EB"/>
    <w:rsid w:val="2DE1F5A5"/>
    <w:rsid w:val="2DE684AE"/>
    <w:rsid w:val="2DE7E42F"/>
    <w:rsid w:val="2DE8DA27"/>
    <w:rsid w:val="2DE8E0B8"/>
    <w:rsid w:val="2DEF95D3"/>
    <w:rsid w:val="2DEFB024"/>
    <w:rsid w:val="2DF5C1AC"/>
    <w:rsid w:val="2DF65DE2"/>
    <w:rsid w:val="2DF7E00F"/>
    <w:rsid w:val="2DFC12DD"/>
    <w:rsid w:val="2DFCEE6A"/>
    <w:rsid w:val="2DFD6568"/>
    <w:rsid w:val="2DFE70E7"/>
    <w:rsid w:val="2DFE90E8"/>
    <w:rsid w:val="2DFF0259"/>
    <w:rsid w:val="2DFF307A"/>
    <w:rsid w:val="2E031216"/>
    <w:rsid w:val="2E033914"/>
    <w:rsid w:val="2E03513C"/>
    <w:rsid w:val="2E04EA85"/>
    <w:rsid w:val="2E04ECFC"/>
    <w:rsid w:val="2E05881E"/>
    <w:rsid w:val="2E05DE33"/>
    <w:rsid w:val="2E06772C"/>
    <w:rsid w:val="2E06E7B7"/>
    <w:rsid w:val="2E0A0B8E"/>
    <w:rsid w:val="2E0AC71F"/>
    <w:rsid w:val="2E0B6F5F"/>
    <w:rsid w:val="2E0CE541"/>
    <w:rsid w:val="2E0DC943"/>
    <w:rsid w:val="2E0E14EE"/>
    <w:rsid w:val="2E0ED1D6"/>
    <w:rsid w:val="2E0F44E0"/>
    <w:rsid w:val="2E115CD8"/>
    <w:rsid w:val="2E1317AD"/>
    <w:rsid w:val="2E14E625"/>
    <w:rsid w:val="2E15F1D7"/>
    <w:rsid w:val="2E15F9A4"/>
    <w:rsid w:val="2E16AA1D"/>
    <w:rsid w:val="2E171F74"/>
    <w:rsid w:val="2E1883BE"/>
    <w:rsid w:val="2E1A6B6B"/>
    <w:rsid w:val="2E1C6ADF"/>
    <w:rsid w:val="2E1D0A28"/>
    <w:rsid w:val="2E217D2D"/>
    <w:rsid w:val="2E233C79"/>
    <w:rsid w:val="2E248BE4"/>
    <w:rsid w:val="2E25FE4E"/>
    <w:rsid w:val="2E262CD8"/>
    <w:rsid w:val="2E26BDC9"/>
    <w:rsid w:val="2E26DB0D"/>
    <w:rsid w:val="2E287157"/>
    <w:rsid w:val="2E287D07"/>
    <w:rsid w:val="2E2A16E3"/>
    <w:rsid w:val="2E2E7246"/>
    <w:rsid w:val="2E30C4C2"/>
    <w:rsid w:val="2E30E362"/>
    <w:rsid w:val="2E3353F6"/>
    <w:rsid w:val="2E378047"/>
    <w:rsid w:val="2E3AAE32"/>
    <w:rsid w:val="2E3B632C"/>
    <w:rsid w:val="2E3B8ECE"/>
    <w:rsid w:val="2E3C3D23"/>
    <w:rsid w:val="2E3C45FC"/>
    <w:rsid w:val="2E3CFA99"/>
    <w:rsid w:val="2E3DE58D"/>
    <w:rsid w:val="2E3EB468"/>
    <w:rsid w:val="2E40EE04"/>
    <w:rsid w:val="2E42439C"/>
    <w:rsid w:val="2E42C813"/>
    <w:rsid w:val="2E430D95"/>
    <w:rsid w:val="2E436734"/>
    <w:rsid w:val="2E447298"/>
    <w:rsid w:val="2E471C1F"/>
    <w:rsid w:val="2E48149E"/>
    <w:rsid w:val="2E489074"/>
    <w:rsid w:val="2E48BE5A"/>
    <w:rsid w:val="2E48F4B1"/>
    <w:rsid w:val="2E4C3EF8"/>
    <w:rsid w:val="2E4C8567"/>
    <w:rsid w:val="2E4D7B80"/>
    <w:rsid w:val="2E577988"/>
    <w:rsid w:val="2E57F011"/>
    <w:rsid w:val="2E59D0CE"/>
    <w:rsid w:val="2E5A7D94"/>
    <w:rsid w:val="2E5BBE32"/>
    <w:rsid w:val="2E5C5EFA"/>
    <w:rsid w:val="2E5C788C"/>
    <w:rsid w:val="2E5F7D8A"/>
    <w:rsid w:val="2E5FE08E"/>
    <w:rsid w:val="2E621169"/>
    <w:rsid w:val="2E62B6C3"/>
    <w:rsid w:val="2E637D5C"/>
    <w:rsid w:val="2E63C9D9"/>
    <w:rsid w:val="2E642820"/>
    <w:rsid w:val="2E642E06"/>
    <w:rsid w:val="2E67C29B"/>
    <w:rsid w:val="2E68EBA0"/>
    <w:rsid w:val="2E6B7927"/>
    <w:rsid w:val="2E6CDCF0"/>
    <w:rsid w:val="2E6E5323"/>
    <w:rsid w:val="2E6E54B7"/>
    <w:rsid w:val="2E6E8308"/>
    <w:rsid w:val="2E7413BF"/>
    <w:rsid w:val="2E75EE6E"/>
    <w:rsid w:val="2E76666B"/>
    <w:rsid w:val="2E777D9A"/>
    <w:rsid w:val="2E78910B"/>
    <w:rsid w:val="2E78D12F"/>
    <w:rsid w:val="2E7AC0BA"/>
    <w:rsid w:val="2E7C6DFD"/>
    <w:rsid w:val="2E7CB30C"/>
    <w:rsid w:val="2E7DB862"/>
    <w:rsid w:val="2E7DF84D"/>
    <w:rsid w:val="2E7E9532"/>
    <w:rsid w:val="2E7EEC22"/>
    <w:rsid w:val="2E8049C4"/>
    <w:rsid w:val="2E807321"/>
    <w:rsid w:val="2E816AD6"/>
    <w:rsid w:val="2E83E193"/>
    <w:rsid w:val="2E86E516"/>
    <w:rsid w:val="2E88ED52"/>
    <w:rsid w:val="2E894492"/>
    <w:rsid w:val="2E8B245B"/>
    <w:rsid w:val="2E8B3BE5"/>
    <w:rsid w:val="2E8BD806"/>
    <w:rsid w:val="2E8EB043"/>
    <w:rsid w:val="2E90DADF"/>
    <w:rsid w:val="2E92D466"/>
    <w:rsid w:val="2E94DB94"/>
    <w:rsid w:val="2E950920"/>
    <w:rsid w:val="2E955620"/>
    <w:rsid w:val="2E95CAAD"/>
    <w:rsid w:val="2E97D6C9"/>
    <w:rsid w:val="2E9880CB"/>
    <w:rsid w:val="2E98A221"/>
    <w:rsid w:val="2E9C59FC"/>
    <w:rsid w:val="2E9D0564"/>
    <w:rsid w:val="2E9D4D85"/>
    <w:rsid w:val="2E9E4DB6"/>
    <w:rsid w:val="2E9E9A81"/>
    <w:rsid w:val="2E9E9D8D"/>
    <w:rsid w:val="2E9FECA5"/>
    <w:rsid w:val="2EA10C34"/>
    <w:rsid w:val="2EA1EF3E"/>
    <w:rsid w:val="2EA2563E"/>
    <w:rsid w:val="2EA2DB55"/>
    <w:rsid w:val="2EA49AD2"/>
    <w:rsid w:val="2EA55F3A"/>
    <w:rsid w:val="2EA5600D"/>
    <w:rsid w:val="2EA7D9A0"/>
    <w:rsid w:val="2EA7E3F3"/>
    <w:rsid w:val="2EA92EB6"/>
    <w:rsid w:val="2EAA3F91"/>
    <w:rsid w:val="2EAB3A80"/>
    <w:rsid w:val="2EAC2A35"/>
    <w:rsid w:val="2EAD100C"/>
    <w:rsid w:val="2EAF417E"/>
    <w:rsid w:val="2EAFE88A"/>
    <w:rsid w:val="2EB00662"/>
    <w:rsid w:val="2EB12071"/>
    <w:rsid w:val="2EB18F08"/>
    <w:rsid w:val="2EB28EB6"/>
    <w:rsid w:val="2EB2AC92"/>
    <w:rsid w:val="2EB3AB87"/>
    <w:rsid w:val="2EB61100"/>
    <w:rsid w:val="2EB8EAC1"/>
    <w:rsid w:val="2EB9E7D0"/>
    <w:rsid w:val="2EBAF074"/>
    <w:rsid w:val="2EBBCAF6"/>
    <w:rsid w:val="2EBCC390"/>
    <w:rsid w:val="2EBD0DC2"/>
    <w:rsid w:val="2EBDFAC8"/>
    <w:rsid w:val="2EBE4228"/>
    <w:rsid w:val="2EC15532"/>
    <w:rsid w:val="2EC4B4DE"/>
    <w:rsid w:val="2EC603F0"/>
    <w:rsid w:val="2EC6D858"/>
    <w:rsid w:val="2EC85255"/>
    <w:rsid w:val="2EC853CB"/>
    <w:rsid w:val="2ECC7146"/>
    <w:rsid w:val="2ECCC877"/>
    <w:rsid w:val="2ECF8B11"/>
    <w:rsid w:val="2ED0457F"/>
    <w:rsid w:val="2ED20C26"/>
    <w:rsid w:val="2ED2AC12"/>
    <w:rsid w:val="2ED32E3C"/>
    <w:rsid w:val="2ED3C785"/>
    <w:rsid w:val="2ED3D2A3"/>
    <w:rsid w:val="2ED48BBB"/>
    <w:rsid w:val="2ED624AB"/>
    <w:rsid w:val="2ED69AE9"/>
    <w:rsid w:val="2ED6AD3E"/>
    <w:rsid w:val="2ED6F69F"/>
    <w:rsid w:val="2ED71001"/>
    <w:rsid w:val="2ED8BDF0"/>
    <w:rsid w:val="2ED97FA7"/>
    <w:rsid w:val="2ED9B798"/>
    <w:rsid w:val="2EDA32C2"/>
    <w:rsid w:val="2EDBA97D"/>
    <w:rsid w:val="2EDC625D"/>
    <w:rsid w:val="2EDD292C"/>
    <w:rsid w:val="2EDFBA7F"/>
    <w:rsid w:val="2EE01632"/>
    <w:rsid w:val="2EE04A94"/>
    <w:rsid w:val="2EE1D999"/>
    <w:rsid w:val="2EE25449"/>
    <w:rsid w:val="2EE2B10F"/>
    <w:rsid w:val="2EE2DC3A"/>
    <w:rsid w:val="2EE4653F"/>
    <w:rsid w:val="2EE6B3DF"/>
    <w:rsid w:val="2EE6D354"/>
    <w:rsid w:val="2EE74764"/>
    <w:rsid w:val="2EE7E5EC"/>
    <w:rsid w:val="2EE8BF68"/>
    <w:rsid w:val="2EE9DA01"/>
    <w:rsid w:val="2EEA4322"/>
    <w:rsid w:val="2EEA4498"/>
    <w:rsid w:val="2EEB2A53"/>
    <w:rsid w:val="2EEED892"/>
    <w:rsid w:val="2EEF655F"/>
    <w:rsid w:val="2EEFC270"/>
    <w:rsid w:val="2EF226FC"/>
    <w:rsid w:val="2EF40B16"/>
    <w:rsid w:val="2EF53C15"/>
    <w:rsid w:val="2EF5C7C2"/>
    <w:rsid w:val="2EF663C8"/>
    <w:rsid w:val="2EF66A2A"/>
    <w:rsid w:val="2EF83CB0"/>
    <w:rsid w:val="2EF92850"/>
    <w:rsid w:val="2EFC8F3C"/>
    <w:rsid w:val="2EFE4988"/>
    <w:rsid w:val="2EFE4D3E"/>
    <w:rsid w:val="2EFF9DC2"/>
    <w:rsid w:val="2EFFE513"/>
    <w:rsid w:val="2F00A01F"/>
    <w:rsid w:val="2F06F25A"/>
    <w:rsid w:val="2F078714"/>
    <w:rsid w:val="2F082879"/>
    <w:rsid w:val="2F0887A9"/>
    <w:rsid w:val="2F09CD81"/>
    <w:rsid w:val="2F0A8833"/>
    <w:rsid w:val="2F0B7B12"/>
    <w:rsid w:val="2F0CA700"/>
    <w:rsid w:val="2F0E98F0"/>
    <w:rsid w:val="2F0F7B06"/>
    <w:rsid w:val="2F10A487"/>
    <w:rsid w:val="2F10FB9C"/>
    <w:rsid w:val="2F121691"/>
    <w:rsid w:val="2F124E73"/>
    <w:rsid w:val="2F137615"/>
    <w:rsid w:val="2F15D94B"/>
    <w:rsid w:val="2F16634E"/>
    <w:rsid w:val="2F181661"/>
    <w:rsid w:val="2F19215A"/>
    <w:rsid w:val="2F1B2B08"/>
    <w:rsid w:val="2F1C1608"/>
    <w:rsid w:val="2F1CB48C"/>
    <w:rsid w:val="2F1FA8F0"/>
    <w:rsid w:val="2F212617"/>
    <w:rsid w:val="2F233D01"/>
    <w:rsid w:val="2F261F06"/>
    <w:rsid w:val="2F27D4F5"/>
    <w:rsid w:val="2F284CA5"/>
    <w:rsid w:val="2F28BE87"/>
    <w:rsid w:val="2F2A2438"/>
    <w:rsid w:val="2F2A3452"/>
    <w:rsid w:val="2F2A42A7"/>
    <w:rsid w:val="2F2CA3F2"/>
    <w:rsid w:val="2F2CA74B"/>
    <w:rsid w:val="2F2D3070"/>
    <w:rsid w:val="2F2EAC18"/>
    <w:rsid w:val="2F30601A"/>
    <w:rsid w:val="2F31C716"/>
    <w:rsid w:val="2F323138"/>
    <w:rsid w:val="2F32AF82"/>
    <w:rsid w:val="2F335158"/>
    <w:rsid w:val="2F36173A"/>
    <w:rsid w:val="2F37E454"/>
    <w:rsid w:val="2F37FE6E"/>
    <w:rsid w:val="2F38AAE4"/>
    <w:rsid w:val="2F39570B"/>
    <w:rsid w:val="2F39D35C"/>
    <w:rsid w:val="2F39FD69"/>
    <w:rsid w:val="2F3A1B0A"/>
    <w:rsid w:val="2F3D6179"/>
    <w:rsid w:val="2F403FA1"/>
    <w:rsid w:val="2F410D54"/>
    <w:rsid w:val="2F414708"/>
    <w:rsid w:val="2F421304"/>
    <w:rsid w:val="2F430C49"/>
    <w:rsid w:val="2F451EB1"/>
    <w:rsid w:val="2F45D3D8"/>
    <w:rsid w:val="2F46D7A5"/>
    <w:rsid w:val="2F478FC0"/>
    <w:rsid w:val="2F47D1CD"/>
    <w:rsid w:val="2F47DB68"/>
    <w:rsid w:val="2F482263"/>
    <w:rsid w:val="2F484924"/>
    <w:rsid w:val="2F4CFF66"/>
    <w:rsid w:val="2F4DAA6F"/>
    <w:rsid w:val="2F4F6A17"/>
    <w:rsid w:val="2F503AE2"/>
    <w:rsid w:val="2F522773"/>
    <w:rsid w:val="2F564302"/>
    <w:rsid w:val="2F595306"/>
    <w:rsid w:val="2F5B08EE"/>
    <w:rsid w:val="2F5E66B3"/>
    <w:rsid w:val="2F5ED0B2"/>
    <w:rsid w:val="2F608F42"/>
    <w:rsid w:val="2F615B4E"/>
    <w:rsid w:val="2F61FA23"/>
    <w:rsid w:val="2F63805C"/>
    <w:rsid w:val="2F665F43"/>
    <w:rsid w:val="2F66EB78"/>
    <w:rsid w:val="2F66FA58"/>
    <w:rsid w:val="2F686C85"/>
    <w:rsid w:val="2F692A48"/>
    <w:rsid w:val="2F69472E"/>
    <w:rsid w:val="2F6AD5F9"/>
    <w:rsid w:val="2F6C02CB"/>
    <w:rsid w:val="2F6C7183"/>
    <w:rsid w:val="2F6DC666"/>
    <w:rsid w:val="2F6ED7CA"/>
    <w:rsid w:val="2F6F189D"/>
    <w:rsid w:val="2F723048"/>
    <w:rsid w:val="2F72E978"/>
    <w:rsid w:val="2F7586DD"/>
    <w:rsid w:val="2F77F82E"/>
    <w:rsid w:val="2F791962"/>
    <w:rsid w:val="2F7B141E"/>
    <w:rsid w:val="2F7C9D4B"/>
    <w:rsid w:val="2F7E962C"/>
    <w:rsid w:val="2F7F36D9"/>
    <w:rsid w:val="2F80ABCA"/>
    <w:rsid w:val="2F810452"/>
    <w:rsid w:val="2F833B4D"/>
    <w:rsid w:val="2F85C79F"/>
    <w:rsid w:val="2F86D24B"/>
    <w:rsid w:val="2F874933"/>
    <w:rsid w:val="2F8885B8"/>
    <w:rsid w:val="2F8AC0C0"/>
    <w:rsid w:val="2F8FF64B"/>
    <w:rsid w:val="2F935D02"/>
    <w:rsid w:val="2F9415FF"/>
    <w:rsid w:val="2F96C91A"/>
    <w:rsid w:val="2F9721CB"/>
    <w:rsid w:val="2F972840"/>
    <w:rsid w:val="2F9740BD"/>
    <w:rsid w:val="2F9803BD"/>
    <w:rsid w:val="2F98540A"/>
    <w:rsid w:val="2F9A90B7"/>
    <w:rsid w:val="2F9AA5B4"/>
    <w:rsid w:val="2F9ABDA9"/>
    <w:rsid w:val="2F9F76CA"/>
    <w:rsid w:val="2F9F873A"/>
    <w:rsid w:val="2F9FB7A8"/>
    <w:rsid w:val="2F9FDDE4"/>
    <w:rsid w:val="2FA0BAE6"/>
    <w:rsid w:val="2FA1003F"/>
    <w:rsid w:val="2FA39ED4"/>
    <w:rsid w:val="2FA59B40"/>
    <w:rsid w:val="2FA63E9C"/>
    <w:rsid w:val="2FA73FC0"/>
    <w:rsid w:val="2FA79AB4"/>
    <w:rsid w:val="2FA84225"/>
    <w:rsid w:val="2FA8A9BB"/>
    <w:rsid w:val="2FA96E93"/>
    <w:rsid w:val="2FAA7EAC"/>
    <w:rsid w:val="2FB2FCE9"/>
    <w:rsid w:val="2FB39046"/>
    <w:rsid w:val="2FB437E9"/>
    <w:rsid w:val="2FB59346"/>
    <w:rsid w:val="2FB59DB9"/>
    <w:rsid w:val="2FB60D77"/>
    <w:rsid w:val="2FB6DD7E"/>
    <w:rsid w:val="2FBA02FA"/>
    <w:rsid w:val="2FBC3706"/>
    <w:rsid w:val="2FBC92B3"/>
    <w:rsid w:val="2FBD3CB9"/>
    <w:rsid w:val="2FBD9E75"/>
    <w:rsid w:val="2FC0CD7F"/>
    <w:rsid w:val="2FC1A975"/>
    <w:rsid w:val="2FC5C953"/>
    <w:rsid w:val="2FC8C7C4"/>
    <w:rsid w:val="2FCA2BD7"/>
    <w:rsid w:val="2FCA50AA"/>
    <w:rsid w:val="2FCB2048"/>
    <w:rsid w:val="2FCC08CF"/>
    <w:rsid w:val="2FCDA0DD"/>
    <w:rsid w:val="2FCFBD3D"/>
    <w:rsid w:val="2FD026C3"/>
    <w:rsid w:val="2FD038D5"/>
    <w:rsid w:val="2FD03FAF"/>
    <w:rsid w:val="2FD2202F"/>
    <w:rsid w:val="2FD22E1D"/>
    <w:rsid w:val="2FD36E71"/>
    <w:rsid w:val="2FD5C62B"/>
    <w:rsid w:val="2FD6C19F"/>
    <w:rsid w:val="2FDB6560"/>
    <w:rsid w:val="2FDE1DFB"/>
    <w:rsid w:val="2FDF494E"/>
    <w:rsid w:val="2FDFF2CE"/>
    <w:rsid w:val="2FE09490"/>
    <w:rsid w:val="2FE12D8C"/>
    <w:rsid w:val="2FE5C337"/>
    <w:rsid w:val="2FE66341"/>
    <w:rsid w:val="2FE6905E"/>
    <w:rsid w:val="2FEA3B67"/>
    <w:rsid w:val="2FEC67A7"/>
    <w:rsid w:val="2FEC8899"/>
    <w:rsid w:val="2FF00459"/>
    <w:rsid w:val="2FF05300"/>
    <w:rsid w:val="2FF25F0E"/>
    <w:rsid w:val="2FF3A81B"/>
    <w:rsid w:val="2FF4B14E"/>
    <w:rsid w:val="2FF5490D"/>
    <w:rsid w:val="2FF54DD2"/>
    <w:rsid w:val="2FF5EA3F"/>
    <w:rsid w:val="2FF62AAB"/>
    <w:rsid w:val="2FF6B500"/>
    <w:rsid w:val="2FFA45E0"/>
    <w:rsid w:val="2FFB59AD"/>
    <w:rsid w:val="2FFBF347"/>
    <w:rsid w:val="2FFD50F0"/>
    <w:rsid w:val="2FFE0A6B"/>
    <w:rsid w:val="2FFF1176"/>
    <w:rsid w:val="2FFF84B5"/>
    <w:rsid w:val="2FFFAB12"/>
    <w:rsid w:val="300001EE"/>
    <w:rsid w:val="30000A88"/>
    <w:rsid w:val="30005556"/>
    <w:rsid w:val="30053F69"/>
    <w:rsid w:val="3005FDA3"/>
    <w:rsid w:val="30069936"/>
    <w:rsid w:val="3007C0DA"/>
    <w:rsid w:val="300DAC32"/>
    <w:rsid w:val="300E6B5F"/>
    <w:rsid w:val="300F9737"/>
    <w:rsid w:val="30100725"/>
    <w:rsid w:val="3010170C"/>
    <w:rsid w:val="301059D4"/>
    <w:rsid w:val="3012147E"/>
    <w:rsid w:val="30172B09"/>
    <w:rsid w:val="30181CCD"/>
    <w:rsid w:val="30186605"/>
    <w:rsid w:val="301A704B"/>
    <w:rsid w:val="301B9095"/>
    <w:rsid w:val="301CBD2C"/>
    <w:rsid w:val="301D6324"/>
    <w:rsid w:val="301DAC44"/>
    <w:rsid w:val="301F13C4"/>
    <w:rsid w:val="301F13C8"/>
    <w:rsid w:val="301F9D1B"/>
    <w:rsid w:val="30204A48"/>
    <w:rsid w:val="3020A957"/>
    <w:rsid w:val="3023C0A8"/>
    <w:rsid w:val="30245D5C"/>
    <w:rsid w:val="30251189"/>
    <w:rsid w:val="30253E30"/>
    <w:rsid w:val="3025B902"/>
    <w:rsid w:val="30299DC8"/>
    <w:rsid w:val="302A2E9C"/>
    <w:rsid w:val="302C8956"/>
    <w:rsid w:val="302E38A5"/>
    <w:rsid w:val="30304ACF"/>
    <w:rsid w:val="30320E50"/>
    <w:rsid w:val="3033430B"/>
    <w:rsid w:val="3034221A"/>
    <w:rsid w:val="303520BE"/>
    <w:rsid w:val="3035BC2A"/>
    <w:rsid w:val="3036696B"/>
    <w:rsid w:val="303861B8"/>
    <w:rsid w:val="3039E2C7"/>
    <w:rsid w:val="303B9AFC"/>
    <w:rsid w:val="303C105E"/>
    <w:rsid w:val="303D6339"/>
    <w:rsid w:val="303ED14C"/>
    <w:rsid w:val="303F5996"/>
    <w:rsid w:val="30425A5D"/>
    <w:rsid w:val="30445863"/>
    <w:rsid w:val="30471CBF"/>
    <w:rsid w:val="304A447F"/>
    <w:rsid w:val="304D5A08"/>
    <w:rsid w:val="304D5EF1"/>
    <w:rsid w:val="304E6DCD"/>
    <w:rsid w:val="304EC6F8"/>
    <w:rsid w:val="3050EA27"/>
    <w:rsid w:val="305149BA"/>
    <w:rsid w:val="3051551C"/>
    <w:rsid w:val="3051D4D8"/>
    <w:rsid w:val="3053A7E7"/>
    <w:rsid w:val="30544516"/>
    <w:rsid w:val="30549C1C"/>
    <w:rsid w:val="3057468C"/>
    <w:rsid w:val="3058AEFE"/>
    <w:rsid w:val="3058AF5B"/>
    <w:rsid w:val="305937DE"/>
    <w:rsid w:val="30596F4C"/>
    <w:rsid w:val="305C1775"/>
    <w:rsid w:val="305E3B30"/>
    <w:rsid w:val="305EAA3C"/>
    <w:rsid w:val="305F9A4C"/>
    <w:rsid w:val="305FDA6B"/>
    <w:rsid w:val="3062F97A"/>
    <w:rsid w:val="3065DC3E"/>
    <w:rsid w:val="30667627"/>
    <w:rsid w:val="306AB6CE"/>
    <w:rsid w:val="306ACB22"/>
    <w:rsid w:val="306C287A"/>
    <w:rsid w:val="306CAF6A"/>
    <w:rsid w:val="306F78D2"/>
    <w:rsid w:val="307237FF"/>
    <w:rsid w:val="3074F55A"/>
    <w:rsid w:val="30756FC8"/>
    <w:rsid w:val="30779269"/>
    <w:rsid w:val="30799C87"/>
    <w:rsid w:val="307B8996"/>
    <w:rsid w:val="307C7440"/>
    <w:rsid w:val="307E1315"/>
    <w:rsid w:val="307EF6B9"/>
    <w:rsid w:val="307F9B7D"/>
    <w:rsid w:val="30810557"/>
    <w:rsid w:val="308384AA"/>
    <w:rsid w:val="3083DA34"/>
    <w:rsid w:val="308469AB"/>
    <w:rsid w:val="3084A51A"/>
    <w:rsid w:val="3085AD44"/>
    <w:rsid w:val="308D81BB"/>
    <w:rsid w:val="308DFF15"/>
    <w:rsid w:val="3092760B"/>
    <w:rsid w:val="3092A5F1"/>
    <w:rsid w:val="309470D1"/>
    <w:rsid w:val="30977950"/>
    <w:rsid w:val="30988754"/>
    <w:rsid w:val="309A1D05"/>
    <w:rsid w:val="309AC5FA"/>
    <w:rsid w:val="309BE23F"/>
    <w:rsid w:val="309D9B3C"/>
    <w:rsid w:val="309DE656"/>
    <w:rsid w:val="309ED39E"/>
    <w:rsid w:val="30A050BE"/>
    <w:rsid w:val="30A0E616"/>
    <w:rsid w:val="30A1772C"/>
    <w:rsid w:val="30A1DE66"/>
    <w:rsid w:val="30A23A70"/>
    <w:rsid w:val="30A5CF5F"/>
    <w:rsid w:val="30A65733"/>
    <w:rsid w:val="30AB1090"/>
    <w:rsid w:val="30B04485"/>
    <w:rsid w:val="30B0E24E"/>
    <w:rsid w:val="30B16C46"/>
    <w:rsid w:val="30B2A0C8"/>
    <w:rsid w:val="30B3D3CF"/>
    <w:rsid w:val="30B4FED1"/>
    <w:rsid w:val="30B847B3"/>
    <w:rsid w:val="30B98306"/>
    <w:rsid w:val="30BB395B"/>
    <w:rsid w:val="30BCDE33"/>
    <w:rsid w:val="30BF3B46"/>
    <w:rsid w:val="30C1186B"/>
    <w:rsid w:val="30C15724"/>
    <w:rsid w:val="30C2FAB8"/>
    <w:rsid w:val="30C4FFEC"/>
    <w:rsid w:val="30C51BA6"/>
    <w:rsid w:val="30C57FD3"/>
    <w:rsid w:val="30C87CF1"/>
    <w:rsid w:val="30C8C18F"/>
    <w:rsid w:val="30C8EE88"/>
    <w:rsid w:val="30C928D4"/>
    <w:rsid w:val="30CBD107"/>
    <w:rsid w:val="30CC6B1C"/>
    <w:rsid w:val="30CD29E2"/>
    <w:rsid w:val="30CD5DA9"/>
    <w:rsid w:val="30CF4D13"/>
    <w:rsid w:val="30D0DC81"/>
    <w:rsid w:val="30D301BD"/>
    <w:rsid w:val="30D3303C"/>
    <w:rsid w:val="30D36758"/>
    <w:rsid w:val="30D6A425"/>
    <w:rsid w:val="30D7BD70"/>
    <w:rsid w:val="30D8BBB7"/>
    <w:rsid w:val="30DA673C"/>
    <w:rsid w:val="30DB4CDB"/>
    <w:rsid w:val="30DC4C83"/>
    <w:rsid w:val="30DD75FD"/>
    <w:rsid w:val="30DDC6D1"/>
    <w:rsid w:val="30E0F907"/>
    <w:rsid w:val="30E1C876"/>
    <w:rsid w:val="30E3462F"/>
    <w:rsid w:val="30E3A7CF"/>
    <w:rsid w:val="30E4ADD6"/>
    <w:rsid w:val="30E536AA"/>
    <w:rsid w:val="30E7D64A"/>
    <w:rsid w:val="30E8E5A8"/>
    <w:rsid w:val="30EA3CDD"/>
    <w:rsid w:val="30F32DC6"/>
    <w:rsid w:val="30F360F3"/>
    <w:rsid w:val="30F3AC02"/>
    <w:rsid w:val="30F59005"/>
    <w:rsid w:val="30F6EC0A"/>
    <w:rsid w:val="30F74E13"/>
    <w:rsid w:val="30F7B9C3"/>
    <w:rsid w:val="30F7CB80"/>
    <w:rsid w:val="30F889CF"/>
    <w:rsid w:val="30FDC836"/>
    <w:rsid w:val="30FF1C2C"/>
    <w:rsid w:val="31003E03"/>
    <w:rsid w:val="31007F54"/>
    <w:rsid w:val="310098DA"/>
    <w:rsid w:val="310137E4"/>
    <w:rsid w:val="31016C3B"/>
    <w:rsid w:val="31060282"/>
    <w:rsid w:val="3106D8C9"/>
    <w:rsid w:val="3107A379"/>
    <w:rsid w:val="3107A7D2"/>
    <w:rsid w:val="3108488E"/>
    <w:rsid w:val="310F61CB"/>
    <w:rsid w:val="3111573E"/>
    <w:rsid w:val="31139B29"/>
    <w:rsid w:val="3117C8CC"/>
    <w:rsid w:val="3119431F"/>
    <w:rsid w:val="311F0A5D"/>
    <w:rsid w:val="311F4E41"/>
    <w:rsid w:val="311FC836"/>
    <w:rsid w:val="31202DE6"/>
    <w:rsid w:val="31203F12"/>
    <w:rsid w:val="31242B25"/>
    <w:rsid w:val="31245B6D"/>
    <w:rsid w:val="3124F1A9"/>
    <w:rsid w:val="31269095"/>
    <w:rsid w:val="312C0B7A"/>
    <w:rsid w:val="312C553A"/>
    <w:rsid w:val="312E491C"/>
    <w:rsid w:val="312F8C89"/>
    <w:rsid w:val="312FB31B"/>
    <w:rsid w:val="31334D04"/>
    <w:rsid w:val="3133825B"/>
    <w:rsid w:val="3133E253"/>
    <w:rsid w:val="3134EC62"/>
    <w:rsid w:val="313679E1"/>
    <w:rsid w:val="313BC093"/>
    <w:rsid w:val="313BD0D1"/>
    <w:rsid w:val="313EA0A0"/>
    <w:rsid w:val="313EA245"/>
    <w:rsid w:val="313FD74B"/>
    <w:rsid w:val="313FFF08"/>
    <w:rsid w:val="31405416"/>
    <w:rsid w:val="3140C0A7"/>
    <w:rsid w:val="3141BE1E"/>
    <w:rsid w:val="3141C924"/>
    <w:rsid w:val="31440854"/>
    <w:rsid w:val="314468B0"/>
    <w:rsid w:val="31449315"/>
    <w:rsid w:val="3144E4F8"/>
    <w:rsid w:val="314705D3"/>
    <w:rsid w:val="3148ADB3"/>
    <w:rsid w:val="31492C5C"/>
    <w:rsid w:val="31494EA3"/>
    <w:rsid w:val="31497ABF"/>
    <w:rsid w:val="314A8704"/>
    <w:rsid w:val="314CED39"/>
    <w:rsid w:val="314F4538"/>
    <w:rsid w:val="3154348A"/>
    <w:rsid w:val="31554558"/>
    <w:rsid w:val="3157F336"/>
    <w:rsid w:val="3158C313"/>
    <w:rsid w:val="315B91E2"/>
    <w:rsid w:val="315D114D"/>
    <w:rsid w:val="315D651B"/>
    <w:rsid w:val="315DC20A"/>
    <w:rsid w:val="315DCA9B"/>
    <w:rsid w:val="315E5E8B"/>
    <w:rsid w:val="316035F3"/>
    <w:rsid w:val="31607570"/>
    <w:rsid w:val="3161E9B6"/>
    <w:rsid w:val="316267D3"/>
    <w:rsid w:val="3165D494"/>
    <w:rsid w:val="31674049"/>
    <w:rsid w:val="316A17D2"/>
    <w:rsid w:val="316BDCA8"/>
    <w:rsid w:val="316C5C09"/>
    <w:rsid w:val="316C66DD"/>
    <w:rsid w:val="316DCECA"/>
    <w:rsid w:val="316DF9E7"/>
    <w:rsid w:val="316E91E9"/>
    <w:rsid w:val="316F0475"/>
    <w:rsid w:val="316F3BA9"/>
    <w:rsid w:val="31730D3A"/>
    <w:rsid w:val="3173B099"/>
    <w:rsid w:val="3173BCCD"/>
    <w:rsid w:val="3174128E"/>
    <w:rsid w:val="31741BFE"/>
    <w:rsid w:val="317445DB"/>
    <w:rsid w:val="3174C03B"/>
    <w:rsid w:val="3175245A"/>
    <w:rsid w:val="317574B9"/>
    <w:rsid w:val="3175C6E8"/>
    <w:rsid w:val="3175D2C6"/>
    <w:rsid w:val="31762F6D"/>
    <w:rsid w:val="317C477D"/>
    <w:rsid w:val="317CF404"/>
    <w:rsid w:val="317E05DB"/>
    <w:rsid w:val="317EF3D2"/>
    <w:rsid w:val="317F9BE1"/>
    <w:rsid w:val="31834BA9"/>
    <w:rsid w:val="318476A2"/>
    <w:rsid w:val="31853365"/>
    <w:rsid w:val="3185D564"/>
    <w:rsid w:val="31875DE9"/>
    <w:rsid w:val="3189E0DC"/>
    <w:rsid w:val="318A97C4"/>
    <w:rsid w:val="318B3F22"/>
    <w:rsid w:val="318E7F0E"/>
    <w:rsid w:val="318F5561"/>
    <w:rsid w:val="31906EF6"/>
    <w:rsid w:val="319338FD"/>
    <w:rsid w:val="31935315"/>
    <w:rsid w:val="319364EA"/>
    <w:rsid w:val="31936AB3"/>
    <w:rsid w:val="319615E7"/>
    <w:rsid w:val="3196DCD5"/>
    <w:rsid w:val="319815AB"/>
    <w:rsid w:val="31985732"/>
    <w:rsid w:val="31997A11"/>
    <w:rsid w:val="3199F4ED"/>
    <w:rsid w:val="319A64D7"/>
    <w:rsid w:val="319A7357"/>
    <w:rsid w:val="319B6622"/>
    <w:rsid w:val="319DE45A"/>
    <w:rsid w:val="319ED89D"/>
    <w:rsid w:val="31A4D542"/>
    <w:rsid w:val="31A56E1F"/>
    <w:rsid w:val="31A697DB"/>
    <w:rsid w:val="31A6C3D6"/>
    <w:rsid w:val="31A9558B"/>
    <w:rsid w:val="31AA04FE"/>
    <w:rsid w:val="31AF01C1"/>
    <w:rsid w:val="31AF324F"/>
    <w:rsid w:val="31B1834B"/>
    <w:rsid w:val="31B437DA"/>
    <w:rsid w:val="31B60435"/>
    <w:rsid w:val="31B7DBC3"/>
    <w:rsid w:val="31BA5EB0"/>
    <w:rsid w:val="31BB373E"/>
    <w:rsid w:val="31BCDA85"/>
    <w:rsid w:val="31BCDD53"/>
    <w:rsid w:val="31BF74E2"/>
    <w:rsid w:val="31C04CC3"/>
    <w:rsid w:val="31C17661"/>
    <w:rsid w:val="31C1EA11"/>
    <w:rsid w:val="31C2060C"/>
    <w:rsid w:val="31C21F01"/>
    <w:rsid w:val="31C403B4"/>
    <w:rsid w:val="31C75373"/>
    <w:rsid w:val="31C8AA01"/>
    <w:rsid w:val="31C986DE"/>
    <w:rsid w:val="31CA94BB"/>
    <w:rsid w:val="31CB3FC7"/>
    <w:rsid w:val="31CB70AA"/>
    <w:rsid w:val="31CF5401"/>
    <w:rsid w:val="31CFCFCF"/>
    <w:rsid w:val="31D13A0F"/>
    <w:rsid w:val="31D15540"/>
    <w:rsid w:val="31D40B7C"/>
    <w:rsid w:val="31D4DA22"/>
    <w:rsid w:val="31D64E37"/>
    <w:rsid w:val="31D73E87"/>
    <w:rsid w:val="31D7BEE9"/>
    <w:rsid w:val="31DBE42E"/>
    <w:rsid w:val="31DBFD1D"/>
    <w:rsid w:val="31DC1850"/>
    <w:rsid w:val="31DDFEB5"/>
    <w:rsid w:val="31DE9702"/>
    <w:rsid w:val="31E00F1E"/>
    <w:rsid w:val="31E07354"/>
    <w:rsid w:val="31E17EA2"/>
    <w:rsid w:val="31E190FD"/>
    <w:rsid w:val="31E1CE05"/>
    <w:rsid w:val="31E2BD36"/>
    <w:rsid w:val="31E4421E"/>
    <w:rsid w:val="31E4D2D8"/>
    <w:rsid w:val="31E56A63"/>
    <w:rsid w:val="31E5DE14"/>
    <w:rsid w:val="31E7C6FD"/>
    <w:rsid w:val="31E9F080"/>
    <w:rsid w:val="31EA2BC6"/>
    <w:rsid w:val="31EAEB04"/>
    <w:rsid w:val="31EB11DD"/>
    <w:rsid w:val="31EC58C5"/>
    <w:rsid w:val="31EC6C56"/>
    <w:rsid w:val="31ED39EA"/>
    <w:rsid w:val="31EF07C2"/>
    <w:rsid w:val="31F19E9A"/>
    <w:rsid w:val="31F29CF0"/>
    <w:rsid w:val="31F52A14"/>
    <w:rsid w:val="31F5BDE8"/>
    <w:rsid w:val="31FA1876"/>
    <w:rsid w:val="31FA6098"/>
    <w:rsid w:val="31FB49BA"/>
    <w:rsid w:val="31FD7CBE"/>
    <w:rsid w:val="31FED3FB"/>
    <w:rsid w:val="31FF0D76"/>
    <w:rsid w:val="32024982"/>
    <w:rsid w:val="3202BCA9"/>
    <w:rsid w:val="3203B88B"/>
    <w:rsid w:val="3205E9CD"/>
    <w:rsid w:val="32067B92"/>
    <w:rsid w:val="3206CC7E"/>
    <w:rsid w:val="320A70B6"/>
    <w:rsid w:val="320B14FF"/>
    <w:rsid w:val="320B1D65"/>
    <w:rsid w:val="320B9319"/>
    <w:rsid w:val="32110A5E"/>
    <w:rsid w:val="3211C6EF"/>
    <w:rsid w:val="321354D2"/>
    <w:rsid w:val="321454DF"/>
    <w:rsid w:val="321808AE"/>
    <w:rsid w:val="32181A5F"/>
    <w:rsid w:val="321B7E32"/>
    <w:rsid w:val="321CF677"/>
    <w:rsid w:val="321D10B9"/>
    <w:rsid w:val="321D5E59"/>
    <w:rsid w:val="321F2D65"/>
    <w:rsid w:val="321F3E8A"/>
    <w:rsid w:val="3220FA20"/>
    <w:rsid w:val="322308DB"/>
    <w:rsid w:val="32247467"/>
    <w:rsid w:val="3227B462"/>
    <w:rsid w:val="322CB291"/>
    <w:rsid w:val="322CD495"/>
    <w:rsid w:val="322E8F98"/>
    <w:rsid w:val="322EE032"/>
    <w:rsid w:val="322EF4DC"/>
    <w:rsid w:val="322F3BB1"/>
    <w:rsid w:val="3231AFDE"/>
    <w:rsid w:val="32335932"/>
    <w:rsid w:val="32338010"/>
    <w:rsid w:val="323441AC"/>
    <w:rsid w:val="3234A8AB"/>
    <w:rsid w:val="3234D2C2"/>
    <w:rsid w:val="3234E26C"/>
    <w:rsid w:val="32354E92"/>
    <w:rsid w:val="32365760"/>
    <w:rsid w:val="3236E4B0"/>
    <w:rsid w:val="3237AD99"/>
    <w:rsid w:val="323838F6"/>
    <w:rsid w:val="323A7B28"/>
    <w:rsid w:val="323B5546"/>
    <w:rsid w:val="323E12D2"/>
    <w:rsid w:val="323E43D3"/>
    <w:rsid w:val="3240324B"/>
    <w:rsid w:val="32408BB7"/>
    <w:rsid w:val="32417EA5"/>
    <w:rsid w:val="324240C6"/>
    <w:rsid w:val="3242654F"/>
    <w:rsid w:val="32436466"/>
    <w:rsid w:val="3243844C"/>
    <w:rsid w:val="324411DF"/>
    <w:rsid w:val="32444A5C"/>
    <w:rsid w:val="3244552C"/>
    <w:rsid w:val="324556FA"/>
    <w:rsid w:val="3245786F"/>
    <w:rsid w:val="3246D6EC"/>
    <w:rsid w:val="3247937F"/>
    <w:rsid w:val="3247C065"/>
    <w:rsid w:val="32491637"/>
    <w:rsid w:val="32491DC3"/>
    <w:rsid w:val="324A595B"/>
    <w:rsid w:val="324C1293"/>
    <w:rsid w:val="324C6BA7"/>
    <w:rsid w:val="3251CD24"/>
    <w:rsid w:val="3253FB75"/>
    <w:rsid w:val="32545C13"/>
    <w:rsid w:val="3257D7A0"/>
    <w:rsid w:val="32584652"/>
    <w:rsid w:val="3259BA5C"/>
    <w:rsid w:val="325A2ACA"/>
    <w:rsid w:val="325CFEFB"/>
    <w:rsid w:val="325D82AF"/>
    <w:rsid w:val="325D8876"/>
    <w:rsid w:val="325D90F2"/>
    <w:rsid w:val="325EAE23"/>
    <w:rsid w:val="325F630B"/>
    <w:rsid w:val="3264DB64"/>
    <w:rsid w:val="32688661"/>
    <w:rsid w:val="3269A094"/>
    <w:rsid w:val="326C542F"/>
    <w:rsid w:val="326C962F"/>
    <w:rsid w:val="326DF8EF"/>
    <w:rsid w:val="326E1EA8"/>
    <w:rsid w:val="326E985E"/>
    <w:rsid w:val="32714AAF"/>
    <w:rsid w:val="3272282C"/>
    <w:rsid w:val="32732CB0"/>
    <w:rsid w:val="327351C0"/>
    <w:rsid w:val="32746DA6"/>
    <w:rsid w:val="3275BF14"/>
    <w:rsid w:val="32785A1C"/>
    <w:rsid w:val="3279E94B"/>
    <w:rsid w:val="327B82DC"/>
    <w:rsid w:val="327C0B5D"/>
    <w:rsid w:val="327C1A7A"/>
    <w:rsid w:val="327C913C"/>
    <w:rsid w:val="327FA1E4"/>
    <w:rsid w:val="328121BE"/>
    <w:rsid w:val="3281B2DC"/>
    <w:rsid w:val="3282DB09"/>
    <w:rsid w:val="328581C4"/>
    <w:rsid w:val="3289AC86"/>
    <w:rsid w:val="328A373C"/>
    <w:rsid w:val="328A68BB"/>
    <w:rsid w:val="328ADC63"/>
    <w:rsid w:val="328D5284"/>
    <w:rsid w:val="328E2BB5"/>
    <w:rsid w:val="328F97A8"/>
    <w:rsid w:val="329122BF"/>
    <w:rsid w:val="3291B427"/>
    <w:rsid w:val="32946A17"/>
    <w:rsid w:val="32970EFF"/>
    <w:rsid w:val="329A8F35"/>
    <w:rsid w:val="329CC86F"/>
    <w:rsid w:val="329DF364"/>
    <w:rsid w:val="329E365A"/>
    <w:rsid w:val="329E8B29"/>
    <w:rsid w:val="329EC05E"/>
    <w:rsid w:val="329ED6A2"/>
    <w:rsid w:val="329F2A88"/>
    <w:rsid w:val="329FECF4"/>
    <w:rsid w:val="32A05092"/>
    <w:rsid w:val="32A09ECA"/>
    <w:rsid w:val="32A0ADC6"/>
    <w:rsid w:val="32A2D94A"/>
    <w:rsid w:val="32A3DE42"/>
    <w:rsid w:val="32A46BF6"/>
    <w:rsid w:val="32A57F7B"/>
    <w:rsid w:val="32A5AE3A"/>
    <w:rsid w:val="32A8A689"/>
    <w:rsid w:val="32AAECEF"/>
    <w:rsid w:val="32AC1B05"/>
    <w:rsid w:val="32ACB47A"/>
    <w:rsid w:val="32AD06F2"/>
    <w:rsid w:val="32AD1E02"/>
    <w:rsid w:val="32AD6E6C"/>
    <w:rsid w:val="32B82C03"/>
    <w:rsid w:val="32B883C8"/>
    <w:rsid w:val="32B94499"/>
    <w:rsid w:val="32B9670C"/>
    <w:rsid w:val="32BABD30"/>
    <w:rsid w:val="32BC16D7"/>
    <w:rsid w:val="32BCFF23"/>
    <w:rsid w:val="32C0D073"/>
    <w:rsid w:val="32C10FFB"/>
    <w:rsid w:val="32C1DD18"/>
    <w:rsid w:val="32C2BF24"/>
    <w:rsid w:val="32C49E84"/>
    <w:rsid w:val="32C6283D"/>
    <w:rsid w:val="32C77B65"/>
    <w:rsid w:val="32C7C396"/>
    <w:rsid w:val="32C97343"/>
    <w:rsid w:val="32C981EE"/>
    <w:rsid w:val="32C9E078"/>
    <w:rsid w:val="32C9E450"/>
    <w:rsid w:val="32CA905C"/>
    <w:rsid w:val="32CB3919"/>
    <w:rsid w:val="32CB560A"/>
    <w:rsid w:val="32CE6BD3"/>
    <w:rsid w:val="32CE991E"/>
    <w:rsid w:val="32CFA195"/>
    <w:rsid w:val="32CFA865"/>
    <w:rsid w:val="32D020D1"/>
    <w:rsid w:val="32D0B96F"/>
    <w:rsid w:val="32D1D87A"/>
    <w:rsid w:val="32D240D0"/>
    <w:rsid w:val="32D5DCB9"/>
    <w:rsid w:val="32D70E29"/>
    <w:rsid w:val="32D86E60"/>
    <w:rsid w:val="32D97989"/>
    <w:rsid w:val="32DA4B26"/>
    <w:rsid w:val="32DABFE6"/>
    <w:rsid w:val="32DC8706"/>
    <w:rsid w:val="32DE179A"/>
    <w:rsid w:val="32E04E56"/>
    <w:rsid w:val="32E1F1A0"/>
    <w:rsid w:val="32E26C16"/>
    <w:rsid w:val="32E36C3F"/>
    <w:rsid w:val="32E83A8B"/>
    <w:rsid w:val="32E8FDCE"/>
    <w:rsid w:val="32ED5D93"/>
    <w:rsid w:val="32EE4E73"/>
    <w:rsid w:val="32EF7111"/>
    <w:rsid w:val="32F0A788"/>
    <w:rsid w:val="32F0C45D"/>
    <w:rsid w:val="32F0C4B0"/>
    <w:rsid w:val="32F38181"/>
    <w:rsid w:val="32F5A283"/>
    <w:rsid w:val="32F65F20"/>
    <w:rsid w:val="32F74FCB"/>
    <w:rsid w:val="32F7B57D"/>
    <w:rsid w:val="32F90E68"/>
    <w:rsid w:val="32FB1581"/>
    <w:rsid w:val="32FB2695"/>
    <w:rsid w:val="32FCB736"/>
    <w:rsid w:val="32FE63C4"/>
    <w:rsid w:val="32FFED0A"/>
    <w:rsid w:val="32FFF52B"/>
    <w:rsid w:val="33009F1D"/>
    <w:rsid w:val="33014E5E"/>
    <w:rsid w:val="33034C13"/>
    <w:rsid w:val="330393CB"/>
    <w:rsid w:val="3304E4EC"/>
    <w:rsid w:val="330603A6"/>
    <w:rsid w:val="33060464"/>
    <w:rsid w:val="330687AA"/>
    <w:rsid w:val="33074C39"/>
    <w:rsid w:val="33094224"/>
    <w:rsid w:val="33098990"/>
    <w:rsid w:val="3309CC70"/>
    <w:rsid w:val="330AA286"/>
    <w:rsid w:val="330B62D8"/>
    <w:rsid w:val="330DC977"/>
    <w:rsid w:val="330DEE7F"/>
    <w:rsid w:val="330EAC6D"/>
    <w:rsid w:val="33128847"/>
    <w:rsid w:val="3313ABFF"/>
    <w:rsid w:val="33150E2C"/>
    <w:rsid w:val="3315EC8E"/>
    <w:rsid w:val="33171D80"/>
    <w:rsid w:val="3318B050"/>
    <w:rsid w:val="3318CE50"/>
    <w:rsid w:val="3319ECEA"/>
    <w:rsid w:val="331A607D"/>
    <w:rsid w:val="331C190F"/>
    <w:rsid w:val="331C4544"/>
    <w:rsid w:val="331E48C0"/>
    <w:rsid w:val="3321B950"/>
    <w:rsid w:val="33222AC8"/>
    <w:rsid w:val="33249284"/>
    <w:rsid w:val="3324FB5A"/>
    <w:rsid w:val="3325B35B"/>
    <w:rsid w:val="3325E159"/>
    <w:rsid w:val="3326A821"/>
    <w:rsid w:val="332729C4"/>
    <w:rsid w:val="33291003"/>
    <w:rsid w:val="332D1E2A"/>
    <w:rsid w:val="332D6B74"/>
    <w:rsid w:val="332DB7E8"/>
    <w:rsid w:val="332DF6A0"/>
    <w:rsid w:val="332FA118"/>
    <w:rsid w:val="332FF027"/>
    <w:rsid w:val="333183F7"/>
    <w:rsid w:val="333322B1"/>
    <w:rsid w:val="333438AE"/>
    <w:rsid w:val="33352438"/>
    <w:rsid w:val="3335D0D1"/>
    <w:rsid w:val="333685CF"/>
    <w:rsid w:val="33376720"/>
    <w:rsid w:val="3337F6CB"/>
    <w:rsid w:val="3337FEFB"/>
    <w:rsid w:val="3339EDE6"/>
    <w:rsid w:val="333C8DE4"/>
    <w:rsid w:val="33419C31"/>
    <w:rsid w:val="334217C4"/>
    <w:rsid w:val="3342710F"/>
    <w:rsid w:val="3344DE96"/>
    <w:rsid w:val="33483550"/>
    <w:rsid w:val="33486C76"/>
    <w:rsid w:val="33495ADB"/>
    <w:rsid w:val="334ADE6F"/>
    <w:rsid w:val="334BCFA6"/>
    <w:rsid w:val="334F03F6"/>
    <w:rsid w:val="334F1B82"/>
    <w:rsid w:val="3354A22C"/>
    <w:rsid w:val="335555EA"/>
    <w:rsid w:val="3355C246"/>
    <w:rsid w:val="3355E771"/>
    <w:rsid w:val="33560B80"/>
    <w:rsid w:val="33562C0D"/>
    <w:rsid w:val="3356BB31"/>
    <w:rsid w:val="33587CD1"/>
    <w:rsid w:val="3358AAE6"/>
    <w:rsid w:val="335C4044"/>
    <w:rsid w:val="335C42C9"/>
    <w:rsid w:val="335F3CE7"/>
    <w:rsid w:val="335F4472"/>
    <w:rsid w:val="3360693D"/>
    <w:rsid w:val="33618B2A"/>
    <w:rsid w:val="33620F4F"/>
    <w:rsid w:val="33629D93"/>
    <w:rsid w:val="336545B4"/>
    <w:rsid w:val="33660681"/>
    <w:rsid w:val="33673D97"/>
    <w:rsid w:val="33682DC3"/>
    <w:rsid w:val="336CCE66"/>
    <w:rsid w:val="336D95E7"/>
    <w:rsid w:val="3370D023"/>
    <w:rsid w:val="3373B120"/>
    <w:rsid w:val="3375A803"/>
    <w:rsid w:val="3377094A"/>
    <w:rsid w:val="3379AE8C"/>
    <w:rsid w:val="337B28D1"/>
    <w:rsid w:val="337DA882"/>
    <w:rsid w:val="337FECCE"/>
    <w:rsid w:val="3380EBCB"/>
    <w:rsid w:val="3382626C"/>
    <w:rsid w:val="33828BDD"/>
    <w:rsid w:val="33829C91"/>
    <w:rsid w:val="33842967"/>
    <w:rsid w:val="3386490C"/>
    <w:rsid w:val="3387218D"/>
    <w:rsid w:val="33873A20"/>
    <w:rsid w:val="3387A454"/>
    <w:rsid w:val="33881283"/>
    <w:rsid w:val="33885724"/>
    <w:rsid w:val="3388631C"/>
    <w:rsid w:val="33899847"/>
    <w:rsid w:val="338A693B"/>
    <w:rsid w:val="338A81C2"/>
    <w:rsid w:val="338CC7CB"/>
    <w:rsid w:val="338CCF97"/>
    <w:rsid w:val="338F5979"/>
    <w:rsid w:val="3391E82D"/>
    <w:rsid w:val="3392EFD9"/>
    <w:rsid w:val="33948AC5"/>
    <w:rsid w:val="33951080"/>
    <w:rsid w:val="33962C29"/>
    <w:rsid w:val="3398502E"/>
    <w:rsid w:val="339862B1"/>
    <w:rsid w:val="33995AB6"/>
    <w:rsid w:val="339A17EA"/>
    <w:rsid w:val="339BCCFB"/>
    <w:rsid w:val="339DFA6E"/>
    <w:rsid w:val="339ECDD8"/>
    <w:rsid w:val="339FA43D"/>
    <w:rsid w:val="339FA5FD"/>
    <w:rsid w:val="33A0998F"/>
    <w:rsid w:val="33A38C85"/>
    <w:rsid w:val="33A3AF01"/>
    <w:rsid w:val="33A51BA6"/>
    <w:rsid w:val="33A7E29E"/>
    <w:rsid w:val="33A7E391"/>
    <w:rsid w:val="33A7E9AB"/>
    <w:rsid w:val="33A938CF"/>
    <w:rsid w:val="33AA4376"/>
    <w:rsid w:val="33AACC8D"/>
    <w:rsid w:val="33AB3D69"/>
    <w:rsid w:val="33AD809B"/>
    <w:rsid w:val="33ADD219"/>
    <w:rsid w:val="33ADE07F"/>
    <w:rsid w:val="33B1AD79"/>
    <w:rsid w:val="33B22073"/>
    <w:rsid w:val="33B32265"/>
    <w:rsid w:val="33B42520"/>
    <w:rsid w:val="33B44A86"/>
    <w:rsid w:val="33B44DE4"/>
    <w:rsid w:val="33B8C01B"/>
    <w:rsid w:val="33BA3EAB"/>
    <w:rsid w:val="33BDFF3A"/>
    <w:rsid w:val="33BF5424"/>
    <w:rsid w:val="33C1B2DF"/>
    <w:rsid w:val="33C308E8"/>
    <w:rsid w:val="33C40A11"/>
    <w:rsid w:val="33C46EAF"/>
    <w:rsid w:val="33C657C1"/>
    <w:rsid w:val="33C6B5F7"/>
    <w:rsid w:val="33CA69A0"/>
    <w:rsid w:val="33CAF3EF"/>
    <w:rsid w:val="33CB65DD"/>
    <w:rsid w:val="33CB6AD9"/>
    <w:rsid w:val="33CBD2E8"/>
    <w:rsid w:val="33CD238C"/>
    <w:rsid w:val="33CDDFEA"/>
    <w:rsid w:val="33CFA7CD"/>
    <w:rsid w:val="33D02B84"/>
    <w:rsid w:val="33D0D3AE"/>
    <w:rsid w:val="33D0FC93"/>
    <w:rsid w:val="33D710E5"/>
    <w:rsid w:val="33D71FE4"/>
    <w:rsid w:val="33D7DD6F"/>
    <w:rsid w:val="33D936EB"/>
    <w:rsid w:val="33D9E5A2"/>
    <w:rsid w:val="33DEAFFC"/>
    <w:rsid w:val="33DEDA3C"/>
    <w:rsid w:val="33DF3112"/>
    <w:rsid w:val="33DF49B8"/>
    <w:rsid w:val="33DF9B8B"/>
    <w:rsid w:val="33E0C901"/>
    <w:rsid w:val="33E20AB4"/>
    <w:rsid w:val="33E23DCB"/>
    <w:rsid w:val="33E390C6"/>
    <w:rsid w:val="33E3B647"/>
    <w:rsid w:val="33E47C50"/>
    <w:rsid w:val="33E4C33A"/>
    <w:rsid w:val="33E75FF7"/>
    <w:rsid w:val="33EBB115"/>
    <w:rsid w:val="33ECB504"/>
    <w:rsid w:val="33ED8FF9"/>
    <w:rsid w:val="33F05ADC"/>
    <w:rsid w:val="33F2FA81"/>
    <w:rsid w:val="33F3D494"/>
    <w:rsid w:val="33F48177"/>
    <w:rsid w:val="33F51FB9"/>
    <w:rsid w:val="33F5C62A"/>
    <w:rsid w:val="33F61704"/>
    <w:rsid w:val="33F83310"/>
    <w:rsid w:val="33F9DB5D"/>
    <w:rsid w:val="33FA790A"/>
    <w:rsid w:val="33FC191A"/>
    <w:rsid w:val="33FDF48D"/>
    <w:rsid w:val="33FE7494"/>
    <w:rsid w:val="340428C0"/>
    <w:rsid w:val="34084C14"/>
    <w:rsid w:val="34095AD5"/>
    <w:rsid w:val="3409F1E9"/>
    <w:rsid w:val="340A7A7E"/>
    <w:rsid w:val="340C5C59"/>
    <w:rsid w:val="340D7813"/>
    <w:rsid w:val="340E1980"/>
    <w:rsid w:val="340F05CB"/>
    <w:rsid w:val="34110590"/>
    <w:rsid w:val="34119E4D"/>
    <w:rsid w:val="3412A9DE"/>
    <w:rsid w:val="3414920B"/>
    <w:rsid w:val="34176420"/>
    <w:rsid w:val="34188A81"/>
    <w:rsid w:val="3418BF3D"/>
    <w:rsid w:val="34194647"/>
    <w:rsid w:val="3419B8FF"/>
    <w:rsid w:val="341AB3B0"/>
    <w:rsid w:val="341C539F"/>
    <w:rsid w:val="341D03EC"/>
    <w:rsid w:val="341D646A"/>
    <w:rsid w:val="341D930E"/>
    <w:rsid w:val="341E2B10"/>
    <w:rsid w:val="3420E857"/>
    <w:rsid w:val="34214E1D"/>
    <w:rsid w:val="34216A05"/>
    <w:rsid w:val="342305D9"/>
    <w:rsid w:val="34239906"/>
    <w:rsid w:val="3428232C"/>
    <w:rsid w:val="342831ED"/>
    <w:rsid w:val="3428B598"/>
    <w:rsid w:val="342AC034"/>
    <w:rsid w:val="342BF631"/>
    <w:rsid w:val="342E5D53"/>
    <w:rsid w:val="34301965"/>
    <w:rsid w:val="3431948F"/>
    <w:rsid w:val="34326C5F"/>
    <w:rsid w:val="34340A53"/>
    <w:rsid w:val="3435F01A"/>
    <w:rsid w:val="3436F25E"/>
    <w:rsid w:val="34371EC4"/>
    <w:rsid w:val="343818DE"/>
    <w:rsid w:val="343BB89C"/>
    <w:rsid w:val="343C15AA"/>
    <w:rsid w:val="343C2CB9"/>
    <w:rsid w:val="343CD1E4"/>
    <w:rsid w:val="3440524D"/>
    <w:rsid w:val="3442B52B"/>
    <w:rsid w:val="3442F302"/>
    <w:rsid w:val="34448B04"/>
    <w:rsid w:val="34457321"/>
    <w:rsid w:val="34471A1B"/>
    <w:rsid w:val="344A787F"/>
    <w:rsid w:val="344B164A"/>
    <w:rsid w:val="344B6D28"/>
    <w:rsid w:val="344DBBEC"/>
    <w:rsid w:val="344E9201"/>
    <w:rsid w:val="344F503D"/>
    <w:rsid w:val="344F55EC"/>
    <w:rsid w:val="344F5FD8"/>
    <w:rsid w:val="344F6CE7"/>
    <w:rsid w:val="34524631"/>
    <w:rsid w:val="3454BC66"/>
    <w:rsid w:val="3455E308"/>
    <w:rsid w:val="345763D1"/>
    <w:rsid w:val="3457A176"/>
    <w:rsid w:val="3458E07C"/>
    <w:rsid w:val="345B4CE2"/>
    <w:rsid w:val="345C7CC7"/>
    <w:rsid w:val="346003A9"/>
    <w:rsid w:val="3460746A"/>
    <w:rsid w:val="3461C88C"/>
    <w:rsid w:val="3462AF3F"/>
    <w:rsid w:val="3463FFB5"/>
    <w:rsid w:val="3464E17F"/>
    <w:rsid w:val="3465D774"/>
    <w:rsid w:val="3465EC9F"/>
    <w:rsid w:val="34661801"/>
    <w:rsid w:val="3466A7DF"/>
    <w:rsid w:val="346A8184"/>
    <w:rsid w:val="346AF9E7"/>
    <w:rsid w:val="346B3541"/>
    <w:rsid w:val="346B35CB"/>
    <w:rsid w:val="346B7830"/>
    <w:rsid w:val="346DDC10"/>
    <w:rsid w:val="346E9C1E"/>
    <w:rsid w:val="347015A1"/>
    <w:rsid w:val="34714747"/>
    <w:rsid w:val="3471B0B0"/>
    <w:rsid w:val="3474C327"/>
    <w:rsid w:val="3475BB7B"/>
    <w:rsid w:val="347884FD"/>
    <w:rsid w:val="3478C195"/>
    <w:rsid w:val="347A7B54"/>
    <w:rsid w:val="347B6424"/>
    <w:rsid w:val="347BE460"/>
    <w:rsid w:val="347C9947"/>
    <w:rsid w:val="347E7C0B"/>
    <w:rsid w:val="347FDAB1"/>
    <w:rsid w:val="34816BCC"/>
    <w:rsid w:val="3481C877"/>
    <w:rsid w:val="3481E404"/>
    <w:rsid w:val="34820655"/>
    <w:rsid w:val="34828EA0"/>
    <w:rsid w:val="3483321B"/>
    <w:rsid w:val="3484CE2F"/>
    <w:rsid w:val="348649DC"/>
    <w:rsid w:val="3487F50D"/>
    <w:rsid w:val="34890199"/>
    <w:rsid w:val="3489CC9D"/>
    <w:rsid w:val="348A3D72"/>
    <w:rsid w:val="348A94F0"/>
    <w:rsid w:val="348AF716"/>
    <w:rsid w:val="348B4293"/>
    <w:rsid w:val="348CE9D6"/>
    <w:rsid w:val="348EE979"/>
    <w:rsid w:val="349046AE"/>
    <w:rsid w:val="3490AF7D"/>
    <w:rsid w:val="3490C824"/>
    <w:rsid w:val="3496ACBD"/>
    <w:rsid w:val="3496CDD1"/>
    <w:rsid w:val="34989E42"/>
    <w:rsid w:val="34992E79"/>
    <w:rsid w:val="3499B91A"/>
    <w:rsid w:val="3499D825"/>
    <w:rsid w:val="349AA79D"/>
    <w:rsid w:val="349B03AF"/>
    <w:rsid w:val="349BB92C"/>
    <w:rsid w:val="34A15E68"/>
    <w:rsid w:val="34A1D407"/>
    <w:rsid w:val="34A20F4A"/>
    <w:rsid w:val="34A3AC7A"/>
    <w:rsid w:val="34A51285"/>
    <w:rsid w:val="34A5E91A"/>
    <w:rsid w:val="34A64BC5"/>
    <w:rsid w:val="34A68AAF"/>
    <w:rsid w:val="34A6F162"/>
    <w:rsid w:val="34A6F498"/>
    <w:rsid w:val="34A9278A"/>
    <w:rsid w:val="34A98C2F"/>
    <w:rsid w:val="34AD2E9F"/>
    <w:rsid w:val="34AD567C"/>
    <w:rsid w:val="34ADB617"/>
    <w:rsid w:val="34AE7FC2"/>
    <w:rsid w:val="34AF26D8"/>
    <w:rsid w:val="34AF8AA9"/>
    <w:rsid w:val="34B20C19"/>
    <w:rsid w:val="34B2A6C7"/>
    <w:rsid w:val="34B5A549"/>
    <w:rsid w:val="34B5BD63"/>
    <w:rsid w:val="34B6E48D"/>
    <w:rsid w:val="34B75FDE"/>
    <w:rsid w:val="34B7852F"/>
    <w:rsid w:val="34B85507"/>
    <w:rsid w:val="34B8DD3C"/>
    <w:rsid w:val="34B90094"/>
    <w:rsid w:val="34B904EB"/>
    <w:rsid w:val="34B9C07B"/>
    <w:rsid w:val="34BAFAB6"/>
    <w:rsid w:val="34BBB248"/>
    <w:rsid w:val="34BCABE7"/>
    <w:rsid w:val="34BE424D"/>
    <w:rsid w:val="34C032C4"/>
    <w:rsid w:val="34C11267"/>
    <w:rsid w:val="34C568A4"/>
    <w:rsid w:val="34C6DD8F"/>
    <w:rsid w:val="34C71FCA"/>
    <w:rsid w:val="34C83D96"/>
    <w:rsid w:val="34C8962E"/>
    <w:rsid w:val="34CA13C0"/>
    <w:rsid w:val="34CC8FFF"/>
    <w:rsid w:val="34CDED53"/>
    <w:rsid w:val="34CE651B"/>
    <w:rsid w:val="34D26C97"/>
    <w:rsid w:val="34D473D5"/>
    <w:rsid w:val="34D4AAC5"/>
    <w:rsid w:val="34D6CD37"/>
    <w:rsid w:val="34D8C90F"/>
    <w:rsid w:val="34DAA2CE"/>
    <w:rsid w:val="34DC3497"/>
    <w:rsid w:val="34DE8069"/>
    <w:rsid w:val="34DE9F79"/>
    <w:rsid w:val="34DF21A2"/>
    <w:rsid w:val="34E19535"/>
    <w:rsid w:val="34E20548"/>
    <w:rsid w:val="34E28240"/>
    <w:rsid w:val="34E2AD78"/>
    <w:rsid w:val="34E5EB69"/>
    <w:rsid w:val="34E96F7D"/>
    <w:rsid w:val="34EBB2B5"/>
    <w:rsid w:val="34EC6BB8"/>
    <w:rsid w:val="34F2372A"/>
    <w:rsid w:val="34F27E7F"/>
    <w:rsid w:val="34F2E80C"/>
    <w:rsid w:val="34F493B4"/>
    <w:rsid w:val="34F4CFA0"/>
    <w:rsid w:val="34F54644"/>
    <w:rsid w:val="34F6854D"/>
    <w:rsid w:val="34F6F77F"/>
    <w:rsid w:val="34F8AF53"/>
    <w:rsid w:val="34F944CA"/>
    <w:rsid w:val="34FE018D"/>
    <w:rsid w:val="34FF7527"/>
    <w:rsid w:val="350325FB"/>
    <w:rsid w:val="35041452"/>
    <w:rsid w:val="35042E99"/>
    <w:rsid w:val="3504891A"/>
    <w:rsid w:val="35050235"/>
    <w:rsid w:val="350687AC"/>
    <w:rsid w:val="35070B68"/>
    <w:rsid w:val="3509CE0B"/>
    <w:rsid w:val="350AB4E0"/>
    <w:rsid w:val="350AB597"/>
    <w:rsid w:val="350B0468"/>
    <w:rsid w:val="350B6A74"/>
    <w:rsid w:val="350C7EBD"/>
    <w:rsid w:val="350E0A38"/>
    <w:rsid w:val="350E1AA0"/>
    <w:rsid w:val="350E317E"/>
    <w:rsid w:val="350F72B6"/>
    <w:rsid w:val="3510A48B"/>
    <w:rsid w:val="3510B7ED"/>
    <w:rsid w:val="35131985"/>
    <w:rsid w:val="35148097"/>
    <w:rsid w:val="35168282"/>
    <w:rsid w:val="3516A19E"/>
    <w:rsid w:val="3518C19C"/>
    <w:rsid w:val="3518D53F"/>
    <w:rsid w:val="351A92CD"/>
    <w:rsid w:val="351BBA53"/>
    <w:rsid w:val="351C812A"/>
    <w:rsid w:val="351C9AB5"/>
    <w:rsid w:val="351D3F54"/>
    <w:rsid w:val="351E49EB"/>
    <w:rsid w:val="351FF9C8"/>
    <w:rsid w:val="352200AA"/>
    <w:rsid w:val="352225E6"/>
    <w:rsid w:val="35232A20"/>
    <w:rsid w:val="35235B76"/>
    <w:rsid w:val="3523C42E"/>
    <w:rsid w:val="35272231"/>
    <w:rsid w:val="35294E33"/>
    <w:rsid w:val="352B5F56"/>
    <w:rsid w:val="352FFF4D"/>
    <w:rsid w:val="3534BFAC"/>
    <w:rsid w:val="3535FF05"/>
    <w:rsid w:val="353674BD"/>
    <w:rsid w:val="353A673D"/>
    <w:rsid w:val="353BA254"/>
    <w:rsid w:val="353FA55B"/>
    <w:rsid w:val="353FEA04"/>
    <w:rsid w:val="35401E37"/>
    <w:rsid w:val="35415CCE"/>
    <w:rsid w:val="3543446D"/>
    <w:rsid w:val="35448711"/>
    <w:rsid w:val="35464D07"/>
    <w:rsid w:val="35479DF3"/>
    <w:rsid w:val="3547C2D5"/>
    <w:rsid w:val="3547C348"/>
    <w:rsid w:val="354B982F"/>
    <w:rsid w:val="354B996A"/>
    <w:rsid w:val="354F832B"/>
    <w:rsid w:val="354F9EDC"/>
    <w:rsid w:val="35517B7B"/>
    <w:rsid w:val="3552D778"/>
    <w:rsid w:val="3554EC9E"/>
    <w:rsid w:val="35566C9A"/>
    <w:rsid w:val="3556C49E"/>
    <w:rsid w:val="355744EC"/>
    <w:rsid w:val="355B0FC8"/>
    <w:rsid w:val="355C9A1B"/>
    <w:rsid w:val="355D5FA1"/>
    <w:rsid w:val="355F7F1B"/>
    <w:rsid w:val="35621670"/>
    <w:rsid w:val="35634D07"/>
    <w:rsid w:val="3565FEB9"/>
    <w:rsid w:val="356E0C2F"/>
    <w:rsid w:val="3570956D"/>
    <w:rsid w:val="35727B1E"/>
    <w:rsid w:val="35744E20"/>
    <w:rsid w:val="3574D50C"/>
    <w:rsid w:val="35795B0C"/>
    <w:rsid w:val="35799B16"/>
    <w:rsid w:val="357AF45A"/>
    <w:rsid w:val="357B6BC7"/>
    <w:rsid w:val="357BE287"/>
    <w:rsid w:val="357D4F3D"/>
    <w:rsid w:val="357D8172"/>
    <w:rsid w:val="357DB698"/>
    <w:rsid w:val="35836723"/>
    <w:rsid w:val="3583C220"/>
    <w:rsid w:val="35853477"/>
    <w:rsid w:val="3586F8E2"/>
    <w:rsid w:val="35878176"/>
    <w:rsid w:val="35898C22"/>
    <w:rsid w:val="358C93AC"/>
    <w:rsid w:val="358D712F"/>
    <w:rsid w:val="358EC05B"/>
    <w:rsid w:val="358F09F9"/>
    <w:rsid w:val="3594FACA"/>
    <w:rsid w:val="359CE73E"/>
    <w:rsid w:val="359D4391"/>
    <w:rsid w:val="359EE0DA"/>
    <w:rsid w:val="35A0F63F"/>
    <w:rsid w:val="35A1011A"/>
    <w:rsid w:val="35A342A8"/>
    <w:rsid w:val="35A49C41"/>
    <w:rsid w:val="35A5FE04"/>
    <w:rsid w:val="35A63D7D"/>
    <w:rsid w:val="35A77DA5"/>
    <w:rsid w:val="35A96BE2"/>
    <w:rsid w:val="35ABB0C3"/>
    <w:rsid w:val="35AC384E"/>
    <w:rsid w:val="35AC3A34"/>
    <w:rsid w:val="35AEF88A"/>
    <w:rsid w:val="35B10315"/>
    <w:rsid w:val="35B25F0B"/>
    <w:rsid w:val="35B26BEF"/>
    <w:rsid w:val="35B38130"/>
    <w:rsid w:val="35B5672A"/>
    <w:rsid w:val="35B83913"/>
    <w:rsid w:val="35B98487"/>
    <w:rsid w:val="35BBE1A3"/>
    <w:rsid w:val="35BC18D3"/>
    <w:rsid w:val="35BD6C21"/>
    <w:rsid w:val="35BEFB99"/>
    <w:rsid w:val="35BF1BD7"/>
    <w:rsid w:val="35BFBEBC"/>
    <w:rsid w:val="35C1FF80"/>
    <w:rsid w:val="35C800D7"/>
    <w:rsid w:val="35CBC7F7"/>
    <w:rsid w:val="35CD8EF2"/>
    <w:rsid w:val="35D137AB"/>
    <w:rsid w:val="35D227BB"/>
    <w:rsid w:val="35D320CB"/>
    <w:rsid w:val="35D3853C"/>
    <w:rsid w:val="35DA77BB"/>
    <w:rsid w:val="35DB4F61"/>
    <w:rsid w:val="35DE605C"/>
    <w:rsid w:val="35DE7A65"/>
    <w:rsid w:val="35DFCDC1"/>
    <w:rsid w:val="35E05B65"/>
    <w:rsid w:val="35E16317"/>
    <w:rsid w:val="35E2E553"/>
    <w:rsid w:val="35E4A222"/>
    <w:rsid w:val="35E6F1DB"/>
    <w:rsid w:val="35E774E8"/>
    <w:rsid w:val="35EA3DF1"/>
    <w:rsid w:val="35EBC1A1"/>
    <w:rsid w:val="35EC2ED6"/>
    <w:rsid w:val="35EC2F3A"/>
    <w:rsid w:val="35ECFFD5"/>
    <w:rsid w:val="35EE210B"/>
    <w:rsid w:val="35F0307A"/>
    <w:rsid w:val="35F1667D"/>
    <w:rsid w:val="35F66745"/>
    <w:rsid w:val="35F6E180"/>
    <w:rsid w:val="35F877A8"/>
    <w:rsid w:val="35F8C389"/>
    <w:rsid w:val="35F99887"/>
    <w:rsid w:val="35FDA01B"/>
    <w:rsid w:val="35FEF814"/>
    <w:rsid w:val="36005B9D"/>
    <w:rsid w:val="3600BF35"/>
    <w:rsid w:val="3601B609"/>
    <w:rsid w:val="3604A1D5"/>
    <w:rsid w:val="36059012"/>
    <w:rsid w:val="3606C1DD"/>
    <w:rsid w:val="36071A40"/>
    <w:rsid w:val="36074589"/>
    <w:rsid w:val="360772EA"/>
    <w:rsid w:val="36079094"/>
    <w:rsid w:val="3607DA40"/>
    <w:rsid w:val="3608765E"/>
    <w:rsid w:val="3609D8A2"/>
    <w:rsid w:val="360A17C2"/>
    <w:rsid w:val="360A2445"/>
    <w:rsid w:val="360AD722"/>
    <w:rsid w:val="360D4C94"/>
    <w:rsid w:val="360DE404"/>
    <w:rsid w:val="360F8656"/>
    <w:rsid w:val="360FA3AE"/>
    <w:rsid w:val="360FF8FD"/>
    <w:rsid w:val="3610D1D3"/>
    <w:rsid w:val="3611DF82"/>
    <w:rsid w:val="3612B91E"/>
    <w:rsid w:val="36137EB8"/>
    <w:rsid w:val="36144DF3"/>
    <w:rsid w:val="3615116D"/>
    <w:rsid w:val="36154275"/>
    <w:rsid w:val="36155F48"/>
    <w:rsid w:val="36168996"/>
    <w:rsid w:val="3618AAD0"/>
    <w:rsid w:val="3618CDAD"/>
    <w:rsid w:val="361AB6D4"/>
    <w:rsid w:val="361B5FF6"/>
    <w:rsid w:val="361BECA4"/>
    <w:rsid w:val="3622755B"/>
    <w:rsid w:val="3622E144"/>
    <w:rsid w:val="36244619"/>
    <w:rsid w:val="3625D093"/>
    <w:rsid w:val="3626953D"/>
    <w:rsid w:val="362754BF"/>
    <w:rsid w:val="3628B34E"/>
    <w:rsid w:val="3629AD31"/>
    <w:rsid w:val="362A6D33"/>
    <w:rsid w:val="362B2F9D"/>
    <w:rsid w:val="362B8114"/>
    <w:rsid w:val="362F3A33"/>
    <w:rsid w:val="36302FD5"/>
    <w:rsid w:val="3631F09E"/>
    <w:rsid w:val="36367771"/>
    <w:rsid w:val="3638C424"/>
    <w:rsid w:val="363A63A0"/>
    <w:rsid w:val="363B2CCE"/>
    <w:rsid w:val="363F3B82"/>
    <w:rsid w:val="363F80F8"/>
    <w:rsid w:val="36405F5B"/>
    <w:rsid w:val="3643D239"/>
    <w:rsid w:val="36441F01"/>
    <w:rsid w:val="3644958C"/>
    <w:rsid w:val="3646D213"/>
    <w:rsid w:val="3646DF43"/>
    <w:rsid w:val="36483F19"/>
    <w:rsid w:val="364B3687"/>
    <w:rsid w:val="364CA9F4"/>
    <w:rsid w:val="3651A501"/>
    <w:rsid w:val="3651C201"/>
    <w:rsid w:val="365292AE"/>
    <w:rsid w:val="36538852"/>
    <w:rsid w:val="36562D68"/>
    <w:rsid w:val="3659112C"/>
    <w:rsid w:val="3659AAF0"/>
    <w:rsid w:val="365B5B10"/>
    <w:rsid w:val="365C0B7B"/>
    <w:rsid w:val="365F8C6F"/>
    <w:rsid w:val="36607352"/>
    <w:rsid w:val="3661EBF1"/>
    <w:rsid w:val="36622364"/>
    <w:rsid w:val="36645EE7"/>
    <w:rsid w:val="3664E056"/>
    <w:rsid w:val="36652BBC"/>
    <w:rsid w:val="3666C3C6"/>
    <w:rsid w:val="3666CCEC"/>
    <w:rsid w:val="3667C179"/>
    <w:rsid w:val="36680134"/>
    <w:rsid w:val="3668CB38"/>
    <w:rsid w:val="3668E011"/>
    <w:rsid w:val="36696222"/>
    <w:rsid w:val="366C531E"/>
    <w:rsid w:val="366D5AF5"/>
    <w:rsid w:val="36703272"/>
    <w:rsid w:val="36704047"/>
    <w:rsid w:val="3671BC92"/>
    <w:rsid w:val="3671EE79"/>
    <w:rsid w:val="367209A7"/>
    <w:rsid w:val="3673CF6B"/>
    <w:rsid w:val="3674189E"/>
    <w:rsid w:val="367420EC"/>
    <w:rsid w:val="36743735"/>
    <w:rsid w:val="3676EC52"/>
    <w:rsid w:val="36799597"/>
    <w:rsid w:val="3679B919"/>
    <w:rsid w:val="367A31EC"/>
    <w:rsid w:val="367C8DBE"/>
    <w:rsid w:val="367D1931"/>
    <w:rsid w:val="367D7450"/>
    <w:rsid w:val="367D8EEC"/>
    <w:rsid w:val="367EC3B8"/>
    <w:rsid w:val="367F84FC"/>
    <w:rsid w:val="36803447"/>
    <w:rsid w:val="36818F37"/>
    <w:rsid w:val="3681FCB1"/>
    <w:rsid w:val="3682B3D2"/>
    <w:rsid w:val="36834E3D"/>
    <w:rsid w:val="3684678E"/>
    <w:rsid w:val="3684A8C4"/>
    <w:rsid w:val="36859595"/>
    <w:rsid w:val="3686B1A7"/>
    <w:rsid w:val="368901FB"/>
    <w:rsid w:val="368C0ABD"/>
    <w:rsid w:val="368C38EE"/>
    <w:rsid w:val="3691F5F7"/>
    <w:rsid w:val="3692EFFB"/>
    <w:rsid w:val="3694559A"/>
    <w:rsid w:val="36947FB4"/>
    <w:rsid w:val="36956C59"/>
    <w:rsid w:val="36972A0C"/>
    <w:rsid w:val="369914A9"/>
    <w:rsid w:val="369B6344"/>
    <w:rsid w:val="369BDA14"/>
    <w:rsid w:val="369E4CC9"/>
    <w:rsid w:val="369E7CAA"/>
    <w:rsid w:val="369ED373"/>
    <w:rsid w:val="36A21FCC"/>
    <w:rsid w:val="36A3A649"/>
    <w:rsid w:val="36A4C9A8"/>
    <w:rsid w:val="36A51264"/>
    <w:rsid w:val="36AA5F0F"/>
    <w:rsid w:val="36ABCD9E"/>
    <w:rsid w:val="36AE0865"/>
    <w:rsid w:val="36AE7255"/>
    <w:rsid w:val="36B01E0F"/>
    <w:rsid w:val="36B1B533"/>
    <w:rsid w:val="36B21F17"/>
    <w:rsid w:val="36B399FF"/>
    <w:rsid w:val="36B46A71"/>
    <w:rsid w:val="36B6E463"/>
    <w:rsid w:val="36B75F30"/>
    <w:rsid w:val="36B7ED18"/>
    <w:rsid w:val="36B8FDA2"/>
    <w:rsid w:val="36B9D42F"/>
    <w:rsid w:val="36BA3D53"/>
    <w:rsid w:val="36C0185B"/>
    <w:rsid w:val="36C099BB"/>
    <w:rsid w:val="36C1E753"/>
    <w:rsid w:val="36C3405D"/>
    <w:rsid w:val="36C3B955"/>
    <w:rsid w:val="36C3EB8A"/>
    <w:rsid w:val="36C484D7"/>
    <w:rsid w:val="36C4C10A"/>
    <w:rsid w:val="36C4EA17"/>
    <w:rsid w:val="36C52D2E"/>
    <w:rsid w:val="36C589FF"/>
    <w:rsid w:val="36C7CBE6"/>
    <w:rsid w:val="36C8E86D"/>
    <w:rsid w:val="36C9E13F"/>
    <w:rsid w:val="36CB1C9A"/>
    <w:rsid w:val="36CBCDA7"/>
    <w:rsid w:val="36CD5A6D"/>
    <w:rsid w:val="36CDD056"/>
    <w:rsid w:val="36D064D9"/>
    <w:rsid w:val="36DCBB0E"/>
    <w:rsid w:val="36DFC699"/>
    <w:rsid w:val="36E08039"/>
    <w:rsid w:val="36E0EAFD"/>
    <w:rsid w:val="36E2B8DF"/>
    <w:rsid w:val="36E5D855"/>
    <w:rsid w:val="36E75382"/>
    <w:rsid w:val="36E80E37"/>
    <w:rsid w:val="36E8B5C5"/>
    <w:rsid w:val="36E8C80E"/>
    <w:rsid w:val="36E8E061"/>
    <w:rsid w:val="36E9EDC4"/>
    <w:rsid w:val="36EA1804"/>
    <w:rsid w:val="36EA4D09"/>
    <w:rsid w:val="36EBC3A6"/>
    <w:rsid w:val="36EBD66E"/>
    <w:rsid w:val="36EC0B26"/>
    <w:rsid w:val="36EC9033"/>
    <w:rsid w:val="36ED6632"/>
    <w:rsid w:val="36EEDC9D"/>
    <w:rsid w:val="36F38975"/>
    <w:rsid w:val="36F48D2A"/>
    <w:rsid w:val="36F49F53"/>
    <w:rsid w:val="36FB21C5"/>
    <w:rsid w:val="36FB7751"/>
    <w:rsid w:val="36FC7D53"/>
    <w:rsid w:val="36FD2B47"/>
    <w:rsid w:val="36FDE46D"/>
    <w:rsid w:val="36FE0D38"/>
    <w:rsid w:val="36FF8167"/>
    <w:rsid w:val="36FFEA31"/>
    <w:rsid w:val="3701AB4A"/>
    <w:rsid w:val="37029C71"/>
    <w:rsid w:val="37048F10"/>
    <w:rsid w:val="37054707"/>
    <w:rsid w:val="3706FCF4"/>
    <w:rsid w:val="370713B4"/>
    <w:rsid w:val="370886E4"/>
    <w:rsid w:val="37096D18"/>
    <w:rsid w:val="370A389F"/>
    <w:rsid w:val="370B14DB"/>
    <w:rsid w:val="370C051D"/>
    <w:rsid w:val="370D44B5"/>
    <w:rsid w:val="370DD688"/>
    <w:rsid w:val="370F86AB"/>
    <w:rsid w:val="370FFDBF"/>
    <w:rsid w:val="37107A14"/>
    <w:rsid w:val="3711EAF0"/>
    <w:rsid w:val="3712BA8D"/>
    <w:rsid w:val="371434D2"/>
    <w:rsid w:val="3715A105"/>
    <w:rsid w:val="3715D3B8"/>
    <w:rsid w:val="3716A043"/>
    <w:rsid w:val="37186EB5"/>
    <w:rsid w:val="371876F5"/>
    <w:rsid w:val="3719EADF"/>
    <w:rsid w:val="371A7587"/>
    <w:rsid w:val="371C317C"/>
    <w:rsid w:val="371DCB93"/>
    <w:rsid w:val="371FDCCA"/>
    <w:rsid w:val="3721AA69"/>
    <w:rsid w:val="37227122"/>
    <w:rsid w:val="372341BB"/>
    <w:rsid w:val="3724369E"/>
    <w:rsid w:val="37252C39"/>
    <w:rsid w:val="37266AED"/>
    <w:rsid w:val="3727CA50"/>
    <w:rsid w:val="372C5DD4"/>
    <w:rsid w:val="372D04CA"/>
    <w:rsid w:val="372E05B1"/>
    <w:rsid w:val="3735DD30"/>
    <w:rsid w:val="37361E53"/>
    <w:rsid w:val="3736874A"/>
    <w:rsid w:val="373882FC"/>
    <w:rsid w:val="37395D42"/>
    <w:rsid w:val="37395E46"/>
    <w:rsid w:val="373AA059"/>
    <w:rsid w:val="373BB4CD"/>
    <w:rsid w:val="37420CD5"/>
    <w:rsid w:val="37429A05"/>
    <w:rsid w:val="37479247"/>
    <w:rsid w:val="37497DE2"/>
    <w:rsid w:val="374A6E8A"/>
    <w:rsid w:val="374A77E0"/>
    <w:rsid w:val="374A8FB9"/>
    <w:rsid w:val="374B876F"/>
    <w:rsid w:val="374B9A21"/>
    <w:rsid w:val="374CE082"/>
    <w:rsid w:val="374D8F30"/>
    <w:rsid w:val="374FD72B"/>
    <w:rsid w:val="37527E5E"/>
    <w:rsid w:val="37542400"/>
    <w:rsid w:val="3756907C"/>
    <w:rsid w:val="3757CA3A"/>
    <w:rsid w:val="3759BF06"/>
    <w:rsid w:val="375A9003"/>
    <w:rsid w:val="375C2EAC"/>
    <w:rsid w:val="375CC606"/>
    <w:rsid w:val="375D999B"/>
    <w:rsid w:val="375F0FDD"/>
    <w:rsid w:val="37600F66"/>
    <w:rsid w:val="37604778"/>
    <w:rsid w:val="3760695E"/>
    <w:rsid w:val="37606B55"/>
    <w:rsid w:val="3760729D"/>
    <w:rsid w:val="3760CACA"/>
    <w:rsid w:val="37611E21"/>
    <w:rsid w:val="3762A02A"/>
    <w:rsid w:val="37640635"/>
    <w:rsid w:val="376C858A"/>
    <w:rsid w:val="376E47DA"/>
    <w:rsid w:val="376F85DB"/>
    <w:rsid w:val="376FD331"/>
    <w:rsid w:val="3771199F"/>
    <w:rsid w:val="37717844"/>
    <w:rsid w:val="3778CDC0"/>
    <w:rsid w:val="3778D63D"/>
    <w:rsid w:val="377B7103"/>
    <w:rsid w:val="377C42A4"/>
    <w:rsid w:val="377DB55F"/>
    <w:rsid w:val="377E706D"/>
    <w:rsid w:val="37819BD0"/>
    <w:rsid w:val="3781CA24"/>
    <w:rsid w:val="3782324A"/>
    <w:rsid w:val="3782C2C4"/>
    <w:rsid w:val="37838B98"/>
    <w:rsid w:val="37868025"/>
    <w:rsid w:val="3786B10D"/>
    <w:rsid w:val="37870048"/>
    <w:rsid w:val="3788199B"/>
    <w:rsid w:val="378DD5DE"/>
    <w:rsid w:val="378E2F81"/>
    <w:rsid w:val="3790823A"/>
    <w:rsid w:val="37916F2F"/>
    <w:rsid w:val="3792055D"/>
    <w:rsid w:val="3792D2D7"/>
    <w:rsid w:val="3795F99D"/>
    <w:rsid w:val="37961337"/>
    <w:rsid w:val="3796E5FA"/>
    <w:rsid w:val="37971AEF"/>
    <w:rsid w:val="3797394B"/>
    <w:rsid w:val="3797A967"/>
    <w:rsid w:val="379891CB"/>
    <w:rsid w:val="379A03D7"/>
    <w:rsid w:val="379AC875"/>
    <w:rsid w:val="379ADB3E"/>
    <w:rsid w:val="379CF48E"/>
    <w:rsid w:val="379E06EB"/>
    <w:rsid w:val="379E691C"/>
    <w:rsid w:val="379F2F5E"/>
    <w:rsid w:val="379F6C3F"/>
    <w:rsid w:val="37A14B28"/>
    <w:rsid w:val="37A2C4B0"/>
    <w:rsid w:val="37A34B66"/>
    <w:rsid w:val="37A62C2B"/>
    <w:rsid w:val="37A640CD"/>
    <w:rsid w:val="37A694A9"/>
    <w:rsid w:val="37A697EC"/>
    <w:rsid w:val="37A89B39"/>
    <w:rsid w:val="37A89B6D"/>
    <w:rsid w:val="37A90D13"/>
    <w:rsid w:val="37A9657F"/>
    <w:rsid w:val="37A9B575"/>
    <w:rsid w:val="37AB143A"/>
    <w:rsid w:val="37AF51CE"/>
    <w:rsid w:val="37B0A0BD"/>
    <w:rsid w:val="37B1E845"/>
    <w:rsid w:val="37B49D90"/>
    <w:rsid w:val="37B6A929"/>
    <w:rsid w:val="37B80836"/>
    <w:rsid w:val="37B8B014"/>
    <w:rsid w:val="37B8F2B3"/>
    <w:rsid w:val="37B92B1A"/>
    <w:rsid w:val="37B943BD"/>
    <w:rsid w:val="37B9BCD3"/>
    <w:rsid w:val="37BADDB6"/>
    <w:rsid w:val="37BCB89D"/>
    <w:rsid w:val="37BE72C2"/>
    <w:rsid w:val="37BEE91B"/>
    <w:rsid w:val="37C00D1F"/>
    <w:rsid w:val="37C0F57E"/>
    <w:rsid w:val="37C0F898"/>
    <w:rsid w:val="37C3E57D"/>
    <w:rsid w:val="37C4D6CE"/>
    <w:rsid w:val="37C568F7"/>
    <w:rsid w:val="37C5A249"/>
    <w:rsid w:val="37C6891E"/>
    <w:rsid w:val="37CA3D6F"/>
    <w:rsid w:val="37CACDD8"/>
    <w:rsid w:val="37CDA284"/>
    <w:rsid w:val="37CEF088"/>
    <w:rsid w:val="37D1C77C"/>
    <w:rsid w:val="37DA90EB"/>
    <w:rsid w:val="37DB1533"/>
    <w:rsid w:val="37DC819F"/>
    <w:rsid w:val="37DD7BE9"/>
    <w:rsid w:val="37DEB505"/>
    <w:rsid w:val="37E28E99"/>
    <w:rsid w:val="37E35F55"/>
    <w:rsid w:val="37E53996"/>
    <w:rsid w:val="37E65135"/>
    <w:rsid w:val="37E74465"/>
    <w:rsid w:val="37E9825B"/>
    <w:rsid w:val="37EB1916"/>
    <w:rsid w:val="37EB498C"/>
    <w:rsid w:val="37EBC2E1"/>
    <w:rsid w:val="37EBEBDF"/>
    <w:rsid w:val="37EBF4A2"/>
    <w:rsid w:val="37ED5C37"/>
    <w:rsid w:val="37EFD841"/>
    <w:rsid w:val="37F07DFE"/>
    <w:rsid w:val="37F12E28"/>
    <w:rsid w:val="37F19BEF"/>
    <w:rsid w:val="37F3733C"/>
    <w:rsid w:val="37F3ED2E"/>
    <w:rsid w:val="37F42FC4"/>
    <w:rsid w:val="37F91DAD"/>
    <w:rsid w:val="37F9264C"/>
    <w:rsid w:val="37F93F08"/>
    <w:rsid w:val="37F9C188"/>
    <w:rsid w:val="37FA2DFD"/>
    <w:rsid w:val="37FBD151"/>
    <w:rsid w:val="37FBDE00"/>
    <w:rsid w:val="38040B3A"/>
    <w:rsid w:val="38049B99"/>
    <w:rsid w:val="3806D8A9"/>
    <w:rsid w:val="38071D87"/>
    <w:rsid w:val="38075EA3"/>
    <w:rsid w:val="38078FCF"/>
    <w:rsid w:val="380D1C0D"/>
    <w:rsid w:val="380EAF7E"/>
    <w:rsid w:val="381272CD"/>
    <w:rsid w:val="38139BEB"/>
    <w:rsid w:val="3815FC75"/>
    <w:rsid w:val="38169A74"/>
    <w:rsid w:val="38176949"/>
    <w:rsid w:val="38183F5F"/>
    <w:rsid w:val="3819612C"/>
    <w:rsid w:val="381A9419"/>
    <w:rsid w:val="381AAD6E"/>
    <w:rsid w:val="381BB5AA"/>
    <w:rsid w:val="381FA891"/>
    <w:rsid w:val="381FAABE"/>
    <w:rsid w:val="38206883"/>
    <w:rsid w:val="38212DB3"/>
    <w:rsid w:val="3821C1B8"/>
    <w:rsid w:val="38238E1E"/>
    <w:rsid w:val="38241D46"/>
    <w:rsid w:val="38242A45"/>
    <w:rsid w:val="3826E9F7"/>
    <w:rsid w:val="3827E2AA"/>
    <w:rsid w:val="3827E9B8"/>
    <w:rsid w:val="38284046"/>
    <w:rsid w:val="3828D954"/>
    <w:rsid w:val="38293DD7"/>
    <w:rsid w:val="3829AE1B"/>
    <w:rsid w:val="382A5115"/>
    <w:rsid w:val="382A9D47"/>
    <w:rsid w:val="382CA47C"/>
    <w:rsid w:val="382CBB1E"/>
    <w:rsid w:val="382E2C0D"/>
    <w:rsid w:val="382E5456"/>
    <w:rsid w:val="382E8BE8"/>
    <w:rsid w:val="3830950C"/>
    <w:rsid w:val="3830A488"/>
    <w:rsid w:val="38314C93"/>
    <w:rsid w:val="3831E695"/>
    <w:rsid w:val="3831EF0D"/>
    <w:rsid w:val="383278FB"/>
    <w:rsid w:val="38329509"/>
    <w:rsid w:val="38329550"/>
    <w:rsid w:val="38351878"/>
    <w:rsid w:val="383599CD"/>
    <w:rsid w:val="3835FE80"/>
    <w:rsid w:val="38360A04"/>
    <w:rsid w:val="38366F0A"/>
    <w:rsid w:val="3839D69D"/>
    <w:rsid w:val="383A0B57"/>
    <w:rsid w:val="383CFA8A"/>
    <w:rsid w:val="383DF888"/>
    <w:rsid w:val="383EC1BA"/>
    <w:rsid w:val="383EE855"/>
    <w:rsid w:val="3842C6E5"/>
    <w:rsid w:val="38435E0C"/>
    <w:rsid w:val="38456E1E"/>
    <w:rsid w:val="3845AEA0"/>
    <w:rsid w:val="3845D3FA"/>
    <w:rsid w:val="3849494C"/>
    <w:rsid w:val="38495434"/>
    <w:rsid w:val="384CD604"/>
    <w:rsid w:val="384CDA7E"/>
    <w:rsid w:val="384D0511"/>
    <w:rsid w:val="3850FDD6"/>
    <w:rsid w:val="38527697"/>
    <w:rsid w:val="38534878"/>
    <w:rsid w:val="3854849E"/>
    <w:rsid w:val="3854954D"/>
    <w:rsid w:val="38551939"/>
    <w:rsid w:val="3855826E"/>
    <w:rsid w:val="385595C1"/>
    <w:rsid w:val="385669FD"/>
    <w:rsid w:val="3856986A"/>
    <w:rsid w:val="3856AFB8"/>
    <w:rsid w:val="3856F50D"/>
    <w:rsid w:val="3858322C"/>
    <w:rsid w:val="3859B5BE"/>
    <w:rsid w:val="385A5104"/>
    <w:rsid w:val="385BA9AA"/>
    <w:rsid w:val="385C2D3F"/>
    <w:rsid w:val="385D0E7D"/>
    <w:rsid w:val="385F64D6"/>
    <w:rsid w:val="385FDFA7"/>
    <w:rsid w:val="3860DFBD"/>
    <w:rsid w:val="386221D2"/>
    <w:rsid w:val="386749F8"/>
    <w:rsid w:val="38685569"/>
    <w:rsid w:val="386ADC55"/>
    <w:rsid w:val="38706FD4"/>
    <w:rsid w:val="3870E138"/>
    <w:rsid w:val="3871041F"/>
    <w:rsid w:val="387296CB"/>
    <w:rsid w:val="38742009"/>
    <w:rsid w:val="387424E6"/>
    <w:rsid w:val="38755AF8"/>
    <w:rsid w:val="3876E345"/>
    <w:rsid w:val="3877C5B8"/>
    <w:rsid w:val="38788F0D"/>
    <w:rsid w:val="387CC824"/>
    <w:rsid w:val="387D56C6"/>
    <w:rsid w:val="387E0466"/>
    <w:rsid w:val="387E8B75"/>
    <w:rsid w:val="387EB9FF"/>
    <w:rsid w:val="387ECE3D"/>
    <w:rsid w:val="387EECFD"/>
    <w:rsid w:val="388066BD"/>
    <w:rsid w:val="3881A02D"/>
    <w:rsid w:val="38848B6F"/>
    <w:rsid w:val="3884DD9E"/>
    <w:rsid w:val="38859280"/>
    <w:rsid w:val="3885E7E7"/>
    <w:rsid w:val="3886D202"/>
    <w:rsid w:val="38876B55"/>
    <w:rsid w:val="3888A31D"/>
    <w:rsid w:val="388A13B0"/>
    <w:rsid w:val="388B0ACB"/>
    <w:rsid w:val="388E90D4"/>
    <w:rsid w:val="38911F7E"/>
    <w:rsid w:val="38934D2F"/>
    <w:rsid w:val="38988F5F"/>
    <w:rsid w:val="38997912"/>
    <w:rsid w:val="3899F081"/>
    <w:rsid w:val="389D9D06"/>
    <w:rsid w:val="389ED005"/>
    <w:rsid w:val="38A3BFF0"/>
    <w:rsid w:val="38A4BBE9"/>
    <w:rsid w:val="38A52A15"/>
    <w:rsid w:val="38A9DB78"/>
    <w:rsid w:val="38AA2ACB"/>
    <w:rsid w:val="38AAF4D9"/>
    <w:rsid w:val="38AB0A1B"/>
    <w:rsid w:val="38B143A6"/>
    <w:rsid w:val="38B4AB66"/>
    <w:rsid w:val="38B5F523"/>
    <w:rsid w:val="38B645E8"/>
    <w:rsid w:val="38B71294"/>
    <w:rsid w:val="38B7EEDB"/>
    <w:rsid w:val="38B8D1FD"/>
    <w:rsid w:val="38B91B5A"/>
    <w:rsid w:val="38B93575"/>
    <w:rsid w:val="38BB314B"/>
    <w:rsid w:val="38BDC862"/>
    <w:rsid w:val="38BE1BA5"/>
    <w:rsid w:val="38BEA928"/>
    <w:rsid w:val="38C00ACD"/>
    <w:rsid w:val="38C12E46"/>
    <w:rsid w:val="38C19047"/>
    <w:rsid w:val="38C2534E"/>
    <w:rsid w:val="38C6BDEC"/>
    <w:rsid w:val="38C7991E"/>
    <w:rsid w:val="38CB0232"/>
    <w:rsid w:val="38CB2F30"/>
    <w:rsid w:val="38CD397B"/>
    <w:rsid w:val="38CE1626"/>
    <w:rsid w:val="38CEA630"/>
    <w:rsid w:val="38D0BAB8"/>
    <w:rsid w:val="38D1377D"/>
    <w:rsid w:val="38D13A03"/>
    <w:rsid w:val="38D177AF"/>
    <w:rsid w:val="38D572CB"/>
    <w:rsid w:val="38D6F610"/>
    <w:rsid w:val="38D75CD4"/>
    <w:rsid w:val="38D82D00"/>
    <w:rsid w:val="38D875F1"/>
    <w:rsid w:val="38D8CBFB"/>
    <w:rsid w:val="38D8D554"/>
    <w:rsid w:val="38D99E23"/>
    <w:rsid w:val="38D9ECB3"/>
    <w:rsid w:val="38DB09C6"/>
    <w:rsid w:val="38DC70AD"/>
    <w:rsid w:val="38DFB999"/>
    <w:rsid w:val="38DFC90B"/>
    <w:rsid w:val="38DFD8BF"/>
    <w:rsid w:val="38E17CE2"/>
    <w:rsid w:val="38E4C476"/>
    <w:rsid w:val="38E4F061"/>
    <w:rsid w:val="38E57001"/>
    <w:rsid w:val="38E593A0"/>
    <w:rsid w:val="38E6E016"/>
    <w:rsid w:val="38E7F16A"/>
    <w:rsid w:val="38E85F7D"/>
    <w:rsid w:val="38EAD90F"/>
    <w:rsid w:val="38EF32E4"/>
    <w:rsid w:val="38F01BA4"/>
    <w:rsid w:val="38F1A3B9"/>
    <w:rsid w:val="38F7C45B"/>
    <w:rsid w:val="38FE1B22"/>
    <w:rsid w:val="38FE389E"/>
    <w:rsid w:val="38FF7997"/>
    <w:rsid w:val="39002AB4"/>
    <w:rsid w:val="39009413"/>
    <w:rsid w:val="3900F0A5"/>
    <w:rsid w:val="3904048E"/>
    <w:rsid w:val="3905A81E"/>
    <w:rsid w:val="3905C8D6"/>
    <w:rsid w:val="39067E0B"/>
    <w:rsid w:val="3907986C"/>
    <w:rsid w:val="390C0572"/>
    <w:rsid w:val="390E7E4E"/>
    <w:rsid w:val="390E8B57"/>
    <w:rsid w:val="390E915F"/>
    <w:rsid w:val="39150202"/>
    <w:rsid w:val="3915B414"/>
    <w:rsid w:val="39172076"/>
    <w:rsid w:val="39179CAE"/>
    <w:rsid w:val="3918098C"/>
    <w:rsid w:val="391903D9"/>
    <w:rsid w:val="3919101F"/>
    <w:rsid w:val="391B7668"/>
    <w:rsid w:val="391E68CD"/>
    <w:rsid w:val="391F8D27"/>
    <w:rsid w:val="39223231"/>
    <w:rsid w:val="3922FCC2"/>
    <w:rsid w:val="39249155"/>
    <w:rsid w:val="39257BD2"/>
    <w:rsid w:val="39259A9F"/>
    <w:rsid w:val="39263929"/>
    <w:rsid w:val="39288E2D"/>
    <w:rsid w:val="3929F182"/>
    <w:rsid w:val="392BBD7F"/>
    <w:rsid w:val="392D0108"/>
    <w:rsid w:val="392E3FEB"/>
    <w:rsid w:val="392E52F6"/>
    <w:rsid w:val="392F3456"/>
    <w:rsid w:val="39337BC6"/>
    <w:rsid w:val="39355EA1"/>
    <w:rsid w:val="39392115"/>
    <w:rsid w:val="393B3F42"/>
    <w:rsid w:val="393C59BE"/>
    <w:rsid w:val="393E3224"/>
    <w:rsid w:val="393E6646"/>
    <w:rsid w:val="393FAD5D"/>
    <w:rsid w:val="3940686C"/>
    <w:rsid w:val="39442028"/>
    <w:rsid w:val="39447F1D"/>
    <w:rsid w:val="3944ABCA"/>
    <w:rsid w:val="394585D6"/>
    <w:rsid w:val="3945DCE3"/>
    <w:rsid w:val="3946ED40"/>
    <w:rsid w:val="39477865"/>
    <w:rsid w:val="3947DC99"/>
    <w:rsid w:val="39490C39"/>
    <w:rsid w:val="39497B77"/>
    <w:rsid w:val="394D2171"/>
    <w:rsid w:val="394DFBD7"/>
    <w:rsid w:val="394EBD44"/>
    <w:rsid w:val="394FB41D"/>
    <w:rsid w:val="39551CAE"/>
    <w:rsid w:val="39570D54"/>
    <w:rsid w:val="39585B94"/>
    <w:rsid w:val="39592DCF"/>
    <w:rsid w:val="39598953"/>
    <w:rsid w:val="3959C2E2"/>
    <w:rsid w:val="395C08D7"/>
    <w:rsid w:val="395FC4F6"/>
    <w:rsid w:val="39601F03"/>
    <w:rsid w:val="3960C25B"/>
    <w:rsid w:val="396112AA"/>
    <w:rsid w:val="39614375"/>
    <w:rsid w:val="39630F4C"/>
    <w:rsid w:val="39668CE6"/>
    <w:rsid w:val="396726D2"/>
    <w:rsid w:val="39692145"/>
    <w:rsid w:val="3969254D"/>
    <w:rsid w:val="396A50F0"/>
    <w:rsid w:val="396B5A62"/>
    <w:rsid w:val="396E7349"/>
    <w:rsid w:val="396E9606"/>
    <w:rsid w:val="396F03B2"/>
    <w:rsid w:val="39703E2F"/>
    <w:rsid w:val="39718B80"/>
    <w:rsid w:val="3972DB09"/>
    <w:rsid w:val="39746AF0"/>
    <w:rsid w:val="39750148"/>
    <w:rsid w:val="3977E572"/>
    <w:rsid w:val="3978BD58"/>
    <w:rsid w:val="3978C5F1"/>
    <w:rsid w:val="397AB5FB"/>
    <w:rsid w:val="397B15FC"/>
    <w:rsid w:val="397C35EF"/>
    <w:rsid w:val="397D2574"/>
    <w:rsid w:val="397F0136"/>
    <w:rsid w:val="397F2EBA"/>
    <w:rsid w:val="3981644C"/>
    <w:rsid w:val="3981B3FA"/>
    <w:rsid w:val="3984CF72"/>
    <w:rsid w:val="39853F4B"/>
    <w:rsid w:val="398C6AD0"/>
    <w:rsid w:val="398D5FB6"/>
    <w:rsid w:val="398D95B8"/>
    <w:rsid w:val="398EDD80"/>
    <w:rsid w:val="398F9FE9"/>
    <w:rsid w:val="398FC135"/>
    <w:rsid w:val="39907F84"/>
    <w:rsid w:val="3992A527"/>
    <w:rsid w:val="39935790"/>
    <w:rsid w:val="39946186"/>
    <w:rsid w:val="3996EBBC"/>
    <w:rsid w:val="3996F094"/>
    <w:rsid w:val="399805C4"/>
    <w:rsid w:val="399836A9"/>
    <w:rsid w:val="399B477C"/>
    <w:rsid w:val="399B7760"/>
    <w:rsid w:val="399D9A2C"/>
    <w:rsid w:val="39A02A7C"/>
    <w:rsid w:val="39A04F4A"/>
    <w:rsid w:val="39A057C2"/>
    <w:rsid w:val="39A1764D"/>
    <w:rsid w:val="39A32B0B"/>
    <w:rsid w:val="39A40DFA"/>
    <w:rsid w:val="39A4298D"/>
    <w:rsid w:val="39A6C452"/>
    <w:rsid w:val="39A99F4B"/>
    <w:rsid w:val="39AA8B0F"/>
    <w:rsid w:val="39AB9113"/>
    <w:rsid w:val="39ABF298"/>
    <w:rsid w:val="39AD1597"/>
    <w:rsid w:val="39AF869F"/>
    <w:rsid w:val="39B22BE6"/>
    <w:rsid w:val="39B4E0FF"/>
    <w:rsid w:val="39B535BF"/>
    <w:rsid w:val="39B90E97"/>
    <w:rsid w:val="39B92771"/>
    <w:rsid w:val="39B9A6D2"/>
    <w:rsid w:val="39BA22F6"/>
    <w:rsid w:val="39BB1CE0"/>
    <w:rsid w:val="39BB6BCD"/>
    <w:rsid w:val="39BB7FCF"/>
    <w:rsid w:val="39BBBCC1"/>
    <w:rsid w:val="39BCFD8B"/>
    <w:rsid w:val="39BDB478"/>
    <w:rsid w:val="39BE101E"/>
    <w:rsid w:val="39BE372F"/>
    <w:rsid w:val="39BEF481"/>
    <w:rsid w:val="39C0DECC"/>
    <w:rsid w:val="39C15D9A"/>
    <w:rsid w:val="39C4497F"/>
    <w:rsid w:val="39C529E8"/>
    <w:rsid w:val="39C5B4B9"/>
    <w:rsid w:val="39C5DD8C"/>
    <w:rsid w:val="39C87597"/>
    <w:rsid w:val="39C99352"/>
    <w:rsid w:val="39CFD30F"/>
    <w:rsid w:val="39D072E4"/>
    <w:rsid w:val="39D1EB94"/>
    <w:rsid w:val="39D2DF49"/>
    <w:rsid w:val="39D41C30"/>
    <w:rsid w:val="39D6EB25"/>
    <w:rsid w:val="39D8D932"/>
    <w:rsid w:val="39DB1E64"/>
    <w:rsid w:val="39DC0430"/>
    <w:rsid w:val="39E2B6A4"/>
    <w:rsid w:val="39E59ACA"/>
    <w:rsid w:val="39E89AFB"/>
    <w:rsid w:val="39E89BD1"/>
    <w:rsid w:val="39E92241"/>
    <w:rsid w:val="39EBA978"/>
    <w:rsid w:val="39EE98DB"/>
    <w:rsid w:val="39EFE9AE"/>
    <w:rsid w:val="39F185B1"/>
    <w:rsid w:val="39F25B02"/>
    <w:rsid w:val="39F58F3C"/>
    <w:rsid w:val="39F71A62"/>
    <w:rsid w:val="39F82757"/>
    <w:rsid w:val="39F86BB0"/>
    <w:rsid w:val="39F8D814"/>
    <w:rsid w:val="39F8DF29"/>
    <w:rsid w:val="39FA2294"/>
    <w:rsid w:val="39FA2DD3"/>
    <w:rsid w:val="39FB74E5"/>
    <w:rsid w:val="39FE082F"/>
    <w:rsid w:val="39FF85D5"/>
    <w:rsid w:val="3A012317"/>
    <w:rsid w:val="3A019046"/>
    <w:rsid w:val="3A01FF48"/>
    <w:rsid w:val="3A029718"/>
    <w:rsid w:val="3A033DBB"/>
    <w:rsid w:val="3A046CFD"/>
    <w:rsid w:val="3A0544AD"/>
    <w:rsid w:val="3A06AC31"/>
    <w:rsid w:val="3A06B715"/>
    <w:rsid w:val="3A089088"/>
    <w:rsid w:val="3A08EA14"/>
    <w:rsid w:val="3A0B97BF"/>
    <w:rsid w:val="3A0C1542"/>
    <w:rsid w:val="3A0E3F73"/>
    <w:rsid w:val="3A103B32"/>
    <w:rsid w:val="3A124D04"/>
    <w:rsid w:val="3A12B4EF"/>
    <w:rsid w:val="3A139619"/>
    <w:rsid w:val="3A13994E"/>
    <w:rsid w:val="3A13CC3E"/>
    <w:rsid w:val="3A146695"/>
    <w:rsid w:val="3A16A7E1"/>
    <w:rsid w:val="3A174284"/>
    <w:rsid w:val="3A180891"/>
    <w:rsid w:val="3A18705D"/>
    <w:rsid w:val="3A188BBF"/>
    <w:rsid w:val="3A19BCF5"/>
    <w:rsid w:val="3A19F1C7"/>
    <w:rsid w:val="3A1A96D0"/>
    <w:rsid w:val="3A1AF470"/>
    <w:rsid w:val="3A1BFF4B"/>
    <w:rsid w:val="3A1FD5DE"/>
    <w:rsid w:val="3A207F80"/>
    <w:rsid w:val="3A20B01A"/>
    <w:rsid w:val="3A22680B"/>
    <w:rsid w:val="3A23A35D"/>
    <w:rsid w:val="3A25C157"/>
    <w:rsid w:val="3A25CEF9"/>
    <w:rsid w:val="3A26A619"/>
    <w:rsid w:val="3A281023"/>
    <w:rsid w:val="3A282A34"/>
    <w:rsid w:val="3A28F67F"/>
    <w:rsid w:val="3A29395F"/>
    <w:rsid w:val="3A294B96"/>
    <w:rsid w:val="3A29CE41"/>
    <w:rsid w:val="3A2B3869"/>
    <w:rsid w:val="3A2BBDCA"/>
    <w:rsid w:val="3A2E49D3"/>
    <w:rsid w:val="3A2E70DC"/>
    <w:rsid w:val="3A2F0D9C"/>
    <w:rsid w:val="3A31DF21"/>
    <w:rsid w:val="3A33D7DB"/>
    <w:rsid w:val="3A3506D4"/>
    <w:rsid w:val="3A35F78D"/>
    <w:rsid w:val="3A39C9BA"/>
    <w:rsid w:val="3A3A4BA6"/>
    <w:rsid w:val="3A3C94FF"/>
    <w:rsid w:val="3A3D90EB"/>
    <w:rsid w:val="3A3D96B4"/>
    <w:rsid w:val="3A3DCFBB"/>
    <w:rsid w:val="3A3E0F6A"/>
    <w:rsid w:val="3A3EA978"/>
    <w:rsid w:val="3A418D4B"/>
    <w:rsid w:val="3A42AB55"/>
    <w:rsid w:val="3A4AE2C9"/>
    <w:rsid w:val="3A4B30B8"/>
    <w:rsid w:val="3A4E9B67"/>
    <w:rsid w:val="3A4F9F01"/>
    <w:rsid w:val="3A503F05"/>
    <w:rsid w:val="3A50A250"/>
    <w:rsid w:val="3A51141B"/>
    <w:rsid w:val="3A511BDE"/>
    <w:rsid w:val="3A521642"/>
    <w:rsid w:val="3A52A0F5"/>
    <w:rsid w:val="3A533FF7"/>
    <w:rsid w:val="3A540BC0"/>
    <w:rsid w:val="3A542668"/>
    <w:rsid w:val="3A55853F"/>
    <w:rsid w:val="3A562E6E"/>
    <w:rsid w:val="3A57D5F7"/>
    <w:rsid w:val="3A57EDD3"/>
    <w:rsid w:val="3A5923A1"/>
    <w:rsid w:val="3A5BE466"/>
    <w:rsid w:val="3A5BF4B0"/>
    <w:rsid w:val="3A5DCFBE"/>
    <w:rsid w:val="3A61CF54"/>
    <w:rsid w:val="3A637F92"/>
    <w:rsid w:val="3A646CC6"/>
    <w:rsid w:val="3A667D73"/>
    <w:rsid w:val="3A676AB8"/>
    <w:rsid w:val="3A67A071"/>
    <w:rsid w:val="3A699D4A"/>
    <w:rsid w:val="3A6BB639"/>
    <w:rsid w:val="3A6C8042"/>
    <w:rsid w:val="3A6E012D"/>
    <w:rsid w:val="3A7120C5"/>
    <w:rsid w:val="3A715F01"/>
    <w:rsid w:val="3A73B947"/>
    <w:rsid w:val="3A761FF4"/>
    <w:rsid w:val="3A770C7A"/>
    <w:rsid w:val="3A780EE7"/>
    <w:rsid w:val="3A795961"/>
    <w:rsid w:val="3A7BA12F"/>
    <w:rsid w:val="3A7C2EE2"/>
    <w:rsid w:val="3A7FEA36"/>
    <w:rsid w:val="3A7FF94C"/>
    <w:rsid w:val="3A8022F6"/>
    <w:rsid w:val="3A82138C"/>
    <w:rsid w:val="3A82A6DE"/>
    <w:rsid w:val="3A859ACF"/>
    <w:rsid w:val="3A85C9A8"/>
    <w:rsid w:val="3A85ECA9"/>
    <w:rsid w:val="3A87FD5D"/>
    <w:rsid w:val="3A88EC80"/>
    <w:rsid w:val="3A8B0121"/>
    <w:rsid w:val="3A8C5B18"/>
    <w:rsid w:val="3A8C6219"/>
    <w:rsid w:val="3A8F4A4E"/>
    <w:rsid w:val="3A929E64"/>
    <w:rsid w:val="3A93C4AD"/>
    <w:rsid w:val="3A967E9C"/>
    <w:rsid w:val="3A977E65"/>
    <w:rsid w:val="3A979825"/>
    <w:rsid w:val="3A97F5E6"/>
    <w:rsid w:val="3A998887"/>
    <w:rsid w:val="3A9ABF5D"/>
    <w:rsid w:val="3A9B3992"/>
    <w:rsid w:val="3A9C4FE3"/>
    <w:rsid w:val="3A9E87B2"/>
    <w:rsid w:val="3AA1A075"/>
    <w:rsid w:val="3AA44B0B"/>
    <w:rsid w:val="3AA51834"/>
    <w:rsid w:val="3AA60963"/>
    <w:rsid w:val="3AA890D8"/>
    <w:rsid w:val="3AAC795D"/>
    <w:rsid w:val="3AACEA37"/>
    <w:rsid w:val="3AACFB6A"/>
    <w:rsid w:val="3AAF68EE"/>
    <w:rsid w:val="3AB108A8"/>
    <w:rsid w:val="3AB1B35F"/>
    <w:rsid w:val="3AB1E28B"/>
    <w:rsid w:val="3AB31451"/>
    <w:rsid w:val="3AB4CFDE"/>
    <w:rsid w:val="3AB4E080"/>
    <w:rsid w:val="3AB515B8"/>
    <w:rsid w:val="3AB588AF"/>
    <w:rsid w:val="3AB6008A"/>
    <w:rsid w:val="3AB76F3E"/>
    <w:rsid w:val="3AB77941"/>
    <w:rsid w:val="3AB90C81"/>
    <w:rsid w:val="3AB9657D"/>
    <w:rsid w:val="3ABBB868"/>
    <w:rsid w:val="3ABC6672"/>
    <w:rsid w:val="3ABC76F1"/>
    <w:rsid w:val="3ABCE51F"/>
    <w:rsid w:val="3ABD5800"/>
    <w:rsid w:val="3ABF4167"/>
    <w:rsid w:val="3ABF9C61"/>
    <w:rsid w:val="3AC0EA79"/>
    <w:rsid w:val="3AC18267"/>
    <w:rsid w:val="3ACE5F19"/>
    <w:rsid w:val="3ACE9119"/>
    <w:rsid w:val="3ACF9F0A"/>
    <w:rsid w:val="3AD377D4"/>
    <w:rsid w:val="3AD3998F"/>
    <w:rsid w:val="3AD488F3"/>
    <w:rsid w:val="3AD5D477"/>
    <w:rsid w:val="3AD605B2"/>
    <w:rsid w:val="3AD6D184"/>
    <w:rsid w:val="3AD81EF5"/>
    <w:rsid w:val="3AD85B7F"/>
    <w:rsid w:val="3ADB5E71"/>
    <w:rsid w:val="3ADD2AE3"/>
    <w:rsid w:val="3ADD94E4"/>
    <w:rsid w:val="3ADDEE7E"/>
    <w:rsid w:val="3ADFDDDA"/>
    <w:rsid w:val="3AE29B23"/>
    <w:rsid w:val="3AE376B1"/>
    <w:rsid w:val="3AE38BF0"/>
    <w:rsid w:val="3AE3C28B"/>
    <w:rsid w:val="3AE3CA5F"/>
    <w:rsid w:val="3AE41BF9"/>
    <w:rsid w:val="3AE6302D"/>
    <w:rsid w:val="3AE92400"/>
    <w:rsid w:val="3AE99419"/>
    <w:rsid w:val="3AE9A7F2"/>
    <w:rsid w:val="3AEB285E"/>
    <w:rsid w:val="3AEC18E1"/>
    <w:rsid w:val="3AEDFBB3"/>
    <w:rsid w:val="3AF0402C"/>
    <w:rsid w:val="3AF3F911"/>
    <w:rsid w:val="3AF46B89"/>
    <w:rsid w:val="3AF6BCD9"/>
    <w:rsid w:val="3AF8D23A"/>
    <w:rsid w:val="3AFCACCA"/>
    <w:rsid w:val="3AFD4B3C"/>
    <w:rsid w:val="3AFE60CB"/>
    <w:rsid w:val="3AFE8FE8"/>
    <w:rsid w:val="3B013FBB"/>
    <w:rsid w:val="3B06ABF3"/>
    <w:rsid w:val="3B06B9F0"/>
    <w:rsid w:val="3B07E24E"/>
    <w:rsid w:val="3B0E4911"/>
    <w:rsid w:val="3B0EDAE1"/>
    <w:rsid w:val="3B0FA399"/>
    <w:rsid w:val="3B105275"/>
    <w:rsid w:val="3B12ACA5"/>
    <w:rsid w:val="3B12FEC0"/>
    <w:rsid w:val="3B14BF3C"/>
    <w:rsid w:val="3B17F17E"/>
    <w:rsid w:val="3B1A998C"/>
    <w:rsid w:val="3B1ACDC6"/>
    <w:rsid w:val="3B1BB5C1"/>
    <w:rsid w:val="3B1BDBAA"/>
    <w:rsid w:val="3B1BE2D5"/>
    <w:rsid w:val="3B1DED1D"/>
    <w:rsid w:val="3B1F0D03"/>
    <w:rsid w:val="3B222569"/>
    <w:rsid w:val="3B232543"/>
    <w:rsid w:val="3B269460"/>
    <w:rsid w:val="3B27DDB3"/>
    <w:rsid w:val="3B284A28"/>
    <w:rsid w:val="3B28EEA2"/>
    <w:rsid w:val="3B296637"/>
    <w:rsid w:val="3B29B8F3"/>
    <w:rsid w:val="3B2B338C"/>
    <w:rsid w:val="3B2CC151"/>
    <w:rsid w:val="3B2E1806"/>
    <w:rsid w:val="3B3017B2"/>
    <w:rsid w:val="3B31597F"/>
    <w:rsid w:val="3B363852"/>
    <w:rsid w:val="3B3780C9"/>
    <w:rsid w:val="3B3884E3"/>
    <w:rsid w:val="3B3A94A0"/>
    <w:rsid w:val="3B3BA98E"/>
    <w:rsid w:val="3B3DDF05"/>
    <w:rsid w:val="3B3E1BEC"/>
    <w:rsid w:val="3B3E794C"/>
    <w:rsid w:val="3B3ED52D"/>
    <w:rsid w:val="3B3FDE5B"/>
    <w:rsid w:val="3B414FB6"/>
    <w:rsid w:val="3B42BC06"/>
    <w:rsid w:val="3B430E84"/>
    <w:rsid w:val="3B453C19"/>
    <w:rsid w:val="3B476A21"/>
    <w:rsid w:val="3B48769D"/>
    <w:rsid w:val="3B4BE29C"/>
    <w:rsid w:val="3B4D474C"/>
    <w:rsid w:val="3B4EB543"/>
    <w:rsid w:val="3B53348A"/>
    <w:rsid w:val="3B53A56A"/>
    <w:rsid w:val="3B54DD6B"/>
    <w:rsid w:val="3B56354C"/>
    <w:rsid w:val="3B5E38F4"/>
    <w:rsid w:val="3B5E9FE6"/>
    <w:rsid w:val="3B5F82D3"/>
    <w:rsid w:val="3B5FB844"/>
    <w:rsid w:val="3B60AA60"/>
    <w:rsid w:val="3B636BEB"/>
    <w:rsid w:val="3B63C468"/>
    <w:rsid w:val="3B63FEF9"/>
    <w:rsid w:val="3B66C6B9"/>
    <w:rsid w:val="3B691D37"/>
    <w:rsid w:val="3B6925A3"/>
    <w:rsid w:val="3B6CD81B"/>
    <w:rsid w:val="3B6D589F"/>
    <w:rsid w:val="3B6E8BB3"/>
    <w:rsid w:val="3B702F48"/>
    <w:rsid w:val="3B70D5B5"/>
    <w:rsid w:val="3B713A58"/>
    <w:rsid w:val="3B71E269"/>
    <w:rsid w:val="3B72307C"/>
    <w:rsid w:val="3B73AF85"/>
    <w:rsid w:val="3B73C862"/>
    <w:rsid w:val="3B7536BC"/>
    <w:rsid w:val="3B75722F"/>
    <w:rsid w:val="3B77A645"/>
    <w:rsid w:val="3B785BB2"/>
    <w:rsid w:val="3B792708"/>
    <w:rsid w:val="3B7A2EE0"/>
    <w:rsid w:val="3B7A95B8"/>
    <w:rsid w:val="3B8456F0"/>
    <w:rsid w:val="3B8473DF"/>
    <w:rsid w:val="3B86200B"/>
    <w:rsid w:val="3B870D73"/>
    <w:rsid w:val="3B892264"/>
    <w:rsid w:val="3B8A474F"/>
    <w:rsid w:val="3B8C21FA"/>
    <w:rsid w:val="3B8E3955"/>
    <w:rsid w:val="3B8E88F4"/>
    <w:rsid w:val="3B8F7D15"/>
    <w:rsid w:val="3B8FF569"/>
    <w:rsid w:val="3B92A577"/>
    <w:rsid w:val="3B92CDE4"/>
    <w:rsid w:val="3B93EC52"/>
    <w:rsid w:val="3B949628"/>
    <w:rsid w:val="3B94B08D"/>
    <w:rsid w:val="3B95DFB4"/>
    <w:rsid w:val="3B966BB7"/>
    <w:rsid w:val="3B97677B"/>
    <w:rsid w:val="3B994212"/>
    <w:rsid w:val="3B99D77B"/>
    <w:rsid w:val="3B9C9457"/>
    <w:rsid w:val="3B9CEBE1"/>
    <w:rsid w:val="3B9FB802"/>
    <w:rsid w:val="3B9FD9E0"/>
    <w:rsid w:val="3BA16C9F"/>
    <w:rsid w:val="3BA46DA2"/>
    <w:rsid w:val="3BA77533"/>
    <w:rsid w:val="3BA9E832"/>
    <w:rsid w:val="3BAA2CF1"/>
    <w:rsid w:val="3BAAC76A"/>
    <w:rsid w:val="3BAB78B5"/>
    <w:rsid w:val="3BAEC3E6"/>
    <w:rsid w:val="3BAF405E"/>
    <w:rsid w:val="3BB0B438"/>
    <w:rsid w:val="3BB11F2C"/>
    <w:rsid w:val="3BB69EAD"/>
    <w:rsid w:val="3BB7F67D"/>
    <w:rsid w:val="3BB86F53"/>
    <w:rsid w:val="3BB88AB4"/>
    <w:rsid w:val="3BB89F4D"/>
    <w:rsid w:val="3BBCE6B6"/>
    <w:rsid w:val="3BBCE6CD"/>
    <w:rsid w:val="3BBEA20C"/>
    <w:rsid w:val="3BBF1A7D"/>
    <w:rsid w:val="3BBFB715"/>
    <w:rsid w:val="3BC0187F"/>
    <w:rsid w:val="3BC0E174"/>
    <w:rsid w:val="3BC30F93"/>
    <w:rsid w:val="3BC3B570"/>
    <w:rsid w:val="3BC43C93"/>
    <w:rsid w:val="3BC568FE"/>
    <w:rsid w:val="3BCA526A"/>
    <w:rsid w:val="3BCC73B0"/>
    <w:rsid w:val="3BCCB28E"/>
    <w:rsid w:val="3BCE8D09"/>
    <w:rsid w:val="3BCF3D7A"/>
    <w:rsid w:val="3BCFD274"/>
    <w:rsid w:val="3BD00BFA"/>
    <w:rsid w:val="3BD1EC17"/>
    <w:rsid w:val="3BDA84C0"/>
    <w:rsid w:val="3BDBFA2C"/>
    <w:rsid w:val="3BDCEE87"/>
    <w:rsid w:val="3BDDD890"/>
    <w:rsid w:val="3BDEA747"/>
    <w:rsid w:val="3BE07349"/>
    <w:rsid w:val="3BE24C45"/>
    <w:rsid w:val="3BE2B053"/>
    <w:rsid w:val="3BE3A504"/>
    <w:rsid w:val="3BEBB7D5"/>
    <w:rsid w:val="3BED83C2"/>
    <w:rsid w:val="3BEDE6AA"/>
    <w:rsid w:val="3BF0A4AA"/>
    <w:rsid w:val="3BF2E408"/>
    <w:rsid w:val="3BF317ED"/>
    <w:rsid w:val="3BF34DED"/>
    <w:rsid w:val="3BF7B4C7"/>
    <w:rsid w:val="3BF90E2E"/>
    <w:rsid w:val="3BFD89C9"/>
    <w:rsid w:val="3BFF0F32"/>
    <w:rsid w:val="3BFF45C7"/>
    <w:rsid w:val="3C010D68"/>
    <w:rsid w:val="3C0346ED"/>
    <w:rsid w:val="3C071767"/>
    <w:rsid w:val="3C075445"/>
    <w:rsid w:val="3C0BA75A"/>
    <w:rsid w:val="3C0D1A16"/>
    <w:rsid w:val="3C0F27A7"/>
    <w:rsid w:val="3C102FDF"/>
    <w:rsid w:val="3C1307A0"/>
    <w:rsid w:val="3C161C30"/>
    <w:rsid w:val="3C175BEC"/>
    <w:rsid w:val="3C183BD9"/>
    <w:rsid w:val="3C188217"/>
    <w:rsid w:val="3C1B1968"/>
    <w:rsid w:val="3C1B65F0"/>
    <w:rsid w:val="3C1D5C6F"/>
    <w:rsid w:val="3C218B3F"/>
    <w:rsid w:val="3C24914B"/>
    <w:rsid w:val="3C24D78B"/>
    <w:rsid w:val="3C25443C"/>
    <w:rsid w:val="3C25708A"/>
    <w:rsid w:val="3C26D3B8"/>
    <w:rsid w:val="3C272BDF"/>
    <w:rsid w:val="3C2A471F"/>
    <w:rsid w:val="3C2AACC8"/>
    <w:rsid w:val="3C2AEA0D"/>
    <w:rsid w:val="3C2B2D9F"/>
    <w:rsid w:val="3C2B9C98"/>
    <w:rsid w:val="3C2E2EF4"/>
    <w:rsid w:val="3C2EBDF9"/>
    <w:rsid w:val="3C2F4D92"/>
    <w:rsid w:val="3C3459CB"/>
    <w:rsid w:val="3C379E3A"/>
    <w:rsid w:val="3C393A14"/>
    <w:rsid w:val="3C399B7E"/>
    <w:rsid w:val="3C3A8C34"/>
    <w:rsid w:val="3C3CC567"/>
    <w:rsid w:val="3C3D6FE8"/>
    <w:rsid w:val="3C3DDB5D"/>
    <w:rsid w:val="3C3DDDEB"/>
    <w:rsid w:val="3C3EF42D"/>
    <w:rsid w:val="3C41B240"/>
    <w:rsid w:val="3C42410E"/>
    <w:rsid w:val="3C43552A"/>
    <w:rsid w:val="3C43DDC3"/>
    <w:rsid w:val="3C440478"/>
    <w:rsid w:val="3C4437C9"/>
    <w:rsid w:val="3C4531AD"/>
    <w:rsid w:val="3C474596"/>
    <w:rsid w:val="3C485EA9"/>
    <w:rsid w:val="3C4B4F4B"/>
    <w:rsid w:val="3C4B74A1"/>
    <w:rsid w:val="3C4C73E6"/>
    <w:rsid w:val="3C4D3503"/>
    <w:rsid w:val="3C4DF367"/>
    <w:rsid w:val="3C4F6CB2"/>
    <w:rsid w:val="3C501B6B"/>
    <w:rsid w:val="3C53700E"/>
    <w:rsid w:val="3C54CF3D"/>
    <w:rsid w:val="3C562877"/>
    <w:rsid w:val="3C567B36"/>
    <w:rsid w:val="3C568473"/>
    <w:rsid w:val="3C569FE6"/>
    <w:rsid w:val="3C575442"/>
    <w:rsid w:val="3C5AE911"/>
    <w:rsid w:val="3C5AEF1A"/>
    <w:rsid w:val="3C5B5192"/>
    <w:rsid w:val="3C5B722B"/>
    <w:rsid w:val="3C60102F"/>
    <w:rsid w:val="3C60CC90"/>
    <w:rsid w:val="3C63A3FD"/>
    <w:rsid w:val="3C64261B"/>
    <w:rsid w:val="3C64F071"/>
    <w:rsid w:val="3C6A37AC"/>
    <w:rsid w:val="3C6D8101"/>
    <w:rsid w:val="3C7067D1"/>
    <w:rsid w:val="3C75260E"/>
    <w:rsid w:val="3C759DD7"/>
    <w:rsid w:val="3C760A9F"/>
    <w:rsid w:val="3C762362"/>
    <w:rsid w:val="3C773718"/>
    <w:rsid w:val="3C78EC6D"/>
    <w:rsid w:val="3C7AB0EE"/>
    <w:rsid w:val="3C7B0C4F"/>
    <w:rsid w:val="3C7BCB32"/>
    <w:rsid w:val="3C7E8F01"/>
    <w:rsid w:val="3C80299E"/>
    <w:rsid w:val="3C80B0B6"/>
    <w:rsid w:val="3C82B66B"/>
    <w:rsid w:val="3C83E299"/>
    <w:rsid w:val="3C84E728"/>
    <w:rsid w:val="3C8545F5"/>
    <w:rsid w:val="3C88CDF2"/>
    <w:rsid w:val="3C8A14B0"/>
    <w:rsid w:val="3C8EF503"/>
    <w:rsid w:val="3C8FE5AD"/>
    <w:rsid w:val="3C911555"/>
    <w:rsid w:val="3C913E28"/>
    <w:rsid w:val="3C915EEA"/>
    <w:rsid w:val="3C926AE2"/>
    <w:rsid w:val="3C946DD3"/>
    <w:rsid w:val="3C948144"/>
    <w:rsid w:val="3C965D38"/>
    <w:rsid w:val="3C98A348"/>
    <w:rsid w:val="3C9ED626"/>
    <w:rsid w:val="3CA09BCE"/>
    <w:rsid w:val="3CA0FF64"/>
    <w:rsid w:val="3CA23DFE"/>
    <w:rsid w:val="3CA2655D"/>
    <w:rsid w:val="3CA51DE2"/>
    <w:rsid w:val="3CA634B7"/>
    <w:rsid w:val="3CA89AD6"/>
    <w:rsid w:val="3CABED9F"/>
    <w:rsid w:val="3CABFC2A"/>
    <w:rsid w:val="3CAF1AEF"/>
    <w:rsid w:val="3CAF5DA8"/>
    <w:rsid w:val="3CAF9C58"/>
    <w:rsid w:val="3CB0DA36"/>
    <w:rsid w:val="3CB1AFC1"/>
    <w:rsid w:val="3CB4AA42"/>
    <w:rsid w:val="3CB83BA2"/>
    <w:rsid w:val="3CB97A51"/>
    <w:rsid w:val="3CBBF6BE"/>
    <w:rsid w:val="3CC354BF"/>
    <w:rsid w:val="3CC5B08C"/>
    <w:rsid w:val="3CC76757"/>
    <w:rsid w:val="3CC9D271"/>
    <w:rsid w:val="3CCB5020"/>
    <w:rsid w:val="3CCBC72F"/>
    <w:rsid w:val="3CCD2DBD"/>
    <w:rsid w:val="3CCD67BB"/>
    <w:rsid w:val="3CD07209"/>
    <w:rsid w:val="3CD0E7C0"/>
    <w:rsid w:val="3CD29606"/>
    <w:rsid w:val="3CD2E78C"/>
    <w:rsid w:val="3CD3A813"/>
    <w:rsid w:val="3CD3DC57"/>
    <w:rsid w:val="3CD560E5"/>
    <w:rsid w:val="3CD5D517"/>
    <w:rsid w:val="3CD7136A"/>
    <w:rsid w:val="3CD7D60F"/>
    <w:rsid w:val="3CD8705E"/>
    <w:rsid w:val="3CD8888B"/>
    <w:rsid w:val="3CD8D658"/>
    <w:rsid w:val="3CDA6DA8"/>
    <w:rsid w:val="3CDBD149"/>
    <w:rsid w:val="3CDEAF1A"/>
    <w:rsid w:val="3CDF12EF"/>
    <w:rsid w:val="3CE0F69D"/>
    <w:rsid w:val="3CE47BB4"/>
    <w:rsid w:val="3CE4D9D9"/>
    <w:rsid w:val="3CE4F7C6"/>
    <w:rsid w:val="3CE566C7"/>
    <w:rsid w:val="3CE898FA"/>
    <w:rsid w:val="3CEAA6DD"/>
    <w:rsid w:val="3CEBE932"/>
    <w:rsid w:val="3CED8879"/>
    <w:rsid w:val="3CEDEE5A"/>
    <w:rsid w:val="3CF2D972"/>
    <w:rsid w:val="3CF3952D"/>
    <w:rsid w:val="3CF5B5E0"/>
    <w:rsid w:val="3CF78E69"/>
    <w:rsid w:val="3CF84AD6"/>
    <w:rsid w:val="3CF878D6"/>
    <w:rsid w:val="3CF9A409"/>
    <w:rsid w:val="3CFCB6B3"/>
    <w:rsid w:val="3CFCC6CB"/>
    <w:rsid w:val="3CFFCC04"/>
    <w:rsid w:val="3D027474"/>
    <w:rsid w:val="3D031193"/>
    <w:rsid w:val="3D0367CE"/>
    <w:rsid w:val="3D04E5D4"/>
    <w:rsid w:val="3D05628E"/>
    <w:rsid w:val="3D05CD7F"/>
    <w:rsid w:val="3D05E30F"/>
    <w:rsid w:val="3D0A793A"/>
    <w:rsid w:val="3D0AB31F"/>
    <w:rsid w:val="3D0B68F9"/>
    <w:rsid w:val="3D0C7A51"/>
    <w:rsid w:val="3D0CBDC2"/>
    <w:rsid w:val="3D0CE7CE"/>
    <w:rsid w:val="3D0E8EF2"/>
    <w:rsid w:val="3D0EC600"/>
    <w:rsid w:val="3D0FFE51"/>
    <w:rsid w:val="3D10F45B"/>
    <w:rsid w:val="3D119B80"/>
    <w:rsid w:val="3D12E596"/>
    <w:rsid w:val="3D12FD67"/>
    <w:rsid w:val="3D138B80"/>
    <w:rsid w:val="3D1390BD"/>
    <w:rsid w:val="3D140FC9"/>
    <w:rsid w:val="3D1434C4"/>
    <w:rsid w:val="3D174620"/>
    <w:rsid w:val="3D1DB16D"/>
    <w:rsid w:val="3D1E5797"/>
    <w:rsid w:val="3D1F38D5"/>
    <w:rsid w:val="3D1F409D"/>
    <w:rsid w:val="3D1FB113"/>
    <w:rsid w:val="3D1FC745"/>
    <w:rsid w:val="3D1FE8F7"/>
    <w:rsid w:val="3D208902"/>
    <w:rsid w:val="3D210698"/>
    <w:rsid w:val="3D2115E6"/>
    <w:rsid w:val="3D21C0E7"/>
    <w:rsid w:val="3D226C10"/>
    <w:rsid w:val="3D255749"/>
    <w:rsid w:val="3D268B5A"/>
    <w:rsid w:val="3D2958FA"/>
    <w:rsid w:val="3D2AFE4D"/>
    <w:rsid w:val="3D2B4D76"/>
    <w:rsid w:val="3D2EDA09"/>
    <w:rsid w:val="3D30BF5A"/>
    <w:rsid w:val="3D31469C"/>
    <w:rsid w:val="3D32943B"/>
    <w:rsid w:val="3D33066F"/>
    <w:rsid w:val="3D337BF9"/>
    <w:rsid w:val="3D34C82A"/>
    <w:rsid w:val="3D369EB6"/>
    <w:rsid w:val="3D382F88"/>
    <w:rsid w:val="3D3855AC"/>
    <w:rsid w:val="3D386044"/>
    <w:rsid w:val="3D3A68FB"/>
    <w:rsid w:val="3D3B34BE"/>
    <w:rsid w:val="3D461EC0"/>
    <w:rsid w:val="3D47F49D"/>
    <w:rsid w:val="3D49C5BA"/>
    <w:rsid w:val="3D4A7426"/>
    <w:rsid w:val="3D4A9C26"/>
    <w:rsid w:val="3D4BDCD4"/>
    <w:rsid w:val="3D4C55AB"/>
    <w:rsid w:val="3D4D91FE"/>
    <w:rsid w:val="3D4E6C16"/>
    <w:rsid w:val="3D5072D7"/>
    <w:rsid w:val="3D531FC2"/>
    <w:rsid w:val="3D5462D8"/>
    <w:rsid w:val="3D559506"/>
    <w:rsid w:val="3D579EBE"/>
    <w:rsid w:val="3D5C156F"/>
    <w:rsid w:val="3D5E09C9"/>
    <w:rsid w:val="3D5FE871"/>
    <w:rsid w:val="3D60DA21"/>
    <w:rsid w:val="3D64CCFB"/>
    <w:rsid w:val="3D660ECE"/>
    <w:rsid w:val="3D672C57"/>
    <w:rsid w:val="3D695109"/>
    <w:rsid w:val="3D69966B"/>
    <w:rsid w:val="3D6DCE67"/>
    <w:rsid w:val="3D6EB608"/>
    <w:rsid w:val="3D6F3636"/>
    <w:rsid w:val="3D71948E"/>
    <w:rsid w:val="3D726655"/>
    <w:rsid w:val="3D72C5CF"/>
    <w:rsid w:val="3D738812"/>
    <w:rsid w:val="3D77A487"/>
    <w:rsid w:val="3D77DD62"/>
    <w:rsid w:val="3D7A044B"/>
    <w:rsid w:val="3D7B173A"/>
    <w:rsid w:val="3D7C5FD5"/>
    <w:rsid w:val="3D8137B6"/>
    <w:rsid w:val="3D82E43C"/>
    <w:rsid w:val="3D8387E4"/>
    <w:rsid w:val="3D84D2BD"/>
    <w:rsid w:val="3D851DB2"/>
    <w:rsid w:val="3D85F9BF"/>
    <w:rsid w:val="3D8677DB"/>
    <w:rsid w:val="3D8692F1"/>
    <w:rsid w:val="3D86F51E"/>
    <w:rsid w:val="3D87F295"/>
    <w:rsid w:val="3D87FC06"/>
    <w:rsid w:val="3D89B2F9"/>
    <w:rsid w:val="3D89DC38"/>
    <w:rsid w:val="3D8AB1A8"/>
    <w:rsid w:val="3D8C5536"/>
    <w:rsid w:val="3D8CD4DD"/>
    <w:rsid w:val="3D8F1E4E"/>
    <w:rsid w:val="3D8FA61A"/>
    <w:rsid w:val="3D90C9E7"/>
    <w:rsid w:val="3D9180F5"/>
    <w:rsid w:val="3D91AE45"/>
    <w:rsid w:val="3D9213D4"/>
    <w:rsid w:val="3D94F04F"/>
    <w:rsid w:val="3D96F45D"/>
    <w:rsid w:val="3D976B9D"/>
    <w:rsid w:val="3D978A7A"/>
    <w:rsid w:val="3D98DFD2"/>
    <w:rsid w:val="3D990ECB"/>
    <w:rsid w:val="3D99AAF4"/>
    <w:rsid w:val="3D9AB1C4"/>
    <w:rsid w:val="3D9BE81B"/>
    <w:rsid w:val="3D9F437F"/>
    <w:rsid w:val="3DA04318"/>
    <w:rsid w:val="3DA0BC85"/>
    <w:rsid w:val="3DA311D9"/>
    <w:rsid w:val="3DA35604"/>
    <w:rsid w:val="3DA50F5D"/>
    <w:rsid w:val="3DA8DE38"/>
    <w:rsid w:val="3DAA3737"/>
    <w:rsid w:val="3DAA5B9F"/>
    <w:rsid w:val="3DAA63B5"/>
    <w:rsid w:val="3DAE028F"/>
    <w:rsid w:val="3DAF5F34"/>
    <w:rsid w:val="3DAFF30A"/>
    <w:rsid w:val="3DB05EE5"/>
    <w:rsid w:val="3DB0E290"/>
    <w:rsid w:val="3DB22EF4"/>
    <w:rsid w:val="3DB2F4C7"/>
    <w:rsid w:val="3DB42495"/>
    <w:rsid w:val="3DB44F54"/>
    <w:rsid w:val="3DB4E42C"/>
    <w:rsid w:val="3DB68518"/>
    <w:rsid w:val="3DB8AE00"/>
    <w:rsid w:val="3DB8F787"/>
    <w:rsid w:val="3DB99DDD"/>
    <w:rsid w:val="3DB9AA52"/>
    <w:rsid w:val="3DBAF009"/>
    <w:rsid w:val="3DBB0271"/>
    <w:rsid w:val="3DBB171B"/>
    <w:rsid w:val="3DBCAF3F"/>
    <w:rsid w:val="3DBD80FB"/>
    <w:rsid w:val="3DBF5D5C"/>
    <w:rsid w:val="3DBFF8BF"/>
    <w:rsid w:val="3DC076E6"/>
    <w:rsid w:val="3DC0B04E"/>
    <w:rsid w:val="3DC153C5"/>
    <w:rsid w:val="3DC2AEE9"/>
    <w:rsid w:val="3DC2F239"/>
    <w:rsid w:val="3DC33B07"/>
    <w:rsid w:val="3DC52562"/>
    <w:rsid w:val="3DC53169"/>
    <w:rsid w:val="3DC669A5"/>
    <w:rsid w:val="3DC680C6"/>
    <w:rsid w:val="3DC8DF85"/>
    <w:rsid w:val="3DC918FA"/>
    <w:rsid w:val="3DCA0123"/>
    <w:rsid w:val="3DCAEE62"/>
    <w:rsid w:val="3DCD9BFB"/>
    <w:rsid w:val="3DCDBEB6"/>
    <w:rsid w:val="3DCE4AF9"/>
    <w:rsid w:val="3DCEB350"/>
    <w:rsid w:val="3DD002D6"/>
    <w:rsid w:val="3DD1E6B5"/>
    <w:rsid w:val="3DD658D5"/>
    <w:rsid w:val="3DD783E1"/>
    <w:rsid w:val="3DDB81EF"/>
    <w:rsid w:val="3DDCDEE6"/>
    <w:rsid w:val="3DDCFA2E"/>
    <w:rsid w:val="3DDD0AC7"/>
    <w:rsid w:val="3DDD4C44"/>
    <w:rsid w:val="3DE45B0C"/>
    <w:rsid w:val="3DE46577"/>
    <w:rsid w:val="3DE65A47"/>
    <w:rsid w:val="3DE86A16"/>
    <w:rsid w:val="3DEBE923"/>
    <w:rsid w:val="3DEC95AA"/>
    <w:rsid w:val="3DEE6CA2"/>
    <w:rsid w:val="3DF0090E"/>
    <w:rsid w:val="3DF0E19C"/>
    <w:rsid w:val="3DF1DF8D"/>
    <w:rsid w:val="3DF376D6"/>
    <w:rsid w:val="3DF5F593"/>
    <w:rsid w:val="3DF6C955"/>
    <w:rsid w:val="3DF7B1AA"/>
    <w:rsid w:val="3DF9D364"/>
    <w:rsid w:val="3DFA9B51"/>
    <w:rsid w:val="3DFAE18F"/>
    <w:rsid w:val="3DFCF0B4"/>
    <w:rsid w:val="3DFD3750"/>
    <w:rsid w:val="3DFF1D6E"/>
    <w:rsid w:val="3E003441"/>
    <w:rsid w:val="3E02CDA2"/>
    <w:rsid w:val="3E03E9DC"/>
    <w:rsid w:val="3E047842"/>
    <w:rsid w:val="3E053290"/>
    <w:rsid w:val="3E068E71"/>
    <w:rsid w:val="3E0967E6"/>
    <w:rsid w:val="3E09D460"/>
    <w:rsid w:val="3E0A0DC5"/>
    <w:rsid w:val="3E0B39DC"/>
    <w:rsid w:val="3E0BC9F4"/>
    <w:rsid w:val="3E0D05DD"/>
    <w:rsid w:val="3E0D39C7"/>
    <w:rsid w:val="3E0D685F"/>
    <w:rsid w:val="3E0DBB21"/>
    <w:rsid w:val="3E0F7E6F"/>
    <w:rsid w:val="3E0F8B01"/>
    <w:rsid w:val="3E110680"/>
    <w:rsid w:val="3E136B48"/>
    <w:rsid w:val="3E145061"/>
    <w:rsid w:val="3E14BCCE"/>
    <w:rsid w:val="3E182F97"/>
    <w:rsid w:val="3E18C24F"/>
    <w:rsid w:val="3E1954DF"/>
    <w:rsid w:val="3E196CF5"/>
    <w:rsid w:val="3E19C5F9"/>
    <w:rsid w:val="3E1A33CA"/>
    <w:rsid w:val="3E1C2BC0"/>
    <w:rsid w:val="3E22493C"/>
    <w:rsid w:val="3E2289C3"/>
    <w:rsid w:val="3E229AAC"/>
    <w:rsid w:val="3E249767"/>
    <w:rsid w:val="3E281DB5"/>
    <w:rsid w:val="3E282C6D"/>
    <w:rsid w:val="3E29E22F"/>
    <w:rsid w:val="3E2AD3D0"/>
    <w:rsid w:val="3E2AE2AC"/>
    <w:rsid w:val="3E2B7B0A"/>
    <w:rsid w:val="3E2D6238"/>
    <w:rsid w:val="3E322469"/>
    <w:rsid w:val="3E337172"/>
    <w:rsid w:val="3E342B67"/>
    <w:rsid w:val="3E359CF4"/>
    <w:rsid w:val="3E35E8B5"/>
    <w:rsid w:val="3E36DB27"/>
    <w:rsid w:val="3E36EEA3"/>
    <w:rsid w:val="3E37DAA2"/>
    <w:rsid w:val="3E38852D"/>
    <w:rsid w:val="3E39A7BB"/>
    <w:rsid w:val="3E39B92A"/>
    <w:rsid w:val="3E3A9C94"/>
    <w:rsid w:val="3E3B82CF"/>
    <w:rsid w:val="3E3CA672"/>
    <w:rsid w:val="3E411BB5"/>
    <w:rsid w:val="3E42A750"/>
    <w:rsid w:val="3E46AA9E"/>
    <w:rsid w:val="3E4791F2"/>
    <w:rsid w:val="3E4818ED"/>
    <w:rsid w:val="3E49985B"/>
    <w:rsid w:val="3E4AD5CA"/>
    <w:rsid w:val="3E4B8421"/>
    <w:rsid w:val="3E4C50DC"/>
    <w:rsid w:val="3E4F4B40"/>
    <w:rsid w:val="3E501AEB"/>
    <w:rsid w:val="3E506AD2"/>
    <w:rsid w:val="3E50A015"/>
    <w:rsid w:val="3E511EDA"/>
    <w:rsid w:val="3E528BC3"/>
    <w:rsid w:val="3E530680"/>
    <w:rsid w:val="3E53696E"/>
    <w:rsid w:val="3E55A1F2"/>
    <w:rsid w:val="3E55D8B4"/>
    <w:rsid w:val="3E55F676"/>
    <w:rsid w:val="3E59B65C"/>
    <w:rsid w:val="3E5AADBD"/>
    <w:rsid w:val="3E6174FE"/>
    <w:rsid w:val="3E63A50E"/>
    <w:rsid w:val="3E64A787"/>
    <w:rsid w:val="3E64D297"/>
    <w:rsid w:val="3E662C79"/>
    <w:rsid w:val="3E6A5E1F"/>
    <w:rsid w:val="3E6AB1B4"/>
    <w:rsid w:val="3E711327"/>
    <w:rsid w:val="3E73D5EC"/>
    <w:rsid w:val="3E74DD8B"/>
    <w:rsid w:val="3E75EEB1"/>
    <w:rsid w:val="3E766E3C"/>
    <w:rsid w:val="3E788ECD"/>
    <w:rsid w:val="3E7AC63A"/>
    <w:rsid w:val="3E7B70C4"/>
    <w:rsid w:val="3E7DA346"/>
    <w:rsid w:val="3E7E0D8C"/>
    <w:rsid w:val="3E80586B"/>
    <w:rsid w:val="3E8086BA"/>
    <w:rsid w:val="3E80C827"/>
    <w:rsid w:val="3E80F212"/>
    <w:rsid w:val="3E813873"/>
    <w:rsid w:val="3E898ABE"/>
    <w:rsid w:val="3E8BF665"/>
    <w:rsid w:val="3E8D28C0"/>
    <w:rsid w:val="3E9088C2"/>
    <w:rsid w:val="3E913A8F"/>
    <w:rsid w:val="3E91A6C0"/>
    <w:rsid w:val="3E91E304"/>
    <w:rsid w:val="3E924DDD"/>
    <w:rsid w:val="3E92AE22"/>
    <w:rsid w:val="3E93A26B"/>
    <w:rsid w:val="3E940D0C"/>
    <w:rsid w:val="3E96D43B"/>
    <w:rsid w:val="3E98D2E8"/>
    <w:rsid w:val="3E9ADA80"/>
    <w:rsid w:val="3E9C5D43"/>
    <w:rsid w:val="3E9CC57B"/>
    <w:rsid w:val="3E9CF8F7"/>
    <w:rsid w:val="3E9D180D"/>
    <w:rsid w:val="3E9F8DC4"/>
    <w:rsid w:val="3E9FC0EB"/>
    <w:rsid w:val="3EA06D01"/>
    <w:rsid w:val="3EA2F4CA"/>
    <w:rsid w:val="3EA3D616"/>
    <w:rsid w:val="3EA6F278"/>
    <w:rsid w:val="3EA7061D"/>
    <w:rsid w:val="3EA70EC7"/>
    <w:rsid w:val="3EABB551"/>
    <w:rsid w:val="3EAD1A10"/>
    <w:rsid w:val="3EAD968A"/>
    <w:rsid w:val="3EAE66FF"/>
    <w:rsid w:val="3EB09024"/>
    <w:rsid w:val="3EB0A109"/>
    <w:rsid w:val="3EB438B8"/>
    <w:rsid w:val="3EB44D77"/>
    <w:rsid w:val="3EBB58BF"/>
    <w:rsid w:val="3EBCAF07"/>
    <w:rsid w:val="3EBD27E2"/>
    <w:rsid w:val="3EBD9148"/>
    <w:rsid w:val="3EBE6D81"/>
    <w:rsid w:val="3EBEE32C"/>
    <w:rsid w:val="3EC2D660"/>
    <w:rsid w:val="3EC2FE5C"/>
    <w:rsid w:val="3EC5CB5E"/>
    <w:rsid w:val="3EC6E897"/>
    <w:rsid w:val="3EC75B7B"/>
    <w:rsid w:val="3EC79F27"/>
    <w:rsid w:val="3EC8D4B3"/>
    <w:rsid w:val="3EC9245B"/>
    <w:rsid w:val="3EC9C016"/>
    <w:rsid w:val="3ECAF365"/>
    <w:rsid w:val="3ECCF859"/>
    <w:rsid w:val="3ECDC3D3"/>
    <w:rsid w:val="3ECDD66F"/>
    <w:rsid w:val="3ECDEEA8"/>
    <w:rsid w:val="3ECE4CB2"/>
    <w:rsid w:val="3ED0B65A"/>
    <w:rsid w:val="3ED134A6"/>
    <w:rsid w:val="3ED1D52D"/>
    <w:rsid w:val="3ED375B8"/>
    <w:rsid w:val="3ED554C9"/>
    <w:rsid w:val="3ED61654"/>
    <w:rsid w:val="3ED65A65"/>
    <w:rsid w:val="3ED6A0ED"/>
    <w:rsid w:val="3ED79417"/>
    <w:rsid w:val="3EDA2160"/>
    <w:rsid w:val="3EDC28CA"/>
    <w:rsid w:val="3EDCFA10"/>
    <w:rsid w:val="3EDDB726"/>
    <w:rsid w:val="3EDFE500"/>
    <w:rsid w:val="3EE033C3"/>
    <w:rsid w:val="3EE3258E"/>
    <w:rsid w:val="3EE38D2C"/>
    <w:rsid w:val="3EE4A3DB"/>
    <w:rsid w:val="3EE4A9FB"/>
    <w:rsid w:val="3EE4BA16"/>
    <w:rsid w:val="3EE57F7B"/>
    <w:rsid w:val="3EE6E53E"/>
    <w:rsid w:val="3EE8FEA7"/>
    <w:rsid w:val="3EE99B43"/>
    <w:rsid w:val="3EE9A469"/>
    <w:rsid w:val="3EEAEC94"/>
    <w:rsid w:val="3EEB2316"/>
    <w:rsid w:val="3EECEA70"/>
    <w:rsid w:val="3EEFB073"/>
    <w:rsid w:val="3EF12D25"/>
    <w:rsid w:val="3EF15DD4"/>
    <w:rsid w:val="3EF18232"/>
    <w:rsid w:val="3EF42B36"/>
    <w:rsid w:val="3EF49575"/>
    <w:rsid w:val="3EF5CA0C"/>
    <w:rsid w:val="3EFADDFB"/>
    <w:rsid w:val="3EFB0B9B"/>
    <w:rsid w:val="3EFC3A9F"/>
    <w:rsid w:val="3EFCE9A3"/>
    <w:rsid w:val="3F0419BC"/>
    <w:rsid w:val="3F05F1B4"/>
    <w:rsid w:val="3F079C6C"/>
    <w:rsid w:val="3F0A4E34"/>
    <w:rsid w:val="3F0C064F"/>
    <w:rsid w:val="3F0CFDFD"/>
    <w:rsid w:val="3F0FDF6F"/>
    <w:rsid w:val="3F10310C"/>
    <w:rsid w:val="3F11937D"/>
    <w:rsid w:val="3F11B5E6"/>
    <w:rsid w:val="3F128C64"/>
    <w:rsid w:val="3F134DB2"/>
    <w:rsid w:val="3F1554C4"/>
    <w:rsid w:val="3F158001"/>
    <w:rsid w:val="3F16B30A"/>
    <w:rsid w:val="3F177808"/>
    <w:rsid w:val="3F196DD9"/>
    <w:rsid w:val="3F19D94B"/>
    <w:rsid w:val="3F1C0AF7"/>
    <w:rsid w:val="3F1EEF28"/>
    <w:rsid w:val="3F1FE842"/>
    <w:rsid w:val="3F215BE5"/>
    <w:rsid w:val="3F21D631"/>
    <w:rsid w:val="3F23D1FF"/>
    <w:rsid w:val="3F23EEDE"/>
    <w:rsid w:val="3F252484"/>
    <w:rsid w:val="3F2BA531"/>
    <w:rsid w:val="3F2C27C7"/>
    <w:rsid w:val="3F2C7DB9"/>
    <w:rsid w:val="3F307B85"/>
    <w:rsid w:val="3F31FC7A"/>
    <w:rsid w:val="3F32DC35"/>
    <w:rsid w:val="3F32E17B"/>
    <w:rsid w:val="3F33CEAF"/>
    <w:rsid w:val="3F360563"/>
    <w:rsid w:val="3F38D0BC"/>
    <w:rsid w:val="3F3B5EB4"/>
    <w:rsid w:val="3F3D928C"/>
    <w:rsid w:val="3F3DBA86"/>
    <w:rsid w:val="3F42EFB1"/>
    <w:rsid w:val="3F45710C"/>
    <w:rsid w:val="3F4636C5"/>
    <w:rsid w:val="3F499F43"/>
    <w:rsid w:val="3F4A6C00"/>
    <w:rsid w:val="3F4BC233"/>
    <w:rsid w:val="3F4C8C31"/>
    <w:rsid w:val="3F4DBF13"/>
    <w:rsid w:val="3F4E1398"/>
    <w:rsid w:val="3F4FF09F"/>
    <w:rsid w:val="3F518684"/>
    <w:rsid w:val="3F51FDC9"/>
    <w:rsid w:val="3F52855B"/>
    <w:rsid w:val="3F55DF83"/>
    <w:rsid w:val="3F57BBC0"/>
    <w:rsid w:val="3F58A9B8"/>
    <w:rsid w:val="3F58BE7A"/>
    <w:rsid w:val="3F5B2417"/>
    <w:rsid w:val="3F5CC0F4"/>
    <w:rsid w:val="3F5DCF54"/>
    <w:rsid w:val="3F5F6A13"/>
    <w:rsid w:val="3F65AFBD"/>
    <w:rsid w:val="3F65B6AA"/>
    <w:rsid w:val="3F65DC16"/>
    <w:rsid w:val="3F662A15"/>
    <w:rsid w:val="3F698C7C"/>
    <w:rsid w:val="3F6C6C3C"/>
    <w:rsid w:val="3F6C7DCC"/>
    <w:rsid w:val="3F6E4799"/>
    <w:rsid w:val="3F6FF7F6"/>
    <w:rsid w:val="3F70CADF"/>
    <w:rsid w:val="3F718DFE"/>
    <w:rsid w:val="3F722BBB"/>
    <w:rsid w:val="3F740792"/>
    <w:rsid w:val="3F74395A"/>
    <w:rsid w:val="3F74F71B"/>
    <w:rsid w:val="3F7504A4"/>
    <w:rsid w:val="3F768110"/>
    <w:rsid w:val="3F7817FB"/>
    <w:rsid w:val="3F79D3FD"/>
    <w:rsid w:val="3F7C27A5"/>
    <w:rsid w:val="3F7CCCBB"/>
    <w:rsid w:val="3F7CE2A8"/>
    <w:rsid w:val="3F7DA62A"/>
    <w:rsid w:val="3F7EC62E"/>
    <w:rsid w:val="3F7F17EB"/>
    <w:rsid w:val="3F8153D2"/>
    <w:rsid w:val="3F81E2F1"/>
    <w:rsid w:val="3F82BC04"/>
    <w:rsid w:val="3F82DB8F"/>
    <w:rsid w:val="3F83ECCC"/>
    <w:rsid w:val="3F85DE77"/>
    <w:rsid w:val="3F860604"/>
    <w:rsid w:val="3F87E325"/>
    <w:rsid w:val="3F89A36E"/>
    <w:rsid w:val="3F8D4358"/>
    <w:rsid w:val="3F8E47AC"/>
    <w:rsid w:val="3F8F02F8"/>
    <w:rsid w:val="3F8F0C99"/>
    <w:rsid w:val="3F8F98EB"/>
    <w:rsid w:val="3F8FBD9F"/>
    <w:rsid w:val="3F924D9B"/>
    <w:rsid w:val="3F93AC4F"/>
    <w:rsid w:val="3F93D105"/>
    <w:rsid w:val="3F99BBDE"/>
    <w:rsid w:val="3F9A01AC"/>
    <w:rsid w:val="3F9B14A1"/>
    <w:rsid w:val="3F9BFD6F"/>
    <w:rsid w:val="3F9BFF2D"/>
    <w:rsid w:val="3F9D08F8"/>
    <w:rsid w:val="3F9DB82C"/>
    <w:rsid w:val="3F9DDF21"/>
    <w:rsid w:val="3F9ED3C3"/>
    <w:rsid w:val="3F9FAB8E"/>
    <w:rsid w:val="3F9FCEC2"/>
    <w:rsid w:val="3FA13C89"/>
    <w:rsid w:val="3FA1C96D"/>
    <w:rsid w:val="3FA4EDED"/>
    <w:rsid w:val="3FA506A6"/>
    <w:rsid w:val="3FA5A151"/>
    <w:rsid w:val="3FA7741D"/>
    <w:rsid w:val="3FA802AF"/>
    <w:rsid w:val="3FA8380A"/>
    <w:rsid w:val="3FAA0A9A"/>
    <w:rsid w:val="3FAA621B"/>
    <w:rsid w:val="3FABC7AF"/>
    <w:rsid w:val="3FAC357F"/>
    <w:rsid w:val="3FAD6845"/>
    <w:rsid w:val="3FAEE2B1"/>
    <w:rsid w:val="3FAEE540"/>
    <w:rsid w:val="3FB1313C"/>
    <w:rsid w:val="3FB45DE3"/>
    <w:rsid w:val="3FB78E9F"/>
    <w:rsid w:val="3FB88038"/>
    <w:rsid w:val="3FBA25AE"/>
    <w:rsid w:val="3FBA96E3"/>
    <w:rsid w:val="3FBBBD6D"/>
    <w:rsid w:val="3FBC3D63"/>
    <w:rsid w:val="3FBC7D5A"/>
    <w:rsid w:val="3FBDA4A3"/>
    <w:rsid w:val="3FBDB47F"/>
    <w:rsid w:val="3FBDDAAF"/>
    <w:rsid w:val="3FBE5982"/>
    <w:rsid w:val="3FBF0196"/>
    <w:rsid w:val="3FBF67E5"/>
    <w:rsid w:val="3FC09579"/>
    <w:rsid w:val="3FC18387"/>
    <w:rsid w:val="3FC45643"/>
    <w:rsid w:val="3FC4D731"/>
    <w:rsid w:val="3FC8B9F0"/>
    <w:rsid w:val="3FCAB070"/>
    <w:rsid w:val="3FCB83A0"/>
    <w:rsid w:val="3FCDF6C9"/>
    <w:rsid w:val="3FCDF761"/>
    <w:rsid w:val="3FCEEF85"/>
    <w:rsid w:val="3FCF676D"/>
    <w:rsid w:val="3FD1A827"/>
    <w:rsid w:val="3FD241F6"/>
    <w:rsid w:val="3FD3357D"/>
    <w:rsid w:val="3FD56420"/>
    <w:rsid w:val="3FD60F12"/>
    <w:rsid w:val="3FD6BBB8"/>
    <w:rsid w:val="3FD9C0F5"/>
    <w:rsid w:val="3FD9C3A0"/>
    <w:rsid w:val="3FDA308E"/>
    <w:rsid w:val="3FDE105F"/>
    <w:rsid w:val="3FDFD61C"/>
    <w:rsid w:val="3FE152CD"/>
    <w:rsid w:val="3FE318E2"/>
    <w:rsid w:val="3FE44A4B"/>
    <w:rsid w:val="3FE61AF4"/>
    <w:rsid w:val="3FE6BF5B"/>
    <w:rsid w:val="3FE731D1"/>
    <w:rsid w:val="3FE76468"/>
    <w:rsid w:val="3FE78961"/>
    <w:rsid w:val="3FE92D3F"/>
    <w:rsid w:val="3FED01C4"/>
    <w:rsid w:val="3FED0347"/>
    <w:rsid w:val="3FF028EB"/>
    <w:rsid w:val="3FF0AF85"/>
    <w:rsid w:val="3FF0B6A3"/>
    <w:rsid w:val="3FF256A6"/>
    <w:rsid w:val="3FF438FA"/>
    <w:rsid w:val="3FF4C86D"/>
    <w:rsid w:val="3FF8FD32"/>
    <w:rsid w:val="3FF96EEB"/>
    <w:rsid w:val="3FF9A309"/>
    <w:rsid w:val="3FFA1BE1"/>
    <w:rsid w:val="3FFB4E00"/>
    <w:rsid w:val="3FFCAC2E"/>
    <w:rsid w:val="3FFD815F"/>
    <w:rsid w:val="3FFE1849"/>
    <w:rsid w:val="3FFE6685"/>
    <w:rsid w:val="4000E0EC"/>
    <w:rsid w:val="40027977"/>
    <w:rsid w:val="400A83E7"/>
    <w:rsid w:val="400BD302"/>
    <w:rsid w:val="400BFC5A"/>
    <w:rsid w:val="400D5870"/>
    <w:rsid w:val="400E5309"/>
    <w:rsid w:val="4010E4F2"/>
    <w:rsid w:val="4011FCF7"/>
    <w:rsid w:val="4012A114"/>
    <w:rsid w:val="40145983"/>
    <w:rsid w:val="4016D55E"/>
    <w:rsid w:val="401A1368"/>
    <w:rsid w:val="401A3811"/>
    <w:rsid w:val="401BB83B"/>
    <w:rsid w:val="401C571B"/>
    <w:rsid w:val="401C7E59"/>
    <w:rsid w:val="401E705C"/>
    <w:rsid w:val="401E8117"/>
    <w:rsid w:val="4020109B"/>
    <w:rsid w:val="40202A3C"/>
    <w:rsid w:val="40202DEB"/>
    <w:rsid w:val="40207C24"/>
    <w:rsid w:val="402244D9"/>
    <w:rsid w:val="40226521"/>
    <w:rsid w:val="40230E0F"/>
    <w:rsid w:val="40239728"/>
    <w:rsid w:val="402481D5"/>
    <w:rsid w:val="4026296D"/>
    <w:rsid w:val="40277AC7"/>
    <w:rsid w:val="402834D4"/>
    <w:rsid w:val="402D97CD"/>
    <w:rsid w:val="402DAF48"/>
    <w:rsid w:val="402E7524"/>
    <w:rsid w:val="402EB85C"/>
    <w:rsid w:val="402EEE62"/>
    <w:rsid w:val="403230D6"/>
    <w:rsid w:val="40334E31"/>
    <w:rsid w:val="403498F5"/>
    <w:rsid w:val="40361459"/>
    <w:rsid w:val="40373176"/>
    <w:rsid w:val="403963EA"/>
    <w:rsid w:val="4039C5A5"/>
    <w:rsid w:val="403A8318"/>
    <w:rsid w:val="403B0C38"/>
    <w:rsid w:val="403CBC47"/>
    <w:rsid w:val="403DD5AF"/>
    <w:rsid w:val="403E8C33"/>
    <w:rsid w:val="403ECF52"/>
    <w:rsid w:val="403F0BD0"/>
    <w:rsid w:val="4041522A"/>
    <w:rsid w:val="40421FE2"/>
    <w:rsid w:val="40424017"/>
    <w:rsid w:val="404271EA"/>
    <w:rsid w:val="4043D8DB"/>
    <w:rsid w:val="40449BED"/>
    <w:rsid w:val="4044F427"/>
    <w:rsid w:val="4045BE84"/>
    <w:rsid w:val="404622FA"/>
    <w:rsid w:val="40478003"/>
    <w:rsid w:val="4047E46B"/>
    <w:rsid w:val="40484317"/>
    <w:rsid w:val="4048DD8B"/>
    <w:rsid w:val="404A4F6A"/>
    <w:rsid w:val="404A961C"/>
    <w:rsid w:val="404B677A"/>
    <w:rsid w:val="404ED71C"/>
    <w:rsid w:val="40510676"/>
    <w:rsid w:val="4051ACD1"/>
    <w:rsid w:val="40529BB6"/>
    <w:rsid w:val="40533F8B"/>
    <w:rsid w:val="40563F52"/>
    <w:rsid w:val="40568828"/>
    <w:rsid w:val="4057B09A"/>
    <w:rsid w:val="4057D070"/>
    <w:rsid w:val="4057F81E"/>
    <w:rsid w:val="405A9398"/>
    <w:rsid w:val="405B9A6E"/>
    <w:rsid w:val="405BD68E"/>
    <w:rsid w:val="405CBFBB"/>
    <w:rsid w:val="405CC1C4"/>
    <w:rsid w:val="405E4BB2"/>
    <w:rsid w:val="4060C278"/>
    <w:rsid w:val="40651E8B"/>
    <w:rsid w:val="4065B6C8"/>
    <w:rsid w:val="4065DF6E"/>
    <w:rsid w:val="406A1721"/>
    <w:rsid w:val="406AA267"/>
    <w:rsid w:val="406B21A1"/>
    <w:rsid w:val="406BD93C"/>
    <w:rsid w:val="406F0559"/>
    <w:rsid w:val="40711D94"/>
    <w:rsid w:val="4071B4CC"/>
    <w:rsid w:val="4073CCB5"/>
    <w:rsid w:val="4074633D"/>
    <w:rsid w:val="407B8C0C"/>
    <w:rsid w:val="407C3A72"/>
    <w:rsid w:val="407E7A54"/>
    <w:rsid w:val="407F12B6"/>
    <w:rsid w:val="408288B9"/>
    <w:rsid w:val="4082B831"/>
    <w:rsid w:val="4084EBE4"/>
    <w:rsid w:val="40865BA8"/>
    <w:rsid w:val="408A2784"/>
    <w:rsid w:val="408C4556"/>
    <w:rsid w:val="408D66B8"/>
    <w:rsid w:val="408D6ECC"/>
    <w:rsid w:val="408DB6D2"/>
    <w:rsid w:val="408DCB26"/>
    <w:rsid w:val="408E2265"/>
    <w:rsid w:val="408E7E56"/>
    <w:rsid w:val="4090E3AE"/>
    <w:rsid w:val="4090F1F0"/>
    <w:rsid w:val="40913275"/>
    <w:rsid w:val="4091E534"/>
    <w:rsid w:val="409406D1"/>
    <w:rsid w:val="4097B00A"/>
    <w:rsid w:val="40985325"/>
    <w:rsid w:val="40986F46"/>
    <w:rsid w:val="4098E832"/>
    <w:rsid w:val="409A2664"/>
    <w:rsid w:val="409A4932"/>
    <w:rsid w:val="409B1262"/>
    <w:rsid w:val="409BA5F3"/>
    <w:rsid w:val="409C7775"/>
    <w:rsid w:val="409F25BA"/>
    <w:rsid w:val="409F3F80"/>
    <w:rsid w:val="409F792B"/>
    <w:rsid w:val="40A2A407"/>
    <w:rsid w:val="40A2C7A9"/>
    <w:rsid w:val="40A2F1F3"/>
    <w:rsid w:val="40A39320"/>
    <w:rsid w:val="40A40676"/>
    <w:rsid w:val="40A4C96A"/>
    <w:rsid w:val="40A7265A"/>
    <w:rsid w:val="40A8A08C"/>
    <w:rsid w:val="40AA839A"/>
    <w:rsid w:val="40AC198C"/>
    <w:rsid w:val="40AD7B95"/>
    <w:rsid w:val="40AF8DF3"/>
    <w:rsid w:val="40B093B8"/>
    <w:rsid w:val="40B271D3"/>
    <w:rsid w:val="40B4A126"/>
    <w:rsid w:val="40B7186D"/>
    <w:rsid w:val="40B72C29"/>
    <w:rsid w:val="40B75652"/>
    <w:rsid w:val="40B79E74"/>
    <w:rsid w:val="40B8E8AC"/>
    <w:rsid w:val="40B99458"/>
    <w:rsid w:val="40BF73AE"/>
    <w:rsid w:val="40C2917E"/>
    <w:rsid w:val="40C2BC2F"/>
    <w:rsid w:val="40C2E4F5"/>
    <w:rsid w:val="40C2E82F"/>
    <w:rsid w:val="40C38FDA"/>
    <w:rsid w:val="40C545D7"/>
    <w:rsid w:val="40C84E1A"/>
    <w:rsid w:val="40C97CD9"/>
    <w:rsid w:val="40CA5916"/>
    <w:rsid w:val="40CA9AA8"/>
    <w:rsid w:val="40CC41BA"/>
    <w:rsid w:val="40CC5329"/>
    <w:rsid w:val="40CD0C4D"/>
    <w:rsid w:val="40CE81BF"/>
    <w:rsid w:val="40CE98C9"/>
    <w:rsid w:val="40CF45D1"/>
    <w:rsid w:val="40CF5823"/>
    <w:rsid w:val="40D0A087"/>
    <w:rsid w:val="40D1E588"/>
    <w:rsid w:val="40D2C876"/>
    <w:rsid w:val="40D41727"/>
    <w:rsid w:val="40D5800C"/>
    <w:rsid w:val="40D7CC71"/>
    <w:rsid w:val="40D8BFBF"/>
    <w:rsid w:val="40D8CF1B"/>
    <w:rsid w:val="40DABF24"/>
    <w:rsid w:val="40DBA3BF"/>
    <w:rsid w:val="40DCD2EA"/>
    <w:rsid w:val="40DD42B1"/>
    <w:rsid w:val="40DFDF01"/>
    <w:rsid w:val="40E12396"/>
    <w:rsid w:val="40E25B89"/>
    <w:rsid w:val="40E34714"/>
    <w:rsid w:val="40E3C35A"/>
    <w:rsid w:val="40E402B6"/>
    <w:rsid w:val="40E4683D"/>
    <w:rsid w:val="40E81C4F"/>
    <w:rsid w:val="40E885FD"/>
    <w:rsid w:val="40EBE99A"/>
    <w:rsid w:val="40EDBA6D"/>
    <w:rsid w:val="40F2305C"/>
    <w:rsid w:val="40F2C083"/>
    <w:rsid w:val="40F42065"/>
    <w:rsid w:val="40F450BE"/>
    <w:rsid w:val="40F61238"/>
    <w:rsid w:val="40F8F974"/>
    <w:rsid w:val="40F94EFD"/>
    <w:rsid w:val="40F9F948"/>
    <w:rsid w:val="40FB6B76"/>
    <w:rsid w:val="40FBAE57"/>
    <w:rsid w:val="40FBBE76"/>
    <w:rsid w:val="40FC3C9F"/>
    <w:rsid w:val="40FC9A98"/>
    <w:rsid w:val="40FE90F9"/>
    <w:rsid w:val="4101C0A1"/>
    <w:rsid w:val="4101FA76"/>
    <w:rsid w:val="4105498F"/>
    <w:rsid w:val="410572E7"/>
    <w:rsid w:val="410597C0"/>
    <w:rsid w:val="41084C87"/>
    <w:rsid w:val="41084E2D"/>
    <w:rsid w:val="4108E61B"/>
    <w:rsid w:val="41097C7E"/>
    <w:rsid w:val="410B1FB0"/>
    <w:rsid w:val="410C1D5E"/>
    <w:rsid w:val="410C333F"/>
    <w:rsid w:val="410C79CF"/>
    <w:rsid w:val="410D93B5"/>
    <w:rsid w:val="4111B00B"/>
    <w:rsid w:val="41120B69"/>
    <w:rsid w:val="41122F4D"/>
    <w:rsid w:val="41125ABA"/>
    <w:rsid w:val="4112EEC3"/>
    <w:rsid w:val="41135205"/>
    <w:rsid w:val="4114762C"/>
    <w:rsid w:val="4115FF06"/>
    <w:rsid w:val="41161C3A"/>
    <w:rsid w:val="411648B2"/>
    <w:rsid w:val="4118DF48"/>
    <w:rsid w:val="41196E4D"/>
    <w:rsid w:val="411A2102"/>
    <w:rsid w:val="411AA88B"/>
    <w:rsid w:val="411BF8DF"/>
    <w:rsid w:val="411DEDC5"/>
    <w:rsid w:val="411F58C9"/>
    <w:rsid w:val="411F64D1"/>
    <w:rsid w:val="4121AED8"/>
    <w:rsid w:val="412301DF"/>
    <w:rsid w:val="41240EB3"/>
    <w:rsid w:val="4125096F"/>
    <w:rsid w:val="41277D23"/>
    <w:rsid w:val="4127FAA9"/>
    <w:rsid w:val="41292DF9"/>
    <w:rsid w:val="4129FD9F"/>
    <w:rsid w:val="412C3233"/>
    <w:rsid w:val="412D3DC0"/>
    <w:rsid w:val="41309FAF"/>
    <w:rsid w:val="4132BDF8"/>
    <w:rsid w:val="4135704C"/>
    <w:rsid w:val="41359C6B"/>
    <w:rsid w:val="41362F45"/>
    <w:rsid w:val="413752AD"/>
    <w:rsid w:val="41382A96"/>
    <w:rsid w:val="4139FA99"/>
    <w:rsid w:val="413CE466"/>
    <w:rsid w:val="413EDE0B"/>
    <w:rsid w:val="413F1E2A"/>
    <w:rsid w:val="414068F2"/>
    <w:rsid w:val="414419ED"/>
    <w:rsid w:val="4144F3CB"/>
    <w:rsid w:val="41452523"/>
    <w:rsid w:val="41457581"/>
    <w:rsid w:val="414726D4"/>
    <w:rsid w:val="41487281"/>
    <w:rsid w:val="414C4186"/>
    <w:rsid w:val="414CAECA"/>
    <w:rsid w:val="414E56FB"/>
    <w:rsid w:val="414E6D02"/>
    <w:rsid w:val="41512FDB"/>
    <w:rsid w:val="41529284"/>
    <w:rsid w:val="41548645"/>
    <w:rsid w:val="41567175"/>
    <w:rsid w:val="41567D3C"/>
    <w:rsid w:val="4156F254"/>
    <w:rsid w:val="4158EEDD"/>
    <w:rsid w:val="4159AB10"/>
    <w:rsid w:val="415B4578"/>
    <w:rsid w:val="415B667C"/>
    <w:rsid w:val="415BF24A"/>
    <w:rsid w:val="415DC9FD"/>
    <w:rsid w:val="415E839A"/>
    <w:rsid w:val="415F3776"/>
    <w:rsid w:val="415F8621"/>
    <w:rsid w:val="416037FA"/>
    <w:rsid w:val="416041D4"/>
    <w:rsid w:val="41611356"/>
    <w:rsid w:val="4162CF2A"/>
    <w:rsid w:val="41641A17"/>
    <w:rsid w:val="41660760"/>
    <w:rsid w:val="4167296A"/>
    <w:rsid w:val="416B0CB3"/>
    <w:rsid w:val="416CE2E8"/>
    <w:rsid w:val="416CFEAF"/>
    <w:rsid w:val="416D556C"/>
    <w:rsid w:val="417105A0"/>
    <w:rsid w:val="417256B0"/>
    <w:rsid w:val="41750477"/>
    <w:rsid w:val="41757928"/>
    <w:rsid w:val="4176569E"/>
    <w:rsid w:val="41769118"/>
    <w:rsid w:val="41786C3B"/>
    <w:rsid w:val="417949D7"/>
    <w:rsid w:val="41798957"/>
    <w:rsid w:val="417AA2BE"/>
    <w:rsid w:val="417AF7DC"/>
    <w:rsid w:val="417E43E4"/>
    <w:rsid w:val="417FB6AF"/>
    <w:rsid w:val="417FBE5E"/>
    <w:rsid w:val="41801BAF"/>
    <w:rsid w:val="4181EE29"/>
    <w:rsid w:val="41827351"/>
    <w:rsid w:val="4182B665"/>
    <w:rsid w:val="41849F56"/>
    <w:rsid w:val="4184B64F"/>
    <w:rsid w:val="41859B62"/>
    <w:rsid w:val="41862D53"/>
    <w:rsid w:val="4186807C"/>
    <w:rsid w:val="41870744"/>
    <w:rsid w:val="4187B328"/>
    <w:rsid w:val="4189641A"/>
    <w:rsid w:val="418BF400"/>
    <w:rsid w:val="418CE331"/>
    <w:rsid w:val="418E247F"/>
    <w:rsid w:val="418E49F4"/>
    <w:rsid w:val="418FA739"/>
    <w:rsid w:val="41906AF6"/>
    <w:rsid w:val="41927A4B"/>
    <w:rsid w:val="4193AAE6"/>
    <w:rsid w:val="419540D7"/>
    <w:rsid w:val="41968FA1"/>
    <w:rsid w:val="41983CF2"/>
    <w:rsid w:val="4198BFC5"/>
    <w:rsid w:val="419908CA"/>
    <w:rsid w:val="4199404B"/>
    <w:rsid w:val="419961D8"/>
    <w:rsid w:val="419BA5AB"/>
    <w:rsid w:val="41A018E9"/>
    <w:rsid w:val="41A121C0"/>
    <w:rsid w:val="41A12837"/>
    <w:rsid w:val="41A25367"/>
    <w:rsid w:val="41A2DB55"/>
    <w:rsid w:val="41A34C4C"/>
    <w:rsid w:val="41A39FF6"/>
    <w:rsid w:val="41A40B0C"/>
    <w:rsid w:val="41A4676A"/>
    <w:rsid w:val="41A5D732"/>
    <w:rsid w:val="41A73CA6"/>
    <w:rsid w:val="41A848A6"/>
    <w:rsid w:val="41A98C40"/>
    <w:rsid w:val="41AA0E25"/>
    <w:rsid w:val="41AAFC93"/>
    <w:rsid w:val="41AD4BB5"/>
    <w:rsid w:val="41AEEB19"/>
    <w:rsid w:val="41AF82E0"/>
    <w:rsid w:val="41AFE03D"/>
    <w:rsid w:val="41AFF9A6"/>
    <w:rsid w:val="41B12806"/>
    <w:rsid w:val="41B52D67"/>
    <w:rsid w:val="41B95765"/>
    <w:rsid w:val="41BABB49"/>
    <w:rsid w:val="41BAC250"/>
    <w:rsid w:val="41BC6F71"/>
    <w:rsid w:val="41BCB636"/>
    <w:rsid w:val="41BD643E"/>
    <w:rsid w:val="41BF37EB"/>
    <w:rsid w:val="41C00DA7"/>
    <w:rsid w:val="41C21EE3"/>
    <w:rsid w:val="41C2E80D"/>
    <w:rsid w:val="41C40DA9"/>
    <w:rsid w:val="41C68BDE"/>
    <w:rsid w:val="41C9336F"/>
    <w:rsid w:val="41CCB231"/>
    <w:rsid w:val="41D03CEA"/>
    <w:rsid w:val="41D123E8"/>
    <w:rsid w:val="41D1D06E"/>
    <w:rsid w:val="41D34697"/>
    <w:rsid w:val="41D80684"/>
    <w:rsid w:val="41D8440E"/>
    <w:rsid w:val="41DAA70C"/>
    <w:rsid w:val="41DC195C"/>
    <w:rsid w:val="41DC58B2"/>
    <w:rsid w:val="41DC82EA"/>
    <w:rsid w:val="41DCE89D"/>
    <w:rsid w:val="41DD287E"/>
    <w:rsid w:val="41DD590E"/>
    <w:rsid w:val="41DE82FD"/>
    <w:rsid w:val="41DFB839"/>
    <w:rsid w:val="41E06C4E"/>
    <w:rsid w:val="41E49A7D"/>
    <w:rsid w:val="41E61FCB"/>
    <w:rsid w:val="41E774DD"/>
    <w:rsid w:val="41EC6CDF"/>
    <w:rsid w:val="41EF880D"/>
    <w:rsid w:val="41F0F900"/>
    <w:rsid w:val="41F376E9"/>
    <w:rsid w:val="41F68067"/>
    <w:rsid w:val="41F8C6F2"/>
    <w:rsid w:val="41FA4EA5"/>
    <w:rsid w:val="41FB9C58"/>
    <w:rsid w:val="41FE9E19"/>
    <w:rsid w:val="41FF5146"/>
    <w:rsid w:val="41FFDB7E"/>
    <w:rsid w:val="4200ADEA"/>
    <w:rsid w:val="4200EFEF"/>
    <w:rsid w:val="4202FEE6"/>
    <w:rsid w:val="4203A667"/>
    <w:rsid w:val="42058F6A"/>
    <w:rsid w:val="4206D385"/>
    <w:rsid w:val="420998F2"/>
    <w:rsid w:val="420A664C"/>
    <w:rsid w:val="420C69D0"/>
    <w:rsid w:val="420C89A6"/>
    <w:rsid w:val="420CB114"/>
    <w:rsid w:val="420F7999"/>
    <w:rsid w:val="4212780C"/>
    <w:rsid w:val="42129DF7"/>
    <w:rsid w:val="4213C1FE"/>
    <w:rsid w:val="4213FA81"/>
    <w:rsid w:val="42161AC8"/>
    <w:rsid w:val="42169C91"/>
    <w:rsid w:val="42173B93"/>
    <w:rsid w:val="42183732"/>
    <w:rsid w:val="421973CB"/>
    <w:rsid w:val="421A3D72"/>
    <w:rsid w:val="421A57EC"/>
    <w:rsid w:val="421A96FD"/>
    <w:rsid w:val="421AC650"/>
    <w:rsid w:val="421B1082"/>
    <w:rsid w:val="421BC5EE"/>
    <w:rsid w:val="421CD303"/>
    <w:rsid w:val="421DA285"/>
    <w:rsid w:val="421DB206"/>
    <w:rsid w:val="421F808C"/>
    <w:rsid w:val="421F9B3D"/>
    <w:rsid w:val="42207392"/>
    <w:rsid w:val="4221097C"/>
    <w:rsid w:val="4221423B"/>
    <w:rsid w:val="42232EE0"/>
    <w:rsid w:val="422381F8"/>
    <w:rsid w:val="4223AFF0"/>
    <w:rsid w:val="42254896"/>
    <w:rsid w:val="4225EB70"/>
    <w:rsid w:val="4226B522"/>
    <w:rsid w:val="422825B1"/>
    <w:rsid w:val="422A4AE6"/>
    <w:rsid w:val="422CAF65"/>
    <w:rsid w:val="42314923"/>
    <w:rsid w:val="4231ECF7"/>
    <w:rsid w:val="4232B378"/>
    <w:rsid w:val="4234FD8B"/>
    <w:rsid w:val="4236A25E"/>
    <w:rsid w:val="423734AA"/>
    <w:rsid w:val="423AD61E"/>
    <w:rsid w:val="423B84C9"/>
    <w:rsid w:val="423C78DB"/>
    <w:rsid w:val="423D06D6"/>
    <w:rsid w:val="423F3D2E"/>
    <w:rsid w:val="424021EB"/>
    <w:rsid w:val="42418010"/>
    <w:rsid w:val="42437A22"/>
    <w:rsid w:val="4244C0B6"/>
    <w:rsid w:val="4246329A"/>
    <w:rsid w:val="42469524"/>
    <w:rsid w:val="424A02FD"/>
    <w:rsid w:val="424ABB50"/>
    <w:rsid w:val="424C4505"/>
    <w:rsid w:val="424DC908"/>
    <w:rsid w:val="424EE1A1"/>
    <w:rsid w:val="424EF339"/>
    <w:rsid w:val="4250815D"/>
    <w:rsid w:val="4250B513"/>
    <w:rsid w:val="425471EA"/>
    <w:rsid w:val="42565D24"/>
    <w:rsid w:val="425671C5"/>
    <w:rsid w:val="4257A2F3"/>
    <w:rsid w:val="425A288E"/>
    <w:rsid w:val="425B2F19"/>
    <w:rsid w:val="425C49CE"/>
    <w:rsid w:val="425DCA59"/>
    <w:rsid w:val="425EE173"/>
    <w:rsid w:val="42639A42"/>
    <w:rsid w:val="42649024"/>
    <w:rsid w:val="4264B2B3"/>
    <w:rsid w:val="4265513E"/>
    <w:rsid w:val="42670EC5"/>
    <w:rsid w:val="4269540F"/>
    <w:rsid w:val="426A4726"/>
    <w:rsid w:val="426D5E86"/>
    <w:rsid w:val="426E8B37"/>
    <w:rsid w:val="426EA450"/>
    <w:rsid w:val="426F11E8"/>
    <w:rsid w:val="426F7CCD"/>
    <w:rsid w:val="42700F81"/>
    <w:rsid w:val="427122F9"/>
    <w:rsid w:val="4272A0A3"/>
    <w:rsid w:val="4273CD93"/>
    <w:rsid w:val="42750E9C"/>
    <w:rsid w:val="42789F93"/>
    <w:rsid w:val="42795606"/>
    <w:rsid w:val="4279E883"/>
    <w:rsid w:val="4279FF9A"/>
    <w:rsid w:val="427A42F9"/>
    <w:rsid w:val="427AA23A"/>
    <w:rsid w:val="427BF03B"/>
    <w:rsid w:val="427C6EB1"/>
    <w:rsid w:val="427CE798"/>
    <w:rsid w:val="427D3AFF"/>
    <w:rsid w:val="427D801F"/>
    <w:rsid w:val="427DDCA5"/>
    <w:rsid w:val="427E3078"/>
    <w:rsid w:val="42832338"/>
    <w:rsid w:val="428378C6"/>
    <w:rsid w:val="4285498B"/>
    <w:rsid w:val="42870E23"/>
    <w:rsid w:val="42885688"/>
    <w:rsid w:val="4288B44B"/>
    <w:rsid w:val="42895F65"/>
    <w:rsid w:val="428AF78A"/>
    <w:rsid w:val="428B50EA"/>
    <w:rsid w:val="428B7967"/>
    <w:rsid w:val="428D6C81"/>
    <w:rsid w:val="428DBAC5"/>
    <w:rsid w:val="428E1985"/>
    <w:rsid w:val="428EBCD3"/>
    <w:rsid w:val="42907160"/>
    <w:rsid w:val="42909DEC"/>
    <w:rsid w:val="4291DE54"/>
    <w:rsid w:val="42922083"/>
    <w:rsid w:val="429271FF"/>
    <w:rsid w:val="4294D57A"/>
    <w:rsid w:val="4294D9C1"/>
    <w:rsid w:val="429507FC"/>
    <w:rsid w:val="429784FC"/>
    <w:rsid w:val="429813C3"/>
    <w:rsid w:val="4298C668"/>
    <w:rsid w:val="42994841"/>
    <w:rsid w:val="4299BE00"/>
    <w:rsid w:val="4299EA33"/>
    <w:rsid w:val="429B029E"/>
    <w:rsid w:val="429C19A3"/>
    <w:rsid w:val="429D4450"/>
    <w:rsid w:val="429DC6CD"/>
    <w:rsid w:val="429DCAD7"/>
    <w:rsid w:val="42A0ACF8"/>
    <w:rsid w:val="42A16A03"/>
    <w:rsid w:val="42A32B33"/>
    <w:rsid w:val="42A34729"/>
    <w:rsid w:val="42A41E8E"/>
    <w:rsid w:val="42A5D504"/>
    <w:rsid w:val="42A7E4A7"/>
    <w:rsid w:val="42A82706"/>
    <w:rsid w:val="42A9646D"/>
    <w:rsid w:val="42A9840B"/>
    <w:rsid w:val="42AB0B12"/>
    <w:rsid w:val="42AB3B5A"/>
    <w:rsid w:val="42AD7B97"/>
    <w:rsid w:val="42B51C4C"/>
    <w:rsid w:val="42B71090"/>
    <w:rsid w:val="42B95BE3"/>
    <w:rsid w:val="42BAECCD"/>
    <w:rsid w:val="42BF8D61"/>
    <w:rsid w:val="42C42F2D"/>
    <w:rsid w:val="42C4F14A"/>
    <w:rsid w:val="42C6DF9E"/>
    <w:rsid w:val="42C6F260"/>
    <w:rsid w:val="42CA7961"/>
    <w:rsid w:val="42CBE8B5"/>
    <w:rsid w:val="42CC1A3D"/>
    <w:rsid w:val="42CCFE06"/>
    <w:rsid w:val="42CD40C3"/>
    <w:rsid w:val="42CDF556"/>
    <w:rsid w:val="42CE3D3F"/>
    <w:rsid w:val="42D14566"/>
    <w:rsid w:val="42D16EDB"/>
    <w:rsid w:val="42D2CD40"/>
    <w:rsid w:val="42D30080"/>
    <w:rsid w:val="42D7AE0A"/>
    <w:rsid w:val="42D92BF9"/>
    <w:rsid w:val="42DA6C78"/>
    <w:rsid w:val="42DB1ED2"/>
    <w:rsid w:val="42DB2301"/>
    <w:rsid w:val="42DBB5C0"/>
    <w:rsid w:val="42DC1E5C"/>
    <w:rsid w:val="42DCDA42"/>
    <w:rsid w:val="42DE03D7"/>
    <w:rsid w:val="42DE82FB"/>
    <w:rsid w:val="42DF91D2"/>
    <w:rsid w:val="42E0DA87"/>
    <w:rsid w:val="42E220CF"/>
    <w:rsid w:val="42E23EF5"/>
    <w:rsid w:val="42E23F77"/>
    <w:rsid w:val="42E33E7D"/>
    <w:rsid w:val="42E9DC16"/>
    <w:rsid w:val="42EA6B94"/>
    <w:rsid w:val="42EC9967"/>
    <w:rsid w:val="42EE3D54"/>
    <w:rsid w:val="42EF1F56"/>
    <w:rsid w:val="42F08F28"/>
    <w:rsid w:val="42F0D73E"/>
    <w:rsid w:val="42F16D1B"/>
    <w:rsid w:val="42F3CCE7"/>
    <w:rsid w:val="42F4F12C"/>
    <w:rsid w:val="42F87F97"/>
    <w:rsid w:val="42FD9221"/>
    <w:rsid w:val="430215E4"/>
    <w:rsid w:val="4302F55B"/>
    <w:rsid w:val="43033F9F"/>
    <w:rsid w:val="43044B9D"/>
    <w:rsid w:val="43047C5A"/>
    <w:rsid w:val="43064A86"/>
    <w:rsid w:val="43083BC5"/>
    <w:rsid w:val="430A0B48"/>
    <w:rsid w:val="430B5081"/>
    <w:rsid w:val="430C5DD8"/>
    <w:rsid w:val="430D0C59"/>
    <w:rsid w:val="430DACB3"/>
    <w:rsid w:val="430E12D1"/>
    <w:rsid w:val="430FBFA7"/>
    <w:rsid w:val="43100DB0"/>
    <w:rsid w:val="4310CAC8"/>
    <w:rsid w:val="4312B3F5"/>
    <w:rsid w:val="4315C814"/>
    <w:rsid w:val="4318E2E9"/>
    <w:rsid w:val="4319B25A"/>
    <w:rsid w:val="4319B957"/>
    <w:rsid w:val="431CB061"/>
    <w:rsid w:val="4320341E"/>
    <w:rsid w:val="43219297"/>
    <w:rsid w:val="43219D94"/>
    <w:rsid w:val="4321E187"/>
    <w:rsid w:val="4321F0A6"/>
    <w:rsid w:val="43233559"/>
    <w:rsid w:val="4324BF53"/>
    <w:rsid w:val="4325D09F"/>
    <w:rsid w:val="4326D2E8"/>
    <w:rsid w:val="43278BEF"/>
    <w:rsid w:val="43286FE1"/>
    <w:rsid w:val="43289052"/>
    <w:rsid w:val="432AB73F"/>
    <w:rsid w:val="432B06FF"/>
    <w:rsid w:val="432CAE12"/>
    <w:rsid w:val="43305530"/>
    <w:rsid w:val="43311CFC"/>
    <w:rsid w:val="433462B3"/>
    <w:rsid w:val="4334D9A7"/>
    <w:rsid w:val="43350D9C"/>
    <w:rsid w:val="43351560"/>
    <w:rsid w:val="433A6BB0"/>
    <w:rsid w:val="433DD4B2"/>
    <w:rsid w:val="433E061B"/>
    <w:rsid w:val="433E72CB"/>
    <w:rsid w:val="433EBEF3"/>
    <w:rsid w:val="433F6D84"/>
    <w:rsid w:val="433F8012"/>
    <w:rsid w:val="4340711E"/>
    <w:rsid w:val="434080AF"/>
    <w:rsid w:val="4341A0F2"/>
    <w:rsid w:val="43422DF5"/>
    <w:rsid w:val="43429363"/>
    <w:rsid w:val="43459692"/>
    <w:rsid w:val="4345CC16"/>
    <w:rsid w:val="4347890D"/>
    <w:rsid w:val="4347B025"/>
    <w:rsid w:val="434857B5"/>
    <w:rsid w:val="43492E6F"/>
    <w:rsid w:val="4349CA3E"/>
    <w:rsid w:val="434E4836"/>
    <w:rsid w:val="434EF5AD"/>
    <w:rsid w:val="4350C692"/>
    <w:rsid w:val="43512AE1"/>
    <w:rsid w:val="435142A5"/>
    <w:rsid w:val="4353C876"/>
    <w:rsid w:val="435403C4"/>
    <w:rsid w:val="4354FED3"/>
    <w:rsid w:val="4355B818"/>
    <w:rsid w:val="43582B8E"/>
    <w:rsid w:val="4358A094"/>
    <w:rsid w:val="4358D9C1"/>
    <w:rsid w:val="4358E9F7"/>
    <w:rsid w:val="4359973C"/>
    <w:rsid w:val="435A64E1"/>
    <w:rsid w:val="435AC989"/>
    <w:rsid w:val="435B33CC"/>
    <w:rsid w:val="435DF0EA"/>
    <w:rsid w:val="435E0EAD"/>
    <w:rsid w:val="435EACE1"/>
    <w:rsid w:val="435F5B5C"/>
    <w:rsid w:val="435FE748"/>
    <w:rsid w:val="435FEEC8"/>
    <w:rsid w:val="43639024"/>
    <w:rsid w:val="4366036F"/>
    <w:rsid w:val="4367C0A3"/>
    <w:rsid w:val="4367E899"/>
    <w:rsid w:val="436A4581"/>
    <w:rsid w:val="436D7664"/>
    <w:rsid w:val="436D7F64"/>
    <w:rsid w:val="43712A39"/>
    <w:rsid w:val="43713C97"/>
    <w:rsid w:val="43735C88"/>
    <w:rsid w:val="4374FA02"/>
    <w:rsid w:val="4375E9F4"/>
    <w:rsid w:val="43764714"/>
    <w:rsid w:val="4376869E"/>
    <w:rsid w:val="4376A2CB"/>
    <w:rsid w:val="43775E3A"/>
    <w:rsid w:val="43787DA0"/>
    <w:rsid w:val="4379C312"/>
    <w:rsid w:val="437A3156"/>
    <w:rsid w:val="437AA3EF"/>
    <w:rsid w:val="437AAEDD"/>
    <w:rsid w:val="437B316C"/>
    <w:rsid w:val="437B9575"/>
    <w:rsid w:val="437CA6AD"/>
    <w:rsid w:val="437E5C8A"/>
    <w:rsid w:val="437F15D5"/>
    <w:rsid w:val="4380404D"/>
    <w:rsid w:val="43819CB1"/>
    <w:rsid w:val="4381F02C"/>
    <w:rsid w:val="43827884"/>
    <w:rsid w:val="438453A3"/>
    <w:rsid w:val="4386D5E1"/>
    <w:rsid w:val="438708F0"/>
    <w:rsid w:val="4389A1C5"/>
    <w:rsid w:val="438A8D81"/>
    <w:rsid w:val="438B4AE6"/>
    <w:rsid w:val="438C1699"/>
    <w:rsid w:val="4390F108"/>
    <w:rsid w:val="4392A109"/>
    <w:rsid w:val="4392A56D"/>
    <w:rsid w:val="43939468"/>
    <w:rsid w:val="43941A19"/>
    <w:rsid w:val="4394237C"/>
    <w:rsid w:val="43945201"/>
    <w:rsid w:val="4394A65A"/>
    <w:rsid w:val="4395F374"/>
    <w:rsid w:val="4396021D"/>
    <w:rsid w:val="439991E9"/>
    <w:rsid w:val="4399A9D4"/>
    <w:rsid w:val="439BC3A5"/>
    <w:rsid w:val="439C9037"/>
    <w:rsid w:val="439CA6E8"/>
    <w:rsid w:val="439F786E"/>
    <w:rsid w:val="43A0EBEB"/>
    <w:rsid w:val="43A232AA"/>
    <w:rsid w:val="43A29F56"/>
    <w:rsid w:val="43A49A2A"/>
    <w:rsid w:val="43A4C15C"/>
    <w:rsid w:val="43A556FD"/>
    <w:rsid w:val="43A8BFFC"/>
    <w:rsid w:val="43A8F1C0"/>
    <w:rsid w:val="43A93456"/>
    <w:rsid w:val="43ABE975"/>
    <w:rsid w:val="43AC8888"/>
    <w:rsid w:val="43ACABAD"/>
    <w:rsid w:val="43AD15E3"/>
    <w:rsid w:val="43AF925F"/>
    <w:rsid w:val="43AFA049"/>
    <w:rsid w:val="43B2087F"/>
    <w:rsid w:val="43B264AA"/>
    <w:rsid w:val="43B2739C"/>
    <w:rsid w:val="43B2D431"/>
    <w:rsid w:val="43B32792"/>
    <w:rsid w:val="43B4A935"/>
    <w:rsid w:val="43B7CEE2"/>
    <w:rsid w:val="43B963F0"/>
    <w:rsid w:val="43BA7269"/>
    <w:rsid w:val="43BBB2C9"/>
    <w:rsid w:val="43BDD1AF"/>
    <w:rsid w:val="43BDFC6A"/>
    <w:rsid w:val="43BFDE3C"/>
    <w:rsid w:val="43C1B492"/>
    <w:rsid w:val="43C3B24D"/>
    <w:rsid w:val="43C3C5F8"/>
    <w:rsid w:val="43C73B4B"/>
    <w:rsid w:val="43C8345F"/>
    <w:rsid w:val="43C86002"/>
    <w:rsid w:val="43C86EB8"/>
    <w:rsid w:val="43CAE17D"/>
    <w:rsid w:val="43CAED55"/>
    <w:rsid w:val="43CD1CC3"/>
    <w:rsid w:val="43CE852A"/>
    <w:rsid w:val="43CEAE10"/>
    <w:rsid w:val="43CEE810"/>
    <w:rsid w:val="43D11B87"/>
    <w:rsid w:val="43D12CCB"/>
    <w:rsid w:val="43D27760"/>
    <w:rsid w:val="43D2A496"/>
    <w:rsid w:val="43D43792"/>
    <w:rsid w:val="43D4D544"/>
    <w:rsid w:val="43D608F1"/>
    <w:rsid w:val="43D907B8"/>
    <w:rsid w:val="43DA0DF5"/>
    <w:rsid w:val="43DA96A0"/>
    <w:rsid w:val="43DA9E53"/>
    <w:rsid w:val="43DBECEF"/>
    <w:rsid w:val="43DDB982"/>
    <w:rsid w:val="43DF3512"/>
    <w:rsid w:val="43DF6442"/>
    <w:rsid w:val="43E1D16F"/>
    <w:rsid w:val="43E1EBE3"/>
    <w:rsid w:val="43E58C1C"/>
    <w:rsid w:val="43E598E1"/>
    <w:rsid w:val="43E66277"/>
    <w:rsid w:val="43E76BE3"/>
    <w:rsid w:val="43E8EE50"/>
    <w:rsid w:val="43E9130A"/>
    <w:rsid w:val="43E9CB25"/>
    <w:rsid w:val="43EA7F51"/>
    <w:rsid w:val="43EB7DFD"/>
    <w:rsid w:val="43EBA820"/>
    <w:rsid w:val="43EF827F"/>
    <w:rsid w:val="43F2B0C0"/>
    <w:rsid w:val="43F334B5"/>
    <w:rsid w:val="43F367A2"/>
    <w:rsid w:val="43F3B334"/>
    <w:rsid w:val="43F3E84D"/>
    <w:rsid w:val="43F5FD0B"/>
    <w:rsid w:val="43F62469"/>
    <w:rsid w:val="43F88D23"/>
    <w:rsid w:val="43FA073D"/>
    <w:rsid w:val="44020099"/>
    <w:rsid w:val="44031DE6"/>
    <w:rsid w:val="4403C14F"/>
    <w:rsid w:val="44048CC7"/>
    <w:rsid w:val="4404C0A9"/>
    <w:rsid w:val="4405BB49"/>
    <w:rsid w:val="4406164B"/>
    <w:rsid w:val="44064D58"/>
    <w:rsid w:val="4406B996"/>
    <w:rsid w:val="4406FB7E"/>
    <w:rsid w:val="440A83D1"/>
    <w:rsid w:val="440AAE05"/>
    <w:rsid w:val="440C6BDD"/>
    <w:rsid w:val="440C8DE8"/>
    <w:rsid w:val="440F1234"/>
    <w:rsid w:val="44113D67"/>
    <w:rsid w:val="44135BAB"/>
    <w:rsid w:val="44150AF4"/>
    <w:rsid w:val="4416D2FF"/>
    <w:rsid w:val="44174D54"/>
    <w:rsid w:val="441B16A1"/>
    <w:rsid w:val="441BAADC"/>
    <w:rsid w:val="441EFB4D"/>
    <w:rsid w:val="44208154"/>
    <w:rsid w:val="44212229"/>
    <w:rsid w:val="44213B64"/>
    <w:rsid w:val="442286CA"/>
    <w:rsid w:val="4422CE90"/>
    <w:rsid w:val="4422FF6F"/>
    <w:rsid w:val="4425BD1F"/>
    <w:rsid w:val="4426C49B"/>
    <w:rsid w:val="4427361E"/>
    <w:rsid w:val="4427AB66"/>
    <w:rsid w:val="4428FCF8"/>
    <w:rsid w:val="442A592A"/>
    <w:rsid w:val="442CE211"/>
    <w:rsid w:val="442E12E2"/>
    <w:rsid w:val="442E2A62"/>
    <w:rsid w:val="442F7E25"/>
    <w:rsid w:val="4430595A"/>
    <w:rsid w:val="44312FE9"/>
    <w:rsid w:val="44319588"/>
    <w:rsid w:val="4431C7F4"/>
    <w:rsid w:val="4434257B"/>
    <w:rsid w:val="443707F9"/>
    <w:rsid w:val="4437D0F0"/>
    <w:rsid w:val="44386426"/>
    <w:rsid w:val="443D2E17"/>
    <w:rsid w:val="443EED24"/>
    <w:rsid w:val="4440F2BC"/>
    <w:rsid w:val="44412A76"/>
    <w:rsid w:val="44439579"/>
    <w:rsid w:val="44443C02"/>
    <w:rsid w:val="44452231"/>
    <w:rsid w:val="444539AB"/>
    <w:rsid w:val="44458E10"/>
    <w:rsid w:val="444668A3"/>
    <w:rsid w:val="4449FEE6"/>
    <w:rsid w:val="444A7E0F"/>
    <w:rsid w:val="444A8496"/>
    <w:rsid w:val="444A91A7"/>
    <w:rsid w:val="444C0C41"/>
    <w:rsid w:val="444CA688"/>
    <w:rsid w:val="444E210B"/>
    <w:rsid w:val="444E81D9"/>
    <w:rsid w:val="444F0954"/>
    <w:rsid w:val="444F56E5"/>
    <w:rsid w:val="44504671"/>
    <w:rsid w:val="4451EFE6"/>
    <w:rsid w:val="44520E49"/>
    <w:rsid w:val="44523751"/>
    <w:rsid w:val="4454408E"/>
    <w:rsid w:val="4454D8FF"/>
    <w:rsid w:val="44562C20"/>
    <w:rsid w:val="44564E86"/>
    <w:rsid w:val="44572573"/>
    <w:rsid w:val="4459CEA5"/>
    <w:rsid w:val="445A0953"/>
    <w:rsid w:val="445A0F46"/>
    <w:rsid w:val="445A3AE7"/>
    <w:rsid w:val="445C2C69"/>
    <w:rsid w:val="445D447C"/>
    <w:rsid w:val="445DCE1B"/>
    <w:rsid w:val="44614F1F"/>
    <w:rsid w:val="44616D6A"/>
    <w:rsid w:val="446209A4"/>
    <w:rsid w:val="4462E40E"/>
    <w:rsid w:val="4463A839"/>
    <w:rsid w:val="4463FE3E"/>
    <w:rsid w:val="4465ABC1"/>
    <w:rsid w:val="4466EEF8"/>
    <w:rsid w:val="4467F785"/>
    <w:rsid w:val="44697EA5"/>
    <w:rsid w:val="446A03B0"/>
    <w:rsid w:val="446C1F70"/>
    <w:rsid w:val="446C9A41"/>
    <w:rsid w:val="446D34D6"/>
    <w:rsid w:val="4471092A"/>
    <w:rsid w:val="44723DBA"/>
    <w:rsid w:val="44732CA8"/>
    <w:rsid w:val="44766AF7"/>
    <w:rsid w:val="4478613A"/>
    <w:rsid w:val="44797055"/>
    <w:rsid w:val="4479E518"/>
    <w:rsid w:val="447A6AA2"/>
    <w:rsid w:val="447ACD49"/>
    <w:rsid w:val="447B2911"/>
    <w:rsid w:val="447B71A8"/>
    <w:rsid w:val="447BBE88"/>
    <w:rsid w:val="447D3DA0"/>
    <w:rsid w:val="4480B5B5"/>
    <w:rsid w:val="448322C0"/>
    <w:rsid w:val="44847A7F"/>
    <w:rsid w:val="44865422"/>
    <w:rsid w:val="4489A4D5"/>
    <w:rsid w:val="448A072F"/>
    <w:rsid w:val="448B0D37"/>
    <w:rsid w:val="448E3E66"/>
    <w:rsid w:val="448F7D34"/>
    <w:rsid w:val="44905D2F"/>
    <w:rsid w:val="449339BB"/>
    <w:rsid w:val="44949EEB"/>
    <w:rsid w:val="44950267"/>
    <w:rsid w:val="449644E2"/>
    <w:rsid w:val="4497BBE5"/>
    <w:rsid w:val="44993C80"/>
    <w:rsid w:val="4499E150"/>
    <w:rsid w:val="449B215C"/>
    <w:rsid w:val="449E9F0D"/>
    <w:rsid w:val="449FBB01"/>
    <w:rsid w:val="449FCB7F"/>
    <w:rsid w:val="449FD5B8"/>
    <w:rsid w:val="44A005A5"/>
    <w:rsid w:val="44A016DA"/>
    <w:rsid w:val="44A11C53"/>
    <w:rsid w:val="44A30C75"/>
    <w:rsid w:val="44A41CA1"/>
    <w:rsid w:val="44A4BDD7"/>
    <w:rsid w:val="44A6E659"/>
    <w:rsid w:val="44AAD044"/>
    <w:rsid w:val="44AC4B0B"/>
    <w:rsid w:val="44ACC1D1"/>
    <w:rsid w:val="44AE6F7D"/>
    <w:rsid w:val="44B064F6"/>
    <w:rsid w:val="44B14FB3"/>
    <w:rsid w:val="44B1C95B"/>
    <w:rsid w:val="44B25936"/>
    <w:rsid w:val="44B2E8C6"/>
    <w:rsid w:val="44B4120F"/>
    <w:rsid w:val="44B542BC"/>
    <w:rsid w:val="44B5BDF8"/>
    <w:rsid w:val="44B5F0FE"/>
    <w:rsid w:val="44B7C384"/>
    <w:rsid w:val="44B7CC5E"/>
    <w:rsid w:val="44B8D66D"/>
    <w:rsid w:val="44BAF397"/>
    <w:rsid w:val="44BC8BD9"/>
    <w:rsid w:val="44BF12BB"/>
    <w:rsid w:val="44C17568"/>
    <w:rsid w:val="44C1A1EF"/>
    <w:rsid w:val="44C1FD13"/>
    <w:rsid w:val="44C4267C"/>
    <w:rsid w:val="44C67240"/>
    <w:rsid w:val="44C9347E"/>
    <w:rsid w:val="44CADC6A"/>
    <w:rsid w:val="44CB433E"/>
    <w:rsid w:val="44CD6E92"/>
    <w:rsid w:val="44CDBB54"/>
    <w:rsid w:val="44CF0E17"/>
    <w:rsid w:val="44CFF836"/>
    <w:rsid w:val="44D05A68"/>
    <w:rsid w:val="44D1614F"/>
    <w:rsid w:val="44D19D6C"/>
    <w:rsid w:val="44D37B67"/>
    <w:rsid w:val="44D3A16C"/>
    <w:rsid w:val="44D4A979"/>
    <w:rsid w:val="44D5E907"/>
    <w:rsid w:val="44D5F8F8"/>
    <w:rsid w:val="44D6613A"/>
    <w:rsid w:val="44D99424"/>
    <w:rsid w:val="44DBF3F3"/>
    <w:rsid w:val="44E05115"/>
    <w:rsid w:val="44E2CB69"/>
    <w:rsid w:val="44E36240"/>
    <w:rsid w:val="44E44DFC"/>
    <w:rsid w:val="44E500A5"/>
    <w:rsid w:val="44E500CD"/>
    <w:rsid w:val="44E69006"/>
    <w:rsid w:val="44E6A77E"/>
    <w:rsid w:val="44E6D1BE"/>
    <w:rsid w:val="44E6E987"/>
    <w:rsid w:val="44E715CC"/>
    <w:rsid w:val="44E98CE3"/>
    <w:rsid w:val="44EABB41"/>
    <w:rsid w:val="44EAE230"/>
    <w:rsid w:val="44EC6EE1"/>
    <w:rsid w:val="44EC8C70"/>
    <w:rsid w:val="44EDF6F8"/>
    <w:rsid w:val="44EF27B4"/>
    <w:rsid w:val="44EF76EF"/>
    <w:rsid w:val="44EFC83E"/>
    <w:rsid w:val="44F261AC"/>
    <w:rsid w:val="44F2BE47"/>
    <w:rsid w:val="44FCB254"/>
    <w:rsid w:val="44FCE104"/>
    <w:rsid w:val="44FE90BD"/>
    <w:rsid w:val="44FF699C"/>
    <w:rsid w:val="44FFD3A7"/>
    <w:rsid w:val="450188BF"/>
    <w:rsid w:val="4501CA7E"/>
    <w:rsid w:val="4502CDA8"/>
    <w:rsid w:val="450AEA52"/>
    <w:rsid w:val="450B7EF2"/>
    <w:rsid w:val="450EE0B6"/>
    <w:rsid w:val="450F2CE9"/>
    <w:rsid w:val="450FC0ED"/>
    <w:rsid w:val="4511206B"/>
    <w:rsid w:val="4514C323"/>
    <w:rsid w:val="4515C25F"/>
    <w:rsid w:val="4517BDF1"/>
    <w:rsid w:val="4518F54D"/>
    <w:rsid w:val="4519CD2D"/>
    <w:rsid w:val="451AE691"/>
    <w:rsid w:val="451D24DB"/>
    <w:rsid w:val="451E2B47"/>
    <w:rsid w:val="451E7402"/>
    <w:rsid w:val="4520008B"/>
    <w:rsid w:val="4521A27D"/>
    <w:rsid w:val="452615F5"/>
    <w:rsid w:val="45274514"/>
    <w:rsid w:val="4529710D"/>
    <w:rsid w:val="452A283E"/>
    <w:rsid w:val="452C2BFE"/>
    <w:rsid w:val="452C51E1"/>
    <w:rsid w:val="452D022A"/>
    <w:rsid w:val="4532E96E"/>
    <w:rsid w:val="4534D14F"/>
    <w:rsid w:val="453843C5"/>
    <w:rsid w:val="4538C09A"/>
    <w:rsid w:val="453A2E56"/>
    <w:rsid w:val="453A7DAF"/>
    <w:rsid w:val="453BC945"/>
    <w:rsid w:val="453BCFCE"/>
    <w:rsid w:val="453D302C"/>
    <w:rsid w:val="453D9E15"/>
    <w:rsid w:val="453EF4F0"/>
    <w:rsid w:val="453F2E72"/>
    <w:rsid w:val="453F4D07"/>
    <w:rsid w:val="453F6730"/>
    <w:rsid w:val="4540FFBB"/>
    <w:rsid w:val="454102E5"/>
    <w:rsid w:val="45413C40"/>
    <w:rsid w:val="4543AD64"/>
    <w:rsid w:val="45441A72"/>
    <w:rsid w:val="4544CD16"/>
    <w:rsid w:val="454F57F8"/>
    <w:rsid w:val="454FD478"/>
    <w:rsid w:val="45518905"/>
    <w:rsid w:val="45531A4E"/>
    <w:rsid w:val="45537D19"/>
    <w:rsid w:val="45543138"/>
    <w:rsid w:val="4554D34B"/>
    <w:rsid w:val="45550837"/>
    <w:rsid w:val="4555B5B7"/>
    <w:rsid w:val="45565DC6"/>
    <w:rsid w:val="45570D1F"/>
    <w:rsid w:val="45597386"/>
    <w:rsid w:val="4559C22D"/>
    <w:rsid w:val="4559CCCB"/>
    <w:rsid w:val="455A8541"/>
    <w:rsid w:val="455B08A3"/>
    <w:rsid w:val="455B08E2"/>
    <w:rsid w:val="455CCF4B"/>
    <w:rsid w:val="455D5862"/>
    <w:rsid w:val="455FDA6E"/>
    <w:rsid w:val="45602948"/>
    <w:rsid w:val="45614898"/>
    <w:rsid w:val="45615C82"/>
    <w:rsid w:val="456164CB"/>
    <w:rsid w:val="4561D4B7"/>
    <w:rsid w:val="4564FEA9"/>
    <w:rsid w:val="45672EFC"/>
    <w:rsid w:val="45679D59"/>
    <w:rsid w:val="4568F104"/>
    <w:rsid w:val="456A0DE4"/>
    <w:rsid w:val="456AA2F6"/>
    <w:rsid w:val="456B928B"/>
    <w:rsid w:val="456C3531"/>
    <w:rsid w:val="456EA15F"/>
    <w:rsid w:val="456F5AE2"/>
    <w:rsid w:val="456FB1DE"/>
    <w:rsid w:val="4573A1A1"/>
    <w:rsid w:val="457416CD"/>
    <w:rsid w:val="4578BD84"/>
    <w:rsid w:val="457B0AE2"/>
    <w:rsid w:val="457BC9AE"/>
    <w:rsid w:val="457E0F74"/>
    <w:rsid w:val="457E9D1B"/>
    <w:rsid w:val="457EC93A"/>
    <w:rsid w:val="4582F0EF"/>
    <w:rsid w:val="45833C5D"/>
    <w:rsid w:val="45843027"/>
    <w:rsid w:val="45844B4F"/>
    <w:rsid w:val="4584AD51"/>
    <w:rsid w:val="45855B3F"/>
    <w:rsid w:val="4585614D"/>
    <w:rsid w:val="4585A812"/>
    <w:rsid w:val="458AD933"/>
    <w:rsid w:val="458B4910"/>
    <w:rsid w:val="458C1D7F"/>
    <w:rsid w:val="458F52B8"/>
    <w:rsid w:val="459022C9"/>
    <w:rsid w:val="45910A65"/>
    <w:rsid w:val="4591AAF4"/>
    <w:rsid w:val="4592F634"/>
    <w:rsid w:val="4593B7BC"/>
    <w:rsid w:val="45942453"/>
    <w:rsid w:val="4595801D"/>
    <w:rsid w:val="4595D353"/>
    <w:rsid w:val="4598E92F"/>
    <w:rsid w:val="4598FE2F"/>
    <w:rsid w:val="45994D7F"/>
    <w:rsid w:val="459B6AE8"/>
    <w:rsid w:val="459BE30F"/>
    <w:rsid w:val="459C4176"/>
    <w:rsid w:val="459CC339"/>
    <w:rsid w:val="459D1699"/>
    <w:rsid w:val="459F1215"/>
    <w:rsid w:val="45A01706"/>
    <w:rsid w:val="45A037D8"/>
    <w:rsid w:val="45A0910A"/>
    <w:rsid w:val="45A1577A"/>
    <w:rsid w:val="45A352D9"/>
    <w:rsid w:val="45A4CA48"/>
    <w:rsid w:val="45A64B1B"/>
    <w:rsid w:val="45A6DA80"/>
    <w:rsid w:val="45A6DE4C"/>
    <w:rsid w:val="45A72A00"/>
    <w:rsid w:val="45A8DA3F"/>
    <w:rsid w:val="45AAB418"/>
    <w:rsid w:val="45AC4CB4"/>
    <w:rsid w:val="45ACF667"/>
    <w:rsid w:val="45AFC4F9"/>
    <w:rsid w:val="45B08AD4"/>
    <w:rsid w:val="45B0A11D"/>
    <w:rsid w:val="45B0ACF5"/>
    <w:rsid w:val="45B51022"/>
    <w:rsid w:val="45B57082"/>
    <w:rsid w:val="45B5C32F"/>
    <w:rsid w:val="45B7C929"/>
    <w:rsid w:val="45B846EE"/>
    <w:rsid w:val="45B94698"/>
    <w:rsid w:val="45B97166"/>
    <w:rsid w:val="45BCE4B6"/>
    <w:rsid w:val="45BD255D"/>
    <w:rsid w:val="45C11441"/>
    <w:rsid w:val="45C13B80"/>
    <w:rsid w:val="45C14DE6"/>
    <w:rsid w:val="45C159BE"/>
    <w:rsid w:val="45C29ACA"/>
    <w:rsid w:val="45C39353"/>
    <w:rsid w:val="45C6C188"/>
    <w:rsid w:val="45C815F3"/>
    <w:rsid w:val="45C92A9B"/>
    <w:rsid w:val="45CA13DD"/>
    <w:rsid w:val="45CE1146"/>
    <w:rsid w:val="45CE1F03"/>
    <w:rsid w:val="45D0E9A8"/>
    <w:rsid w:val="45D32763"/>
    <w:rsid w:val="45D4CC0C"/>
    <w:rsid w:val="45D6B947"/>
    <w:rsid w:val="45D769B7"/>
    <w:rsid w:val="45E192A1"/>
    <w:rsid w:val="45E1CC40"/>
    <w:rsid w:val="45E29749"/>
    <w:rsid w:val="45E5373E"/>
    <w:rsid w:val="45E7E8C2"/>
    <w:rsid w:val="45E82E79"/>
    <w:rsid w:val="45E848C4"/>
    <w:rsid w:val="45E8A2FA"/>
    <w:rsid w:val="45EF0338"/>
    <w:rsid w:val="45EF2C6E"/>
    <w:rsid w:val="45F0E610"/>
    <w:rsid w:val="45F1DBEF"/>
    <w:rsid w:val="45F1F187"/>
    <w:rsid w:val="45F3A334"/>
    <w:rsid w:val="45F49107"/>
    <w:rsid w:val="45F5548C"/>
    <w:rsid w:val="45F61129"/>
    <w:rsid w:val="45F84E14"/>
    <w:rsid w:val="45FA97F0"/>
    <w:rsid w:val="45FBB772"/>
    <w:rsid w:val="45FC4BC6"/>
    <w:rsid w:val="45FD11FE"/>
    <w:rsid w:val="45FDF675"/>
    <w:rsid w:val="45FE3D7E"/>
    <w:rsid w:val="45FF0135"/>
    <w:rsid w:val="4601505B"/>
    <w:rsid w:val="4601925E"/>
    <w:rsid w:val="4602487A"/>
    <w:rsid w:val="460448C7"/>
    <w:rsid w:val="4605A92E"/>
    <w:rsid w:val="460691C3"/>
    <w:rsid w:val="4606B197"/>
    <w:rsid w:val="46071918"/>
    <w:rsid w:val="4607F61D"/>
    <w:rsid w:val="46087101"/>
    <w:rsid w:val="4608E16F"/>
    <w:rsid w:val="46092557"/>
    <w:rsid w:val="460A53CA"/>
    <w:rsid w:val="460C2E03"/>
    <w:rsid w:val="460D6D8E"/>
    <w:rsid w:val="46103E31"/>
    <w:rsid w:val="4612B506"/>
    <w:rsid w:val="4613E208"/>
    <w:rsid w:val="46144F7A"/>
    <w:rsid w:val="461467ED"/>
    <w:rsid w:val="4615B17E"/>
    <w:rsid w:val="46178C2E"/>
    <w:rsid w:val="46189CB7"/>
    <w:rsid w:val="4619FF7E"/>
    <w:rsid w:val="461B5349"/>
    <w:rsid w:val="461C5203"/>
    <w:rsid w:val="461D9ECF"/>
    <w:rsid w:val="461DA731"/>
    <w:rsid w:val="461DE77E"/>
    <w:rsid w:val="461E5EAF"/>
    <w:rsid w:val="461F23C8"/>
    <w:rsid w:val="46208090"/>
    <w:rsid w:val="4622A019"/>
    <w:rsid w:val="46234490"/>
    <w:rsid w:val="46247013"/>
    <w:rsid w:val="46279F99"/>
    <w:rsid w:val="4628A00D"/>
    <w:rsid w:val="462921B1"/>
    <w:rsid w:val="4629E085"/>
    <w:rsid w:val="462A5785"/>
    <w:rsid w:val="462B0101"/>
    <w:rsid w:val="462C0CA3"/>
    <w:rsid w:val="462D1BCB"/>
    <w:rsid w:val="462D8BF9"/>
    <w:rsid w:val="462DCC74"/>
    <w:rsid w:val="462E00D9"/>
    <w:rsid w:val="462E786F"/>
    <w:rsid w:val="462F21EF"/>
    <w:rsid w:val="462F2E14"/>
    <w:rsid w:val="463179D2"/>
    <w:rsid w:val="4631E14E"/>
    <w:rsid w:val="463209BA"/>
    <w:rsid w:val="4632FAD8"/>
    <w:rsid w:val="46334E63"/>
    <w:rsid w:val="4633B971"/>
    <w:rsid w:val="46358BE3"/>
    <w:rsid w:val="463697B2"/>
    <w:rsid w:val="4638CDC2"/>
    <w:rsid w:val="463920BD"/>
    <w:rsid w:val="463A2A59"/>
    <w:rsid w:val="463D9C71"/>
    <w:rsid w:val="46429990"/>
    <w:rsid w:val="46437B83"/>
    <w:rsid w:val="4644189E"/>
    <w:rsid w:val="4644BBC0"/>
    <w:rsid w:val="464523B8"/>
    <w:rsid w:val="4645F443"/>
    <w:rsid w:val="4646F717"/>
    <w:rsid w:val="4647D104"/>
    <w:rsid w:val="46499246"/>
    <w:rsid w:val="464C2E7B"/>
    <w:rsid w:val="464C9CD1"/>
    <w:rsid w:val="464CCEEA"/>
    <w:rsid w:val="464CF843"/>
    <w:rsid w:val="464F3746"/>
    <w:rsid w:val="4651EFEC"/>
    <w:rsid w:val="4654DFE8"/>
    <w:rsid w:val="4656DAE5"/>
    <w:rsid w:val="4656EA7C"/>
    <w:rsid w:val="46576020"/>
    <w:rsid w:val="4658FE25"/>
    <w:rsid w:val="465B16B5"/>
    <w:rsid w:val="465F5D94"/>
    <w:rsid w:val="46617BCE"/>
    <w:rsid w:val="4662751C"/>
    <w:rsid w:val="4665C083"/>
    <w:rsid w:val="4668DA62"/>
    <w:rsid w:val="466976A7"/>
    <w:rsid w:val="46704E8C"/>
    <w:rsid w:val="4672652D"/>
    <w:rsid w:val="4673024B"/>
    <w:rsid w:val="4674642F"/>
    <w:rsid w:val="46749A58"/>
    <w:rsid w:val="46755389"/>
    <w:rsid w:val="4676566F"/>
    <w:rsid w:val="4676A868"/>
    <w:rsid w:val="4676C945"/>
    <w:rsid w:val="46791D09"/>
    <w:rsid w:val="467AEA65"/>
    <w:rsid w:val="467C0A73"/>
    <w:rsid w:val="467EDA58"/>
    <w:rsid w:val="467F4B39"/>
    <w:rsid w:val="467F7DA1"/>
    <w:rsid w:val="46811580"/>
    <w:rsid w:val="46812CBF"/>
    <w:rsid w:val="468166C6"/>
    <w:rsid w:val="46819218"/>
    <w:rsid w:val="4681DECE"/>
    <w:rsid w:val="4682048E"/>
    <w:rsid w:val="468293E0"/>
    <w:rsid w:val="4683EA14"/>
    <w:rsid w:val="46860AFB"/>
    <w:rsid w:val="4686264A"/>
    <w:rsid w:val="46889732"/>
    <w:rsid w:val="4688F49D"/>
    <w:rsid w:val="468A2125"/>
    <w:rsid w:val="468AAA8D"/>
    <w:rsid w:val="468AC7E9"/>
    <w:rsid w:val="468B9CD8"/>
    <w:rsid w:val="468C1854"/>
    <w:rsid w:val="468CAE79"/>
    <w:rsid w:val="468D6D60"/>
    <w:rsid w:val="468F0579"/>
    <w:rsid w:val="468F51EC"/>
    <w:rsid w:val="468F8AC6"/>
    <w:rsid w:val="46900A9B"/>
    <w:rsid w:val="46911BAB"/>
    <w:rsid w:val="4691BEC2"/>
    <w:rsid w:val="4693F7A9"/>
    <w:rsid w:val="46948527"/>
    <w:rsid w:val="469530F0"/>
    <w:rsid w:val="46973CA2"/>
    <w:rsid w:val="46980569"/>
    <w:rsid w:val="469A801A"/>
    <w:rsid w:val="469B8E25"/>
    <w:rsid w:val="469DEB9C"/>
    <w:rsid w:val="469EE2A0"/>
    <w:rsid w:val="469F4273"/>
    <w:rsid w:val="46A071F6"/>
    <w:rsid w:val="46A15A74"/>
    <w:rsid w:val="46A1B6FE"/>
    <w:rsid w:val="46A21F77"/>
    <w:rsid w:val="46A35A79"/>
    <w:rsid w:val="46A3690E"/>
    <w:rsid w:val="46A73515"/>
    <w:rsid w:val="46A7735E"/>
    <w:rsid w:val="46A91E2B"/>
    <w:rsid w:val="46ACEA7B"/>
    <w:rsid w:val="46ACF7E6"/>
    <w:rsid w:val="46AE2902"/>
    <w:rsid w:val="46AEDA55"/>
    <w:rsid w:val="46AFD03C"/>
    <w:rsid w:val="46B3D9D7"/>
    <w:rsid w:val="46B511A5"/>
    <w:rsid w:val="46B8C362"/>
    <w:rsid w:val="46BF2DC1"/>
    <w:rsid w:val="46BF453F"/>
    <w:rsid w:val="46C19B4B"/>
    <w:rsid w:val="46C26842"/>
    <w:rsid w:val="46C47279"/>
    <w:rsid w:val="46C609CF"/>
    <w:rsid w:val="46C660D3"/>
    <w:rsid w:val="46C69260"/>
    <w:rsid w:val="46C76DA9"/>
    <w:rsid w:val="46C79860"/>
    <w:rsid w:val="46C965F5"/>
    <w:rsid w:val="46C9D44E"/>
    <w:rsid w:val="46CA48E9"/>
    <w:rsid w:val="46CB1CCD"/>
    <w:rsid w:val="46CB32A5"/>
    <w:rsid w:val="46CCF205"/>
    <w:rsid w:val="46CE2C4C"/>
    <w:rsid w:val="46D09726"/>
    <w:rsid w:val="46D0E3D2"/>
    <w:rsid w:val="46D2D9A7"/>
    <w:rsid w:val="46D8AA6A"/>
    <w:rsid w:val="46D9ED5A"/>
    <w:rsid w:val="46DB32B4"/>
    <w:rsid w:val="46DDCE37"/>
    <w:rsid w:val="46E0589C"/>
    <w:rsid w:val="46E0DC2C"/>
    <w:rsid w:val="46E3A14C"/>
    <w:rsid w:val="46E5897E"/>
    <w:rsid w:val="46E74EDC"/>
    <w:rsid w:val="46E7F936"/>
    <w:rsid w:val="46E825EC"/>
    <w:rsid w:val="46EA8C33"/>
    <w:rsid w:val="46EBF157"/>
    <w:rsid w:val="46EC003C"/>
    <w:rsid w:val="46EC2133"/>
    <w:rsid w:val="46EEEAAF"/>
    <w:rsid w:val="46EFE5B9"/>
    <w:rsid w:val="46F02823"/>
    <w:rsid w:val="46F06F66"/>
    <w:rsid w:val="46F1206F"/>
    <w:rsid w:val="46F1EEE1"/>
    <w:rsid w:val="46F34325"/>
    <w:rsid w:val="46F414F1"/>
    <w:rsid w:val="46F60775"/>
    <w:rsid w:val="46F70BDF"/>
    <w:rsid w:val="46F8E6D6"/>
    <w:rsid w:val="46F9BA79"/>
    <w:rsid w:val="46F9D2AF"/>
    <w:rsid w:val="46FA53D1"/>
    <w:rsid w:val="46FD3CDE"/>
    <w:rsid w:val="46FD95A3"/>
    <w:rsid w:val="46FDD9F7"/>
    <w:rsid w:val="46FDE9A7"/>
    <w:rsid w:val="46FE40ED"/>
    <w:rsid w:val="46FF85BB"/>
    <w:rsid w:val="46FF8708"/>
    <w:rsid w:val="4700916E"/>
    <w:rsid w:val="4701219D"/>
    <w:rsid w:val="470173B1"/>
    <w:rsid w:val="47024494"/>
    <w:rsid w:val="47028E17"/>
    <w:rsid w:val="47040D83"/>
    <w:rsid w:val="470622B7"/>
    <w:rsid w:val="470B6EC5"/>
    <w:rsid w:val="470B9EAE"/>
    <w:rsid w:val="470BD7F1"/>
    <w:rsid w:val="470DC67A"/>
    <w:rsid w:val="47115DEB"/>
    <w:rsid w:val="471263E3"/>
    <w:rsid w:val="47137E3A"/>
    <w:rsid w:val="47143DD1"/>
    <w:rsid w:val="4714F77D"/>
    <w:rsid w:val="471574A7"/>
    <w:rsid w:val="47190DEC"/>
    <w:rsid w:val="4719745B"/>
    <w:rsid w:val="471AC7AA"/>
    <w:rsid w:val="471CE963"/>
    <w:rsid w:val="471F79AB"/>
    <w:rsid w:val="471FE4CC"/>
    <w:rsid w:val="47204D1D"/>
    <w:rsid w:val="472135CB"/>
    <w:rsid w:val="4722C83F"/>
    <w:rsid w:val="4723654D"/>
    <w:rsid w:val="4723D4AC"/>
    <w:rsid w:val="47258D2B"/>
    <w:rsid w:val="4725E433"/>
    <w:rsid w:val="47269DB0"/>
    <w:rsid w:val="4726D1F7"/>
    <w:rsid w:val="472D9DA7"/>
    <w:rsid w:val="472FDE38"/>
    <w:rsid w:val="472FFA91"/>
    <w:rsid w:val="4730B91E"/>
    <w:rsid w:val="4730F295"/>
    <w:rsid w:val="4733A892"/>
    <w:rsid w:val="4734BAE9"/>
    <w:rsid w:val="47354E92"/>
    <w:rsid w:val="4735C60F"/>
    <w:rsid w:val="4736D38E"/>
    <w:rsid w:val="4737375A"/>
    <w:rsid w:val="4738CA72"/>
    <w:rsid w:val="4738E586"/>
    <w:rsid w:val="47395CAB"/>
    <w:rsid w:val="473C8CE7"/>
    <w:rsid w:val="473CF679"/>
    <w:rsid w:val="474044B6"/>
    <w:rsid w:val="4742EA72"/>
    <w:rsid w:val="47440C9F"/>
    <w:rsid w:val="47443B2C"/>
    <w:rsid w:val="4744C396"/>
    <w:rsid w:val="4744CADD"/>
    <w:rsid w:val="4748DE29"/>
    <w:rsid w:val="474AAF02"/>
    <w:rsid w:val="474D22C5"/>
    <w:rsid w:val="474D7EAC"/>
    <w:rsid w:val="474F0D79"/>
    <w:rsid w:val="47511A56"/>
    <w:rsid w:val="4751A318"/>
    <w:rsid w:val="475314F4"/>
    <w:rsid w:val="4753C2DA"/>
    <w:rsid w:val="4754942D"/>
    <w:rsid w:val="4754AE53"/>
    <w:rsid w:val="4757F166"/>
    <w:rsid w:val="47581A95"/>
    <w:rsid w:val="475904D9"/>
    <w:rsid w:val="47599032"/>
    <w:rsid w:val="4759A9F5"/>
    <w:rsid w:val="475A8FA7"/>
    <w:rsid w:val="475B04C2"/>
    <w:rsid w:val="475DF32E"/>
    <w:rsid w:val="47603E0B"/>
    <w:rsid w:val="47606E66"/>
    <w:rsid w:val="4763061A"/>
    <w:rsid w:val="47633B89"/>
    <w:rsid w:val="47640B22"/>
    <w:rsid w:val="4764DA52"/>
    <w:rsid w:val="47652C4D"/>
    <w:rsid w:val="4766A06C"/>
    <w:rsid w:val="476A363C"/>
    <w:rsid w:val="476A66A6"/>
    <w:rsid w:val="476A87FD"/>
    <w:rsid w:val="476AEEEF"/>
    <w:rsid w:val="476BFE67"/>
    <w:rsid w:val="476D9B3F"/>
    <w:rsid w:val="476F5EFE"/>
    <w:rsid w:val="476F9E63"/>
    <w:rsid w:val="4771B520"/>
    <w:rsid w:val="4771ED76"/>
    <w:rsid w:val="4771F709"/>
    <w:rsid w:val="4773052D"/>
    <w:rsid w:val="4774284D"/>
    <w:rsid w:val="47759893"/>
    <w:rsid w:val="47761584"/>
    <w:rsid w:val="4777E781"/>
    <w:rsid w:val="477802C9"/>
    <w:rsid w:val="477970D7"/>
    <w:rsid w:val="4779EA04"/>
    <w:rsid w:val="477AA788"/>
    <w:rsid w:val="477BAF49"/>
    <w:rsid w:val="477D8AC8"/>
    <w:rsid w:val="477DF8F7"/>
    <w:rsid w:val="477E1AAE"/>
    <w:rsid w:val="477F4A73"/>
    <w:rsid w:val="4780B0B5"/>
    <w:rsid w:val="4782479C"/>
    <w:rsid w:val="47842F8D"/>
    <w:rsid w:val="478593A7"/>
    <w:rsid w:val="47862788"/>
    <w:rsid w:val="4787372D"/>
    <w:rsid w:val="4789ADC1"/>
    <w:rsid w:val="478A8220"/>
    <w:rsid w:val="478AE0A3"/>
    <w:rsid w:val="478F3B6E"/>
    <w:rsid w:val="478F8B1F"/>
    <w:rsid w:val="478FE94C"/>
    <w:rsid w:val="4792800C"/>
    <w:rsid w:val="47951E3D"/>
    <w:rsid w:val="47965323"/>
    <w:rsid w:val="47970379"/>
    <w:rsid w:val="47973243"/>
    <w:rsid w:val="47981151"/>
    <w:rsid w:val="47989ED0"/>
    <w:rsid w:val="47998A3B"/>
    <w:rsid w:val="479C677F"/>
    <w:rsid w:val="479EC7EE"/>
    <w:rsid w:val="47A3EF54"/>
    <w:rsid w:val="47A62EA7"/>
    <w:rsid w:val="47A71CA3"/>
    <w:rsid w:val="47A7CE5F"/>
    <w:rsid w:val="47A834CC"/>
    <w:rsid w:val="47A88F95"/>
    <w:rsid w:val="47A9FAC9"/>
    <w:rsid w:val="47ABE20A"/>
    <w:rsid w:val="47AC850B"/>
    <w:rsid w:val="47ACE732"/>
    <w:rsid w:val="47AE4C7D"/>
    <w:rsid w:val="47AE68C2"/>
    <w:rsid w:val="47B18170"/>
    <w:rsid w:val="47B3DFAE"/>
    <w:rsid w:val="47B60647"/>
    <w:rsid w:val="47B73C6D"/>
    <w:rsid w:val="47B94194"/>
    <w:rsid w:val="47B94364"/>
    <w:rsid w:val="47B963FC"/>
    <w:rsid w:val="47BD4104"/>
    <w:rsid w:val="47BD4C25"/>
    <w:rsid w:val="47BDA13D"/>
    <w:rsid w:val="47BE38C6"/>
    <w:rsid w:val="47BF66CC"/>
    <w:rsid w:val="47C23885"/>
    <w:rsid w:val="47C23909"/>
    <w:rsid w:val="47C34815"/>
    <w:rsid w:val="47C38428"/>
    <w:rsid w:val="47C3E0F8"/>
    <w:rsid w:val="47C71497"/>
    <w:rsid w:val="47C84666"/>
    <w:rsid w:val="47C865A0"/>
    <w:rsid w:val="47C93CB8"/>
    <w:rsid w:val="47C9C376"/>
    <w:rsid w:val="47CD3688"/>
    <w:rsid w:val="47D098B9"/>
    <w:rsid w:val="47D0C45D"/>
    <w:rsid w:val="47D118FC"/>
    <w:rsid w:val="47D35F7A"/>
    <w:rsid w:val="47D440F4"/>
    <w:rsid w:val="47D45334"/>
    <w:rsid w:val="47D5B770"/>
    <w:rsid w:val="47D89CAD"/>
    <w:rsid w:val="47D908BF"/>
    <w:rsid w:val="47DA50C3"/>
    <w:rsid w:val="47DC4964"/>
    <w:rsid w:val="47E42E53"/>
    <w:rsid w:val="47E685F3"/>
    <w:rsid w:val="47EA1AEA"/>
    <w:rsid w:val="47EB2C17"/>
    <w:rsid w:val="47EBB569"/>
    <w:rsid w:val="47ECBCF8"/>
    <w:rsid w:val="47EDA662"/>
    <w:rsid w:val="47EEE239"/>
    <w:rsid w:val="47EEFF2F"/>
    <w:rsid w:val="47EFAF9D"/>
    <w:rsid w:val="47F1CF04"/>
    <w:rsid w:val="47F27BF0"/>
    <w:rsid w:val="47F2908D"/>
    <w:rsid w:val="47F2997B"/>
    <w:rsid w:val="47F52414"/>
    <w:rsid w:val="47F6A15A"/>
    <w:rsid w:val="47F8A1F8"/>
    <w:rsid w:val="47FA9A88"/>
    <w:rsid w:val="47FAA6A9"/>
    <w:rsid w:val="47FB90ED"/>
    <w:rsid w:val="47FDFAA8"/>
    <w:rsid w:val="47FF0E7C"/>
    <w:rsid w:val="480234BD"/>
    <w:rsid w:val="48039F95"/>
    <w:rsid w:val="4803D2E0"/>
    <w:rsid w:val="4804E359"/>
    <w:rsid w:val="4804E89E"/>
    <w:rsid w:val="48086297"/>
    <w:rsid w:val="48088539"/>
    <w:rsid w:val="4808BE49"/>
    <w:rsid w:val="4808E474"/>
    <w:rsid w:val="48096F0B"/>
    <w:rsid w:val="480A774C"/>
    <w:rsid w:val="480B34E2"/>
    <w:rsid w:val="480B5FD1"/>
    <w:rsid w:val="480B7C9E"/>
    <w:rsid w:val="480DD148"/>
    <w:rsid w:val="480E7098"/>
    <w:rsid w:val="480ED82C"/>
    <w:rsid w:val="480FCE11"/>
    <w:rsid w:val="48114A75"/>
    <w:rsid w:val="48120DEA"/>
    <w:rsid w:val="4812D26C"/>
    <w:rsid w:val="4814052F"/>
    <w:rsid w:val="48149970"/>
    <w:rsid w:val="4814FA7D"/>
    <w:rsid w:val="481884DF"/>
    <w:rsid w:val="4818B58C"/>
    <w:rsid w:val="48195C44"/>
    <w:rsid w:val="481AA89E"/>
    <w:rsid w:val="481B2499"/>
    <w:rsid w:val="481B8A53"/>
    <w:rsid w:val="481C1DA2"/>
    <w:rsid w:val="481DD54C"/>
    <w:rsid w:val="481DE64C"/>
    <w:rsid w:val="481E1CE9"/>
    <w:rsid w:val="481E8EAA"/>
    <w:rsid w:val="48211496"/>
    <w:rsid w:val="4822B232"/>
    <w:rsid w:val="48246179"/>
    <w:rsid w:val="48254F7D"/>
    <w:rsid w:val="48267425"/>
    <w:rsid w:val="4826A89F"/>
    <w:rsid w:val="48276BC5"/>
    <w:rsid w:val="48282E8B"/>
    <w:rsid w:val="4828398E"/>
    <w:rsid w:val="4828A45D"/>
    <w:rsid w:val="482B66DD"/>
    <w:rsid w:val="482D8F23"/>
    <w:rsid w:val="482F72FC"/>
    <w:rsid w:val="48304914"/>
    <w:rsid w:val="48318E29"/>
    <w:rsid w:val="48343A8E"/>
    <w:rsid w:val="483854BC"/>
    <w:rsid w:val="48394815"/>
    <w:rsid w:val="483B752E"/>
    <w:rsid w:val="483BE9DC"/>
    <w:rsid w:val="483BEB9B"/>
    <w:rsid w:val="483CB68A"/>
    <w:rsid w:val="483DCF27"/>
    <w:rsid w:val="483DD591"/>
    <w:rsid w:val="483DF8C6"/>
    <w:rsid w:val="483E0149"/>
    <w:rsid w:val="483E4E3D"/>
    <w:rsid w:val="48404522"/>
    <w:rsid w:val="48426CA4"/>
    <w:rsid w:val="4842CEC5"/>
    <w:rsid w:val="484452F8"/>
    <w:rsid w:val="48447A06"/>
    <w:rsid w:val="484829BD"/>
    <w:rsid w:val="48489D61"/>
    <w:rsid w:val="484B1B6D"/>
    <w:rsid w:val="484BC717"/>
    <w:rsid w:val="484BE8BD"/>
    <w:rsid w:val="484C2A69"/>
    <w:rsid w:val="484C6C0A"/>
    <w:rsid w:val="484D232F"/>
    <w:rsid w:val="484D3D5D"/>
    <w:rsid w:val="484E1B60"/>
    <w:rsid w:val="484E406F"/>
    <w:rsid w:val="484F2F3E"/>
    <w:rsid w:val="485074CB"/>
    <w:rsid w:val="48550DD4"/>
    <w:rsid w:val="48570A48"/>
    <w:rsid w:val="48575485"/>
    <w:rsid w:val="4858288F"/>
    <w:rsid w:val="4858E394"/>
    <w:rsid w:val="485A2AF8"/>
    <w:rsid w:val="485ABC19"/>
    <w:rsid w:val="485B44FB"/>
    <w:rsid w:val="485BF3AE"/>
    <w:rsid w:val="485BF8FE"/>
    <w:rsid w:val="485CCD1D"/>
    <w:rsid w:val="485D6B89"/>
    <w:rsid w:val="485DD903"/>
    <w:rsid w:val="485F6278"/>
    <w:rsid w:val="4862237A"/>
    <w:rsid w:val="4862A63F"/>
    <w:rsid w:val="4864864C"/>
    <w:rsid w:val="486534C9"/>
    <w:rsid w:val="4867A050"/>
    <w:rsid w:val="48690DBD"/>
    <w:rsid w:val="486A9E3E"/>
    <w:rsid w:val="486B6923"/>
    <w:rsid w:val="486BA103"/>
    <w:rsid w:val="486E4714"/>
    <w:rsid w:val="486F8056"/>
    <w:rsid w:val="4870DAB3"/>
    <w:rsid w:val="48710FE4"/>
    <w:rsid w:val="487228A3"/>
    <w:rsid w:val="48726907"/>
    <w:rsid w:val="48753A0E"/>
    <w:rsid w:val="4876143F"/>
    <w:rsid w:val="487753F1"/>
    <w:rsid w:val="487780F7"/>
    <w:rsid w:val="487932F4"/>
    <w:rsid w:val="487B051C"/>
    <w:rsid w:val="487B74A8"/>
    <w:rsid w:val="487CA75D"/>
    <w:rsid w:val="487E6F15"/>
    <w:rsid w:val="4880800F"/>
    <w:rsid w:val="4880DCF3"/>
    <w:rsid w:val="4887E5B8"/>
    <w:rsid w:val="48881528"/>
    <w:rsid w:val="4888EEF6"/>
    <w:rsid w:val="48893BA1"/>
    <w:rsid w:val="488A4EC3"/>
    <w:rsid w:val="488B12E7"/>
    <w:rsid w:val="488BC5BC"/>
    <w:rsid w:val="488BF2BD"/>
    <w:rsid w:val="488C73D4"/>
    <w:rsid w:val="488E5087"/>
    <w:rsid w:val="48905EFD"/>
    <w:rsid w:val="48926A54"/>
    <w:rsid w:val="48930169"/>
    <w:rsid w:val="48935B2D"/>
    <w:rsid w:val="4899226C"/>
    <w:rsid w:val="4899A4BC"/>
    <w:rsid w:val="489DA7AC"/>
    <w:rsid w:val="489DCDEF"/>
    <w:rsid w:val="489F1C71"/>
    <w:rsid w:val="489FF6AF"/>
    <w:rsid w:val="48A2787B"/>
    <w:rsid w:val="48A3CB27"/>
    <w:rsid w:val="48A40916"/>
    <w:rsid w:val="48A598D6"/>
    <w:rsid w:val="48A681B9"/>
    <w:rsid w:val="48A6DEE4"/>
    <w:rsid w:val="48A8E366"/>
    <w:rsid w:val="48AC6CBA"/>
    <w:rsid w:val="48AD0F75"/>
    <w:rsid w:val="48AD779B"/>
    <w:rsid w:val="48ADC71A"/>
    <w:rsid w:val="48ADC943"/>
    <w:rsid w:val="48AED3C2"/>
    <w:rsid w:val="48AFB5B0"/>
    <w:rsid w:val="48B0ACB8"/>
    <w:rsid w:val="48B35D27"/>
    <w:rsid w:val="48B54E11"/>
    <w:rsid w:val="48B55936"/>
    <w:rsid w:val="48B63D93"/>
    <w:rsid w:val="48B912D7"/>
    <w:rsid w:val="48B9AE98"/>
    <w:rsid w:val="48BC2381"/>
    <w:rsid w:val="48BD0C5B"/>
    <w:rsid w:val="48BD5E57"/>
    <w:rsid w:val="48BF25EB"/>
    <w:rsid w:val="48BF6B1E"/>
    <w:rsid w:val="48C66C0E"/>
    <w:rsid w:val="48C7F267"/>
    <w:rsid w:val="48CA8B36"/>
    <w:rsid w:val="48CB5182"/>
    <w:rsid w:val="48CC4E47"/>
    <w:rsid w:val="48CD7D13"/>
    <w:rsid w:val="48CEA666"/>
    <w:rsid w:val="48CF6512"/>
    <w:rsid w:val="48D2D2B2"/>
    <w:rsid w:val="48D2F064"/>
    <w:rsid w:val="48D32B6F"/>
    <w:rsid w:val="48D5C4F4"/>
    <w:rsid w:val="48D7F23E"/>
    <w:rsid w:val="48D8346A"/>
    <w:rsid w:val="48D961BF"/>
    <w:rsid w:val="48DA7788"/>
    <w:rsid w:val="48DCE2BE"/>
    <w:rsid w:val="48DDEAF8"/>
    <w:rsid w:val="48DF88E3"/>
    <w:rsid w:val="48E21018"/>
    <w:rsid w:val="48E2610B"/>
    <w:rsid w:val="48E32F5F"/>
    <w:rsid w:val="48E3546A"/>
    <w:rsid w:val="48E5ED37"/>
    <w:rsid w:val="48E62975"/>
    <w:rsid w:val="48E740B7"/>
    <w:rsid w:val="48E941A7"/>
    <w:rsid w:val="48EC658E"/>
    <w:rsid w:val="48EC8174"/>
    <w:rsid w:val="48EDBE23"/>
    <w:rsid w:val="48EE626E"/>
    <w:rsid w:val="48EED4CE"/>
    <w:rsid w:val="48F00231"/>
    <w:rsid w:val="48F02165"/>
    <w:rsid w:val="48F07CFE"/>
    <w:rsid w:val="48F11228"/>
    <w:rsid w:val="48F1947B"/>
    <w:rsid w:val="48F1A8D5"/>
    <w:rsid w:val="48F1D90A"/>
    <w:rsid w:val="48F206E5"/>
    <w:rsid w:val="48F5A0F6"/>
    <w:rsid w:val="48F5B5BC"/>
    <w:rsid w:val="48F61988"/>
    <w:rsid w:val="48F8EEC0"/>
    <w:rsid w:val="48F8FFFF"/>
    <w:rsid w:val="48F98AC1"/>
    <w:rsid w:val="48FC5ED7"/>
    <w:rsid w:val="48FC61FB"/>
    <w:rsid w:val="48FFEE1F"/>
    <w:rsid w:val="49009CA4"/>
    <w:rsid w:val="49014D03"/>
    <w:rsid w:val="4902160C"/>
    <w:rsid w:val="49059533"/>
    <w:rsid w:val="49075D5A"/>
    <w:rsid w:val="4907C4B8"/>
    <w:rsid w:val="49086AE5"/>
    <w:rsid w:val="4908AFD5"/>
    <w:rsid w:val="4908B9AB"/>
    <w:rsid w:val="490CD997"/>
    <w:rsid w:val="490CF929"/>
    <w:rsid w:val="490D423A"/>
    <w:rsid w:val="490D4F7E"/>
    <w:rsid w:val="490F782A"/>
    <w:rsid w:val="4910C9A7"/>
    <w:rsid w:val="49110E81"/>
    <w:rsid w:val="4915FD45"/>
    <w:rsid w:val="4916743C"/>
    <w:rsid w:val="49178A97"/>
    <w:rsid w:val="4917A8CA"/>
    <w:rsid w:val="4918345B"/>
    <w:rsid w:val="491866B4"/>
    <w:rsid w:val="491A7398"/>
    <w:rsid w:val="491BDBD8"/>
    <w:rsid w:val="491C27AB"/>
    <w:rsid w:val="491CDB77"/>
    <w:rsid w:val="492055BB"/>
    <w:rsid w:val="49210A12"/>
    <w:rsid w:val="4921CD9B"/>
    <w:rsid w:val="49235FFE"/>
    <w:rsid w:val="49239EBF"/>
    <w:rsid w:val="4923CE5B"/>
    <w:rsid w:val="49278159"/>
    <w:rsid w:val="49295786"/>
    <w:rsid w:val="49298A81"/>
    <w:rsid w:val="492BBE0D"/>
    <w:rsid w:val="492D1C20"/>
    <w:rsid w:val="492D9027"/>
    <w:rsid w:val="492EAE8D"/>
    <w:rsid w:val="492F0204"/>
    <w:rsid w:val="493235DB"/>
    <w:rsid w:val="49328980"/>
    <w:rsid w:val="49331402"/>
    <w:rsid w:val="49339443"/>
    <w:rsid w:val="4933E355"/>
    <w:rsid w:val="49383E09"/>
    <w:rsid w:val="4939AA68"/>
    <w:rsid w:val="493A6547"/>
    <w:rsid w:val="493BC7EF"/>
    <w:rsid w:val="493BD828"/>
    <w:rsid w:val="493C0DEA"/>
    <w:rsid w:val="493E3285"/>
    <w:rsid w:val="493F352E"/>
    <w:rsid w:val="493F4C81"/>
    <w:rsid w:val="493FFBF4"/>
    <w:rsid w:val="4940C5FC"/>
    <w:rsid w:val="4943F2DB"/>
    <w:rsid w:val="4947B2FA"/>
    <w:rsid w:val="49486032"/>
    <w:rsid w:val="494A8508"/>
    <w:rsid w:val="494BDE24"/>
    <w:rsid w:val="494D30F7"/>
    <w:rsid w:val="494F2229"/>
    <w:rsid w:val="494F7669"/>
    <w:rsid w:val="494F8F5E"/>
    <w:rsid w:val="49512229"/>
    <w:rsid w:val="49537C1C"/>
    <w:rsid w:val="495459D3"/>
    <w:rsid w:val="49555900"/>
    <w:rsid w:val="49559A21"/>
    <w:rsid w:val="49564520"/>
    <w:rsid w:val="4959004D"/>
    <w:rsid w:val="495A8171"/>
    <w:rsid w:val="495AD261"/>
    <w:rsid w:val="495AEEE8"/>
    <w:rsid w:val="495C0A56"/>
    <w:rsid w:val="495C1E8E"/>
    <w:rsid w:val="495C75FF"/>
    <w:rsid w:val="495D6BE1"/>
    <w:rsid w:val="495F3569"/>
    <w:rsid w:val="4961F6D3"/>
    <w:rsid w:val="496263E8"/>
    <w:rsid w:val="4962C99D"/>
    <w:rsid w:val="49645EB0"/>
    <w:rsid w:val="4964EBE7"/>
    <w:rsid w:val="4965FC58"/>
    <w:rsid w:val="49683233"/>
    <w:rsid w:val="4968B736"/>
    <w:rsid w:val="4969ADED"/>
    <w:rsid w:val="4969CFC9"/>
    <w:rsid w:val="496C3083"/>
    <w:rsid w:val="496CF7E9"/>
    <w:rsid w:val="496D2CF6"/>
    <w:rsid w:val="496D9CFF"/>
    <w:rsid w:val="496FCF8A"/>
    <w:rsid w:val="497298FD"/>
    <w:rsid w:val="4972D2AC"/>
    <w:rsid w:val="497A8143"/>
    <w:rsid w:val="497BAFFF"/>
    <w:rsid w:val="497CE4E4"/>
    <w:rsid w:val="497E7B59"/>
    <w:rsid w:val="49805A42"/>
    <w:rsid w:val="4981B567"/>
    <w:rsid w:val="49823374"/>
    <w:rsid w:val="498233FB"/>
    <w:rsid w:val="49832F71"/>
    <w:rsid w:val="49833BF5"/>
    <w:rsid w:val="4984C9F7"/>
    <w:rsid w:val="49852D99"/>
    <w:rsid w:val="498854EF"/>
    <w:rsid w:val="498A295B"/>
    <w:rsid w:val="498C30EC"/>
    <w:rsid w:val="4991621B"/>
    <w:rsid w:val="4991D765"/>
    <w:rsid w:val="4992F097"/>
    <w:rsid w:val="49931250"/>
    <w:rsid w:val="4993EB18"/>
    <w:rsid w:val="49956CD4"/>
    <w:rsid w:val="49966490"/>
    <w:rsid w:val="49980EC2"/>
    <w:rsid w:val="4999349C"/>
    <w:rsid w:val="499AEBDA"/>
    <w:rsid w:val="499BB825"/>
    <w:rsid w:val="499CB6D0"/>
    <w:rsid w:val="499D4617"/>
    <w:rsid w:val="499E9A1A"/>
    <w:rsid w:val="49A0E401"/>
    <w:rsid w:val="49A20FFF"/>
    <w:rsid w:val="49A26272"/>
    <w:rsid w:val="49A30C50"/>
    <w:rsid w:val="49A3B544"/>
    <w:rsid w:val="49A57145"/>
    <w:rsid w:val="49AA301F"/>
    <w:rsid w:val="49AAAE87"/>
    <w:rsid w:val="49AC6F53"/>
    <w:rsid w:val="49B10026"/>
    <w:rsid w:val="49B13389"/>
    <w:rsid w:val="49B1DCC3"/>
    <w:rsid w:val="49B2CD62"/>
    <w:rsid w:val="49B32167"/>
    <w:rsid w:val="49B4A300"/>
    <w:rsid w:val="49B4A492"/>
    <w:rsid w:val="49B80602"/>
    <w:rsid w:val="49B815D9"/>
    <w:rsid w:val="49B99974"/>
    <w:rsid w:val="49B9A571"/>
    <w:rsid w:val="49B9E554"/>
    <w:rsid w:val="49BE9223"/>
    <w:rsid w:val="49C24101"/>
    <w:rsid w:val="49C35ABD"/>
    <w:rsid w:val="49C3EF55"/>
    <w:rsid w:val="49C46D99"/>
    <w:rsid w:val="49C72CB1"/>
    <w:rsid w:val="49C7A1B7"/>
    <w:rsid w:val="49C83A26"/>
    <w:rsid w:val="49C88BDB"/>
    <w:rsid w:val="49C94F48"/>
    <w:rsid w:val="49C98BD7"/>
    <w:rsid w:val="49CAD8ED"/>
    <w:rsid w:val="49CDD6B5"/>
    <w:rsid w:val="49CEDB3F"/>
    <w:rsid w:val="49CF9A23"/>
    <w:rsid w:val="49D1133C"/>
    <w:rsid w:val="49D1347D"/>
    <w:rsid w:val="49D2A4B7"/>
    <w:rsid w:val="49D4CBCD"/>
    <w:rsid w:val="49D57438"/>
    <w:rsid w:val="49D58312"/>
    <w:rsid w:val="49D67ECB"/>
    <w:rsid w:val="49D7A995"/>
    <w:rsid w:val="49D7E7C7"/>
    <w:rsid w:val="49D87C2C"/>
    <w:rsid w:val="49DA5C59"/>
    <w:rsid w:val="49DCF47E"/>
    <w:rsid w:val="49E3DC1E"/>
    <w:rsid w:val="49E72AF7"/>
    <w:rsid w:val="49E84EB5"/>
    <w:rsid w:val="49E91449"/>
    <w:rsid w:val="49EB5AA4"/>
    <w:rsid w:val="49EC84E5"/>
    <w:rsid w:val="49EC8CAA"/>
    <w:rsid w:val="49EC9D43"/>
    <w:rsid w:val="49EDB4A6"/>
    <w:rsid w:val="49EE2186"/>
    <w:rsid w:val="49F3167D"/>
    <w:rsid w:val="49F327A6"/>
    <w:rsid w:val="49F5C44F"/>
    <w:rsid w:val="49F6A276"/>
    <w:rsid w:val="49F7BB5F"/>
    <w:rsid w:val="49F7CEA4"/>
    <w:rsid w:val="49F8B08E"/>
    <w:rsid w:val="49FB427B"/>
    <w:rsid w:val="49FB8A6E"/>
    <w:rsid w:val="49FBB1FA"/>
    <w:rsid w:val="4A00ED32"/>
    <w:rsid w:val="4A01EE28"/>
    <w:rsid w:val="4A032EF9"/>
    <w:rsid w:val="4A04211B"/>
    <w:rsid w:val="4A0459A0"/>
    <w:rsid w:val="4A04D740"/>
    <w:rsid w:val="4A07D526"/>
    <w:rsid w:val="4A092FD6"/>
    <w:rsid w:val="4A0AEFD5"/>
    <w:rsid w:val="4A0DCA6C"/>
    <w:rsid w:val="4A0E0FAD"/>
    <w:rsid w:val="4A0E8E10"/>
    <w:rsid w:val="4A0F136A"/>
    <w:rsid w:val="4A0F32BF"/>
    <w:rsid w:val="4A10978F"/>
    <w:rsid w:val="4A113505"/>
    <w:rsid w:val="4A11895E"/>
    <w:rsid w:val="4A11EB66"/>
    <w:rsid w:val="4A1216F8"/>
    <w:rsid w:val="4A131677"/>
    <w:rsid w:val="4A1317C0"/>
    <w:rsid w:val="4A134433"/>
    <w:rsid w:val="4A1494D3"/>
    <w:rsid w:val="4A164D07"/>
    <w:rsid w:val="4A16C2E3"/>
    <w:rsid w:val="4A1711F4"/>
    <w:rsid w:val="4A176038"/>
    <w:rsid w:val="4A1986E8"/>
    <w:rsid w:val="4A19C43D"/>
    <w:rsid w:val="4A1A0F39"/>
    <w:rsid w:val="4A1A5B4D"/>
    <w:rsid w:val="4A1A6344"/>
    <w:rsid w:val="4A1B3A0B"/>
    <w:rsid w:val="4A1CDD0C"/>
    <w:rsid w:val="4A1CDD66"/>
    <w:rsid w:val="4A1D203E"/>
    <w:rsid w:val="4A1D2FA3"/>
    <w:rsid w:val="4A1FE6D7"/>
    <w:rsid w:val="4A21F8C6"/>
    <w:rsid w:val="4A22542E"/>
    <w:rsid w:val="4A23D0D3"/>
    <w:rsid w:val="4A23E6DF"/>
    <w:rsid w:val="4A25CA12"/>
    <w:rsid w:val="4A266657"/>
    <w:rsid w:val="4A27ECB1"/>
    <w:rsid w:val="4A28F62E"/>
    <w:rsid w:val="4A292C50"/>
    <w:rsid w:val="4A292EA4"/>
    <w:rsid w:val="4A2A029C"/>
    <w:rsid w:val="4A2A5C35"/>
    <w:rsid w:val="4A2C98E6"/>
    <w:rsid w:val="4A2E98B6"/>
    <w:rsid w:val="4A307BFC"/>
    <w:rsid w:val="4A310505"/>
    <w:rsid w:val="4A317156"/>
    <w:rsid w:val="4A31F257"/>
    <w:rsid w:val="4A325024"/>
    <w:rsid w:val="4A333528"/>
    <w:rsid w:val="4A34EA88"/>
    <w:rsid w:val="4A353E94"/>
    <w:rsid w:val="4A3575B3"/>
    <w:rsid w:val="4A390525"/>
    <w:rsid w:val="4A3944EA"/>
    <w:rsid w:val="4A39FCB8"/>
    <w:rsid w:val="4A3B918E"/>
    <w:rsid w:val="4A3C9BD3"/>
    <w:rsid w:val="4A3CB28C"/>
    <w:rsid w:val="4A3EF05C"/>
    <w:rsid w:val="4A3EF22A"/>
    <w:rsid w:val="4A403B23"/>
    <w:rsid w:val="4A4124F4"/>
    <w:rsid w:val="4A423F10"/>
    <w:rsid w:val="4A43CC51"/>
    <w:rsid w:val="4A455505"/>
    <w:rsid w:val="4A4898E0"/>
    <w:rsid w:val="4A4B49E0"/>
    <w:rsid w:val="4A4BD578"/>
    <w:rsid w:val="4A4D3C98"/>
    <w:rsid w:val="4A4E2DED"/>
    <w:rsid w:val="4A50D8E2"/>
    <w:rsid w:val="4A517441"/>
    <w:rsid w:val="4A5273C0"/>
    <w:rsid w:val="4A539C01"/>
    <w:rsid w:val="4A54C952"/>
    <w:rsid w:val="4A57EDDF"/>
    <w:rsid w:val="4A5866CF"/>
    <w:rsid w:val="4A5B2FC7"/>
    <w:rsid w:val="4A5BA1F5"/>
    <w:rsid w:val="4A5BF05A"/>
    <w:rsid w:val="4A5D8F37"/>
    <w:rsid w:val="4A5F9119"/>
    <w:rsid w:val="4A606774"/>
    <w:rsid w:val="4A613919"/>
    <w:rsid w:val="4A63137D"/>
    <w:rsid w:val="4A631471"/>
    <w:rsid w:val="4A63AE9A"/>
    <w:rsid w:val="4A641F78"/>
    <w:rsid w:val="4A6454B7"/>
    <w:rsid w:val="4A66768F"/>
    <w:rsid w:val="4A66F1F4"/>
    <w:rsid w:val="4A694208"/>
    <w:rsid w:val="4A696B39"/>
    <w:rsid w:val="4A6A8BCD"/>
    <w:rsid w:val="4A6B2029"/>
    <w:rsid w:val="4A6B3573"/>
    <w:rsid w:val="4A6CF813"/>
    <w:rsid w:val="4A7139DF"/>
    <w:rsid w:val="4A7209EF"/>
    <w:rsid w:val="4A7388F0"/>
    <w:rsid w:val="4A73D751"/>
    <w:rsid w:val="4A761A87"/>
    <w:rsid w:val="4A766904"/>
    <w:rsid w:val="4A787AA7"/>
    <w:rsid w:val="4A7C496F"/>
    <w:rsid w:val="4A7CEBB9"/>
    <w:rsid w:val="4A7D458E"/>
    <w:rsid w:val="4A7DDD0E"/>
    <w:rsid w:val="4A7EEF68"/>
    <w:rsid w:val="4A8013D8"/>
    <w:rsid w:val="4A82461F"/>
    <w:rsid w:val="4A82E133"/>
    <w:rsid w:val="4A84AE94"/>
    <w:rsid w:val="4A8526C1"/>
    <w:rsid w:val="4A856839"/>
    <w:rsid w:val="4A87AEF4"/>
    <w:rsid w:val="4A87DC20"/>
    <w:rsid w:val="4A87DD39"/>
    <w:rsid w:val="4A89255F"/>
    <w:rsid w:val="4A8A11CC"/>
    <w:rsid w:val="4A8C8323"/>
    <w:rsid w:val="4A8F0580"/>
    <w:rsid w:val="4A900196"/>
    <w:rsid w:val="4A90516D"/>
    <w:rsid w:val="4A9232D9"/>
    <w:rsid w:val="4A928795"/>
    <w:rsid w:val="4A92A98D"/>
    <w:rsid w:val="4A93A229"/>
    <w:rsid w:val="4A9447BF"/>
    <w:rsid w:val="4A959FE7"/>
    <w:rsid w:val="4A95A571"/>
    <w:rsid w:val="4A9622A1"/>
    <w:rsid w:val="4A96FF06"/>
    <w:rsid w:val="4A975C58"/>
    <w:rsid w:val="4A98A62A"/>
    <w:rsid w:val="4A9D2814"/>
    <w:rsid w:val="4A9D78F5"/>
    <w:rsid w:val="4AA04A87"/>
    <w:rsid w:val="4AA1BAD7"/>
    <w:rsid w:val="4AA1C4DF"/>
    <w:rsid w:val="4AA228BC"/>
    <w:rsid w:val="4AA4412E"/>
    <w:rsid w:val="4AA4D1DA"/>
    <w:rsid w:val="4AA517D6"/>
    <w:rsid w:val="4AA53363"/>
    <w:rsid w:val="4AA58F5F"/>
    <w:rsid w:val="4AA7D41D"/>
    <w:rsid w:val="4AA8DFC7"/>
    <w:rsid w:val="4AA92C8F"/>
    <w:rsid w:val="4AA92E51"/>
    <w:rsid w:val="4AA97AFE"/>
    <w:rsid w:val="4AA9BD71"/>
    <w:rsid w:val="4AAADABF"/>
    <w:rsid w:val="4AAE1C12"/>
    <w:rsid w:val="4AAE7179"/>
    <w:rsid w:val="4AAEEF0D"/>
    <w:rsid w:val="4AAF8DF5"/>
    <w:rsid w:val="4AB2DDD4"/>
    <w:rsid w:val="4AB8052D"/>
    <w:rsid w:val="4AB89DBD"/>
    <w:rsid w:val="4AB9B90D"/>
    <w:rsid w:val="4ABA041F"/>
    <w:rsid w:val="4ABBE35C"/>
    <w:rsid w:val="4ABE2F0F"/>
    <w:rsid w:val="4AC3AA7B"/>
    <w:rsid w:val="4AC3EBA8"/>
    <w:rsid w:val="4AC4E2F4"/>
    <w:rsid w:val="4AC528DE"/>
    <w:rsid w:val="4AC5E723"/>
    <w:rsid w:val="4AC7B921"/>
    <w:rsid w:val="4AC82483"/>
    <w:rsid w:val="4AC83F08"/>
    <w:rsid w:val="4AC87DE0"/>
    <w:rsid w:val="4AC9C7AD"/>
    <w:rsid w:val="4ACBE7CD"/>
    <w:rsid w:val="4AD14CF9"/>
    <w:rsid w:val="4AD2874C"/>
    <w:rsid w:val="4AD31931"/>
    <w:rsid w:val="4AD3715A"/>
    <w:rsid w:val="4AD42EA9"/>
    <w:rsid w:val="4AD5739C"/>
    <w:rsid w:val="4AD583A5"/>
    <w:rsid w:val="4AD58F3F"/>
    <w:rsid w:val="4AD6BE82"/>
    <w:rsid w:val="4AD6FCEA"/>
    <w:rsid w:val="4AD71E63"/>
    <w:rsid w:val="4AD7C305"/>
    <w:rsid w:val="4AD8417D"/>
    <w:rsid w:val="4AD8778A"/>
    <w:rsid w:val="4AD933E7"/>
    <w:rsid w:val="4ADBBDAF"/>
    <w:rsid w:val="4ADD8BC9"/>
    <w:rsid w:val="4ADEDE90"/>
    <w:rsid w:val="4ADF83B1"/>
    <w:rsid w:val="4AE13003"/>
    <w:rsid w:val="4AE1856A"/>
    <w:rsid w:val="4AE43ADA"/>
    <w:rsid w:val="4AE58326"/>
    <w:rsid w:val="4AE6EB43"/>
    <w:rsid w:val="4AE708CF"/>
    <w:rsid w:val="4AE71869"/>
    <w:rsid w:val="4AE77ADC"/>
    <w:rsid w:val="4AE7E5F7"/>
    <w:rsid w:val="4AE8F521"/>
    <w:rsid w:val="4AEA74A7"/>
    <w:rsid w:val="4AEB182A"/>
    <w:rsid w:val="4AEC0FDB"/>
    <w:rsid w:val="4AECF733"/>
    <w:rsid w:val="4AED06F6"/>
    <w:rsid w:val="4AEDB054"/>
    <w:rsid w:val="4AEEACCA"/>
    <w:rsid w:val="4AF2B31A"/>
    <w:rsid w:val="4AF326DD"/>
    <w:rsid w:val="4AF39EB2"/>
    <w:rsid w:val="4AF3FBB9"/>
    <w:rsid w:val="4AF487A0"/>
    <w:rsid w:val="4AF51AC7"/>
    <w:rsid w:val="4AF7BC53"/>
    <w:rsid w:val="4AF7C6EB"/>
    <w:rsid w:val="4AF8591E"/>
    <w:rsid w:val="4AF89F18"/>
    <w:rsid w:val="4AFBC4D2"/>
    <w:rsid w:val="4AFFF52E"/>
    <w:rsid w:val="4B02D321"/>
    <w:rsid w:val="4B02EAC9"/>
    <w:rsid w:val="4B0375BB"/>
    <w:rsid w:val="4B038E3C"/>
    <w:rsid w:val="4B06A114"/>
    <w:rsid w:val="4B08A888"/>
    <w:rsid w:val="4B08CE7E"/>
    <w:rsid w:val="4B0FA1ED"/>
    <w:rsid w:val="4B10422B"/>
    <w:rsid w:val="4B115228"/>
    <w:rsid w:val="4B11D2D1"/>
    <w:rsid w:val="4B199F7E"/>
    <w:rsid w:val="4B1DECDA"/>
    <w:rsid w:val="4B1F3675"/>
    <w:rsid w:val="4B1FAB29"/>
    <w:rsid w:val="4B212B04"/>
    <w:rsid w:val="4B2153A9"/>
    <w:rsid w:val="4B223ABF"/>
    <w:rsid w:val="4B248CA7"/>
    <w:rsid w:val="4B252BB7"/>
    <w:rsid w:val="4B2787B7"/>
    <w:rsid w:val="4B28098D"/>
    <w:rsid w:val="4B2856FC"/>
    <w:rsid w:val="4B292256"/>
    <w:rsid w:val="4B2A25AB"/>
    <w:rsid w:val="4B2AC25C"/>
    <w:rsid w:val="4B2F26DB"/>
    <w:rsid w:val="4B31EB28"/>
    <w:rsid w:val="4B329214"/>
    <w:rsid w:val="4B337003"/>
    <w:rsid w:val="4B346477"/>
    <w:rsid w:val="4B350414"/>
    <w:rsid w:val="4B3525E3"/>
    <w:rsid w:val="4B378886"/>
    <w:rsid w:val="4B38674F"/>
    <w:rsid w:val="4B38F415"/>
    <w:rsid w:val="4B396251"/>
    <w:rsid w:val="4B3A641F"/>
    <w:rsid w:val="4B3A80A0"/>
    <w:rsid w:val="4B3A9A8F"/>
    <w:rsid w:val="4B3AAC66"/>
    <w:rsid w:val="4B3CD9B7"/>
    <w:rsid w:val="4B3D7C8A"/>
    <w:rsid w:val="4B41170C"/>
    <w:rsid w:val="4B41E31E"/>
    <w:rsid w:val="4B428331"/>
    <w:rsid w:val="4B429DBE"/>
    <w:rsid w:val="4B4305C7"/>
    <w:rsid w:val="4B4347F7"/>
    <w:rsid w:val="4B448CB2"/>
    <w:rsid w:val="4B451C48"/>
    <w:rsid w:val="4B46B928"/>
    <w:rsid w:val="4B4B9709"/>
    <w:rsid w:val="4B4BF5F4"/>
    <w:rsid w:val="4B4D8DA9"/>
    <w:rsid w:val="4B4E13F1"/>
    <w:rsid w:val="4B4EF747"/>
    <w:rsid w:val="4B532D36"/>
    <w:rsid w:val="4B57E9E5"/>
    <w:rsid w:val="4B5968F0"/>
    <w:rsid w:val="4B59AC3B"/>
    <w:rsid w:val="4B5B8899"/>
    <w:rsid w:val="4B5B9188"/>
    <w:rsid w:val="4B5BF552"/>
    <w:rsid w:val="4B5D447D"/>
    <w:rsid w:val="4B5E51B6"/>
    <w:rsid w:val="4B5EE351"/>
    <w:rsid w:val="4B5FB237"/>
    <w:rsid w:val="4B60AE8C"/>
    <w:rsid w:val="4B612AE0"/>
    <w:rsid w:val="4B62F9F7"/>
    <w:rsid w:val="4B655F5F"/>
    <w:rsid w:val="4B671467"/>
    <w:rsid w:val="4B67E35B"/>
    <w:rsid w:val="4B6968EA"/>
    <w:rsid w:val="4B6A4948"/>
    <w:rsid w:val="4B6E6737"/>
    <w:rsid w:val="4B6F9E38"/>
    <w:rsid w:val="4B6FC5E7"/>
    <w:rsid w:val="4B710FFC"/>
    <w:rsid w:val="4B731EFD"/>
    <w:rsid w:val="4B7659A3"/>
    <w:rsid w:val="4B76CC95"/>
    <w:rsid w:val="4B76E04A"/>
    <w:rsid w:val="4B77A986"/>
    <w:rsid w:val="4B77ED3C"/>
    <w:rsid w:val="4B780FF1"/>
    <w:rsid w:val="4B7A3D79"/>
    <w:rsid w:val="4B7A4335"/>
    <w:rsid w:val="4B7B9A58"/>
    <w:rsid w:val="4B7BF3E9"/>
    <w:rsid w:val="4B7C50FD"/>
    <w:rsid w:val="4B7EC324"/>
    <w:rsid w:val="4B7F50BB"/>
    <w:rsid w:val="4B80F858"/>
    <w:rsid w:val="4B8331EF"/>
    <w:rsid w:val="4B84A7B5"/>
    <w:rsid w:val="4B84E2A8"/>
    <w:rsid w:val="4B87BE35"/>
    <w:rsid w:val="4B89A696"/>
    <w:rsid w:val="4B8A1DCC"/>
    <w:rsid w:val="4B8F5D3F"/>
    <w:rsid w:val="4B8FF095"/>
    <w:rsid w:val="4B9098D8"/>
    <w:rsid w:val="4B9250E7"/>
    <w:rsid w:val="4B943477"/>
    <w:rsid w:val="4B98738F"/>
    <w:rsid w:val="4B9D1DBF"/>
    <w:rsid w:val="4B9DF42B"/>
    <w:rsid w:val="4B9EB8E2"/>
    <w:rsid w:val="4BA13FC2"/>
    <w:rsid w:val="4BA20371"/>
    <w:rsid w:val="4BA2C592"/>
    <w:rsid w:val="4BA3DBAF"/>
    <w:rsid w:val="4BA4780E"/>
    <w:rsid w:val="4BA4A52A"/>
    <w:rsid w:val="4BA4ACE9"/>
    <w:rsid w:val="4BA6039D"/>
    <w:rsid w:val="4BAD2272"/>
    <w:rsid w:val="4BAD9E29"/>
    <w:rsid w:val="4BAF7303"/>
    <w:rsid w:val="4BB5DF9A"/>
    <w:rsid w:val="4BB7737A"/>
    <w:rsid w:val="4BB7B38F"/>
    <w:rsid w:val="4BB7EFAE"/>
    <w:rsid w:val="4BB8C826"/>
    <w:rsid w:val="4BB93CAE"/>
    <w:rsid w:val="4BB9EB57"/>
    <w:rsid w:val="4BBA873D"/>
    <w:rsid w:val="4BBB0C6B"/>
    <w:rsid w:val="4BBB69E0"/>
    <w:rsid w:val="4BBD6AE2"/>
    <w:rsid w:val="4BBE313B"/>
    <w:rsid w:val="4BC1F06D"/>
    <w:rsid w:val="4BC2549E"/>
    <w:rsid w:val="4BC38274"/>
    <w:rsid w:val="4BC3A84A"/>
    <w:rsid w:val="4BC3AD76"/>
    <w:rsid w:val="4BC54179"/>
    <w:rsid w:val="4BC55A30"/>
    <w:rsid w:val="4BC65141"/>
    <w:rsid w:val="4BC68E38"/>
    <w:rsid w:val="4BC89407"/>
    <w:rsid w:val="4BCB3FFE"/>
    <w:rsid w:val="4BCC031A"/>
    <w:rsid w:val="4BCF1700"/>
    <w:rsid w:val="4BCF876D"/>
    <w:rsid w:val="4BD0B123"/>
    <w:rsid w:val="4BD0C584"/>
    <w:rsid w:val="4BD1457E"/>
    <w:rsid w:val="4BD1CE0D"/>
    <w:rsid w:val="4BD3998D"/>
    <w:rsid w:val="4BD3EFC2"/>
    <w:rsid w:val="4BD3FEFD"/>
    <w:rsid w:val="4BD46CC5"/>
    <w:rsid w:val="4BD49990"/>
    <w:rsid w:val="4BD707F5"/>
    <w:rsid w:val="4BD9272A"/>
    <w:rsid w:val="4BDA26D8"/>
    <w:rsid w:val="4BDCF5C5"/>
    <w:rsid w:val="4BE20639"/>
    <w:rsid w:val="4BE42532"/>
    <w:rsid w:val="4BE4CE91"/>
    <w:rsid w:val="4BE53B14"/>
    <w:rsid w:val="4BE5F7FC"/>
    <w:rsid w:val="4BE78191"/>
    <w:rsid w:val="4BE90238"/>
    <w:rsid w:val="4BE9F09F"/>
    <w:rsid w:val="4BEA898C"/>
    <w:rsid w:val="4BEDD1D6"/>
    <w:rsid w:val="4BEE7F29"/>
    <w:rsid w:val="4BF0C808"/>
    <w:rsid w:val="4BF46E8C"/>
    <w:rsid w:val="4BF49432"/>
    <w:rsid w:val="4BF6CE8D"/>
    <w:rsid w:val="4BF74409"/>
    <w:rsid w:val="4BFA52F9"/>
    <w:rsid w:val="4BFAA549"/>
    <w:rsid w:val="4BFAABB8"/>
    <w:rsid w:val="4BFC94B3"/>
    <w:rsid w:val="4BFDCC9E"/>
    <w:rsid w:val="4BFF41AA"/>
    <w:rsid w:val="4C00F4DB"/>
    <w:rsid w:val="4C013825"/>
    <w:rsid w:val="4C019CDD"/>
    <w:rsid w:val="4C01AE15"/>
    <w:rsid w:val="4C023CF7"/>
    <w:rsid w:val="4C03CCA2"/>
    <w:rsid w:val="4C042A41"/>
    <w:rsid w:val="4C06D363"/>
    <w:rsid w:val="4C09CC96"/>
    <w:rsid w:val="4C09D5C3"/>
    <w:rsid w:val="4C0A74F0"/>
    <w:rsid w:val="4C0A8322"/>
    <w:rsid w:val="4C0BCF41"/>
    <w:rsid w:val="4C0BE10B"/>
    <w:rsid w:val="4C0D07E6"/>
    <w:rsid w:val="4C1028CE"/>
    <w:rsid w:val="4C121C10"/>
    <w:rsid w:val="4C1329BF"/>
    <w:rsid w:val="4C13FE61"/>
    <w:rsid w:val="4C156A7C"/>
    <w:rsid w:val="4C164745"/>
    <w:rsid w:val="4C18002D"/>
    <w:rsid w:val="4C186C33"/>
    <w:rsid w:val="4C1A1F83"/>
    <w:rsid w:val="4C1B2008"/>
    <w:rsid w:val="4C1C4662"/>
    <w:rsid w:val="4C1C4F28"/>
    <w:rsid w:val="4C22EB8D"/>
    <w:rsid w:val="4C237F55"/>
    <w:rsid w:val="4C2468B2"/>
    <w:rsid w:val="4C2497A3"/>
    <w:rsid w:val="4C26AA73"/>
    <w:rsid w:val="4C287CCA"/>
    <w:rsid w:val="4C29EBAC"/>
    <w:rsid w:val="4C29F70A"/>
    <w:rsid w:val="4C2AF75F"/>
    <w:rsid w:val="4C2BF052"/>
    <w:rsid w:val="4C2E0C8B"/>
    <w:rsid w:val="4C30120F"/>
    <w:rsid w:val="4C3175D2"/>
    <w:rsid w:val="4C327277"/>
    <w:rsid w:val="4C3412E6"/>
    <w:rsid w:val="4C346DE0"/>
    <w:rsid w:val="4C349CCB"/>
    <w:rsid w:val="4C370866"/>
    <w:rsid w:val="4C3801A6"/>
    <w:rsid w:val="4C390CDE"/>
    <w:rsid w:val="4C3C30B7"/>
    <w:rsid w:val="4C3C8613"/>
    <w:rsid w:val="4C4094C4"/>
    <w:rsid w:val="4C4137C3"/>
    <w:rsid w:val="4C430331"/>
    <w:rsid w:val="4C43DD31"/>
    <w:rsid w:val="4C448B99"/>
    <w:rsid w:val="4C456F69"/>
    <w:rsid w:val="4C4671D0"/>
    <w:rsid w:val="4C4C3F42"/>
    <w:rsid w:val="4C53F6DB"/>
    <w:rsid w:val="4C560F1E"/>
    <w:rsid w:val="4C57D037"/>
    <w:rsid w:val="4C5CC08E"/>
    <w:rsid w:val="4C5D04EB"/>
    <w:rsid w:val="4C5D175D"/>
    <w:rsid w:val="4C5E96F8"/>
    <w:rsid w:val="4C5EBF4A"/>
    <w:rsid w:val="4C5F210B"/>
    <w:rsid w:val="4C60F1DF"/>
    <w:rsid w:val="4C617BF3"/>
    <w:rsid w:val="4C62521D"/>
    <w:rsid w:val="4C62FD1C"/>
    <w:rsid w:val="4C659EE1"/>
    <w:rsid w:val="4C65CC62"/>
    <w:rsid w:val="4C6A7A51"/>
    <w:rsid w:val="4C6CDED1"/>
    <w:rsid w:val="4C6EA61A"/>
    <w:rsid w:val="4C6F3359"/>
    <w:rsid w:val="4C6F37A0"/>
    <w:rsid w:val="4C6F78FF"/>
    <w:rsid w:val="4C70EA00"/>
    <w:rsid w:val="4C72176C"/>
    <w:rsid w:val="4C726CC4"/>
    <w:rsid w:val="4C728CF9"/>
    <w:rsid w:val="4C73FBB3"/>
    <w:rsid w:val="4C75BD78"/>
    <w:rsid w:val="4C77FF51"/>
    <w:rsid w:val="4C794608"/>
    <w:rsid w:val="4C795C95"/>
    <w:rsid w:val="4C796236"/>
    <w:rsid w:val="4C7A55B3"/>
    <w:rsid w:val="4C7BBD15"/>
    <w:rsid w:val="4C7CFDB8"/>
    <w:rsid w:val="4C7D8B98"/>
    <w:rsid w:val="4C7E9660"/>
    <w:rsid w:val="4C7F3A3A"/>
    <w:rsid w:val="4C80DB9D"/>
    <w:rsid w:val="4C821F41"/>
    <w:rsid w:val="4C82335A"/>
    <w:rsid w:val="4C843AC5"/>
    <w:rsid w:val="4C88726F"/>
    <w:rsid w:val="4C8C8EFC"/>
    <w:rsid w:val="4C8D856E"/>
    <w:rsid w:val="4C8E10C2"/>
    <w:rsid w:val="4C9115C9"/>
    <w:rsid w:val="4C95AB87"/>
    <w:rsid w:val="4C96F727"/>
    <w:rsid w:val="4C981D19"/>
    <w:rsid w:val="4C989A7D"/>
    <w:rsid w:val="4C98CDEB"/>
    <w:rsid w:val="4C9BDB7E"/>
    <w:rsid w:val="4C9DB1FA"/>
    <w:rsid w:val="4CA0328D"/>
    <w:rsid w:val="4CA1DBAE"/>
    <w:rsid w:val="4CA281BB"/>
    <w:rsid w:val="4CA5B2FF"/>
    <w:rsid w:val="4CA72489"/>
    <w:rsid w:val="4CA90A1B"/>
    <w:rsid w:val="4CA916FC"/>
    <w:rsid w:val="4CA992A8"/>
    <w:rsid w:val="4CA9DC03"/>
    <w:rsid w:val="4CAA5436"/>
    <w:rsid w:val="4CADB8F7"/>
    <w:rsid w:val="4CB06C2E"/>
    <w:rsid w:val="4CB12793"/>
    <w:rsid w:val="4CB34D66"/>
    <w:rsid w:val="4CB3AD47"/>
    <w:rsid w:val="4CB49078"/>
    <w:rsid w:val="4CB5FF12"/>
    <w:rsid w:val="4CB96865"/>
    <w:rsid w:val="4CBB34C2"/>
    <w:rsid w:val="4CBC1570"/>
    <w:rsid w:val="4CBDE047"/>
    <w:rsid w:val="4CBE2F14"/>
    <w:rsid w:val="4CC09CE7"/>
    <w:rsid w:val="4CC20F62"/>
    <w:rsid w:val="4CC3E836"/>
    <w:rsid w:val="4CC50994"/>
    <w:rsid w:val="4CC88107"/>
    <w:rsid w:val="4CC9A7E1"/>
    <w:rsid w:val="4CCAC4A4"/>
    <w:rsid w:val="4CCB3FF2"/>
    <w:rsid w:val="4CCE8981"/>
    <w:rsid w:val="4CCF0D93"/>
    <w:rsid w:val="4CCF1380"/>
    <w:rsid w:val="4CCF641A"/>
    <w:rsid w:val="4CD0D410"/>
    <w:rsid w:val="4CD28691"/>
    <w:rsid w:val="4CD378A2"/>
    <w:rsid w:val="4CD38497"/>
    <w:rsid w:val="4CD67A36"/>
    <w:rsid w:val="4CD72E74"/>
    <w:rsid w:val="4CD89106"/>
    <w:rsid w:val="4CD9F3B4"/>
    <w:rsid w:val="4CD9FA42"/>
    <w:rsid w:val="4CE06827"/>
    <w:rsid w:val="4CE2E001"/>
    <w:rsid w:val="4CE2F6E1"/>
    <w:rsid w:val="4CE36722"/>
    <w:rsid w:val="4CE485FE"/>
    <w:rsid w:val="4CE7438C"/>
    <w:rsid w:val="4CE8066B"/>
    <w:rsid w:val="4CE80981"/>
    <w:rsid w:val="4CEA1F8A"/>
    <w:rsid w:val="4CEB43F6"/>
    <w:rsid w:val="4CEC2DE3"/>
    <w:rsid w:val="4CEF1CEF"/>
    <w:rsid w:val="4CF1406C"/>
    <w:rsid w:val="4CF16B25"/>
    <w:rsid w:val="4CF2D5DC"/>
    <w:rsid w:val="4CF5ED19"/>
    <w:rsid w:val="4CF90740"/>
    <w:rsid w:val="4CF90776"/>
    <w:rsid w:val="4CF9ECB6"/>
    <w:rsid w:val="4CF9EF88"/>
    <w:rsid w:val="4CFA1F60"/>
    <w:rsid w:val="4CFAE4FB"/>
    <w:rsid w:val="4CFB6E98"/>
    <w:rsid w:val="4CFBCA78"/>
    <w:rsid w:val="4CFCB437"/>
    <w:rsid w:val="4CFD6DDD"/>
    <w:rsid w:val="4CFDF710"/>
    <w:rsid w:val="4CFF1081"/>
    <w:rsid w:val="4D0027EA"/>
    <w:rsid w:val="4D02D17B"/>
    <w:rsid w:val="4D05C02B"/>
    <w:rsid w:val="4D07D476"/>
    <w:rsid w:val="4D08F3CC"/>
    <w:rsid w:val="4D099F1A"/>
    <w:rsid w:val="4D0A9450"/>
    <w:rsid w:val="4D0C8759"/>
    <w:rsid w:val="4D0CDF7C"/>
    <w:rsid w:val="4D0D23D4"/>
    <w:rsid w:val="4D0D4F0C"/>
    <w:rsid w:val="4D0ED751"/>
    <w:rsid w:val="4D0F43DC"/>
    <w:rsid w:val="4D11B893"/>
    <w:rsid w:val="4D11BCE0"/>
    <w:rsid w:val="4D126E5E"/>
    <w:rsid w:val="4D14069C"/>
    <w:rsid w:val="4D14EAC4"/>
    <w:rsid w:val="4D152227"/>
    <w:rsid w:val="4D1708FF"/>
    <w:rsid w:val="4D1777C9"/>
    <w:rsid w:val="4D1A806A"/>
    <w:rsid w:val="4D1C658E"/>
    <w:rsid w:val="4D233809"/>
    <w:rsid w:val="4D2344EC"/>
    <w:rsid w:val="4D25E150"/>
    <w:rsid w:val="4D25F321"/>
    <w:rsid w:val="4D2947A9"/>
    <w:rsid w:val="4D2B924F"/>
    <w:rsid w:val="4D2C320A"/>
    <w:rsid w:val="4D2D8AAC"/>
    <w:rsid w:val="4D2F6A21"/>
    <w:rsid w:val="4D30369C"/>
    <w:rsid w:val="4D303C52"/>
    <w:rsid w:val="4D30B83F"/>
    <w:rsid w:val="4D30F859"/>
    <w:rsid w:val="4D3221F3"/>
    <w:rsid w:val="4D337967"/>
    <w:rsid w:val="4D339AF7"/>
    <w:rsid w:val="4D3B2CE1"/>
    <w:rsid w:val="4D3B3063"/>
    <w:rsid w:val="4D3B4452"/>
    <w:rsid w:val="4D3BE9C6"/>
    <w:rsid w:val="4D3C5AF3"/>
    <w:rsid w:val="4D3CE652"/>
    <w:rsid w:val="4D3EB260"/>
    <w:rsid w:val="4D3F9363"/>
    <w:rsid w:val="4D413670"/>
    <w:rsid w:val="4D4184A2"/>
    <w:rsid w:val="4D41BB13"/>
    <w:rsid w:val="4D42A9B4"/>
    <w:rsid w:val="4D42CFD8"/>
    <w:rsid w:val="4D43D4FF"/>
    <w:rsid w:val="4D45D1F2"/>
    <w:rsid w:val="4D46B42C"/>
    <w:rsid w:val="4D4783B5"/>
    <w:rsid w:val="4D48BD0B"/>
    <w:rsid w:val="4D4AE9E2"/>
    <w:rsid w:val="4D4D0E5E"/>
    <w:rsid w:val="4D4E6DEB"/>
    <w:rsid w:val="4D4F98FC"/>
    <w:rsid w:val="4D505FF3"/>
    <w:rsid w:val="4D50C7A3"/>
    <w:rsid w:val="4D512F34"/>
    <w:rsid w:val="4D51ADE0"/>
    <w:rsid w:val="4D51C713"/>
    <w:rsid w:val="4D5519F9"/>
    <w:rsid w:val="4D567C32"/>
    <w:rsid w:val="4D56D1CA"/>
    <w:rsid w:val="4D5BA21C"/>
    <w:rsid w:val="4D5CB393"/>
    <w:rsid w:val="4D606BB1"/>
    <w:rsid w:val="4D62BF2D"/>
    <w:rsid w:val="4D62E70B"/>
    <w:rsid w:val="4D62EBFE"/>
    <w:rsid w:val="4D63C448"/>
    <w:rsid w:val="4D64C701"/>
    <w:rsid w:val="4D664A1D"/>
    <w:rsid w:val="4D666F1D"/>
    <w:rsid w:val="4D667805"/>
    <w:rsid w:val="4D66856F"/>
    <w:rsid w:val="4D66D691"/>
    <w:rsid w:val="4D688559"/>
    <w:rsid w:val="4D68D29B"/>
    <w:rsid w:val="4D698254"/>
    <w:rsid w:val="4D6E830E"/>
    <w:rsid w:val="4D704491"/>
    <w:rsid w:val="4D70FF49"/>
    <w:rsid w:val="4D7167A9"/>
    <w:rsid w:val="4D720B6F"/>
    <w:rsid w:val="4D726EDA"/>
    <w:rsid w:val="4D72B721"/>
    <w:rsid w:val="4D73461C"/>
    <w:rsid w:val="4D73C3E9"/>
    <w:rsid w:val="4D75BAE8"/>
    <w:rsid w:val="4D7645F3"/>
    <w:rsid w:val="4D793FB7"/>
    <w:rsid w:val="4D7BA1FA"/>
    <w:rsid w:val="4D7BC6C1"/>
    <w:rsid w:val="4D7D7C97"/>
    <w:rsid w:val="4D7E1634"/>
    <w:rsid w:val="4D7EEDD5"/>
    <w:rsid w:val="4D819957"/>
    <w:rsid w:val="4D81A136"/>
    <w:rsid w:val="4D8250CC"/>
    <w:rsid w:val="4D830CC1"/>
    <w:rsid w:val="4D83F174"/>
    <w:rsid w:val="4D84B39E"/>
    <w:rsid w:val="4D852170"/>
    <w:rsid w:val="4D8555CF"/>
    <w:rsid w:val="4D85C1D6"/>
    <w:rsid w:val="4D896969"/>
    <w:rsid w:val="4D8BD3C2"/>
    <w:rsid w:val="4D905D3F"/>
    <w:rsid w:val="4D927D62"/>
    <w:rsid w:val="4D938ECC"/>
    <w:rsid w:val="4D93D5EA"/>
    <w:rsid w:val="4D940375"/>
    <w:rsid w:val="4D9476AB"/>
    <w:rsid w:val="4D94C635"/>
    <w:rsid w:val="4D9639AE"/>
    <w:rsid w:val="4D984425"/>
    <w:rsid w:val="4D9922DE"/>
    <w:rsid w:val="4D993B97"/>
    <w:rsid w:val="4D9A9853"/>
    <w:rsid w:val="4D9AE8E3"/>
    <w:rsid w:val="4D9E3AD5"/>
    <w:rsid w:val="4D9ECFBC"/>
    <w:rsid w:val="4DA10F07"/>
    <w:rsid w:val="4DA38641"/>
    <w:rsid w:val="4DA3D5F0"/>
    <w:rsid w:val="4DA4D32E"/>
    <w:rsid w:val="4DA5BBD2"/>
    <w:rsid w:val="4DA5BEE2"/>
    <w:rsid w:val="4DA7EA52"/>
    <w:rsid w:val="4DA933C9"/>
    <w:rsid w:val="4DA9347A"/>
    <w:rsid w:val="4DA97D4E"/>
    <w:rsid w:val="4DABB639"/>
    <w:rsid w:val="4DAD1DD0"/>
    <w:rsid w:val="4DADF942"/>
    <w:rsid w:val="4DAE5C4A"/>
    <w:rsid w:val="4DB1A6C2"/>
    <w:rsid w:val="4DB1EFA9"/>
    <w:rsid w:val="4DB267A3"/>
    <w:rsid w:val="4DB2E136"/>
    <w:rsid w:val="4DB2EA2F"/>
    <w:rsid w:val="4DB47BD0"/>
    <w:rsid w:val="4DB51257"/>
    <w:rsid w:val="4DB6F403"/>
    <w:rsid w:val="4DBA8932"/>
    <w:rsid w:val="4DBB2A8A"/>
    <w:rsid w:val="4DBB3F6D"/>
    <w:rsid w:val="4DBB4106"/>
    <w:rsid w:val="4DBCBB51"/>
    <w:rsid w:val="4DBE00ED"/>
    <w:rsid w:val="4DBF3634"/>
    <w:rsid w:val="4DC550F5"/>
    <w:rsid w:val="4DC5C866"/>
    <w:rsid w:val="4DC8B453"/>
    <w:rsid w:val="4DCC5D6C"/>
    <w:rsid w:val="4DCD8697"/>
    <w:rsid w:val="4DCDC813"/>
    <w:rsid w:val="4DCEB748"/>
    <w:rsid w:val="4DCEE47B"/>
    <w:rsid w:val="4DCF906D"/>
    <w:rsid w:val="4DD14EDE"/>
    <w:rsid w:val="4DD281BF"/>
    <w:rsid w:val="4DD302A1"/>
    <w:rsid w:val="4DD3B150"/>
    <w:rsid w:val="4DD3FD69"/>
    <w:rsid w:val="4DD41D63"/>
    <w:rsid w:val="4DD430ED"/>
    <w:rsid w:val="4DD445DF"/>
    <w:rsid w:val="4DD5D7BB"/>
    <w:rsid w:val="4DD704EB"/>
    <w:rsid w:val="4DD7691D"/>
    <w:rsid w:val="4DD78821"/>
    <w:rsid w:val="4DD7891B"/>
    <w:rsid w:val="4DD85088"/>
    <w:rsid w:val="4DD9DE55"/>
    <w:rsid w:val="4DDA0E23"/>
    <w:rsid w:val="4DDA30F4"/>
    <w:rsid w:val="4DDAA796"/>
    <w:rsid w:val="4DDD7C28"/>
    <w:rsid w:val="4DDDC8F7"/>
    <w:rsid w:val="4DDEF0B7"/>
    <w:rsid w:val="4DE08782"/>
    <w:rsid w:val="4DE0EA15"/>
    <w:rsid w:val="4DE16F1B"/>
    <w:rsid w:val="4DE5626A"/>
    <w:rsid w:val="4DE57497"/>
    <w:rsid w:val="4DE59579"/>
    <w:rsid w:val="4DE79006"/>
    <w:rsid w:val="4DE7A8E1"/>
    <w:rsid w:val="4DEA0EE2"/>
    <w:rsid w:val="4DEBA33D"/>
    <w:rsid w:val="4DEC25AD"/>
    <w:rsid w:val="4DEC2AB3"/>
    <w:rsid w:val="4DEC3508"/>
    <w:rsid w:val="4DEC86A4"/>
    <w:rsid w:val="4DEC877A"/>
    <w:rsid w:val="4DED6E6A"/>
    <w:rsid w:val="4DEDB0AA"/>
    <w:rsid w:val="4DF09B47"/>
    <w:rsid w:val="4DF23168"/>
    <w:rsid w:val="4DF32C27"/>
    <w:rsid w:val="4DF4E1ED"/>
    <w:rsid w:val="4DF57FD6"/>
    <w:rsid w:val="4DF720C1"/>
    <w:rsid w:val="4DF7A42F"/>
    <w:rsid w:val="4DF7AF3A"/>
    <w:rsid w:val="4DF8459C"/>
    <w:rsid w:val="4DF86F83"/>
    <w:rsid w:val="4DF8A33A"/>
    <w:rsid w:val="4DFC1E9E"/>
    <w:rsid w:val="4DFCF5B2"/>
    <w:rsid w:val="4DFDE29F"/>
    <w:rsid w:val="4DFF14D3"/>
    <w:rsid w:val="4E002EC0"/>
    <w:rsid w:val="4E0040AE"/>
    <w:rsid w:val="4E011E70"/>
    <w:rsid w:val="4E0383AD"/>
    <w:rsid w:val="4E04A8E6"/>
    <w:rsid w:val="4E055708"/>
    <w:rsid w:val="4E079912"/>
    <w:rsid w:val="4E0890DE"/>
    <w:rsid w:val="4E0A3E03"/>
    <w:rsid w:val="4E0B0670"/>
    <w:rsid w:val="4E0C2F14"/>
    <w:rsid w:val="4E0DEE32"/>
    <w:rsid w:val="4E0F199A"/>
    <w:rsid w:val="4E0F50F6"/>
    <w:rsid w:val="4E0FF5AB"/>
    <w:rsid w:val="4E1624D5"/>
    <w:rsid w:val="4E177A67"/>
    <w:rsid w:val="4E18F471"/>
    <w:rsid w:val="4E1A0ABF"/>
    <w:rsid w:val="4E1B730F"/>
    <w:rsid w:val="4E1BA5CF"/>
    <w:rsid w:val="4E1C3E3D"/>
    <w:rsid w:val="4E1DC4D7"/>
    <w:rsid w:val="4E1F6428"/>
    <w:rsid w:val="4E202627"/>
    <w:rsid w:val="4E218909"/>
    <w:rsid w:val="4E21B399"/>
    <w:rsid w:val="4E223B8D"/>
    <w:rsid w:val="4E2276E9"/>
    <w:rsid w:val="4E234013"/>
    <w:rsid w:val="4E254D71"/>
    <w:rsid w:val="4E26962D"/>
    <w:rsid w:val="4E26E869"/>
    <w:rsid w:val="4E270586"/>
    <w:rsid w:val="4E2743D6"/>
    <w:rsid w:val="4E274CB2"/>
    <w:rsid w:val="4E2A5C36"/>
    <w:rsid w:val="4E2B64F4"/>
    <w:rsid w:val="4E2C2788"/>
    <w:rsid w:val="4E2DCCFE"/>
    <w:rsid w:val="4E2F9478"/>
    <w:rsid w:val="4E31E971"/>
    <w:rsid w:val="4E32289B"/>
    <w:rsid w:val="4E33CFCA"/>
    <w:rsid w:val="4E347759"/>
    <w:rsid w:val="4E34DA58"/>
    <w:rsid w:val="4E34DBC5"/>
    <w:rsid w:val="4E36D6BA"/>
    <w:rsid w:val="4E37B808"/>
    <w:rsid w:val="4E384635"/>
    <w:rsid w:val="4E39B3C4"/>
    <w:rsid w:val="4E39F5DE"/>
    <w:rsid w:val="4E3A4A57"/>
    <w:rsid w:val="4E3A623C"/>
    <w:rsid w:val="4E3C3AEA"/>
    <w:rsid w:val="4E3C71B3"/>
    <w:rsid w:val="4E3C75CD"/>
    <w:rsid w:val="4E3FADBC"/>
    <w:rsid w:val="4E416666"/>
    <w:rsid w:val="4E41D901"/>
    <w:rsid w:val="4E43052D"/>
    <w:rsid w:val="4E43BA88"/>
    <w:rsid w:val="4E43F099"/>
    <w:rsid w:val="4E463D51"/>
    <w:rsid w:val="4E47D563"/>
    <w:rsid w:val="4E48D57D"/>
    <w:rsid w:val="4E493C3F"/>
    <w:rsid w:val="4E4A4206"/>
    <w:rsid w:val="4E4BAA7B"/>
    <w:rsid w:val="4E4DC355"/>
    <w:rsid w:val="4E4F18A5"/>
    <w:rsid w:val="4E503DF1"/>
    <w:rsid w:val="4E52740A"/>
    <w:rsid w:val="4E556BA7"/>
    <w:rsid w:val="4E56C763"/>
    <w:rsid w:val="4E578395"/>
    <w:rsid w:val="4E57F83F"/>
    <w:rsid w:val="4E594FE9"/>
    <w:rsid w:val="4E5BAE13"/>
    <w:rsid w:val="4E5EE7B0"/>
    <w:rsid w:val="4E60DE6E"/>
    <w:rsid w:val="4E63866A"/>
    <w:rsid w:val="4E63882E"/>
    <w:rsid w:val="4E64EBA9"/>
    <w:rsid w:val="4E6524B2"/>
    <w:rsid w:val="4E65F0BD"/>
    <w:rsid w:val="4E6C13FA"/>
    <w:rsid w:val="4E6C7703"/>
    <w:rsid w:val="4E6D0A68"/>
    <w:rsid w:val="4E6DB53B"/>
    <w:rsid w:val="4E6EA3F7"/>
    <w:rsid w:val="4E6F14D8"/>
    <w:rsid w:val="4E702C83"/>
    <w:rsid w:val="4E720B3D"/>
    <w:rsid w:val="4E744E8D"/>
    <w:rsid w:val="4E74D003"/>
    <w:rsid w:val="4E75489E"/>
    <w:rsid w:val="4E75BE22"/>
    <w:rsid w:val="4E76B804"/>
    <w:rsid w:val="4E7988CA"/>
    <w:rsid w:val="4E7A5D49"/>
    <w:rsid w:val="4E7C6C05"/>
    <w:rsid w:val="4E7CA334"/>
    <w:rsid w:val="4E7CB5D6"/>
    <w:rsid w:val="4E7DD0D2"/>
    <w:rsid w:val="4E804605"/>
    <w:rsid w:val="4E80949E"/>
    <w:rsid w:val="4E8167C2"/>
    <w:rsid w:val="4E82348A"/>
    <w:rsid w:val="4E82402A"/>
    <w:rsid w:val="4E827F97"/>
    <w:rsid w:val="4E83B5BF"/>
    <w:rsid w:val="4E843BC7"/>
    <w:rsid w:val="4E84C129"/>
    <w:rsid w:val="4E84FBB7"/>
    <w:rsid w:val="4E883915"/>
    <w:rsid w:val="4E896F15"/>
    <w:rsid w:val="4E89BD99"/>
    <w:rsid w:val="4E8D55E7"/>
    <w:rsid w:val="4E919488"/>
    <w:rsid w:val="4E92DA37"/>
    <w:rsid w:val="4E93FDB0"/>
    <w:rsid w:val="4E954EA2"/>
    <w:rsid w:val="4E963831"/>
    <w:rsid w:val="4E96D02C"/>
    <w:rsid w:val="4E98FF0E"/>
    <w:rsid w:val="4E99FF0F"/>
    <w:rsid w:val="4E9B0DE1"/>
    <w:rsid w:val="4E9C6891"/>
    <w:rsid w:val="4E9C891E"/>
    <w:rsid w:val="4E9CC5C9"/>
    <w:rsid w:val="4E9D8CDB"/>
    <w:rsid w:val="4E9DAB50"/>
    <w:rsid w:val="4E9E1096"/>
    <w:rsid w:val="4E9ED279"/>
    <w:rsid w:val="4EA00200"/>
    <w:rsid w:val="4EA01B8A"/>
    <w:rsid w:val="4EA0D75F"/>
    <w:rsid w:val="4EA0F377"/>
    <w:rsid w:val="4EA1E50B"/>
    <w:rsid w:val="4EA1FCCB"/>
    <w:rsid w:val="4EA4C51B"/>
    <w:rsid w:val="4EA4DDB0"/>
    <w:rsid w:val="4EA52335"/>
    <w:rsid w:val="4EA78BA3"/>
    <w:rsid w:val="4EAC1E82"/>
    <w:rsid w:val="4EAED524"/>
    <w:rsid w:val="4EB0A049"/>
    <w:rsid w:val="4EB1AB58"/>
    <w:rsid w:val="4EB36B9A"/>
    <w:rsid w:val="4EB481DC"/>
    <w:rsid w:val="4EB59A01"/>
    <w:rsid w:val="4EB64440"/>
    <w:rsid w:val="4EB649E3"/>
    <w:rsid w:val="4EB6CF26"/>
    <w:rsid w:val="4EB70289"/>
    <w:rsid w:val="4EB7124B"/>
    <w:rsid w:val="4EB82E65"/>
    <w:rsid w:val="4EB877E7"/>
    <w:rsid w:val="4EBA4440"/>
    <w:rsid w:val="4EBCC0FA"/>
    <w:rsid w:val="4EBF73D0"/>
    <w:rsid w:val="4EC141AF"/>
    <w:rsid w:val="4EC16D9D"/>
    <w:rsid w:val="4EC1DA58"/>
    <w:rsid w:val="4EC2AE3D"/>
    <w:rsid w:val="4EC3B64B"/>
    <w:rsid w:val="4EC415DF"/>
    <w:rsid w:val="4EC4B7DD"/>
    <w:rsid w:val="4EC866EE"/>
    <w:rsid w:val="4EC89270"/>
    <w:rsid w:val="4EC9AED1"/>
    <w:rsid w:val="4ECA3BA0"/>
    <w:rsid w:val="4ECB2B01"/>
    <w:rsid w:val="4ECC1138"/>
    <w:rsid w:val="4ECD0525"/>
    <w:rsid w:val="4ECD2C42"/>
    <w:rsid w:val="4ECDF1CC"/>
    <w:rsid w:val="4ECE4FC6"/>
    <w:rsid w:val="4ECE718E"/>
    <w:rsid w:val="4ECEE112"/>
    <w:rsid w:val="4ED070A3"/>
    <w:rsid w:val="4ED11BF0"/>
    <w:rsid w:val="4ED31B2E"/>
    <w:rsid w:val="4ED5BE44"/>
    <w:rsid w:val="4ED67E69"/>
    <w:rsid w:val="4ED6AC76"/>
    <w:rsid w:val="4ED8E403"/>
    <w:rsid w:val="4ED933BE"/>
    <w:rsid w:val="4ED9D829"/>
    <w:rsid w:val="4EDB97CB"/>
    <w:rsid w:val="4EDBB984"/>
    <w:rsid w:val="4EDD1AC9"/>
    <w:rsid w:val="4EE06DD1"/>
    <w:rsid w:val="4EE5E2BB"/>
    <w:rsid w:val="4EE7C99F"/>
    <w:rsid w:val="4EEA236B"/>
    <w:rsid w:val="4EEACF9A"/>
    <w:rsid w:val="4EEAF9C2"/>
    <w:rsid w:val="4EEC001C"/>
    <w:rsid w:val="4EEC04DA"/>
    <w:rsid w:val="4EED4B9F"/>
    <w:rsid w:val="4EEFAEF2"/>
    <w:rsid w:val="4EF045C0"/>
    <w:rsid w:val="4EF37D38"/>
    <w:rsid w:val="4EF4D107"/>
    <w:rsid w:val="4EF95B74"/>
    <w:rsid w:val="4EFBA657"/>
    <w:rsid w:val="4EFCB6BE"/>
    <w:rsid w:val="4EFE27C4"/>
    <w:rsid w:val="4EFED7D9"/>
    <w:rsid w:val="4EFF2B8A"/>
    <w:rsid w:val="4F009BCA"/>
    <w:rsid w:val="4F018714"/>
    <w:rsid w:val="4F035DCB"/>
    <w:rsid w:val="4F06B373"/>
    <w:rsid w:val="4F07C292"/>
    <w:rsid w:val="4F07E8BC"/>
    <w:rsid w:val="4F089C97"/>
    <w:rsid w:val="4F08D52C"/>
    <w:rsid w:val="4F09A0C3"/>
    <w:rsid w:val="4F09B559"/>
    <w:rsid w:val="4F0AF774"/>
    <w:rsid w:val="4F0B3F43"/>
    <w:rsid w:val="4F0BDD13"/>
    <w:rsid w:val="4F133EF1"/>
    <w:rsid w:val="4F15BBBC"/>
    <w:rsid w:val="4F16AA8E"/>
    <w:rsid w:val="4F16F647"/>
    <w:rsid w:val="4F18E1CA"/>
    <w:rsid w:val="4F194796"/>
    <w:rsid w:val="4F19654F"/>
    <w:rsid w:val="4F197D9A"/>
    <w:rsid w:val="4F1AF89E"/>
    <w:rsid w:val="4F1B98D1"/>
    <w:rsid w:val="4F1BFCC7"/>
    <w:rsid w:val="4F1D0F66"/>
    <w:rsid w:val="4F1EDA8A"/>
    <w:rsid w:val="4F20A6A4"/>
    <w:rsid w:val="4F22CC5F"/>
    <w:rsid w:val="4F22E339"/>
    <w:rsid w:val="4F2A625A"/>
    <w:rsid w:val="4F2B38D0"/>
    <w:rsid w:val="4F2C2AF1"/>
    <w:rsid w:val="4F2C8C65"/>
    <w:rsid w:val="4F302B12"/>
    <w:rsid w:val="4F306BAD"/>
    <w:rsid w:val="4F31029F"/>
    <w:rsid w:val="4F338EAB"/>
    <w:rsid w:val="4F33A84B"/>
    <w:rsid w:val="4F34139A"/>
    <w:rsid w:val="4F361958"/>
    <w:rsid w:val="4F36E85B"/>
    <w:rsid w:val="4F37A204"/>
    <w:rsid w:val="4F395393"/>
    <w:rsid w:val="4F3BE2CF"/>
    <w:rsid w:val="4F3CD299"/>
    <w:rsid w:val="4F3CDC96"/>
    <w:rsid w:val="4F3F5114"/>
    <w:rsid w:val="4F3FF5D8"/>
    <w:rsid w:val="4F4066DD"/>
    <w:rsid w:val="4F408586"/>
    <w:rsid w:val="4F41CFC6"/>
    <w:rsid w:val="4F42C8DA"/>
    <w:rsid w:val="4F42D92C"/>
    <w:rsid w:val="4F455EF6"/>
    <w:rsid w:val="4F47192A"/>
    <w:rsid w:val="4F47E993"/>
    <w:rsid w:val="4F48FFFF"/>
    <w:rsid w:val="4F50E2B8"/>
    <w:rsid w:val="4F51B899"/>
    <w:rsid w:val="4F5392AE"/>
    <w:rsid w:val="4F5559B1"/>
    <w:rsid w:val="4F573B57"/>
    <w:rsid w:val="4F5C1AE1"/>
    <w:rsid w:val="4F5D2BCD"/>
    <w:rsid w:val="4F5DA26F"/>
    <w:rsid w:val="4F5EA7EB"/>
    <w:rsid w:val="4F5F3A01"/>
    <w:rsid w:val="4F5F70B6"/>
    <w:rsid w:val="4F63CE87"/>
    <w:rsid w:val="4F64ACC2"/>
    <w:rsid w:val="4F6635BA"/>
    <w:rsid w:val="4F669C0E"/>
    <w:rsid w:val="4F6786F8"/>
    <w:rsid w:val="4F67C958"/>
    <w:rsid w:val="4F69BF88"/>
    <w:rsid w:val="4F6AC390"/>
    <w:rsid w:val="4F6C8044"/>
    <w:rsid w:val="4F6EBBF2"/>
    <w:rsid w:val="4F6EE4E1"/>
    <w:rsid w:val="4F6F0BD2"/>
    <w:rsid w:val="4F6F6EBC"/>
    <w:rsid w:val="4F705D69"/>
    <w:rsid w:val="4F70F936"/>
    <w:rsid w:val="4F71704B"/>
    <w:rsid w:val="4F71B803"/>
    <w:rsid w:val="4F727544"/>
    <w:rsid w:val="4F731F9F"/>
    <w:rsid w:val="4F73DB14"/>
    <w:rsid w:val="4F751357"/>
    <w:rsid w:val="4F752ACB"/>
    <w:rsid w:val="4F759A39"/>
    <w:rsid w:val="4F7601F4"/>
    <w:rsid w:val="4F792854"/>
    <w:rsid w:val="4F7A9EF1"/>
    <w:rsid w:val="4F7CD405"/>
    <w:rsid w:val="4F7EAEEC"/>
    <w:rsid w:val="4F80BE4E"/>
    <w:rsid w:val="4F81123A"/>
    <w:rsid w:val="4F82D62E"/>
    <w:rsid w:val="4F8416C7"/>
    <w:rsid w:val="4F85DD40"/>
    <w:rsid w:val="4F88D537"/>
    <w:rsid w:val="4F891480"/>
    <w:rsid w:val="4F898FF6"/>
    <w:rsid w:val="4F8A962B"/>
    <w:rsid w:val="4F8AEC81"/>
    <w:rsid w:val="4F8B5772"/>
    <w:rsid w:val="4F8B595D"/>
    <w:rsid w:val="4F8D6366"/>
    <w:rsid w:val="4F8D870D"/>
    <w:rsid w:val="4F8DA3BC"/>
    <w:rsid w:val="4F90DAE6"/>
    <w:rsid w:val="4F924FBE"/>
    <w:rsid w:val="4F92C640"/>
    <w:rsid w:val="4F937DC0"/>
    <w:rsid w:val="4F9A30E6"/>
    <w:rsid w:val="4F9AA8FE"/>
    <w:rsid w:val="4F9B9D0C"/>
    <w:rsid w:val="4F9BF93D"/>
    <w:rsid w:val="4F9CA375"/>
    <w:rsid w:val="4F9CFC59"/>
    <w:rsid w:val="4F9D08B5"/>
    <w:rsid w:val="4FA0B0E7"/>
    <w:rsid w:val="4FA25C67"/>
    <w:rsid w:val="4FA557D4"/>
    <w:rsid w:val="4FA58262"/>
    <w:rsid w:val="4FA7076C"/>
    <w:rsid w:val="4FAD9AF3"/>
    <w:rsid w:val="4FAE5A3F"/>
    <w:rsid w:val="4FB0E149"/>
    <w:rsid w:val="4FB11989"/>
    <w:rsid w:val="4FB165D2"/>
    <w:rsid w:val="4FB2391F"/>
    <w:rsid w:val="4FB30089"/>
    <w:rsid w:val="4FB505C5"/>
    <w:rsid w:val="4FB54031"/>
    <w:rsid w:val="4FB78BFB"/>
    <w:rsid w:val="4FB9C68C"/>
    <w:rsid w:val="4FBA578B"/>
    <w:rsid w:val="4FBA8DAC"/>
    <w:rsid w:val="4FBBAFE4"/>
    <w:rsid w:val="4FC164AD"/>
    <w:rsid w:val="4FC1B80E"/>
    <w:rsid w:val="4FC2EADF"/>
    <w:rsid w:val="4FC4C4E5"/>
    <w:rsid w:val="4FC8ECEC"/>
    <w:rsid w:val="4FCA4D7C"/>
    <w:rsid w:val="4FCB36F8"/>
    <w:rsid w:val="4FCBF938"/>
    <w:rsid w:val="4FCC6E9B"/>
    <w:rsid w:val="4FCC92E7"/>
    <w:rsid w:val="4FCD772D"/>
    <w:rsid w:val="4FCDB244"/>
    <w:rsid w:val="4FCE081E"/>
    <w:rsid w:val="4FD0A66D"/>
    <w:rsid w:val="4FD3FF8E"/>
    <w:rsid w:val="4FD6617F"/>
    <w:rsid w:val="4FD6D17A"/>
    <w:rsid w:val="4FD7493C"/>
    <w:rsid w:val="4FD80427"/>
    <w:rsid w:val="4FD86A15"/>
    <w:rsid w:val="4FDC8E8F"/>
    <w:rsid w:val="4FDEA956"/>
    <w:rsid w:val="4FE0B751"/>
    <w:rsid w:val="4FE17CC5"/>
    <w:rsid w:val="4FE2664F"/>
    <w:rsid w:val="4FE959D2"/>
    <w:rsid w:val="4FEAADC1"/>
    <w:rsid w:val="4FEB2EDA"/>
    <w:rsid w:val="4FEBF4A6"/>
    <w:rsid w:val="4FEC0C60"/>
    <w:rsid w:val="4FECB8E9"/>
    <w:rsid w:val="4FED7937"/>
    <w:rsid w:val="4FEECA25"/>
    <w:rsid w:val="4FEFFEF3"/>
    <w:rsid w:val="4FF4D1AC"/>
    <w:rsid w:val="4FF57606"/>
    <w:rsid w:val="4FF6786E"/>
    <w:rsid w:val="4FF9D60C"/>
    <w:rsid w:val="4FFAEDC3"/>
    <w:rsid w:val="4FFDB7BA"/>
    <w:rsid w:val="4FFE2D09"/>
    <w:rsid w:val="4FFF401F"/>
    <w:rsid w:val="5002203A"/>
    <w:rsid w:val="50025289"/>
    <w:rsid w:val="5005F495"/>
    <w:rsid w:val="50072AF9"/>
    <w:rsid w:val="5007A74A"/>
    <w:rsid w:val="5007B159"/>
    <w:rsid w:val="5007B16D"/>
    <w:rsid w:val="5007EE90"/>
    <w:rsid w:val="5008CF43"/>
    <w:rsid w:val="50090DEC"/>
    <w:rsid w:val="500B43A7"/>
    <w:rsid w:val="500CC93B"/>
    <w:rsid w:val="500D9AB2"/>
    <w:rsid w:val="500EE8B5"/>
    <w:rsid w:val="50122B87"/>
    <w:rsid w:val="5017706F"/>
    <w:rsid w:val="5019E71F"/>
    <w:rsid w:val="501A2272"/>
    <w:rsid w:val="501A2FE8"/>
    <w:rsid w:val="501A73AD"/>
    <w:rsid w:val="501FBF1D"/>
    <w:rsid w:val="50232496"/>
    <w:rsid w:val="50245664"/>
    <w:rsid w:val="50257060"/>
    <w:rsid w:val="5025B44C"/>
    <w:rsid w:val="5026D831"/>
    <w:rsid w:val="5027BECF"/>
    <w:rsid w:val="5028054D"/>
    <w:rsid w:val="5028DC04"/>
    <w:rsid w:val="5028E439"/>
    <w:rsid w:val="502F81BB"/>
    <w:rsid w:val="502F86C2"/>
    <w:rsid w:val="502FEE3B"/>
    <w:rsid w:val="50346764"/>
    <w:rsid w:val="5034BDF2"/>
    <w:rsid w:val="5036701A"/>
    <w:rsid w:val="5036B5D7"/>
    <w:rsid w:val="5036E7AC"/>
    <w:rsid w:val="5038BAB3"/>
    <w:rsid w:val="503B1C3E"/>
    <w:rsid w:val="503C450E"/>
    <w:rsid w:val="5041293D"/>
    <w:rsid w:val="5043CD90"/>
    <w:rsid w:val="5045A963"/>
    <w:rsid w:val="50465017"/>
    <w:rsid w:val="5046DD4C"/>
    <w:rsid w:val="5048A42C"/>
    <w:rsid w:val="504A0FBC"/>
    <w:rsid w:val="504DFE77"/>
    <w:rsid w:val="504E8641"/>
    <w:rsid w:val="504ED4B5"/>
    <w:rsid w:val="504F1B1A"/>
    <w:rsid w:val="504FBE98"/>
    <w:rsid w:val="505015BB"/>
    <w:rsid w:val="5050F294"/>
    <w:rsid w:val="50541C28"/>
    <w:rsid w:val="50541CE3"/>
    <w:rsid w:val="50579EFB"/>
    <w:rsid w:val="505A9258"/>
    <w:rsid w:val="505B2CD1"/>
    <w:rsid w:val="505B5388"/>
    <w:rsid w:val="505C036D"/>
    <w:rsid w:val="505D3C2C"/>
    <w:rsid w:val="505EBD69"/>
    <w:rsid w:val="505EEBD8"/>
    <w:rsid w:val="50603C46"/>
    <w:rsid w:val="5062B876"/>
    <w:rsid w:val="5062D12F"/>
    <w:rsid w:val="506390BD"/>
    <w:rsid w:val="50657D87"/>
    <w:rsid w:val="50662C06"/>
    <w:rsid w:val="50663671"/>
    <w:rsid w:val="5067EC4E"/>
    <w:rsid w:val="50696751"/>
    <w:rsid w:val="507038F0"/>
    <w:rsid w:val="50715028"/>
    <w:rsid w:val="5073E0B7"/>
    <w:rsid w:val="50757AAA"/>
    <w:rsid w:val="50775D4B"/>
    <w:rsid w:val="507DCD6C"/>
    <w:rsid w:val="5080FFB1"/>
    <w:rsid w:val="50816597"/>
    <w:rsid w:val="5081E395"/>
    <w:rsid w:val="50830F3A"/>
    <w:rsid w:val="5084A5A8"/>
    <w:rsid w:val="50869EAF"/>
    <w:rsid w:val="5086F768"/>
    <w:rsid w:val="5087C6C4"/>
    <w:rsid w:val="508950BD"/>
    <w:rsid w:val="508B894E"/>
    <w:rsid w:val="508E21F7"/>
    <w:rsid w:val="508EF4C7"/>
    <w:rsid w:val="508FB2B9"/>
    <w:rsid w:val="508FC8CB"/>
    <w:rsid w:val="5090A870"/>
    <w:rsid w:val="5092F8BB"/>
    <w:rsid w:val="509685AF"/>
    <w:rsid w:val="509B8985"/>
    <w:rsid w:val="509BE541"/>
    <w:rsid w:val="509DE566"/>
    <w:rsid w:val="509EFC10"/>
    <w:rsid w:val="509F6CCD"/>
    <w:rsid w:val="50A0D09B"/>
    <w:rsid w:val="50A0E8ED"/>
    <w:rsid w:val="50A0EB55"/>
    <w:rsid w:val="50A42FB9"/>
    <w:rsid w:val="50A56974"/>
    <w:rsid w:val="50A62701"/>
    <w:rsid w:val="50A6DC1F"/>
    <w:rsid w:val="50A76F16"/>
    <w:rsid w:val="50A940CF"/>
    <w:rsid w:val="50A9411E"/>
    <w:rsid w:val="50AAC08B"/>
    <w:rsid w:val="50AC9AA4"/>
    <w:rsid w:val="50ACC577"/>
    <w:rsid w:val="50AD5B86"/>
    <w:rsid w:val="50B26A46"/>
    <w:rsid w:val="50B27AEF"/>
    <w:rsid w:val="50B4D2A5"/>
    <w:rsid w:val="50B580B8"/>
    <w:rsid w:val="50B5A678"/>
    <w:rsid w:val="50B6A821"/>
    <w:rsid w:val="50B7BDFC"/>
    <w:rsid w:val="50B8CF2E"/>
    <w:rsid w:val="50B9C540"/>
    <w:rsid w:val="50BB77DA"/>
    <w:rsid w:val="50BC7EC5"/>
    <w:rsid w:val="50BD7BA4"/>
    <w:rsid w:val="50BE4F79"/>
    <w:rsid w:val="50BEC257"/>
    <w:rsid w:val="50C216A5"/>
    <w:rsid w:val="50C26E23"/>
    <w:rsid w:val="50C4CE22"/>
    <w:rsid w:val="50C90326"/>
    <w:rsid w:val="50C97EE4"/>
    <w:rsid w:val="50CADE6C"/>
    <w:rsid w:val="50CB36D2"/>
    <w:rsid w:val="50CB9B1D"/>
    <w:rsid w:val="50CD406C"/>
    <w:rsid w:val="50CDECB4"/>
    <w:rsid w:val="50CE6BC3"/>
    <w:rsid w:val="50CF6A42"/>
    <w:rsid w:val="50CF6BD2"/>
    <w:rsid w:val="50CFC5D5"/>
    <w:rsid w:val="50D16CCC"/>
    <w:rsid w:val="50D20E94"/>
    <w:rsid w:val="50D371FD"/>
    <w:rsid w:val="50D3D0CE"/>
    <w:rsid w:val="50D54F1C"/>
    <w:rsid w:val="50D6B301"/>
    <w:rsid w:val="50D92397"/>
    <w:rsid w:val="50D9A2F1"/>
    <w:rsid w:val="50DA8458"/>
    <w:rsid w:val="50DE121F"/>
    <w:rsid w:val="50DEFDA0"/>
    <w:rsid w:val="50E02750"/>
    <w:rsid w:val="50E09940"/>
    <w:rsid w:val="50E7D0CF"/>
    <w:rsid w:val="50E9DB14"/>
    <w:rsid w:val="50EA1CBF"/>
    <w:rsid w:val="50EA8A71"/>
    <w:rsid w:val="50EBA39F"/>
    <w:rsid w:val="50EBC408"/>
    <w:rsid w:val="50EBF4A6"/>
    <w:rsid w:val="50ED3654"/>
    <w:rsid w:val="50ED51C7"/>
    <w:rsid w:val="50EEF5AC"/>
    <w:rsid w:val="50EF5745"/>
    <w:rsid w:val="50F07F68"/>
    <w:rsid w:val="50F0D96D"/>
    <w:rsid w:val="50F1C794"/>
    <w:rsid w:val="50F2B6DB"/>
    <w:rsid w:val="50F31AA7"/>
    <w:rsid w:val="50F3A35E"/>
    <w:rsid w:val="50F46D41"/>
    <w:rsid w:val="50F4B717"/>
    <w:rsid w:val="50F6F078"/>
    <w:rsid w:val="50FA1802"/>
    <w:rsid w:val="50FA388D"/>
    <w:rsid w:val="50FB2DFB"/>
    <w:rsid w:val="50FB90F0"/>
    <w:rsid w:val="50FC5BB4"/>
    <w:rsid w:val="50FC9A34"/>
    <w:rsid w:val="50FE2C98"/>
    <w:rsid w:val="50FF8C19"/>
    <w:rsid w:val="51083394"/>
    <w:rsid w:val="510A559C"/>
    <w:rsid w:val="510AE0DD"/>
    <w:rsid w:val="510F09DF"/>
    <w:rsid w:val="51101BB6"/>
    <w:rsid w:val="5111D255"/>
    <w:rsid w:val="5112FD9B"/>
    <w:rsid w:val="51144F6A"/>
    <w:rsid w:val="511704AC"/>
    <w:rsid w:val="511705D7"/>
    <w:rsid w:val="511864B7"/>
    <w:rsid w:val="51193745"/>
    <w:rsid w:val="511C9E4F"/>
    <w:rsid w:val="511D9516"/>
    <w:rsid w:val="511DDE8C"/>
    <w:rsid w:val="5121EA82"/>
    <w:rsid w:val="5124C3A6"/>
    <w:rsid w:val="5124D0DD"/>
    <w:rsid w:val="5128C515"/>
    <w:rsid w:val="5128DAC6"/>
    <w:rsid w:val="5129EC6F"/>
    <w:rsid w:val="512A241E"/>
    <w:rsid w:val="512A80C7"/>
    <w:rsid w:val="512EDADD"/>
    <w:rsid w:val="51306F11"/>
    <w:rsid w:val="513073EF"/>
    <w:rsid w:val="5130AE1A"/>
    <w:rsid w:val="513152BB"/>
    <w:rsid w:val="51319992"/>
    <w:rsid w:val="51339233"/>
    <w:rsid w:val="51352512"/>
    <w:rsid w:val="5135D14F"/>
    <w:rsid w:val="5136F031"/>
    <w:rsid w:val="513800EC"/>
    <w:rsid w:val="513B7AC2"/>
    <w:rsid w:val="513C1E98"/>
    <w:rsid w:val="513D6DA4"/>
    <w:rsid w:val="513F5A42"/>
    <w:rsid w:val="514095FF"/>
    <w:rsid w:val="5142EE41"/>
    <w:rsid w:val="5143ACF8"/>
    <w:rsid w:val="51461340"/>
    <w:rsid w:val="51470E35"/>
    <w:rsid w:val="514761B8"/>
    <w:rsid w:val="51482D7A"/>
    <w:rsid w:val="5148E4A9"/>
    <w:rsid w:val="5149991E"/>
    <w:rsid w:val="514DFEE9"/>
    <w:rsid w:val="514F6BCD"/>
    <w:rsid w:val="515399AC"/>
    <w:rsid w:val="5159480D"/>
    <w:rsid w:val="5159AFB4"/>
    <w:rsid w:val="515D8724"/>
    <w:rsid w:val="515EA8B0"/>
    <w:rsid w:val="515F2231"/>
    <w:rsid w:val="515F3AFC"/>
    <w:rsid w:val="515F7DF5"/>
    <w:rsid w:val="5161DBAD"/>
    <w:rsid w:val="51640CE3"/>
    <w:rsid w:val="5164AEE6"/>
    <w:rsid w:val="5165CCB3"/>
    <w:rsid w:val="51668508"/>
    <w:rsid w:val="51669300"/>
    <w:rsid w:val="516843D6"/>
    <w:rsid w:val="516B5B3D"/>
    <w:rsid w:val="516F2178"/>
    <w:rsid w:val="516FAB07"/>
    <w:rsid w:val="516FDD06"/>
    <w:rsid w:val="5170197D"/>
    <w:rsid w:val="51703DDE"/>
    <w:rsid w:val="51755EE4"/>
    <w:rsid w:val="5177ED67"/>
    <w:rsid w:val="517901F3"/>
    <w:rsid w:val="51795D30"/>
    <w:rsid w:val="5179E3A7"/>
    <w:rsid w:val="517A32AB"/>
    <w:rsid w:val="517B389B"/>
    <w:rsid w:val="517D9771"/>
    <w:rsid w:val="517ECD89"/>
    <w:rsid w:val="517F8B4F"/>
    <w:rsid w:val="518064D5"/>
    <w:rsid w:val="5181D52D"/>
    <w:rsid w:val="5183BFDE"/>
    <w:rsid w:val="51848CF0"/>
    <w:rsid w:val="5185B642"/>
    <w:rsid w:val="51866BDF"/>
    <w:rsid w:val="5187BE5F"/>
    <w:rsid w:val="518CA349"/>
    <w:rsid w:val="518D0741"/>
    <w:rsid w:val="518EA118"/>
    <w:rsid w:val="518EC620"/>
    <w:rsid w:val="518F520E"/>
    <w:rsid w:val="5190335B"/>
    <w:rsid w:val="51912EAD"/>
    <w:rsid w:val="51914DBE"/>
    <w:rsid w:val="519237C6"/>
    <w:rsid w:val="51938AC4"/>
    <w:rsid w:val="519729F0"/>
    <w:rsid w:val="51978425"/>
    <w:rsid w:val="519952A5"/>
    <w:rsid w:val="51995EEC"/>
    <w:rsid w:val="51A01B07"/>
    <w:rsid w:val="51A08626"/>
    <w:rsid w:val="51A21B16"/>
    <w:rsid w:val="51A2D85B"/>
    <w:rsid w:val="51A4630C"/>
    <w:rsid w:val="51A726AF"/>
    <w:rsid w:val="51A74818"/>
    <w:rsid w:val="51A76548"/>
    <w:rsid w:val="51A9C647"/>
    <w:rsid w:val="51AA0B7B"/>
    <w:rsid w:val="51AA58E0"/>
    <w:rsid w:val="51AA7F3A"/>
    <w:rsid w:val="51AA97CC"/>
    <w:rsid w:val="51AC2300"/>
    <w:rsid w:val="51AC75E4"/>
    <w:rsid w:val="51AE2BB6"/>
    <w:rsid w:val="51B03863"/>
    <w:rsid w:val="51B039CB"/>
    <w:rsid w:val="51B06680"/>
    <w:rsid w:val="51B175AD"/>
    <w:rsid w:val="51B1C729"/>
    <w:rsid w:val="51B254FE"/>
    <w:rsid w:val="51B25744"/>
    <w:rsid w:val="51B2DB5D"/>
    <w:rsid w:val="51B4ADDF"/>
    <w:rsid w:val="51B88C35"/>
    <w:rsid w:val="51BA3026"/>
    <w:rsid w:val="51BA9FA4"/>
    <w:rsid w:val="51BB8A15"/>
    <w:rsid w:val="51BC21F6"/>
    <w:rsid w:val="51BC8B33"/>
    <w:rsid w:val="51BD79A0"/>
    <w:rsid w:val="51BDB863"/>
    <w:rsid w:val="51BECE17"/>
    <w:rsid w:val="51BFB32C"/>
    <w:rsid w:val="51BFE053"/>
    <w:rsid w:val="51C1442A"/>
    <w:rsid w:val="51C1962B"/>
    <w:rsid w:val="51C27432"/>
    <w:rsid w:val="51C3377F"/>
    <w:rsid w:val="51C3BC41"/>
    <w:rsid w:val="51C52F3F"/>
    <w:rsid w:val="51C903A5"/>
    <w:rsid w:val="51CA63D2"/>
    <w:rsid w:val="51CBAC15"/>
    <w:rsid w:val="51CDF33A"/>
    <w:rsid w:val="51CE669C"/>
    <w:rsid w:val="51D09575"/>
    <w:rsid w:val="51D1DB0B"/>
    <w:rsid w:val="51D27F10"/>
    <w:rsid w:val="51D313E1"/>
    <w:rsid w:val="51D51B6C"/>
    <w:rsid w:val="51D5481F"/>
    <w:rsid w:val="51D54C12"/>
    <w:rsid w:val="51D5B0C6"/>
    <w:rsid w:val="51D5E4EA"/>
    <w:rsid w:val="51D759A6"/>
    <w:rsid w:val="51D876AA"/>
    <w:rsid w:val="51D88131"/>
    <w:rsid w:val="51D8C72D"/>
    <w:rsid w:val="51DA6ABB"/>
    <w:rsid w:val="51DCC780"/>
    <w:rsid w:val="51DE210B"/>
    <w:rsid w:val="51DF4E93"/>
    <w:rsid w:val="51E00E91"/>
    <w:rsid w:val="51E13224"/>
    <w:rsid w:val="51E16D88"/>
    <w:rsid w:val="51E17455"/>
    <w:rsid w:val="51E56165"/>
    <w:rsid w:val="51E5669A"/>
    <w:rsid w:val="51E6448E"/>
    <w:rsid w:val="51E6B892"/>
    <w:rsid w:val="51E9591D"/>
    <w:rsid w:val="51E99ABF"/>
    <w:rsid w:val="51EAB61B"/>
    <w:rsid w:val="51EC7BF6"/>
    <w:rsid w:val="51EF598D"/>
    <w:rsid w:val="51F02B34"/>
    <w:rsid w:val="51F47DFB"/>
    <w:rsid w:val="51F56E45"/>
    <w:rsid w:val="51F77A12"/>
    <w:rsid w:val="51F78F05"/>
    <w:rsid w:val="51F84878"/>
    <w:rsid w:val="51F87733"/>
    <w:rsid w:val="51F8EB7F"/>
    <w:rsid w:val="51F9FE6C"/>
    <w:rsid w:val="51FB1758"/>
    <w:rsid w:val="51FC1D3B"/>
    <w:rsid w:val="51FC20CD"/>
    <w:rsid w:val="51FD4118"/>
    <w:rsid w:val="52012006"/>
    <w:rsid w:val="5201FC67"/>
    <w:rsid w:val="52051818"/>
    <w:rsid w:val="520578E3"/>
    <w:rsid w:val="5206343A"/>
    <w:rsid w:val="5206FB1F"/>
    <w:rsid w:val="520A7619"/>
    <w:rsid w:val="520AA003"/>
    <w:rsid w:val="520CB00E"/>
    <w:rsid w:val="520EBBA7"/>
    <w:rsid w:val="5210145E"/>
    <w:rsid w:val="52108279"/>
    <w:rsid w:val="5214B995"/>
    <w:rsid w:val="52151D31"/>
    <w:rsid w:val="5215D253"/>
    <w:rsid w:val="5215DF4E"/>
    <w:rsid w:val="52162389"/>
    <w:rsid w:val="5216D00C"/>
    <w:rsid w:val="5217A22D"/>
    <w:rsid w:val="5217EE5D"/>
    <w:rsid w:val="521B25CE"/>
    <w:rsid w:val="521DE937"/>
    <w:rsid w:val="52211BE4"/>
    <w:rsid w:val="52215690"/>
    <w:rsid w:val="5222300F"/>
    <w:rsid w:val="52236856"/>
    <w:rsid w:val="52250174"/>
    <w:rsid w:val="52271802"/>
    <w:rsid w:val="5228A6D9"/>
    <w:rsid w:val="5228FFD4"/>
    <w:rsid w:val="52297DCA"/>
    <w:rsid w:val="522A2DE2"/>
    <w:rsid w:val="522A4361"/>
    <w:rsid w:val="522AB8F3"/>
    <w:rsid w:val="522BE7D6"/>
    <w:rsid w:val="522E35C7"/>
    <w:rsid w:val="522F9ABA"/>
    <w:rsid w:val="5230CD86"/>
    <w:rsid w:val="52318517"/>
    <w:rsid w:val="52323838"/>
    <w:rsid w:val="523459DB"/>
    <w:rsid w:val="5234C5B7"/>
    <w:rsid w:val="52351538"/>
    <w:rsid w:val="523946C6"/>
    <w:rsid w:val="523A100E"/>
    <w:rsid w:val="523ABA1C"/>
    <w:rsid w:val="5243B117"/>
    <w:rsid w:val="5246C6E7"/>
    <w:rsid w:val="5246CC3E"/>
    <w:rsid w:val="524727A4"/>
    <w:rsid w:val="5247E2A5"/>
    <w:rsid w:val="5249CAB8"/>
    <w:rsid w:val="524A60B0"/>
    <w:rsid w:val="524B0926"/>
    <w:rsid w:val="524C0169"/>
    <w:rsid w:val="524CD806"/>
    <w:rsid w:val="524F7745"/>
    <w:rsid w:val="52500EFE"/>
    <w:rsid w:val="525010CF"/>
    <w:rsid w:val="5250328B"/>
    <w:rsid w:val="52504884"/>
    <w:rsid w:val="52511016"/>
    <w:rsid w:val="5251D1B6"/>
    <w:rsid w:val="5254F7C1"/>
    <w:rsid w:val="525532E6"/>
    <w:rsid w:val="52559962"/>
    <w:rsid w:val="52564878"/>
    <w:rsid w:val="52579C42"/>
    <w:rsid w:val="525A30A4"/>
    <w:rsid w:val="525A52D4"/>
    <w:rsid w:val="525BD2F8"/>
    <w:rsid w:val="525BF3E8"/>
    <w:rsid w:val="525CF3F0"/>
    <w:rsid w:val="525D3B47"/>
    <w:rsid w:val="525E2B05"/>
    <w:rsid w:val="525F9471"/>
    <w:rsid w:val="525FAA99"/>
    <w:rsid w:val="52600010"/>
    <w:rsid w:val="52643936"/>
    <w:rsid w:val="5264817C"/>
    <w:rsid w:val="52674459"/>
    <w:rsid w:val="52681C7B"/>
    <w:rsid w:val="52685D94"/>
    <w:rsid w:val="5268C020"/>
    <w:rsid w:val="526A16FA"/>
    <w:rsid w:val="526AD102"/>
    <w:rsid w:val="526B8AE1"/>
    <w:rsid w:val="526C3047"/>
    <w:rsid w:val="526CBBA7"/>
    <w:rsid w:val="526D0CC5"/>
    <w:rsid w:val="526DC86B"/>
    <w:rsid w:val="526E185E"/>
    <w:rsid w:val="526EA388"/>
    <w:rsid w:val="526F75E2"/>
    <w:rsid w:val="52710E41"/>
    <w:rsid w:val="52713543"/>
    <w:rsid w:val="52732262"/>
    <w:rsid w:val="5273382B"/>
    <w:rsid w:val="5273482B"/>
    <w:rsid w:val="5275CFC4"/>
    <w:rsid w:val="52788364"/>
    <w:rsid w:val="527895F1"/>
    <w:rsid w:val="527AD696"/>
    <w:rsid w:val="527B8711"/>
    <w:rsid w:val="527EBDB3"/>
    <w:rsid w:val="527F17B7"/>
    <w:rsid w:val="527F48E5"/>
    <w:rsid w:val="5283A505"/>
    <w:rsid w:val="5283EBDC"/>
    <w:rsid w:val="52848123"/>
    <w:rsid w:val="52848132"/>
    <w:rsid w:val="52849C29"/>
    <w:rsid w:val="5287AE01"/>
    <w:rsid w:val="52884244"/>
    <w:rsid w:val="5289FF4C"/>
    <w:rsid w:val="528B1714"/>
    <w:rsid w:val="528B3370"/>
    <w:rsid w:val="528CA8A2"/>
    <w:rsid w:val="528CC804"/>
    <w:rsid w:val="528DAC81"/>
    <w:rsid w:val="528DC677"/>
    <w:rsid w:val="528F1B28"/>
    <w:rsid w:val="529074F1"/>
    <w:rsid w:val="5291D0E7"/>
    <w:rsid w:val="52944D46"/>
    <w:rsid w:val="529652B6"/>
    <w:rsid w:val="5297CFB8"/>
    <w:rsid w:val="5298E4F0"/>
    <w:rsid w:val="52991147"/>
    <w:rsid w:val="529A60EA"/>
    <w:rsid w:val="529C13F2"/>
    <w:rsid w:val="529C8B0D"/>
    <w:rsid w:val="529D9174"/>
    <w:rsid w:val="529EA98D"/>
    <w:rsid w:val="529F6F84"/>
    <w:rsid w:val="52A0E340"/>
    <w:rsid w:val="52A326CF"/>
    <w:rsid w:val="52A36529"/>
    <w:rsid w:val="52A9CF96"/>
    <w:rsid w:val="52ADEBB1"/>
    <w:rsid w:val="52AECDFC"/>
    <w:rsid w:val="52B47D2D"/>
    <w:rsid w:val="52BB8EBB"/>
    <w:rsid w:val="52BDF2CE"/>
    <w:rsid w:val="52BF39B2"/>
    <w:rsid w:val="52C0C501"/>
    <w:rsid w:val="52C0CD0E"/>
    <w:rsid w:val="52C2059B"/>
    <w:rsid w:val="52C2C666"/>
    <w:rsid w:val="52C2CC69"/>
    <w:rsid w:val="52C4EF62"/>
    <w:rsid w:val="52C60C07"/>
    <w:rsid w:val="52C77159"/>
    <w:rsid w:val="52C7D267"/>
    <w:rsid w:val="52C85585"/>
    <w:rsid w:val="52C9CE08"/>
    <w:rsid w:val="52CA52FB"/>
    <w:rsid w:val="52CAEF35"/>
    <w:rsid w:val="52CC4B79"/>
    <w:rsid w:val="52CCEC7D"/>
    <w:rsid w:val="52CED069"/>
    <w:rsid w:val="52CF017A"/>
    <w:rsid w:val="52CFA4DC"/>
    <w:rsid w:val="52D02D25"/>
    <w:rsid w:val="52D05B3F"/>
    <w:rsid w:val="52D7B93A"/>
    <w:rsid w:val="52D990A7"/>
    <w:rsid w:val="52DB7704"/>
    <w:rsid w:val="52DFE89B"/>
    <w:rsid w:val="52E03659"/>
    <w:rsid w:val="52E8F5B0"/>
    <w:rsid w:val="52E8FB52"/>
    <w:rsid w:val="52E91A9A"/>
    <w:rsid w:val="52EA3516"/>
    <w:rsid w:val="52F12655"/>
    <w:rsid w:val="52F19295"/>
    <w:rsid w:val="52F221B2"/>
    <w:rsid w:val="52F4E422"/>
    <w:rsid w:val="52F6AD7B"/>
    <w:rsid w:val="52F889C5"/>
    <w:rsid w:val="52FAF725"/>
    <w:rsid w:val="52FB9B85"/>
    <w:rsid w:val="52FB9C24"/>
    <w:rsid w:val="52FF0AE7"/>
    <w:rsid w:val="52FFF3AB"/>
    <w:rsid w:val="5303F896"/>
    <w:rsid w:val="53074023"/>
    <w:rsid w:val="530943D4"/>
    <w:rsid w:val="530AD8CE"/>
    <w:rsid w:val="530BC4F6"/>
    <w:rsid w:val="530D4E3F"/>
    <w:rsid w:val="530D667A"/>
    <w:rsid w:val="530DB0F1"/>
    <w:rsid w:val="530E56C1"/>
    <w:rsid w:val="530E9070"/>
    <w:rsid w:val="530F73CE"/>
    <w:rsid w:val="5311E63C"/>
    <w:rsid w:val="5312F5C3"/>
    <w:rsid w:val="5314F7C4"/>
    <w:rsid w:val="53160096"/>
    <w:rsid w:val="53160659"/>
    <w:rsid w:val="5316F87A"/>
    <w:rsid w:val="53189BF1"/>
    <w:rsid w:val="531904D4"/>
    <w:rsid w:val="53196A40"/>
    <w:rsid w:val="531A2EEC"/>
    <w:rsid w:val="531ABCA3"/>
    <w:rsid w:val="531F2522"/>
    <w:rsid w:val="5320263B"/>
    <w:rsid w:val="5321C646"/>
    <w:rsid w:val="5321F0A4"/>
    <w:rsid w:val="53244823"/>
    <w:rsid w:val="53267434"/>
    <w:rsid w:val="53298B0E"/>
    <w:rsid w:val="532A9206"/>
    <w:rsid w:val="532D8DE1"/>
    <w:rsid w:val="532E4278"/>
    <w:rsid w:val="532EEE36"/>
    <w:rsid w:val="532FF1D9"/>
    <w:rsid w:val="5335BFA3"/>
    <w:rsid w:val="5335ED8A"/>
    <w:rsid w:val="533665BD"/>
    <w:rsid w:val="533839B4"/>
    <w:rsid w:val="5338E555"/>
    <w:rsid w:val="53396FD4"/>
    <w:rsid w:val="5339E772"/>
    <w:rsid w:val="533AAA35"/>
    <w:rsid w:val="533D0E88"/>
    <w:rsid w:val="533D6EB3"/>
    <w:rsid w:val="533D9B25"/>
    <w:rsid w:val="533E5EBD"/>
    <w:rsid w:val="5340ED29"/>
    <w:rsid w:val="53420726"/>
    <w:rsid w:val="5344C1E3"/>
    <w:rsid w:val="5344C8C0"/>
    <w:rsid w:val="53468FF5"/>
    <w:rsid w:val="5346CA7F"/>
    <w:rsid w:val="53473307"/>
    <w:rsid w:val="5347A4D6"/>
    <w:rsid w:val="53486C36"/>
    <w:rsid w:val="53488D7A"/>
    <w:rsid w:val="534A2626"/>
    <w:rsid w:val="534B4D17"/>
    <w:rsid w:val="534C11CD"/>
    <w:rsid w:val="534C8B3F"/>
    <w:rsid w:val="534CCC98"/>
    <w:rsid w:val="534DD131"/>
    <w:rsid w:val="535023AB"/>
    <w:rsid w:val="53510CCD"/>
    <w:rsid w:val="53540AF8"/>
    <w:rsid w:val="5355492C"/>
    <w:rsid w:val="5356EBE0"/>
    <w:rsid w:val="5358A43A"/>
    <w:rsid w:val="5359A38A"/>
    <w:rsid w:val="535C4AD0"/>
    <w:rsid w:val="535F07E2"/>
    <w:rsid w:val="53623A77"/>
    <w:rsid w:val="5363B318"/>
    <w:rsid w:val="53642834"/>
    <w:rsid w:val="536445DF"/>
    <w:rsid w:val="5365E2B5"/>
    <w:rsid w:val="5366B994"/>
    <w:rsid w:val="5368DAA9"/>
    <w:rsid w:val="536A5805"/>
    <w:rsid w:val="536AD7E3"/>
    <w:rsid w:val="536BEEA2"/>
    <w:rsid w:val="536EEE60"/>
    <w:rsid w:val="536F5083"/>
    <w:rsid w:val="5374AE27"/>
    <w:rsid w:val="5374B103"/>
    <w:rsid w:val="537719E3"/>
    <w:rsid w:val="537ABBED"/>
    <w:rsid w:val="537B5413"/>
    <w:rsid w:val="537C2454"/>
    <w:rsid w:val="537C88E8"/>
    <w:rsid w:val="537E09D8"/>
    <w:rsid w:val="53830EA1"/>
    <w:rsid w:val="53834DEA"/>
    <w:rsid w:val="538542EC"/>
    <w:rsid w:val="5386C595"/>
    <w:rsid w:val="5387C516"/>
    <w:rsid w:val="5387E234"/>
    <w:rsid w:val="5387E6EE"/>
    <w:rsid w:val="5389378B"/>
    <w:rsid w:val="5389B558"/>
    <w:rsid w:val="538AA7C5"/>
    <w:rsid w:val="538DF21B"/>
    <w:rsid w:val="538FAE2A"/>
    <w:rsid w:val="539335E3"/>
    <w:rsid w:val="5394B0F5"/>
    <w:rsid w:val="5397984F"/>
    <w:rsid w:val="539860CF"/>
    <w:rsid w:val="53987267"/>
    <w:rsid w:val="53989435"/>
    <w:rsid w:val="5398B917"/>
    <w:rsid w:val="5398F32C"/>
    <w:rsid w:val="539962A4"/>
    <w:rsid w:val="539A103D"/>
    <w:rsid w:val="539CECB4"/>
    <w:rsid w:val="539E590F"/>
    <w:rsid w:val="539F153F"/>
    <w:rsid w:val="539FB483"/>
    <w:rsid w:val="53A275D4"/>
    <w:rsid w:val="53A52A82"/>
    <w:rsid w:val="53A58320"/>
    <w:rsid w:val="53A64968"/>
    <w:rsid w:val="53A67C7E"/>
    <w:rsid w:val="53A6EDE5"/>
    <w:rsid w:val="53A7C3AC"/>
    <w:rsid w:val="53A88334"/>
    <w:rsid w:val="53AAD18E"/>
    <w:rsid w:val="53ABE7EB"/>
    <w:rsid w:val="53B03F5D"/>
    <w:rsid w:val="53B27CC6"/>
    <w:rsid w:val="53B39C71"/>
    <w:rsid w:val="53B53EA2"/>
    <w:rsid w:val="53B67B1A"/>
    <w:rsid w:val="53B84EF8"/>
    <w:rsid w:val="53B9BA1E"/>
    <w:rsid w:val="53BA28D7"/>
    <w:rsid w:val="53BE79E1"/>
    <w:rsid w:val="53BFBB8B"/>
    <w:rsid w:val="53C047C7"/>
    <w:rsid w:val="53C04DAD"/>
    <w:rsid w:val="53C43D7F"/>
    <w:rsid w:val="53C57E4D"/>
    <w:rsid w:val="53C69AB8"/>
    <w:rsid w:val="53C84E7C"/>
    <w:rsid w:val="53C856EC"/>
    <w:rsid w:val="53CA6B55"/>
    <w:rsid w:val="53CAF12E"/>
    <w:rsid w:val="53CBDCF6"/>
    <w:rsid w:val="53CE1F3D"/>
    <w:rsid w:val="53CF6954"/>
    <w:rsid w:val="53D1122B"/>
    <w:rsid w:val="53D1851A"/>
    <w:rsid w:val="53D20251"/>
    <w:rsid w:val="53D22C99"/>
    <w:rsid w:val="53D3D582"/>
    <w:rsid w:val="53D44924"/>
    <w:rsid w:val="53D4DEB4"/>
    <w:rsid w:val="53D6B896"/>
    <w:rsid w:val="53D7642C"/>
    <w:rsid w:val="53D7B11D"/>
    <w:rsid w:val="53D9F7AA"/>
    <w:rsid w:val="53DD6FAA"/>
    <w:rsid w:val="53DDA341"/>
    <w:rsid w:val="53DDD33F"/>
    <w:rsid w:val="53DDE2D7"/>
    <w:rsid w:val="53DE6897"/>
    <w:rsid w:val="53DF7694"/>
    <w:rsid w:val="53E60A6D"/>
    <w:rsid w:val="53E7893A"/>
    <w:rsid w:val="53E9CDB8"/>
    <w:rsid w:val="53EB5D7F"/>
    <w:rsid w:val="53EDAF52"/>
    <w:rsid w:val="53EEA33A"/>
    <w:rsid w:val="53F104C1"/>
    <w:rsid w:val="53F210FD"/>
    <w:rsid w:val="53F3CA76"/>
    <w:rsid w:val="53F76D0F"/>
    <w:rsid w:val="53F77BCB"/>
    <w:rsid w:val="53F9F389"/>
    <w:rsid w:val="53FC96C8"/>
    <w:rsid w:val="53FCD78B"/>
    <w:rsid w:val="53FE1CDB"/>
    <w:rsid w:val="5401BD92"/>
    <w:rsid w:val="5401EA41"/>
    <w:rsid w:val="54033BF6"/>
    <w:rsid w:val="5403F240"/>
    <w:rsid w:val="5403FEC0"/>
    <w:rsid w:val="540557E8"/>
    <w:rsid w:val="5406D4C3"/>
    <w:rsid w:val="5406E3DE"/>
    <w:rsid w:val="54079597"/>
    <w:rsid w:val="54080952"/>
    <w:rsid w:val="540998CC"/>
    <w:rsid w:val="540B869F"/>
    <w:rsid w:val="540BB0C1"/>
    <w:rsid w:val="5410FB17"/>
    <w:rsid w:val="5411A097"/>
    <w:rsid w:val="54140F19"/>
    <w:rsid w:val="5414FF96"/>
    <w:rsid w:val="541614C1"/>
    <w:rsid w:val="54167EDF"/>
    <w:rsid w:val="541A5B5F"/>
    <w:rsid w:val="541BD395"/>
    <w:rsid w:val="541C7122"/>
    <w:rsid w:val="541D75ED"/>
    <w:rsid w:val="541E5A5C"/>
    <w:rsid w:val="541EF595"/>
    <w:rsid w:val="542038E2"/>
    <w:rsid w:val="54240C47"/>
    <w:rsid w:val="542A4500"/>
    <w:rsid w:val="542ABE94"/>
    <w:rsid w:val="542ADA7F"/>
    <w:rsid w:val="542B6C5F"/>
    <w:rsid w:val="542EF0CE"/>
    <w:rsid w:val="543126BB"/>
    <w:rsid w:val="54323610"/>
    <w:rsid w:val="543260B0"/>
    <w:rsid w:val="5432B4C4"/>
    <w:rsid w:val="5433FEBC"/>
    <w:rsid w:val="5438470E"/>
    <w:rsid w:val="5438B0A0"/>
    <w:rsid w:val="54391869"/>
    <w:rsid w:val="543A959E"/>
    <w:rsid w:val="543D14FD"/>
    <w:rsid w:val="543E2D62"/>
    <w:rsid w:val="543EDA02"/>
    <w:rsid w:val="543F00BE"/>
    <w:rsid w:val="5440D110"/>
    <w:rsid w:val="54415C4F"/>
    <w:rsid w:val="5443740B"/>
    <w:rsid w:val="5443A1A7"/>
    <w:rsid w:val="544474F7"/>
    <w:rsid w:val="54454645"/>
    <w:rsid w:val="54476074"/>
    <w:rsid w:val="54485308"/>
    <w:rsid w:val="5448E8C9"/>
    <w:rsid w:val="5448EAC2"/>
    <w:rsid w:val="5449BA95"/>
    <w:rsid w:val="544B9E92"/>
    <w:rsid w:val="544C0566"/>
    <w:rsid w:val="544CEF9D"/>
    <w:rsid w:val="544DA846"/>
    <w:rsid w:val="544E4DCB"/>
    <w:rsid w:val="544F90EF"/>
    <w:rsid w:val="544FEAF9"/>
    <w:rsid w:val="5452487D"/>
    <w:rsid w:val="5452515F"/>
    <w:rsid w:val="5453C2FB"/>
    <w:rsid w:val="5454FEFA"/>
    <w:rsid w:val="54576EA5"/>
    <w:rsid w:val="5459C9CB"/>
    <w:rsid w:val="545B91BC"/>
    <w:rsid w:val="545C39BB"/>
    <w:rsid w:val="545C6738"/>
    <w:rsid w:val="545EA2B4"/>
    <w:rsid w:val="545ED94D"/>
    <w:rsid w:val="5461DC68"/>
    <w:rsid w:val="54623280"/>
    <w:rsid w:val="546AEC02"/>
    <w:rsid w:val="546CC48E"/>
    <w:rsid w:val="547100E3"/>
    <w:rsid w:val="547126FF"/>
    <w:rsid w:val="5471F6AD"/>
    <w:rsid w:val="5473709F"/>
    <w:rsid w:val="54747F12"/>
    <w:rsid w:val="5474B334"/>
    <w:rsid w:val="5475B2D3"/>
    <w:rsid w:val="5476546E"/>
    <w:rsid w:val="5476FF75"/>
    <w:rsid w:val="5477CE88"/>
    <w:rsid w:val="54789559"/>
    <w:rsid w:val="547A877A"/>
    <w:rsid w:val="547AB645"/>
    <w:rsid w:val="547AB9A1"/>
    <w:rsid w:val="547B5BD4"/>
    <w:rsid w:val="54825FAE"/>
    <w:rsid w:val="5482BDBC"/>
    <w:rsid w:val="548520E6"/>
    <w:rsid w:val="548907AE"/>
    <w:rsid w:val="5489446A"/>
    <w:rsid w:val="54897EBB"/>
    <w:rsid w:val="548A697E"/>
    <w:rsid w:val="548DDF9F"/>
    <w:rsid w:val="548EA065"/>
    <w:rsid w:val="549017B3"/>
    <w:rsid w:val="5490A527"/>
    <w:rsid w:val="5490B234"/>
    <w:rsid w:val="5490F1CB"/>
    <w:rsid w:val="5494357C"/>
    <w:rsid w:val="5496B6C5"/>
    <w:rsid w:val="54991477"/>
    <w:rsid w:val="549D8251"/>
    <w:rsid w:val="549E4FC0"/>
    <w:rsid w:val="54A27083"/>
    <w:rsid w:val="54A3373B"/>
    <w:rsid w:val="54A41156"/>
    <w:rsid w:val="54A5BA1D"/>
    <w:rsid w:val="54A718CD"/>
    <w:rsid w:val="54ADAE02"/>
    <w:rsid w:val="54AFDB64"/>
    <w:rsid w:val="54B13067"/>
    <w:rsid w:val="54B2954E"/>
    <w:rsid w:val="54B2F73B"/>
    <w:rsid w:val="54B3E44E"/>
    <w:rsid w:val="54B4CFD3"/>
    <w:rsid w:val="54B4F886"/>
    <w:rsid w:val="54BAAE68"/>
    <w:rsid w:val="54BC4701"/>
    <w:rsid w:val="54BD369C"/>
    <w:rsid w:val="54BD999B"/>
    <w:rsid w:val="54BE033C"/>
    <w:rsid w:val="54BE8DFF"/>
    <w:rsid w:val="54BF8A85"/>
    <w:rsid w:val="54C0180B"/>
    <w:rsid w:val="54C103AD"/>
    <w:rsid w:val="54C1372B"/>
    <w:rsid w:val="54C23426"/>
    <w:rsid w:val="54C31E93"/>
    <w:rsid w:val="54C3EE59"/>
    <w:rsid w:val="54C41692"/>
    <w:rsid w:val="54C4440B"/>
    <w:rsid w:val="54C67A47"/>
    <w:rsid w:val="54CAE883"/>
    <w:rsid w:val="54CD47CC"/>
    <w:rsid w:val="54CF0A6C"/>
    <w:rsid w:val="54CF1736"/>
    <w:rsid w:val="54D386AA"/>
    <w:rsid w:val="54D43A30"/>
    <w:rsid w:val="54D57339"/>
    <w:rsid w:val="54D9C2B0"/>
    <w:rsid w:val="54DA76B3"/>
    <w:rsid w:val="54DA9F29"/>
    <w:rsid w:val="54DFBDE8"/>
    <w:rsid w:val="54DFE3A0"/>
    <w:rsid w:val="54E01CE7"/>
    <w:rsid w:val="54E0F5D6"/>
    <w:rsid w:val="54E3A76E"/>
    <w:rsid w:val="54E4ABEE"/>
    <w:rsid w:val="54E4CE62"/>
    <w:rsid w:val="54E84604"/>
    <w:rsid w:val="54E88B58"/>
    <w:rsid w:val="54EDBB51"/>
    <w:rsid w:val="54F00967"/>
    <w:rsid w:val="54F33356"/>
    <w:rsid w:val="54F3578E"/>
    <w:rsid w:val="54F4D4A6"/>
    <w:rsid w:val="54F5F125"/>
    <w:rsid w:val="54F89099"/>
    <w:rsid w:val="54F97652"/>
    <w:rsid w:val="54FABDF2"/>
    <w:rsid w:val="54FCAADD"/>
    <w:rsid w:val="54FCCF57"/>
    <w:rsid w:val="54FE0D21"/>
    <w:rsid w:val="54FEA54E"/>
    <w:rsid w:val="54FF3683"/>
    <w:rsid w:val="5500D2FB"/>
    <w:rsid w:val="5501426C"/>
    <w:rsid w:val="55014E57"/>
    <w:rsid w:val="55027EB0"/>
    <w:rsid w:val="5503AB04"/>
    <w:rsid w:val="5504105F"/>
    <w:rsid w:val="55048B43"/>
    <w:rsid w:val="5505ABB8"/>
    <w:rsid w:val="5505C9DA"/>
    <w:rsid w:val="55065F93"/>
    <w:rsid w:val="5506AA20"/>
    <w:rsid w:val="5507540B"/>
    <w:rsid w:val="550776F0"/>
    <w:rsid w:val="5508DC65"/>
    <w:rsid w:val="550A2E64"/>
    <w:rsid w:val="550B6DED"/>
    <w:rsid w:val="550C8467"/>
    <w:rsid w:val="550F2D13"/>
    <w:rsid w:val="55103653"/>
    <w:rsid w:val="55122B6B"/>
    <w:rsid w:val="5513D94D"/>
    <w:rsid w:val="5513EFAC"/>
    <w:rsid w:val="551579FE"/>
    <w:rsid w:val="5516B678"/>
    <w:rsid w:val="55182D43"/>
    <w:rsid w:val="5521BFC6"/>
    <w:rsid w:val="552492D8"/>
    <w:rsid w:val="5524A5E3"/>
    <w:rsid w:val="5524BCAC"/>
    <w:rsid w:val="5524D2E6"/>
    <w:rsid w:val="55250725"/>
    <w:rsid w:val="55254AC3"/>
    <w:rsid w:val="5525CB21"/>
    <w:rsid w:val="55298BFB"/>
    <w:rsid w:val="552DEA85"/>
    <w:rsid w:val="552E5CE9"/>
    <w:rsid w:val="552EC17F"/>
    <w:rsid w:val="55304535"/>
    <w:rsid w:val="55314549"/>
    <w:rsid w:val="55328457"/>
    <w:rsid w:val="55369120"/>
    <w:rsid w:val="5536EDFF"/>
    <w:rsid w:val="5539AEEF"/>
    <w:rsid w:val="553A358C"/>
    <w:rsid w:val="553A5199"/>
    <w:rsid w:val="553C58C4"/>
    <w:rsid w:val="553F5210"/>
    <w:rsid w:val="55414A9D"/>
    <w:rsid w:val="55415F69"/>
    <w:rsid w:val="55419383"/>
    <w:rsid w:val="5547994C"/>
    <w:rsid w:val="554AAD58"/>
    <w:rsid w:val="554B17F4"/>
    <w:rsid w:val="554D152E"/>
    <w:rsid w:val="5550E495"/>
    <w:rsid w:val="55513648"/>
    <w:rsid w:val="555187CC"/>
    <w:rsid w:val="5552ADF5"/>
    <w:rsid w:val="55543CA4"/>
    <w:rsid w:val="55551482"/>
    <w:rsid w:val="5556CA1B"/>
    <w:rsid w:val="55578DAF"/>
    <w:rsid w:val="555BFB8D"/>
    <w:rsid w:val="555C9198"/>
    <w:rsid w:val="555CF8F5"/>
    <w:rsid w:val="555EE459"/>
    <w:rsid w:val="5560067F"/>
    <w:rsid w:val="5560C2F4"/>
    <w:rsid w:val="5563FA16"/>
    <w:rsid w:val="5564B964"/>
    <w:rsid w:val="5564FEAB"/>
    <w:rsid w:val="55653332"/>
    <w:rsid w:val="5565B9FE"/>
    <w:rsid w:val="55666997"/>
    <w:rsid w:val="5566CA23"/>
    <w:rsid w:val="556803F1"/>
    <w:rsid w:val="55681A9F"/>
    <w:rsid w:val="556C620D"/>
    <w:rsid w:val="556D557B"/>
    <w:rsid w:val="556E25BD"/>
    <w:rsid w:val="556EDA6E"/>
    <w:rsid w:val="556F6297"/>
    <w:rsid w:val="55717C1D"/>
    <w:rsid w:val="55758BE2"/>
    <w:rsid w:val="5576688D"/>
    <w:rsid w:val="55772E5A"/>
    <w:rsid w:val="55773E28"/>
    <w:rsid w:val="55781299"/>
    <w:rsid w:val="5578D0FE"/>
    <w:rsid w:val="5578EB56"/>
    <w:rsid w:val="5579C5C7"/>
    <w:rsid w:val="557AF508"/>
    <w:rsid w:val="557B32BE"/>
    <w:rsid w:val="557B6F3C"/>
    <w:rsid w:val="557CA22F"/>
    <w:rsid w:val="557D8833"/>
    <w:rsid w:val="557E67A9"/>
    <w:rsid w:val="557E81F1"/>
    <w:rsid w:val="5580620A"/>
    <w:rsid w:val="5581F891"/>
    <w:rsid w:val="5586047B"/>
    <w:rsid w:val="55867116"/>
    <w:rsid w:val="5586BCAA"/>
    <w:rsid w:val="55877762"/>
    <w:rsid w:val="5587E961"/>
    <w:rsid w:val="5587FC76"/>
    <w:rsid w:val="55890D6A"/>
    <w:rsid w:val="5589C4F2"/>
    <w:rsid w:val="558E55F5"/>
    <w:rsid w:val="558E891F"/>
    <w:rsid w:val="558FDC57"/>
    <w:rsid w:val="559111CB"/>
    <w:rsid w:val="5595CBFF"/>
    <w:rsid w:val="5595EDEB"/>
    <w:rsid w:val="559654AA"/>
    <w:rsid w:val="55971C74"/>
    <w:rsid w:val="55996AB7"/>
    <w:rsid w:val="55997040"/>
    <w:rsid w:val="559AD05A"/>
    <w:rsid w:val="559CA656"/>
    <w:rsid w:val="559D7205"/>
    <w:rsid w:val="559D9B9D"/>
    <w:rsid w:val="559E7FB3"/>
    <w:rsid w:val="559FE571"/>
    <w:rsid w:val="55A19655"/>
    <w:rsid w:val="55A3375D"/>
    <w:rsid w:val="55A3E594"/>
    <w:rsid w:val="55A52027"/>
    <w:rsid w:val="55A707CF"/>
    <w:rsid w:val="55A77442"/>
    <w:rsid w:val="55A7C8D1"/>
    <w:rsid w:val="55A82D2C"/>
    <w:rsid w:val="55A9B618"/>
    <w:rsid w:val="55AA918B"/>
    <w:rsid w:val="55ACA0A9"/>
    <w:rsid w:val="55AE4CAB"/>
    <w:rsid w:val="55AF7DB3"/>
    <w:rsid w:val="55B0DEB3"/>
    <w:rsid w:val="55B1F094"/>
    <w:rsid w:val="55B3483C"/>
    <w:rsid w:val="55B3A790"/>
    <w:rsid w:val="55BBCC91"/>
    <w:rsid w:val="55BD9079"/>
    <w:rsid w:val="55BE4A7F"/>
    <w:rsid w:val="55BFD34D"/>
    <w:rsid w:val="55BFE43C"/>
    <w:rsid w:val="55C17002"/>
    <w:rsid w:val="55C24EC8"/>
    <w:rsid w:val="55C3307B"/>
    <w:rsid w:val="55C72F92"/>
    <w:rsid w:val="55C8708B"/>
    <w:rsid w:val="55C880D2"/>
    <w:rsid w:val="55CB1BC5"/>
    <w:rsid w:val="55CD1257"/>
    <w:rsid w:val="55CDACD7"/>
    <w:rsid w:val="55CF1AEC"/>
    <w:rsid w:val="55D1261B"/>
    <w:rsid w:val="55D13091"/>
    <w:rsid w:val="55D1A09D"/>
    <w:rsid w:val="55D20527"/>
    <w:rsid w:val="55D31195"/>
    <w:rsid w:val="55D4A37D"/>
    <w:rsid w:val="55D4BA17"/>
    <w:rsid w:val="55D8C0AF"/>
    <w:rsid w:val="55DA8BB7"/>
    <w:rsid w:val="55DBBC62"/>
    <w:rsid w:val="55DC0FD7"/>
    <w:rsid w:val="55DC5626"/>
    <w:rsid w:val="55DC768E"/>
    <w:rsid w:val="55DDE55D"/>
    <w:rsid w:val="55DE35B5"/>
    <w:rsid w:val="55DFD301"/>
    <w:rsid w:val="55E1118D"/>
    <w:rsid w:val="55E14FA3"/>
    <w:rsid w:val="55E17058"/>
    <w:rsid w:val="55E32EED"/>
    <w:rsid w:val="55E38DF3"/>
    <w:rsid w:val="55E4D3FA"/>
    <w:rsid w:val="55E6DF3B"/>
    <w:rsid w:val="55E7DF77"/>
    <w:rsid w:val="55E82D20"/>
    <w:rsid w:val="55E8E65A"/>
    <w:rsid w:val="55E92717"/>
    <w:rsid w:val="55E95450"/>
    <w:rsid w:val="55E9F746"/>
    <w:rsid w:val="55EA47C8"/>
    <w:rsid w:val="55EA901E"/>
    <w:rsid w:val="55EACE69"/>
    <w:rsid w:val="55EBFDB2"/>
    <w:rsid w:val="55EE5A3A"/>
    <w:rsid w:val="55EF30DE"/>
    <w:rsid w:val="55EFA632"/>
    <w:rsid w:val="55F08730"/>
    <w:rsid w:val="55F08E3B"/>
    <w:rsid w:val="55F18125"/>
    <w:rsid w:val="55F1B683"/>
    <w:rsid w:val="55F3931B"/>
    <w:rsid w:val="55F3D25B"/>
    <w:rsid w:val="55F42511"/>
    <w:rsid w:val="55F48FF3"/>
    <w:rsid w:val="55F891E3"/>
    <w:rsid w:val="55FA7328"/>
    <w:rsid w:val="55FAA43B"/>
    <w:rsid w:val="55FB8320"/>
    <w:rsid w:val="55FD710C"/>
    <w:rsid w:val="55FE1DB3"/>
    <w:rsid w:val="5604EF04"/>
    <w:rsid w:val="5606417F"/>
    <w:rsid w:val="5606F04B"/>
    <w:rsid w:val="56087A27"/>
    <w:rsid w:val="56090899"/>
    <w:rsid w:val="560950B0"/>
    <w:rsid w:val="5609830F"/>
    <w:rsid w:val="560A328A"/>
    <w:rsid w:val="560B3147"/>
    <w:rsid w:val="560C25C9"/>
    <w:rsid w:val="560C901F"/>
    <w:rsid w:val="560FBE96"/>
    <w:rsid w:val="5611EDC5"/>
    <w:rsid w:val="5613826E"/>
    <w:rsid w:val="5613BC0C"/>
    <w:rsid w:val="561535F9"/>
    <w:rsid w:val="561545C2"/>
    <w:rsid w:val="5615CB9B"/>
    <w:rsid w:val="5616DB0E"/>
    <w:rsid w:val="5617A727"/>
    <w:rsid w:val="5619D4ED"/>
    <w:rsid w:val="561CDAB6"/>
    <w:rsid w:val="561D3CF8"/>
    <w:rsid w:val="561DEA26"/>
    <w:rsid w:val="5621F882"/>
    <w:rsid w:val="5622749D"/>
    <w:rsid w:val="5623E959"/>
    <w:rsid w:val="56250C37"/>
    <w:rsid w:val="562769DD"/>
    <w:rsid w:val="5629509D"/>
    <w:rsid w:val="56299A0C"/>
    <w:rsid w:val="562A11E6"/>
    <w:rsid w:val="562A1BAC"/>
    <w:rsid w:val="562AE5DC"/>
    <w:rsid w:val="562B4FAE"/>
    <w:rsid w:val="562D3508"/>
    <w:rsid w:val="562D48CC"/>
    <w:rsid w:val="562DEE8C"/>
    <w:rsid w:val="562E1BD5"/>
    <w:rsid w:val="562E8487"/>
    <w:rsid w:val="56313DEA"/>
    <w:rsid w:val="5631C0BC"/>
    <w:rsid w:val="5632E65C"/>
    <w:rsid w:val="563376B0"/>
    <w:rsid w:val="56346CFF"/>
    <w:rsid w:val="56350576"/>
    <w:rsid w:val="56385A98"/>
    <w:rsid w:val="56385C28"/>
    <w:rsid w:val="563894C2"/>
    <w:rsid w:val="5638E09B"/>
    <w:rsid w:val="563C6DFD"/>
    <w:rsid w:val="563CD6CF"/>
    <w:rsid w:val="563FD82E"/>
    <w:rsid w:val="56400E52"/>
    <w:rsid w:val="5641720E"/>
    <w:rsid w:val="5644A29B"/>
    <w:rsid w:val="5644ADE4"/>
    <w:rsid w:val="5644DDAA"/>
    <w:rsid w:val="56451942"/>
    <w:rsid w:val="564721BE"/>
    <w:rsid w:val="564782EB"/>
    <w:rsid w:val="5647A662"/>
    <w:rsid w:val="5648146F"/>
    <w:rsid w:val="5648D5DB"/>
    <w:rsid w:val="56499EB5"/>
    <w:rsid w:val="564A34E4"/>
    <w:rsid w:val="564A5E3B"/>
    <w:rsid w:val="564AE667"/>
    <w:rsid w:val="564D823F"/>
    <w:rsid w:val="564DDDBE"/>
    <w:rsid w:val="564E1378"/>
    <w:rsid w:val="564EB14A"/>
    <w:rsid w:val="564EB3D3"/>
    <w:rsid w:val="565176C7"/>
    <w:rsid w:val="5651A918"/>
    <w:rsid w:val="5652E794"/>
    <w:rsid w:val="5654B2EC"/>
    <w:rsid w:val="5655FDC5"/>
    <w:rsid w:val="56563588"/>
    <w:rsid w:val="56584D7E"/>
    <w:rsid w:val="565B769F"/>
    <w:rsid w:val="565D8F17"/>
    <w:rsid w:val="565E2AE4"/>
    <w:rsid w:val="565E8E0B"/>
    <w:rsid w:val="565FDDB1"/>
    <w:rsid w:val="56606A5D"/>
    <w:rsid w:val="5661AD8F"/>
    <w:rsid w:val="566622B6"/>
    <w:rsid w:val="566670C9"/>
    <w:rsid w:val="56678B0E"/>
    <w:rsid w:val="5669A2A7"/>
    <w:rsid w:val="566A24CC"/>
    <w:rsid w:val="566A4FE1"/>
    <w:rsid w:val="566CF110"/>
    <w:rsid w:val="566D13E2"/>
    <w:rsid w:val="566D72D1"/>
    <w:rsid w:val="56709D99"/>
    <w:rsid w:val="56740C86"/>
    <w:rsid w:val="56741144"/>
    <w:rsid w:val="5674ABFC"/>
    <w:rsid w:val="5674EABD"/>
    <w:rsid w:val="5675F67B"/>
    <w:rsid w:val="5676F15E"/>
    <w:rsid w:val="56775D52"/>
    <w:rsid w:val="567B9C16"/>
    <w:rsid w:val="567C7A42"/>
    <w:rsid w:val="567CCE0E"/>
    <w:rsid w:val="567FB03A"/>
    <w:rsid w:val="5681E1D0"/>
    <w:rsid w:val="5683187D"/>
    <w:rsid w:val="568320C6"/>
    <w:rsid w:val="5683FE01"/>
    <w:rsid w:val="568704D7"/>
    <w:rsid w:val="56891E80"/>
    <w:rsid w:val="568B3BE7"/>
    <w:rsid w:val="568BD928"/>
    <w:rsid w:val="568CBDEA"/>
    <w:rsid w:val="568CE0FA"/>
    <w:rsid w:val="568F46C9"/>
    <w:rsid w:val="568F6C51"/>
    <w:rsid w:val="5690A1FD"/>
    <w:rsid w:val="5692B6E8"/>
    <w:rsid w:val="5692D12C"/>
    <w:rsid w:val="5692DC19"/>
    <w:rsid w:val="56936D13"/>
    <w:rsid w:val="5693D1DE"/>
    <w:rsid w:val="56943807"/>
    <w:rsid w:val="569701E0"/>
    <w:rsid w:val="56980FD1"/>
    <w:rsid w:val="569838C0"/>
    <w:rsid w:val="569C29D9"/>
    <w:rsid w:val="569C9514"/>
    <w:rsid w:val="569CFE86"/>
    <w:rsid w:val="569D1326"/>
    <w:rsid w:val="569D31BF"/>
    <w:rsid w:val="569E3FF9"/>
    <w:rsid w:val="56A091E8"/>
    <w:rsid w:val="56A134BD"/>
    <w:rsid w:val="56A22395"/>
    <w:rsid w:val="56A3F156"/>
    <w:rsid w:val="56A4B8AC"/>
    <w:rsid w:val="56A608E9"/>
    <w:rsid w:val="56A675AF"/>
    <w:rsid w:val="56A708D5"/>
    <w:rsid w:val="56AA3E7B"/>
    <w:rsid w:val="56ABB956"/>
    <w:rsid w:val="56ACA757"/>
    <w:rsid w:val="56AE0AB7"/>
    <w:rsid w:val="56AE37E7"/>
    <w:rsid w:val="56AEB314"/>
    <w:rsid w:val="56AEFAEB"/>
    <w:rsid w:val="56AF4656"/>
    <w:rsid w:val="56B1E014"/>
    <w:rsid w:val="56B2A77F"/>
    <w:rsid w:val="56B2D839"/>
    <w:rsid w:val="56B39C3C"/>
    <w:rsid w:val="56B3CAD2"/>
    <w:rsid w:val="56B3DBFB"/>
    <w:rsid w:val="56B3ECC5"/>
    <w:rsid w:val="56B3EE9D"/>
    <w:rsid w:val="56B48D02"/>
    <w:rsid w:val="56B6A800"/>
    <w:rsid w:val="56B6CDB0"/>
    <w:rsid w:val="56B87610"/>
    <w:rsid w:val="56B95576"/>
    <w:rsid w:val="56B99FEE"/>
    <w:rsid w:val="56BAD4D7"/>
    <w:rsid w:val="56BD1489"/>
    <w:rsid w:val="56BD7F89"/>
    <w:rsid w:val="56C078F5"/>
    <w:rsid w:val="56C132CD"/>
    <w:rsid w:val="56C3CB12"/>
    <w:rsid w:val="56C4763B"/>
    <w:rsid w:val="56C55A80"/>
    <w:rsid w:val="56C654F0"/>
    <w:rsid w:val="56C821D0"/>
    <w:rsid w:val="56C82AA0"/>
    <w:rsid w:val="56C90D7A"/>
    <w:rsid w:val="56C9F604"/>
    <w:rsid w:val="56CA0A5E"/>
    <w:rsid w:val="56CC489F"/>
    <w:rsid w:val="56CC79E8"/>
    <w:rsid w:val="56CD3E92"/>
    <w:rsid w:val="56D051DA"/>
    <w:rsid w:val="56D32DF6"/>
    <w:rsid w:val="56D4E4F7"/>
    <w:rsid w:val="56D50183"/>
    <w:rsid w:val="56D513ED"/>
    <w:rsid w:val="56D5878B"/>
    <w:rsid w:val="56D675C1"/>
    <w:rsid w:val="56D6953D"/>
    <w:rsid w:val="56D73544"/>
    <w:rsid w:val="56D7661F"/>
    <w:rsid w:val="56D7AEB0"/>
    <w:rsid w:val="56D8893B"/>
    <w:rsid w:val="56D9C7E4"/>
    <w:rsid w:val="56DB2C3B"/>
    <w:rsid w:val="56DC6B99"/>
    <w:rsid w:val="56DDC4F1"/>
    <w:rsid w:val="56DF1907"/>
    <w:rsid w:val="56E161F7"/>
    <w:rsid w:val="56E1B79B"/>
    <w:rsid w:val="56E23060"/>
    <w:rsid w:val="56E372BA"/>
    <w:rsid w:val="56E41B18"/>
    <w:rsid w:val="56E62A87"/>
    <w:rsid w:val="56E63745"/>
    <w:rsid w:val="56E6C7D4"/>
    <w:rsid w:val="56E74859"/>
    <w:rsid w:val="56E8AB3A"/>
    <w:rsid w:val="56E8E3BA"/>
    <w:rsid w:val="56EBC7EF"/>
    <w:rsid w:val="56ED76E5"/>
    <w:rsid w:val="56EDE302"/>
    <w:rsid w:val="56EE1BDC"/>
    <w:rsid w:val="56EE2C9E"/>
    <w:rsid w:val="56EF78F2"/>
    <w:rsid w:val="56F26E7D"/>
    <w:rsid w:val="56F36B4E"/>
    <w:rsid w:val="56F7C653"/>
    <w:rsid w:val="56F7EF6E"/>
    <w:rsid w:val="56F8BBA3"/>
    <w:rsid w:val="56FA218B"/>
    <w:rsid w:val="56FAB4BA"/>
    <w:rsid w:val="56FC0406"/>
    <w:rsid w:val="56FDAA44"/>
    <w:rsid w:val="56FDCED6"/>
    <w:rsid w:val="56FE8B41"/>
    <w:rsid w:val="56FF55C5"/>
    <w:rsid w:val="56FF5BC4"/>
    <w:rsid w:val="56FF7D9A"/>
    <w:rsid w:val="5700CB9C"/>
    <w:rsid w:val="5708A158"/>
    <w:rsid w:val="570939A9"/>
    <w:rsid w:val="570CC148"/>
    <w:rsid w:val="570CEF76"/>
    <w:rsid w:val="570ED7BE"/>
    <w:rsid w:val="570F43D1"/>
    <w:rsid w:val="57110B18"/>
    <w:rsid w:val="571238EE"/>
    <w:rsid w:val="5717D2EA"/>
    <w:rsid w:val="571A7762"/>
    <w:rsid w:val="571B5503"/>
    <w:rsid w:val="571B7198"/>
    <w:rsid w:val="571F89A9"/>
    <w:rsid w:val="5721171B"/>
    <w:rsid w:val="5721A5CC"/>
    <w:rsid w:val="5728B10F"/>
    <w:rsid w:val="572A7F24"/>
    <w:rsid w:val="572D1EA4"/>
    <w:rsid w:val="572D94FC"/>
    <w:rsid w:val="572DAE33"/>
    <w:rsid w:val="572E3C85"/>
    <w:rsid w:val="572F5C01"/>
    <w:rsid w:val="57310AB0"/>
    <w:rsid w:val="5732888C"/>
    <w:rsid w:val="5732B9DB"/>
    <w:rsid w:val="5734F540"/>
    <w:rsid w:val="573560E8"/>
    <w:rsid w:val="5736BC21"/>
    <w:rsid w:val="57398647"/>
    <w:rsid w:val="573C1FAF"/>
    <w:rsid w:val="573C3B01"/>
    <w:rsid w:val="573CD1D7"/>
    <w:rsid w:val="573DFB25"/>
    <w:rsid w:val="573F9193"/>
    <w:rsid w:val="57417229"/>
    <w:rsid w:val="5741C9A1"/>
    <w:rsid w:val="57420CF8"/>
    <w:rsid w:val="57438B20"/>
    <w:rsid w:val="5743B3BE"/>
    <w:rsid w:val="57450432"/>
    <w:rsid w:val="57475B68"/>
    <w:rsid w:val="5747990C"/>
    <w:rsid w:val="5748CBB1"/>
    <w:rsid w:val="574ADEDA"/>
    <w:rsid w:val="574BB51C"/>
    <w:rsid w:val="574BC6A1"/>
    <w:rsid w:val="574C1D95"/>
    <w:rsid w:val="574CEF07"/>
    <w:rsid w:val="574DBA0D"/>
    <w:rsid w:val="57538669"/>
    <w:rsid w:val="575485F4"/>
    <w:rsid w:val="57589256"/>
    <w:rsid w:val="575B4C77"/>
    <w:rsid w:val="575B8299"/>
    <w:rsid w:val="575B98D4"/>
    <w:rsid w:val="575BAD09"/>
    <w:rsid w:val="575CA660"/>
    <w:rsid w:val="57617195"/>
    <w:rsid w:val="57617692"/>
    <w:rsid w:val="5762BDB1"/>
    <w:rsid w:val="57632018"/>
    <w:rsid w:val="5763C3FA"/>
    <w:rsid w:val="5764D4E9"/>
    <w:rsid w:val="57659652"/>
    <w:rsid w:val="5769B488"/>
    <w:rsid w:val="576B2A14"/>
    <w:rsid w:val="576BC15F"/>
    <w:rsid w:val="57745770"/>
    <w:rsid w:val="5774D1AD"/>
    <w:rsid w:val="5778DC6B"/>
    <w:rsid w:val="5779E758"/>
    <w:rsid w:val="577AEE0E"/>
    <w:rsid w:val="577E3B81"/>
    <w:rsid w:val="577F87A8"/>
    <w:rsid w:val="57801224"/>
    <w:rsid w:val="57809DC6"/>
    <w:rsid w:val="5780A174"/>
    <w:rsid w:val="57827772"/>
    <w:rsid w:val="5782E20E"/>
    <w:rsid w:val="5782E715"/>
    <w:rsid w:val="57847F58"/>
    <w:rsid w:val="5789C4AC"/>
    <w:rsid w:val="578A2A9B"/>
    <w:rsid w:val="578B5802"/>
    <w:rsid w:val="578B87CF"/>
    <w:rsid w:val="578FCC18"/>
    <w:rsid w:val="5794399F"/>
    <w:rsid w:val="5795674E"/>
    <w:rsid w:val="57960D75"/>
    <w:rsid w:val="579BD2A3"/>
    <w:rsid w:val="579D1F2A"/>
    <w:rsid w:val="579D7196"/>
    <w:rsid w:val="579E16D0"/>
    <w:rsid w:val="57A1EB0E"/>
    <w:rsid w:val="57A1EE61"/>
    <w:rsid w:val="57A4368B"/>
    <w:rsid w:val="57A722CC"/>
    <w:rsid w:val="57AA0B04"/>
    <w:rsid w:val="57AAEC76"/>
    <w:rsid w:val="57ACD793"/>
    <w:rsid w:val="57AD885E"/>
    <w:rsid w:val="57AD9292"/>
    <w:rsid w:val="57AE0C5E"/>
    <w:rsid w:val="57AE5C03"/>
    <w:rsid w:val="57B2C9B3"/>
    <w:rsid w:val="57B48FA7"/>
    <w:rsid w:val="57B85882"/>
    <w:rsid w:val="57B97A2C"/>
    <w:rsid w:val="57BDA360"/>
    <w:rsid w:val="57BDE2C0"/>
    <w:rsid w:val="57BF537C"/>
    <w:rsid w:val="57C071EE"/>
    <w:rsid w:val="57C244A3"/>
    <w:rsid w:val="57C269A3"/>
    <w:rsid w:val="57C53223"/>
    <w:rsid w:val="57C9CD8B"/>
    <w:rsid w:val="57CC70BD"/>
    <w:rsid w:val="57CCD46F"/>
    <w:rsid w:val="57CD911D"/>
    <w:rsid w:val="57CDA746"/>
    <w:rsid w:val="57CF3E8A"/>
    <w:rsid w:val="57D046A4"/>
    <w:rsid w:val="57D0B643"/>
    <w:rsid w:val="57D4C33B"/>
    <w:rsid w:val="57D4F26A"/>
    <w:rsid w:val="57D61865"/>
    <w:rsid w:val="57D74A1B"/>
    <w:rsid w:val="57D98A7C"/>
    <w:rsid w:val="57DA225B"/>
    <w:rsid w:val="57DA7765"/>
    <w:rsid w:val="57DB4A55"/>
    <w:rsid w:val="57DCC1A4"/>
    <w:rsid w:val="57DFE2FB"/>
    <w:rsid w:val="57DFFA41"/>
    <w:rsid w:val="57E7258C"/>
    <w:rsid w:val="57E7FCB8"/>
    <w:rsid w:val="57E834D9"/>
    <w:rsid w:val="57E9DB20"/>
    <w:rsid w:val="57EACE76"/>
    <w:rsid w:val="57EB350F"/>
    <w:rsid w:val="57EBA983"/>
    <w:rsid w:val="57EC5BD4"/>
    <w:rsid w:val="57ECD8F5"/>
    <w:rsid w:val="57EE6F65"/>
    <w:rsid w:val="57EE922C"/>
    <w:rsid w:val="57EEA69B"/>
    <w:rsid w:val="57EEFC7B"/>
    <w:rsid w:val="57F080B7"/>
    <w:rsid w:val="57F08867"/>
    <w:rsid w:val="57F0B680"/>
    <w:rsid w:val="57F0E657"/>
    <w:rsid w:val="57F34BE7"/>
    <w:rsid w:val="57F51726"/>
    <w:rsid w:val="57F5BA58"/>
    <w:rsid w:val="57F8B2C8"/>
    <w:rsid w:val="57F8F4CE"/>
    <w:rsid w:val="57FA2648"/>
    <w:rsid w:val="57FAF0A0"/>
    <w:rsid w:val="57FAFC1F"/>
    <w:rsid w:val="57FB2E81"/>
    <w:rsid w:val="57FFCAE6"/>
    <w:rsid w:val="5800C102"/>
    <w:rsid w:val="58041EC3"/>
    <w:rsid w:val="58065C3D"/>
    <w:rsid w:val="5807B342"/>
    <w:rsid w:val="5808DD69"/>
    <w:rsid w:val="58094521"/>
    <w:rsid w:val="580975AD"/>
    <w:rsid w:val="580B7846"/>
    <w:rsid w:val="580C5D7E"/>
    <w:rsid w:val="580C6DFA"/>
    <w:rsid w:val="580E5629"/>
    <w:rsid w:val="5812942B"/>
    <w:rsid w:val="5816576B"/>
    <w:rsid w:val="5816A150"/>
    <w:rsid w:val="581715F2"/>
    <w:rsid w:val="58172612"/>
    <w:rsid w:val="58178CE3"/>
    <w:rsid w:val="581870CF"/>
    <w:rsid w:val="581871DC"/>
    <w:rsid w:val="5819943C"/>
    <w:rsid w:val="5819A560"/>
    <w:rsid w:val="5819DBE7"/>
    <w:rsid w:val="581AEFCE"/>
    <w:rsid w:val="581B3E49"/>
    <w:rsid w:val="581BA963"/>
    <w:rsid w:val="581E18C9"/>
    <w:rsid w:val="581E37B8"/>
    <w:rsid w:val="581FF523"/>
    <w:rsid w:val="58207C27"/>
    <w:rsid w:val="58211AED"/>
    <w:rsid w:val="5822C670"/>
    <w:rsid w:val="5823E549"/>
    <w:rsid w:val="5824CADB"/>
    <w:rsid w:val="5824DA80"/>
    <w:rsid w:val="58254467"/>
    <w:rsid w:val="582583F5"/>
    <w:rsid w:val="5826F82C"/>
    <w:rsid w:val="582A9890"/>
    <w:rsid w:val="582AE828"/>
    <w:rsid w:val="582B354D"/>
    <w:rsid w:val="582F699B"/>
    <w:rsid w:val="5831768D"/>
    <w:rsid w:val="58323370"/>
    <w:rsid w:val="58331833"/>
    <w:rsid w:val="5834AD94"/>
    <w:rsid w:val="58370F72"/>
    <w:rsid w:val="58382526"/>
    <w:rsid w:val="5838BA56"/>
    <w:rsid w:val="5838D973"/>
    <w:rsid w:val="58391D43"/>
    <w:rsid w:val="583C6AD6"/>
    <w:rsid w:val="583D991E"/>
    <w:rsid w:val="583F60D8"/>
    <w:rsid w:val="583FE25E"/>
    <w:rsid w:val="5843B4CA"/>
    <w:rsid w:val="58445642"/>
    <w:rsid w:val="5845BBBD"/>
    <w:rsid w:val="584A41AF"/>
    <w:rsid w:val="584A5D81"/>
    <w:rsid w:val="584B9942"/>
    <w:rsid w:val="584CE3B6"/>
    <w:rsid w:val="584DC75C"/>
    <w:rsid w:val="584E3E61"/>
    <w:rsid w:val="584EA891"/>
    <w:rsid w:val="584F876A"/>
    <w:rsid w:val="584FEDC9"/>
    <w:rsid w:val="58525874"/>
    <w:rsid w:val="5854608D"/>
    <w:rsid w:val="5855F828"/>
    <w:rsid w:val="58596A43"/>
    <w:rsid w:val="585B8244"/>
    <w:rsid w:val="585BA381"/>
    <w:rsid w:val="585BE107"/>
    <w:rsid w:val="585D7683"/>
    <w:rsid w:val="585EDC55"/>
    <w:rsid w:val="585F5CF2"/>
    <w:rsid w:val="5860469C"/>
    <w:rsid w:val="58611E8C"/>
    <w:rsid w:val="58628F00"/>
    <w:rsid w:val="5864D8FB"/>
    <w:rsid w:val="58650B8D"/>
    <w:rsid w:val="58664666"/>
    <w:rsid w:val="5866CECF"/>
    <w:rsid w:val="586757CE"/>
    <w:rsid w:val="5868D85F"/>
    <w:rsid w:val="58690939"/>
    <w:rsid w:val="586947E0"/>
    <w:rsid w:val="58698978"/>
    <w:rsid w:val="586A0C7A"/>
    <w:rsid w:val="586C747B"/>
    <w:rsid w:val="586CDF18"/>
    <w:rsid w:val="586D6CB5"/>
    <w:rsid w:val="586E1192"/>
    <w:rsid w:val="5870B50E"/>
    <w:rsid w:val="5871526B"/>
    <w:rsid w:val="5871D70C"/>
    <w:rsid w:val="58726791"/>
    <w:rsid w:val="5873B0E5"/>
    <w:rsid w:val="5874DEE8"/>
    <w:rsid w:val="5874F452"/>
    <w:rsid w:val="58775E57"/>
    <w:rsid w:val="5877DE67"/>
    <w:rsid w:val="587A2B09"/>
    <w:rsid w:val="587CAAF2"/>
    <w:rsid w:val="587E6036"/>
    <w:rsid w:val="5880BE5D"/>
    <w:rsid w:val="5880D94D"/>
    <w:rsid w:val="5882607F"/>
    <w:rsid w:val="58829FB1"/>
    <w:rsid w:val="5883159D"/>
    <w:rsid w:val="5884FFEB"/>
    <w:rsid w:val="58868AE6"/>
    <w:rsid w:val="588785CE"/>
    <w:rsid w:val="588833D2"/>
    <w:rsid w:val="5891D32F"/>
    <w:rsid w:val="5891D437"/>
    <w:rsid w:val="5896607E"/>
    <w:rsid w:val="589713C1"/>
    <w:rsid w:val="589907FE"/>
    <w:rsid w:val="589B4DFB"/>
    <w:rsid w:val="589BDAA8"/>
    <w:rsid w:val="589BDC85"/>
    <w:rsid w:val="589F6FE2"/>
    <w:rsid w:val="589FEA91"/>
    <w:rsid w:val="58A16224"/>
    <w:rsid w:val="58A1E7B0"/>
    <w:rsid w:val="58A392E8"/>
    <w:rsid w:val="58A6C03C"/>
    <w:rsid w:val="58A796AA"/>
    <w:rsid w:val="58A7E2D0"/>
    <w:rsid w:val="58A818F5"/>
    <w:rsid w:val="58A89610"/>
    <w:rsid w:val="58A9BF05"/>
    <w:rsid w:val="58AC5BAE"/>
    <w:rsid w:val="58ACA7B4"/>
    <w:rsid w:val="58B06361"/>
    <w:rsid w:val="58B0BDE7"/>
    <w:rsid w:val="58B0E329"/>
    <w:rsid w:val="58B0F5B4"/>
    <w:rsid w:val="58B26C1E"/>
    <w:rsid w:val="58B40A4B"/>
    <w:rsid w:val="58BA939E"/>
    <w:rsid w:val="58BC1F4C"/>
    <w:rsid w:val="58BCAF1A"/>
    <w:rsid w:val="58BD0463"/>
    <w:rsid w:val="58C40ACD"/>
    <w:rsid w:val="58C456E1"/>
    <w:rsid w:val="58C4865C"/>
    <w:rsid w:val="58C4DE10"/>
    <w:rsid w:val="58C7AB88"/>
    <w:rsid w:val="58CB14B8"/>
    <w:rsid w:val="58CB203C"/>
    <w:rsid w:val="58CDA50F"/>
    <w:rsid w:val="58CDCC4B"/>
    <w:rsid w:val="58CDCF62"/>
    <w:rsid w:val="58CE5641"/>
    <w:rsid w:val="58CFA451"/>
    <w:rsid w:val="58D088DE"/>
    <w:rsid w:val="58D0C9A8"/>
    <w:rsid w:val="58D10562"/>
    <w:rsid w:val="58D26291"/>
    <w:rsid w:val="58D53CC1"/>
    <w:rsid w:val="58DAB6F8"/>
    <w:rsid w:val="58DB5058"/>
    <w:rsid w:val="58DC1006"/>
    <w:rsid w:val="58E06534"/>
    <w:rsid w:val="58E21288"/>
    <w:rsid w:val="58E234A4"/>
    <w:rsid w:val="58E2939C"/>
    <w:rsid w:val="58E3D478"/>
    <w:rsid w:val="58E8F477"/>
    <w:rsid w:val="58EAA726"/>
    <w:rsid w:val="58EC84D9"/>
    <w:rsid w:val="58EEE47E"/>
    <w:rsid w:val="58EEF5E7"/>
    <w:rsid w:val="58EF5D95"/>
    <w:rsid w:val="58F3AF30"/>
    <w:rsid w:val="58F66474"/>
    <w:rsid w:val="58FA1682"/>
    <w:rsid w:val="58FB7B2F"/>
    <w:rsid w:val="58FB7F2E"/>
    <w:rsid w:val="58FB88A3"/>
    <w:rsid w:val="58FD3A23"/>
    <w:rsid w:val="58FD867A"/>
    <w:rsid w:val="58FD8F9F"/>
    <w:rsid w:val="58FE66F3"/>
    <w:rsid w:val="590102F7"/>
    <w:rsid w:val="5904D043"/>
    <w:rsid w:val="59066CC4"/>
    <w:rsid w:val="59084632"/>
    <w:rsid w:val="5908CEF6"/>
    <w:rsid w:val="590984C6"/>
    <w:rsid w:val="590AD8E3"/>
    <w:rsid w:val="590B0A92"/>
    <w:rsid w:val="590D88D7"/>
    <w:rsid w:val="590ECCD7"/>
    <w:rsid w:val="590F06A0"/>
    <w:rsid w:val="590FD041"/>
    <w:rsid w:val="59166736"/>
    <w:rsid w:val="5917503F"/>
    <w:rsid w:val="59177CC8"/>
    <w:rsid w:val="59179E70"/>
    <w:rsid w:val="591882E6"/>
    <w:rsid w:val="591941B7"/>
    <w:rsid w:val="591AB161"/>
    <w:rsid w:val="591C0B61"/>
    <w:rsid w:val="591E0DBC"/>
    <w:rsid w:val="591E69F6"/>
    <w:rsid w:val="591EA55E"/>
    <w:rsid w:val="592469D1"/>
    <w:rsid w:val="59279884"/>
    <w:rsid w:val="59281876"/>
    <w:rsid w:val="592B2667"/>
    <w:rsid w:val="592C9C20"/>
    <w:rsid w:val="592D8FAF"/>
    <w:rsid w:val="592D9E60"/>
    <w:rsid w:val="593050F7"/>
    <w:rsid w:val="59305818"/>
    <w:rsid w:val="593072B0"/>
    <w:rsid w:val="5930A25D"/>
    <w:rsid w:val="59310651"/>
    <w:rsid w:val="59317994"/>
    <w:rsid w:val="5932E94B"/>
    <w:rsid w:val="5932F67E"/>
    <w:rsid w:val="5934B256"/>
    <w:rsid w:val="59353E84"/>
    <w:rsid w:val="5935B1D3"/>
    <w:rsid w:val="5936BD5E"/>
    <w:rsid w:val="5939BF27"/>
    <w:rsid w:val="593AA01C"/>
    <w:rsid w:val="593F0800"/>
    <w:rsid w:val="5941FD9B"/>
    <w:rsid w:val="59430DAF"/>
    <w:rsid w:val="5948174E"/>
    <w:rsid w:val="594A654D"/>
    <w:rsid w:val="594A7DEA"/>
    <w:rsid w:val="594D73DB"/>
    <w:rsid w:val="594FD463"/>
    <w:rsid w:val="595032DF"/>
    <w:rsid w:val="59515457"/>
    <w:rsid w:val="5951A593"/>
    <w:rsid w:val="595390AD"/>
    <w:rsid w:val="5953E818"/>
    <w:rsid w:val="595416DA"/>
    <w:rsid w:val="5956E87B"/>
    <w:rsid w:val="5959A1CE"/>
    <w:rsid w:val="595B23DD"/>
    <w:rsid w:val="595BC51D"/>
    <w:rsid w:val="595FDAF6"/>
    <w:rsid w:val="5962BF91"/>
    <w:rsid w:val="5963B1A5"/>
    <w:rsid w:val="59694E04"/>
    <w:rsid w:val="596BA18D"/>
    <w:rsid w:val="596BCB3E"/>
    <w:rsid w:val="596C7F34"/>
    <w:rsid w:val="596E608C"/>
    <w:rsid w:val="5970A6A4"/>
    <w:rsid w:val="597350E1"/>
    <w:rsid w:val="5973AB2C"/>
    <w:rsid w:val="5974715D"/>
    <w:rsid w:val="597735DC"/>
    <w:rsid w:val="59792B68"/>
    <w:rsid w:val="5979340A"/>
    <w:rsid w:val="5979D6C8"/>
    <w:rsid w:val="597AC634"/>
    <w:rsid w:val="597ED547"/>
    <w:rsid w:val="59821A6B"/>
    <w:rsid w:val="598D9863"/>
    <w:rsid w:val="598DE4C0"/>
    <w:rsid w:val="598F7B71"/>
    <w:rsid w:val="59922BD3"/>
    <w:rsid w:val="5993750B"/>
    <w:rsid w:val="59955CB6"/>
    <w:rsid w:val="599CAE63"/>
    <w:rsid w:val="599CC52B"/>
    <w:rsid w:val="599E3E0B"/>
    <w:rsid w:val="599E666B"/>
    <w:rsid w:val="599ED2FC"/>
    <w:rsid w:val="599F0B23"/>
    <w:rsid w:val="599F3D12"/>
    <w:rsid w:val="599FE99C"/>
    <w:rsid w:val="59A159FB"/>
    <w:rsid w:val="59A16B31"/>
    <w:rsid w:val="59A28AEB"/>
    <w:rsid w:val="59A30315"/>
    <w:rsid w:val="59A423BE"/>
    <w:rsid w:val="59A95E85"/>
    <w:rsid w:val="59AA0B0F"/>
    <w:rsid w:val="59AD3FB5"/>
    <w:rsid w:val="59AEAE1A"/>
    <w:rsid w:val="59AFCAA2"/>
    <w:rsid w:val="59B81658"/>
    <w:rsid w:val="59BA752F"/>
    <w:rsid w:val="59BBA22C"/>
    <w:rsid w:val="59BC84D9"/>
    <w:rsid w:val="59C06FA6"/>
    <w:rsid w:val="59C10C4D"/>
    <w:rsid w:val="59C42246"/>
    <w:rsid w:val="59C6301C"/>
    <w:rsid w:val="59C66849"/>
    <w:rsid w:val="59C6B139"/>
    <w:rsid w:val="59C8699F"/>
    <w:rsid w:val="59CA496D"/>
    <w:rsid w:val="59CC1C18"/>
    <w:rsid w:val="59D0588E"/>
    <w:rsid w:val="59D0815E"/>
    <w:rsid w:val="59D22C9C"/>
    <w:rsid w:val="59D44F31"/>
    <w:rsid w:val="59D66A43"/>
    <w:rsid w:val="59DA6699"/>
    <w:rsid w:val="59DC84C6"/>
    <w:rsid w:val="59DF2307"/>
    <w:rsid w:val="59DF887E"/>
    <w:rsid w:val="59E3B850"/>
    <w:rsid w:val="59E51CB4"/>
    <w:rsid w:val="59E8CC45"/>
    <w:rsid w:val="59E9BD56"/>
    <w:rsid w:val="59EBFEAD"/>
    <w:rsid w:val="59EC28F2"/>
    <w:rsid w:val="59ED3B88"/>
    <w:rsid w:val="59EE7E3C"/>
    <w:rsid w:val="59EE8C42"/>
    <w:rsid w:val="59F1F958"/>
    <w:rsid w:val="59F2E180"/>
    <w:rsid w:val="59F30D42"/>
    <w:rsid w:val="59F55BD9"/>
    <w:rsid w:val="59F6C01A"/>
    <w:rsid w:val="59FAEB1C"/>
    <w:rsid w:val="59FCD86E"/>
    <w:rsid w:val="59FD061C"/>
    <w:rsid w:val="59FD85B1"/>
    <w:rsid w:val="59FE3A29"/>
    <w:rsid w:val="59FF16D7"/>
    <w:rsid w:val="59FF4291"/>
    <w:rsid w:val="59FF9394"/>
    <w:rsid w:val="59FFB602"/>
    <w:rsid w:val="59FFCC57"/>
    <w:rsid w:val="5A001ADF"/>
    <w:rsid w:val="5A0216C7"/>
    <w:rsid w:val="5A044B84"/>
    <w:rsid w:val="5A04C6A4"/>
    <w:rsid w:val="5A091277"/>
    <w:rsid w:val="5A0A5AE8"/>
    <w:rsid w:val="5A0B7434"/>
    <w:rsid w:val="5A0CC00E"/>
    <w:rsid w:val="5A10D8E4"/>
    <w:rsid w:val="5A116437"/>
    <w:rsid w:val="5A116F05"/>
    <w:rsid w:val="5A1317A4"/>
    <w:rsid w:val="5A13CA34"/>
    <w:rsid w:val="5A16D241"/>
    <w:rsid w:val="5A16D956"/>
    <w:rsid w:val="5A178CB5"/>
    <w:rsid w:val="5A1DDFE7"/>
    <w:rsid w:val="5A2099F4"/>
    <w:rsid w:val="5A215BCC"/>
    <w:rsid w:val="5A23D344"/>
    <w:rsid w:val="5A26BF42"/>
    <w:rsid w:val="5A27E23E"/>
    <w:rsid w:val="5A294304"/>
    <w:rsid w:val="5A2B3B1C"/>
    <w:rsid w:val="5A2DD4B5"/>
    <w:rsid w:val="5A2E392C"/>
    <w:rsid w:val="5A2E794A"/>
    <w:rsid w:val="5A33F282"/>
    <w:rsid w:val="5A341BC8"/>
    <w:rsid w:val="5A34825D"/>
    <w:rsid w:val="5A371B35"/>
    <w:rsid w:val="5A371E5C"/>
    <w:rsid w:val="5A37619D"/>
    <w:rsid w:val="5A37D0CC"/>
    <w:rsid w:val="5A3AAC28"/>
    <w:rsid w:val="5A3B4B55"/>
    <w:rsid w:val="5A3BB5A4"/>
    <w:rsid w:val="5A3C9C77"/>
    <w:rsid w:val="5A3C9D5C"/>
    <w:rsid w:val="5A3DC39C"/>
    <w:rsid w:val="5A4232F3"/>
    <w:rsid w:val="5A439228"/>
    <w:rsid w:val="5A439BDA"/>
    <w:rsid w:val="5A44D892"/>
    <w:rsid w:val="5A4846CE"/>
    <w:rsid w:val="5A498733"/>
    <w:rsid w:val="5A4E606D"/>
    <w:rsid w:val="5A4ED91C"/>
    <w:rsid w:val="5A50129F"/>
    <w:rsid w:val="5A50621E"/>
    <w:rsid w:val="5A50FD73"/>
    <w:rsid w:val="5A525C4A"/>
    <w:rsid w:val="5A544689"/>
    <w:rsid w:val="5A546BC5"/>
    <w:rsid w:val="5A566CDC"/>
    <w:rsid w:val="5A57E7B9"/>
    <w:rsid w:val="5A58D1F9"/>
    <w:rsid w:val="5A59317B"/>
    <w:rsid w:val="5A596810"/>
    <w:rsid w:val="5A59B7C3"/>
    <w:rsid w:val="5A5BC308"/>
    <w:rsid w:val="5A5D72AA"/>
    <w:rsid w:val="5A602957"/>
    <w:rsid w:val="5A610563"/>
    <w:rsid w:val="5A6171CE"/>
    <w:rsid w:val="5A62A649"/>
    <w:rsid w:val="5A6340C2"/>
    <w:rsid w:val="5A643A21"/>
    <w:rsid w:val="5A65A989"/>
    <w:rsid w:val="5A663835"/>
    <w:rsid w:val="5A695748"/>
    <w:rsid w:val="5A6B18FE"/>
    <w:rsid w:val="5A6B4375"/>
    <w:rsid w:val="5A6CF9E1"/>
    <w:rsid w:val="5A6DB448"/>
    <w:rsid w:val="5A706A53"/>
    <w:rsid w:val="5A716AD5"/>
    <w:rsid w:val="5A72E782"/>
    <w:rsid w:val="5A7459ED"/>
    <w:rsid w:val="5A74C3CD"/>
    <w:rsid w:val="5A78D310"/>
    <w:rsid w:val="5A78EEB2"/>
    <w:rsid w:val="5A79C807"/>
    <w:rsid w:val="5A7AB71C"/>
    <w:rsid w:val="5A7AC552"/>
    <w:rsid w:val="5A7C1E67"/>
    <w:rsid w:val="5A7CCBD5"/>
    <w:rsid w:val="5A7ECFD3"/>
    <w:rsid w:val="5A7F6E8E"/>
    <w:rsid w:val="5A7FB764"/>
    <w:rsid w:val="5A841BAD"/>
    <w:rsid w:val="5A84AA61"/>
    <w:rsid w:val="5A855E46"/>
    <w:rsid w:val="5A869C8E"/>
    <w:rsid w:val="5A883C44"/>
    <w:rsid w:val="5A887AD8"/>
    <w:rsid w:val="5A8913AD"/>
    <w:rsid w:val="5A896284"/>
    <w:rsid w:val="5A8A283D"/>
    <w:rsid w:val="5A8F1B67"/>
    <w:rsid w:val="5A8FCFC8"/>
    <w:rsid w:val="5A907BBF"/>
    <w:rsid w:val="5A90CF20"/>
    <w:rsid w:val="5A91704D"/>
    <w:rsid w:val="5A9240C9"/>
    <w:rsid w:val="5A933715"/>
    <w:rsid w:val="5A9528F9"/>
    <w:rsid w:val="5A97F449"/>
    <w:rsid w:val="5A98DF36"/>
    <w:rsid w:val="5A9A7959"/>
    <w:rsid w:val="5A9B047B"/>
    <w:rsid w:val="5A9B25E2"/>
    <w:rsid w:val="5A9B6143"/>
    <w:rsid w:val="5A9B6887"/>
    <w:rsid w:val="5A9C5577"/>
    <w:rsid w:val="5A9CF8EF"/>
    <w:rsid w:val="5A9D270B"/>
    <w:rsid w:val="5A9E95C9"/>
    <w:rsid w:val="5AA0D533"/>
    <w:rsid w:val="5AA20ECB"/>
    <w:rsid w:val="5AA5ABAB"/>
    <w:rsid w:val="5AAA0574"/>
    <w:rsid w:val="5AAA6EF1"/>
    <w:rsid w:val="5AACAD32"/>
    <w:rsid w:val="5AAD7C3F"/>
    <w:rsid w:val="5AADCE7B"/>
    <w:rsid w:val="5AAE86DF"/>
    <w:rsid w:val="5AAE8829"/>
    <w:rsid w:val="5AAEBD60"/>
    <w:rsid w:val="5AAF4B3C"/>
    <w:rsid w:val="5AAFB510"/>
    <w:rsid w:val="5AB00639"/>
    <w:rsid w:val="5AB0C598"/>
    <w:rsid w:val="5AB0F653"/>
    <w:rsid w:val="5AB1E65A"/>
    <w:rsid w:val="5AB35CF2"/>
    <w:rsid w:val="5AB3A455"/>
    <w:rsid w:val="5AB596ED"/>
    <w:rsid w:val="5AB6B3B4"/>
    <w:rsid w:val="5ABA6DF7"/>
    <w:rsid w:val="5ABADA81"/>
    <w:rsid w:val="5ABAF15F"/>
    <w:rsid w:val="5ABB0F13"/>
    <w:rsid w:val="5ABC2484"/>
    <w:rsid w:val="5ABC5748"/>
    <w:rsid w:val="5ABE9604"/>
    <w:rsid w:val="5ABEA1C4"/>
    <w:rsid w:val="5ABEF1B8"/>
    <w:rsid w:val="5AC0C4DD"/>
    <w:rsid w:val="5AC0FD3D"/>
    <w:rsid w:val="5AC10D72"/>
    <w:rsid w:val="5AC14B39"/>
    <w:rsid w:val="5AC1707D"/>
    <w:rsid w:val="5AC30818"/>
    <w:rsid w:val="5AC40C03"/>
    <w:rsid w:val="5AC79418"/>
    <w:rsid w:val="5AC9DDDB"/>
    <w:rsid w:val="5ACA9B20"/>
    <w:rsid w:val="5ACB3352"/>
    <w:rsid w:val="5ACC442E"/>
    <w:rsid w:val="5ACD3638"/>
    <w:rsid w:val="5ACD43EE"/>
    <w:rsid w:val="5ACE4590"/>
    <w:rsid w:val="5AD06768"/>
    <w:rsid w:val="5AD580EC"/>
    <w:rsid w:val="5AD66C67"/>
    <w:rsid w:val="5AD6DF85"/>
    <w:rsid w:val="5AD8A343"/>
    <w:rsid w:val="5AD8A631"/>
    <w:rsid w:val="5AD8BCFC"/>
    <w:rsid w:val="5AD92602"/>
    <w:rsid w:val="5ADB5374"/>
    <w:rsid w:val="5ADB7A51"/>
    <w:rsid w:val="5ADCCA8D"/>
    <w:rsid w:val="5ADD4D06"/>
    <w:rsid w:val="5ADD6E4F"/>
    <w:rsid w:val="5ADDCDFC"/>
    <w:rsid w:val="5ADDD715"/>
    <w:rsid w:val="5AE1727B"/>
    <w:rsid w:val="5AE256F5"/>
    <w:rsid w:val="5AE2BFDE"/>
    <w:rsid w:val="5AE349CF"/>
    <w:rsid w:val="5AE3EEA0"/>
    <w:rsid w:val="5AE45FB2"/>
    <w:rsid w:val="5AE461DD"/>
    <w:rsid w:val="5AE463C1"/>
    <w:rsid w:val="5AE4751E"/>
    <w:rsid w:val="5AE55464"/>
    <w:rsid w:val="5AE596B2"/>
    <w:rsid w:val="5AE60AF6"/>
    <w:rsid w:val="5AE6FF98"/>
    <w:rsid w:val="5AE85407"/>
    <w:rsid w:val="5AE87842"/>
    <w:rsid w:val="5AE89015"/>
    <w:rsid w:val="5AE908DB"/>
    <w:rsid w:val="5AE931A8"/>
    <w:rsid w:val="5AE9E883"/>
    <w:rsid w:val="5AEB0F11"/>
    <w:rsid w:val="5AEBF47A"/>
    <w:rsid w:val="5AEE5969"/>
    <w:rsid w:val="5AEEB632"/>
    <w:rsid w:val="5AEF2908"/>
    <w:rsid w:val="5AEFB51F"/>
    <w:rsid w:val="5AEFF926"/>
    <w:rsid w:val="5AF0E895"/>
    <w:rsid w:val="5AF179E1"/>
    <w:rsid w:val="5AF2C23B"/>
    <w:rsid w:val="5AF3AC68"/>
    <w:rsid w:val="5AF5794C"/>
    <w:rsid w:val="5AF6265D"/>
    <w:rsid w:val="5AF6F43E"/>
    <w:rsid w:val="5AF79FAD"/>
    <w:rsid w:val="5AFA8648"/>
    <w:rsid w:val="5AFB7587"/>
    <w:rsid w:val="5AFCFB62"/>
    <w:rsid w:val="5AFE9263"/>
    <w:rsid w:val="5AFEA862"/>
    <w:rsid w:val="5AFEADCE"/>
    <w:rsid w:val="5B044B78"/>
    <w:rsid w:val="5B049D6A"/>
    <w:rsid w:val="5B04E060"/>
    <w:rsid w:val="5B071C6E"/>
    <w:rsid w:val="5B081AF5"/>
    <w:rsid w:val="5B0C4E8A"/>
    <w:rsid w:val="5B0C72CB"/>
    <w:rsid w:val="5B0DFDFF"/>
    <w:rsid w:val="5B0EFA49"/>
    <w:rsid w:val="5B11C31D"/>
    <w:rsid w:val="5B11F946"/>
    <w:rsid w:val="5B147FFD"/>
    <w:rsid w:val="5B171F91"/>
    <w:rsid w:val="5B1937BA"/>
    <w:rsid w:val="5B1A867B"/>
    <w:rsid w:val="5B1B30AB"/>
    <w:rsid w:val="5B1D38CC"/>
    <w:rsid w:val="5B1DC1EF"/>
    <w:rsid w:val="5B1F2BD7"/>
    <w:rsid w:val="5B1F6CD9"/>
    <w:rsid w:val="5B1FA4D7"/>
    <w:rsid w:val="5B226C45"/>
    <w:rsid w:val="5B235EDA"/>
    <w:rsid w:val="5B251B41"/>
    <w:rsid w:val="5B25D220"/>
    <w:rsid w:val="5B263919"/>
    <w:rsid w:val="5B26743B"/>
    <w:rsid w:val="5B2866F4"/>
    <w:rsid w:val="5B28719E"/>
    <w:rsid w:val="5B2C9810"/>
    <w:rsid w:val="5B2E4504"/>
    <w:rsid w:val="5B2E7DCA"/>
    <w:rsid w:val="5B3171E4"/>
    <w:rsid w:val="5B31EBBD"/>
    <w:rsid w:val="5B329CE1"/>
    <w:rsid w:val="5B34E01F"/>
    <w:rsid w:val="5B357F5B"/>
    <w:rsid w:val="5B35D9DC"/>
    <w:rsid w:val="5B363316"/>
    <w:rsid w:val="5B377148"/>
    <w:rsid w:val="5B37EC7C"/>
    <w:rsid w:val="5B38760D"/>
    <w:rsid w:val="5B3B0594"/>
    <w:rsid w:val="5B3B3749"/>
    <w:rsid w:val="5B3B91EB"/>
    <w:rsid w:val="5B3B9C55"/>
    <w:rsid w:val="5B3ED643"/>
    <w:rsid w:val="5B3F1881"/>
    <w:rsid w:val="5B3FF323"/>
    <w:rsid w:val="5B41288E"/>
    <w:rsid w:val="5B422618"/>
    <w:rsid w:val="5B423FBE"/>
    <w:rsid w:val="5B42D65D"/>
    <w:rsid w:val="5B42DF82"/>
    <w:rsid w:val="5B439F70"/>
    <w:rsid w:val="5B469249"/>
    <w:rsid w:val="5B47A9F9"/>
    <w:rsid w:val="5B4ABCAE"/>
    <w:rsid w:val="5B4B170B"/>
    <w:rsid w:val="5B4C50CA"/>
    <w:rsid w:val="5B4DB2FA"/>
    <w:rsid w:val="5B4DE57D"/>
    <w:rsid w:val="5B4E72C0"/>
    <w:rsid w:val="5B5143E2"/>
    <w:rsid w:val="5B57E1A1"/>
    <w:rsid w:val="5B5AB218"/>
    <w:rsid w:val="5B5ADB77"/>
    <w:rsid w:val="5B5B0EBF"/>
    <w:rsid w:val="5B5B1045"/>
    <w:rsid w:val="5B5B34B9"/>
    <w:rsid w:val="5B5BC9C0"/>
    <w:rsid w:val="5B5CDD61"/>
    <w:rsid w:val="5B5D2DCE"/>
    <w:rsid w:val="5B5D30F6"/>
    <w:rsid w:val="5B5DA1B5"/>
    <w:rsid w:val="5B6152F3"/>
    <w:rsid w:val="5B633F6D"/>
    <w:rsid w:val="5B654168"/>
    <w:rsid w:val="5B66FB83"/>
    <w:rsid w:val="5B68D6B2"/>
    <w:rsid w:val="5B6A54C1"/>
    <w:rsid w:val="5B6C1306"/>
    <w:rsid w:val="5B6C3902"/>
    <w:rsid w:val="5B71BEF8"/>
    <w:rsid w:val="5B7271BB"/>
    <w:rsid w:val="5B74ED3C"/>
    <w:rsid w:val="5B751464"/>
    <w:rsid w:val="5B754AE2"/>
    <w:rsid w:val="5B755AAC"/>
    <w:rsid w:val="5B770CA6"/>
    <w:rsid w:val="5B77C283"/>
    <w:rsid w:val="5B78CC2F"/>
    <w:rsid w:val="5B7B2430"/>
    <w:rsid w:val="5B7EA8F8"/>
    <w:rsid w:val="5B81DFB4"/>
    <w:rsid w:val="5B81E271"/>
    <w:rsid w:val="5B823850"/>
    <w:rsid w:val="5B82E766"/>
    <w:rsid w:val="5B842B01"/>
    <w:rsid w:val="5B85CE31"/>
    <w:rsid w:val="5B87E37F"/>
    <w:rsid w:val="5B890EC7"/>
    <w:rsid w:val="5B8A0848"/>
    <w:rsid w:val="5B8AD634"/>
    <w:rsid w:val="5B8AE6B8"/>
    <w:rsid w:val="5B8D69BF"/>
    <w:rsid w:val="5B8EDB93"/>
    <w:rsid w:val="5B8F23B2"/>
    <w:rsid w:val="5B916308"/>
    <w:rsid w:val="5B930A07"/>
    <w:rsid w:val="5B96508A"/>
    <w:rsid w:val="5B972C60"/>
    <w:rsid w:val="5B973E54"/>
    <w:rsid w:val="5B9A99D5"/>
    <w:rsid w:val="5B9AB5E8"/>
    <w:rsid w:val="5B9BB16A"/>
    <w:rsid w:val="5B9C3DBB"/>
    <w:rsid w:val="5B9C5650"/>
    <w:rsid w:val="5B9DD825"/>
    <w:rsid w:val="5BA26843"/>
    <w:rsid w:val="5BA5E456"/>
    <w:rsid w:val="5BAA915D"/>
    <w:rsid w:val="5BAAB843"/>
    <w:rsid w:val="5BAB825D"/>
    <w:rsid w:val="5BAC44C8"/>
    <w:rsid w:val="5BACAAB4"/>
    <w:rsid w:val="5BAD8545"/>
    <w:rsid w:val="5BAFFBFB"/>
    <w:rsid w:val="5BB4CBB5"/>
    <w:rsid w:val="5BB62434"/>
    <w:rsid w:val="5BB838C3"/>
    <w:rsid w:val="5BBA3D22"/>
    <w:rsid w:val="5BBD1FF4"/>
    <w:rsid w:val="5BBDFB4B"/>
    <w:rsid w:val="5BBDFB78"/>
    <w:rsid w:val="5BBF8624"/>
    <w:rsid w:val="5BC2E6FE"/>
    <w:rsid w:val="5BC3763A"/>
    <w:rsid w:val="5BC3D7E9"/>
    <w:rsid w:val="5BC40523"/>
    <w:rsid w:val="5BC830F1"/>
    <w:rsid w:val="5BC8B73D"/>
    <w:rsid w:val="5BC962CE"/>
    <w:rsid w:val="5BC9FE17"/>
    <w:rsid w:val="5BCD8656"/>
    <w:rsid w:val="5BCF0EFE"/>
    <w:rsid w:val="5BD0CEE5"/>
    <w:rsid w:val="5BD1BBB0"/>
    <w:rsid w:val="5BD2EEBD"/>
    <w:rsid w:val="5BD407CA"/>
    <w:rsid w:val="5BD433F0"/>
    <w:rsid w:val="5BD5E61A"/>
    <w:rsid w:val="5BD811A9"/>
    <w:rsid w:val="5BDACE10"/>
    <w:rsid w:val="5BDACFE4"/>
    <w:rsid w:val="5BDB973F"/>
    <w:rsid w:val="5BDC6E39"/>
    <w:rsid w:val="5BDCA6D9"/>
    <w:rsid w:val="5BDCC6E4"/>
    <w:rsid w:val="5BDCC820"/>
    <w:rsid w:val="5BDDB62B"/>
    <w:rsid w:val="5BDE2E7A"/>
    <w:rsid w:val="5BDE2EDC"/>
    <w:rsid w:val="5BE08996"/>
    <w:rsid w:val="5BE3A076"/>
    <w:rsid w:val="5BE418E1"/>
    <w:rsid w:val="5BE463DE"/>
    <w:rsid w:val="5BE77843"/>
    <w:rsid w:val="5BE79304"/>
    <w:rsid w:val="5BE7CF42"/>
    <w:rsid w:val="5BEA1691"/>
    <w:rsid w:val="5BEADC29"/>
    <w:rsid w:val="5BEB4825"/>
    <w:rsid w:val="5BEBB918"/>
    <w:rsid w:val="5BED74B8"/>
    <w:rsid w:val="5BF1BB41"/>
    <w:rsid w:val="5BF1DDEF"/>
    <w:rsid w:val="5BF2B703"/>
    <w:rsid w:val="5BF3399F"/>
    <w:rsid w:val="5BF46CEF"/>
    <w:rsid w:val="5BF5A48D"/>
    <w:rsid w:val="5BF863FF"/>
    <w:rsid w:val="5BFB3E89"/>
    <w:rsid w:val="5BFCF304"/>
    <w:rsid w:val="5BFD3115"/>
    <w:rsid w:val="5BFD5B32"/>
    <w:rsid w:val="5BFD83C7"/>
    <w:rsid w:val="5BFE4563"/>
    <w:rsid w:val="5BFF4FC8"/>
    <w:rsid w:val="5C01F99C"/>
    <w:rsid w:val="5C0705A6"/>
    <w:rsid w:val="5C083545"/>
    <w:rsid w:val="5C091C58"/>
    <w:rsid w:val="5C097950"/>
    <w:rsid w:val="5C09BDD7"/>
    <w:rsid w:val="5C0B0B48"/>
    <w:rsid w:val="5C0BCCFD"/>
    <w:rsid w:val="5C0C04CD"/>
    <w:rsid w:val="5C0C4973"/>
    <w:rsid w:val="5C0D6410"/>
    <w:rsid w:val="5C0F3F73"/>
    <w:rsid w:val="5C131DEF"/>
    <w:rsid w:val="5C13674C"/>
    <w:rsid w:val="5C173703"/>
    <w:rsid w:val="5C1917A6"/>
    <w:rsid w:val="5C1B778F"/>
    <w:rsid w:val="5C1C3910"/>
    <w:rsid w:val="5C1C461C"/>
    <w:rsid w:val="5C1C5A42"/>
    <w:rsid w:val="5C1E2987"/>
    <w:rsid w:val="5C1F80B6"/>
    <w:rsid w:val="5C1FA413"/>
    <w:rsid w:val="5C20154F"/>
    <w:rsid w:val="5C205354"/>
    <w:rsid w:val="5C23CB0F"/>
    <w:rsid w:val="5C246804"/>
    <w:rsid w:val="5C256C24"/>
    <w:rsid w:val="5C25A4AB"/>
    <w:rsid w:val="5C26CCD8"/>
    <w:rsid w:val="5C271A2D"/>
    <w:rsid w:val="5C27DE49"/>
    <w:rsid w:val="5C29B9F6"/>
    <w:rsid w:val="5C29CF2C"/>
    <w:rsid w:val="5C2AA405"/>
    <w:rsid w:val="5C2ACDD9"/>
    <w:rsid w:val="5C2C53F7"/>
    <w:rsid w:val="5C2CC6EE"/>
    <w:rsid w:val="5C2E6331"/>
    <w:rsid w:val="5C2FE2B4"/>
    <w:rsid w:val="5C325733"/>
    <w:rsid w:val="5C342088"/>
    <w:rsid w:val="5C380ED0"/>
    <w:rsid w:val="5C39F038"/>
    <w:rsid w:val="5C3B61F3"/>
    <w:rsid w:val="5C3B6DE2"/>
    <w:rsid w:val="5C3BD621"/>
    <w:rsid w:val="5C3D5EC8"/>
    <w:rsid w:val="5C40E6B9"/>
    <w:rsid w:val="5C41D95A"/>
    <w:rsid w:val="5C442F53"/>
    <w:rsid w:val="5C44A3FA"/>
    <w:rsid w:val="5C456326"/>
    <w:rsid w:val="5C4761AD"/>
    <w:rsid w:val="5C47D5BB"/>
    <w:rsid w:val="5C4840C4"/>
    <w:rsid w:val="5C484D71"/>
    <w:rsid w:val="5C49BADB"/>
    <w:rsid w:val="5C4BEC67"/>
    <w:rsid w:val="5C4E6048"/>
    <w:rsid w:val="5C4EBAD7"/>
    <w:rsid w:val="5C4F3E4B"/>
    <w:rsid w:val="5C4F3F32"/>
    <w:rsid w:val="5C511BE1"/>
    <w:rsid w:val="5C51A116"/>
    <w:rsid w:val="5C53ED84"/>
    <w:rsid w:val="5C551126"/>
    <w:rsid w:val="5C56167E"/>
    <w:rsid w:val="5C596044"/>
    <w:rsid w:val="5C5B9AD4"/>
    <w:rsid w:val="5C5C0B80"/>
    <w:rsid w:val="5C5CBB85"/>
    <w:rsid w:val="5C5E0B2C"/>
    <w:rsid w:val="5C5EE09A"/>
    <w:rsid w:val="5C5F011A"/>
    <w:rsid w:val="5C5F2ABC"/>
    <w:rsid w:val="5C5F6F64"/>
    <w:rsid w:val="5C63BF72"/>
    <w:rsid w:val="5C63FFC1"/>
    <w:rsid w:val="5C64BED1"/>
    <w:rsid w:val="5C657076"/>
    <w:rsid w:val="5C6632CD"/>
    <w:rsid w:val="5C6654C1"/>
    <w:rsid w:val="5C66C17D"/>
    <w:rsid w:val="5C6751EE"/>
    <w:rsid w:val="5C68A55E"/>
    <w:rsid w:val="5C6B2DBE"/>
    <w:rsid w:val="5C6F3278"/>
    <w:rsid w:val="5C70A8EB"/>
    <w:rsid w:val="5C72172F"/>
    <w:rsid w:val="5C7281C1"/>
    <w:rsid w:val="5C728C7B"/>
    <w:rsid w:val="5C729D3F"/>
    <w:rsid w:val="5C7477DD"/>
    <w:rsid w:val="5C75B0E6"/>
    <w:rsid w:val="5C75B5A9"/>
    <w:rsid w:val="5C769DBB"/>
    <w:rsid w:val="5C769E9C"/>
    <w:rsid w:val="5C7733A0"/>
    <w:rsid w:val="5C799E5D"/>
    <w:rsid w:val="5C7ADD3D"/>
    <w:rsid w:val="5C7C0180"/>
    <w:rsid w:val="5C7D0DF4"/>
    <w:rsid w:val="5C7DAFCC"/>
    <w:rsid w:val="5C7DC6CA"/>
    <w:rsid w:val="5C819D41"/>
    <w:rsid w:val="5C81CD26"/>
    <w:rsid w:val="5C8319AC"/>
    <w:rsid w:val="5C83F65D"/>
    <w:rsid w:val="5C843ACA"/>
    <w:rsid w:val="5C84C6D0"/>
    <w:rsid w:val="5C85F666"/>
    <w:rsid w:val="5C8687C7"/>
    <w:rsid w:val="5C88FE1A"/>
    <w:rsid w:val="5C8A3952"/>
    <w:rsid w:val="5C8BA30A"/>
    <w:rsid w:val="5C8BF97C"/>
    <w:rsid w:val="5C8C4648"/>
    <w:rsid w:val="5C8C8F6B"/>
    <w:rsid w:val="5C8F986B"/>
    <w:rsid w:val="5C917917"/>
    <w:rsid w:val="5C95D91D"/>
    <w:rsid w:val="5C95F587"/>
    <w:rsid w:val="5C976BF3"/>
    <w:rsid w:val="5C98305B"/>
    <w:rsid w:val="5C99FEDA"/>
    <w:rsid w:val="5C9C8656"/>
    <w:rsid w:val="5C9CBA84"/>
    <w:rsid w:val="5C9D3010"/>
    <w:rsid w:val="5C9E0F5F"/>
    <w:rsid w:val="5C9E459A"/>
    <w:rsid w:val="5CA166B3"/>
    <w:rsid w:val="5CA1C449"/>
    <w:rsid w:val="5CA2B38E"/>
    <w:rsid w:val="5CA490AC"/>
    <w:rsid w:val="5CADF28C"/>
    <w:rsid w:val="5CAF0196"/>
    <w:rsid w:val="5CAFEE34"/>
    <w:rsid w:val="5CB080AD"/>
    <w:rsid w:val="5CB4128C"/>
    <w:rsid w:val="5CB53147"/>
    <w:rsid w:val="5CB5D3B0"/>
    <w:rsid w:val="5CBAA91E"/>
    <w:rsid w:val="5CBC2C26"/>
    <w:rsid w:val="5CC3EB0F"/>
    <w:rsid w:val="5CC3F43C"/>
    <w:rsid w:val="5CC590DE"/>
    <w:rsid w:val="5CC5C79C"/>
    <w:rsid w:val="5CC891AA"/>
    <w:rsid w:val="5CCC889A"/>
    <w:rsid w:val="5CCD01F5"/>
    <w:rsid w:val="5CCE2723"/>
    <w:rsid w:val="5CCF7492"/>
    <w:rsid w:val="5CCFDC48"/>
    <w:rsid w:val="5CD11306"/>
    <w:rsid w:val="5CD33FAB"/>
    <w:rsid w:val="5CD3A78C"/>
    <w:rsid w:val="5CD3AF5C"/>
    <w:rsid w:val="5CD4B728"/>
    <w:rsid w:val="5CD55C8B"/>
    <w:rsid w:val="5CD6241D"/>
    <w:rsid w:val="5CD6261F"/>
    <w:rsid w:val="5CD81690"/>
    <w:rsid w:val="5CD842E6"/>
    <w:rsid w:val="5CD910AC"/>
    <w:rsid w:val="5CD934A5"/>
    <w:rsid w:val="5CDAD9ED"/>
    <w:rsid w:val="5CDADD39"/>
    <w:rsid w:val="5CDBB1FB"/>
    <w:rsid w:val="5CDE7C8D"/>
    <w:rsid w:val="5CDEC76B"/>
    <w:rsid w:val="5CE16936"/>
    <w:rsid w:val="5CE1BED5"/>
    <w:rsid w:val="5CE3E282"/>
    <w:rsid w:val="5CE51AC1"/>
    <w:rsid w:val="5CE63A3E"/>
    <w:rsid w:val="5CE7053C"/>
    <w:rsid w:val="5CEC1D63"/>
    <w:rsid w:val="5CED90D4"/>
    <w:rsid w:val="5CED93E2"/>
    <w:rsid w:val="5CEDCD35"/>
    <w:rsid w:val="5CEE6D45"/>
    <w:rsid w:val="5CEE9410"/>
    <w:rsid w:val="5CEF9FF2"/>
    <w:rsid w:val="5CF2F222"/>
    <w:rsid w:val="5CF3F0FF"/>
    <w:rsid w:val="5CF58AFF"/>
    <w:rsid w:val="5CF6D732"/>
    <w:rsid w:val="5CF772FE"/>
    <w:rsid w:val="5CF8C629"/>
    <w:rsid w:val="5CFAF372"/>
    <w:rsid w:val="5CFB2FF0"/>
    <w:rsid w:val="5CFB8A24"/>
    <w:rsid w:val="5CFC9EA6"/>
    <w:rsid w:val="5CFF2791"/>
    <w:rsid w:val="5CFF5D44"/>
    <w:rsid w:val="5D000043"/>
    <w:rsid w:val="5D018CFE"/>
    <w:rsid w:val="5D01A4B9"/>
    <w:rsid w:val="5D0218A0"/>
    <w:rsid w:val="5D03FB72"/>
    <w:rsid w:val="5D03FE72"/>
    <w:rsid w:val="5D044913"/>
    <w:rsid w:val="5D05DC14"/>
    <w:rsid w:val="5D060AA9"/>
    <w:rsid w:val="5D06B96D"/>
    <w:rsid w:val="5D07FD17"/>
    <w:rsid w:val="5D0B2E64"/>
    <w:rsid w:val="5D0B8915"/>
    <w:rsid w:val="5D0C3217"/>
    <w:rsid w:val="5D0F356C"/>
    <w:rsid w:val="5D10AC94"/>
    <w:rsid w:val="5D111B43"/>
    <w:rsid w:val="5D1200D9"/>
    <w:rsid w:val="5D136AEF"/>
    <w:rsid w:val="5D14AE50"/>
    <w:rsid w:val="5D153FED"/>
    <w:rsid w:val="5D156483"/>
    <w:rsid w:val="5D15D20C"/>
    <w:rsid w:val="5D17B4E0"/>
    <w:rsid w:val="5D17C23E"/>
    <w:rsid w:val="5D196FD6"/>
    <w:rsid w:val="5D1B1B86"/>
    <w:rsid w:val="5D1D6B25"/>
    <w:rsid w:val="5D1DB015"/>
    <w:rsid w:val="5D209A3D"/>
    <w:rsid w:val="5D20F530"/>
    <w:rsid w:val="5D216E30"/>
    <w:rsid w:val="5D227FD8"/>
    <w:rsid w:val="5D2631D7"/>
    <w:rsid w:val="5D26FCA5"/>
    <w:rsid w:val="5D272CBC"/>
    <w:rsid w:val="5D275FC7"/>
    <w:rsid w:val="5D27C97F"/>
    <w:rsid w:val="5D27CA26"/>
    <w:rsid w:val="5D29B1C9"/>
    <w:rsid w:val="5D2A27B8"/>
    <w:rsid w:val="5D2D94D6"/>
    <w:rsid w:val="5D316244"/>
    <w:rsid w:val="5D319906"/>
    <w:rsid w:val="5D31D0C1"/>
    <w:rsid w:val="5D322E18"/>
    <w:rsid w:val="5D326650"/>
    <w:rsid w:val="5D333D06"/>
    <w:rsid w:val="5D333DCA"/>
    <w:rsid w:val="5D342AC7"/>
    <w:rsid w:val="5D354A95"/>
    <w:rsid w:val="5D35F0F8"/>
    <w:rsid w:val="5D36DA77"/>
    <w:rsid w:val="5D370CF7"/>
    <w:rsid w:val="5D370DF8"/>
    <w:rsid w:val="5D3DC593"/>
    <w:rsid w:val="5D3E7801"/>
    <w:rsid w:val="5D3F1891"/>
    <w:rsid w:val="5D41F7AC"/>
    <w:rsid w:val="5D43ED88"/>
    <w:rsid w:val="5D441F56"/>
    <w:rsid w:val="5D44BBA6"/>
    <w:rsid w:val="5D452E69"/>
    <w:rsid w:val="5D45A73A"/>
    <w:rsid w:val="5D47DD98"/>
    <w:rsid w:val="5D4C2289"/>
    <w:rsid w:val="5D4DAC38"/>
    <w:rsid w:val="5D4F6D73"/>
    <w:rsid w:val="5D50F84F"/>
    <w:rsid w:val="5D51987A"/>
    <w:rsid w:val="5D552726"/>
    <w:rsid w:val="5D5606B5"/>
    <w:rsid w:val="5D59458D"/>
    <w:rsid w:val="5D5B7EF0"/>
    <w:rsid w:val="5D5BEAA2"/>
    <w:rsid w:val="5D5C6C51"/>
    <w:rsid w:val="5D5C9F00"/>
    <w:rsid w:val="5D5D0EC9"/>
    <w:rsid w:val="5D5D29BF"/>
    <w:rsid w:val="5D5D4836"/>
    <w:rsid w:val="5D5F27DF"/>
    <w:rsid w:val="5D64876D"/>
    <w:rsid w:val="5D64DE2C"/>
    <w:rsid w:val="5D659BC2"/>
    <w:rsid w:val="5D65DE8F"/>
    <w:rsid w:val="5D670A39"/>
    <w:rsid w:val="5D68226B"/>
    <w:rsid w:val="5D6B1F76"/>
    <w:rsid w:val="5D6D038E"/>
    <w:rsid w:val="5D6D0EBF"/>
    <w:rsid w:val="5D6D8441"/>
    <w:rsid w:val="5D6F211D"/>
    <w:rsid w:val="5D716787"/>
    <w:rsid w:val="5D72AB66"/>
    <w:rsid w:val="5D72C797"/>
    <w:rsid w:val="5D7546B5"/>
    <w:rsid w:val="5D7565F4"/>
    <w:rsid w:val="5D77EB76"/>
    <w:rsid w:val="5D78AAFC"/>
    <w:rsid w:val="5D78AF2F"/>
    <w:rsid w:val="5D79CCB5"/>
    <w:rsid w:val="5D7A1040"/>
    <w:rsid w:val="5D7AE16E"/>
    <w:rsid w:val="5D7B2898"/>
    <w:rsid w:val="5D7FFAD0"/>
    <w:rsid w:val="5D809C29"/>
    <w:rsid w:val="5D80EFAC"/>
    <w:rsid w:val="5D817A3A"/>
    <w:rsid w:val="5D835A2D"/>
    <w:rsid w:val="5D85283B"/>
    <w:rsid w:val="5D85ED7A"/>
    <w:rsid w:val="5D86A23A"/>
    <w:rsid w:val="5D86EF2D"/>
    <w:rsid w:val="5D878586"/>
    <w:rsid w:val="5D8801D4"/>
    <w:rsid w:val="5D883F10"/>
    <w:rsid w:val="5D8858E1"/>
    <w:rsid w:val="5D89415A"/>
    <w:rsid w:val="5D89F850"/>
    <w:rsid w:val="5D8AE8CB"/>
    <w:rsid w:val="5D8D0AA3"/>
    <w:rsid w:val="5D8DF59B"/>
    <w:rsid w:val="5D8EF742"/>
    <w:rsid w:val="5D8F4442"/>
    <w:rsid w:val="5D934D15"/>
    <w:rsid w:val="5D93C367"/>
    <w:rsid w:val="5D94C087"/>
    <w:rsid w:val="5D957CDD"/>
    <w:rsid w:val="5D969A43"/>
    <w:rsid w:val="5D96C710"/>
    <w:rsid w:val="5D979634"/>
    <w:rsid w:val="5D9844BC"/>
    <w:rsid w:val="5D9AB541"/>
    <w:rsid w:val="5D9B180E"/>
    <w:rsid w:val="5D9C5B9C"/>
    <w:rsid w:val="5D9CCBB3"/>
    <w:rsid w:val="5D9DA19E"/>
    <w:rsid w:val="5D9E126F"/>
    <w:rsid w:val="5D9F157A"/>
    <w:rsid w:val="5DA13373"/>
    <w:rsid w:val="5DA1D60F"/>
    <w:rsid w:val="5DA23E8C"/>
    <w:rsid w:val="5DA2535D"/>
    <w:rsid w:val="5DA4D04E"/>
    <w:rsid w:val="5DA58E52"/>
    <w:rsid w:val="5DA58FD7"/>
    <w:rsid w:val="5DA6012A"/>
    <w:rsid w:val="5DA979B0"/>
    <w:rsid w:val="5DAAE411"/>
    <w:rsid w:val="5DAB9504"/>
    <w:rsid w:val="5DAD9008"/>
    <w:rsid w:val="5DB237D5"/>
    <w:rsid w:val="5DB38B8E"/>
    <w:rsid w:val="5DB7B1C9"/>
    <w:rsid w:val="5DB82C9F"/>
    <w:rsid w:val="5DB83FAF"/>
    <w:rsid w:val="5DB9388A"/>
    <w:rsid w:val="5DB945FE"/>
    <w:rsid w:val="5DBDCBCB"/>
    <w:rsid w:val="5DBDDE60"/>
    <w:rsid w:val="5DBDF09D"/>
    <w:rsid w:val="5DBE7D4D"/>
    <w:rsid w:val="5DC02ED4"/>
    <w:rsid w:val="5DC135FB"/>
    <w:rsid w:val="5DC2F9D2"/>
    <w:rsid w:val="5DC405FE"/>
    <w:rsid w:val="5DC81E4B"/>
    <w:rsid w:val="5DCA2B01"/>
    <w:rsid w:val="5DCA424D"/>
    <w:rsid w:val="5DCB15DB"/>
    <w:rsid w:val="5DCC5F0D"/>
    <w:rsid w:val="5DCDA7EF"/>
    <w:rsid w:val="5DCDFAB1"/>
    <w:rsid w:val="5DCE1FD3"/>
    <w:rsid w:val="5DCEC3A5"/>
    <w:rsid w:val="5DD212C3"/>
    <w:rsid w:val="5DD30E07"/>
    <w:rsid w:val="5DD31BF4"/>
    <w:rsid w:val="5DD7FC75"/>
    <w:rsid w:val="5DDAAE5A"/>
    <w:rsid w:val="5DDB4605"/>
    <w:rsid w:val="5DDB841E"/>
    <w:rsid w:val="5DDC914B"/>
    <w:rsid w:val="5DDCBCB9"/>
    <w:rsid w:val="5DDDD13B"/>
    <w:rsid w:val="5DDE6455"/>
    <w:rsid w:val="5DDE9E4A"/>
    <w:rsid w:val="5DDFA360"/>
    <w:rsid w:val="5DE115AE"/>
    <w:rsid w:val="5DE12FFB"/>
    <w:rsid w:val="5DE1F86A"/>
    <w:rsid w:val="5DE2A91E"/>
    <w:rsid w:val="5DE2D818"/>
    <w:rsid w:val="5DE3694A"/>
    <w:rsid w:val="5DE932ED"/>
    <w:rsid w:val="5DE9853C"/>
    <w:rsid w:val="5DE9946C"/>
    <w:rsid w:val="5DEBB80C"/>
    <w:rsid w:val="5DEC6098"/>
    <w:rsid w:val="5DEC71ED"/>
    <w:rsid w:val="5DEF15CD"/>
    <w:rsid w:val="5DEF9D14"/>
    <w:rsid w:val="5DF0A061"/>
    <w:rsid w:val="5DF1B7A0"/>
    <w:rsid w:val="5DF3F78D"/>
    <w:rsid w:val="5DF4986D"/>
    <w:rsid w:val="5DF4DA79"/>
    <w:rsid w:val="5DF4DD5A"/>
    <w:rsid w:val="5DF5A420"/>
    <w:rsid w:val="5DF6927A"/>
    <w:rsid w:val="5DF93682"/>
    <w:rsid w:val="5DFA131D"/>
    <w:rsid w:val="5DFB8553"/>
    <w:rsid w:val="5DFD278A"/>
    <w:rsid w:val="5DFFABA6"/>
    <w:rsid w:val="5E00331A"/>
    <w:rsid w:val="5E00FCD5"/>
    <w:rsid w:val="5E01EB7B"/>
    <w:rsid w:val="5E0341D7"/>
    <w:rsid w:val="5E051FE4"/>
    <w:rsid w:val="5E07D736"/>
    <w:rsid w:val="5E08BAE8"/>
    <w:rsid w:val="5E096167"/>
    <w:rsid w:val="5E0F1C77"/>
    <w:rsid w:val="5E113298"/>
    <w:rsid w:val="5E133E69"/>
    <w:rsid w:val="5E14BD07"/>
    <w:rsid w:val="5E18124B"/>
    <w:rsid w:val="5E186CFA"/>
    <w:rsid w:val="5E19D806"/>
    <w:rsid w:val="5E1AF0A7"/>
    <w:rsid w:val="5E1B3242"/>
    <w:rsid w:val="5E1B7FDA"/>
    <w:rsid w:val="5E1D1C96"/>
    <w:rsid w:val="5E21303B"/>
    <w:rsid w:val="5E21D212"/>
    <w:rsid w:val="5E276407"/>
    <w:rsid w:val="5E2791B2"/>
    <w:rsid w:val="5E287043"/>
    <w:rsid w:val="5E2F406F"/>
    <w:rsid w:val="5E302986"/>
    <w:rsid w:val="5E310DDC"/>
    <w:rsid w:val="5E3132B5"/>
    <w:rsid w:val="5E3262A7"/>
    <w:rsid w:val="5E340542"/>
    <w:rsid w:val="5E3AF5B1"/>
    <w:rsid w:val="5E3B2D6C"/>
    <w:rsid w:val="5E3B8DB2"/>
    <w:rsid w:val="5E3D2B0A"/>
    <w:rsid w:val="5E3D4502"/>
    <w:rsid w:val="5E3FF92D"/>
    <w:rsid w:val="5E406B06"/>
    <w:rsid w:val="5E409066"/>
    <w:rsid w:val="5E4094F0"/>
    <w:rsid w:val="5E419488"/>
    <w:rsid w:val="5E422058"/>
    <w:rsid w:val="5E42DA36"/>
    <w:rsid w:val="5E44138D"/>
    <w:rsid w:val="5E463377"/>
    <w:rsid w:val="5E470817"/>
    <w:rsid w:val="5E475B61"/>
    <w:rsid w:val="5E475BAB"/>
    <w:rsid w:val="5E4814C8"/>
    <w:rsid w:val="5E4C2EDE"/>
    <w:rsid w:val="5E4D48D5"/>
    <w:rsid w:val="5E51F885"/>
    <w:rsid w:val="5E524361"/>
    <w:rsid w:val="5E53C3D2"/>
    <w:rsid w:val="5E53E5C3"/>
    <w:rsid w:val="5E5496A7"/>
    <w:rsid w:val="5E555CC6"/>
    <w:rsid w:val="5E562C1C"/>
    <w:rsid w:val="5E56314D"/>
    <w:rsid w:val="5E56567F"/>
    <w:rsid w:val="5E57608B"/>
    <w:rsid w:val="5E58C7A8"/>
    <w:rsid w:val="5E5A4DEB"/>
    <w:rsid w:val="5E5AA5A2"/>
    <w:rsid w:val="5E5B3D88"/>
    <w:rsid w:val="5E5C8191"/>
    <w:rsid w:val="5E5EDBF1"/>
    <w:rsid w:val="5E6034AA"/>
    <w:rsid w:val="5E60D082"/>
    <w:rsid w:val="5E6128CD"/>
    <w:rsid w:val="5E616907"/>
    <w:rsid w:val="5E628721"/>
    <w:rsid w:val="5E630498"/>
    <w:rsid w:val="5E666A00"/>
    <w:rsid w:val="5E68B865"/>
    <w:rsid w:val="5E69C2E8"/>
    <w:rsid w:val="5E69E974"/>
    <w:rsid w:val="5E6C142D"/>
    <w:rsid w:val="5E72C72C"/>
    <w:rsid w:val="5E74E034"/>
    <w:rsid w:val="5E779FBD"/>
    <w:rsid w:val="5E782EE5"/>
    <w:rsid w:val="5E79D9AB"/>
    <w:rsid w:val="5E7D22A4"/>
    <w:rsid w:val="5E7DE9FE"/>
    <w:rsid w:val="5E7DFA7F"/>
    <w:rsid w:val="5E7EE909"/>
    <w:rsid w:val="5E802EB7"/>
    <w:rsid w:val="5E803F72"/>
    <w:rsid w:val="5E804D01"/>
    <w:rsid w:val="5E8116C1"/>
    <w:rsid w:val="5E8355D2"/>
    <w:rsid w:val="5E847D8A"/>
    <w:rsid w:val="5E8966A6"/>
    <w:rsid w:val="5E8CCF30"/>
    <w:rsid w:val="5E8D7C06"/>
    <w:rsid w:val="5E8D8DBE"/>
    <w:rsid w:val="5E8DC770"/>
    <w:rsid w:val="5E8F8FBC"/>
    <w:rsid w:val="5E919BA7"/>
    <w:rsid w:val="5E92EEDB"/>
    <w:rsid w:val="5E94F6A8"/>
    <w:rsid w:val="5E963D67"/>
    <w:rsid w:val="5E96C3D3"/>
    <w:rsid w:val="5E98A4C5"/>
    <w:rsid w:val="5E9C2EF3"/>
    <w:rsid w:val="5E9C3335"/>
    <w:rsid w:val="5E9C65FF"/>
    <w:rsid w:val="5E9C894E"/>
    <w:rsid w:val="5E9E1C76"/>
    <w:rsid w:val="5E9FFA49"/>
    <w:rsid w:val="5EA1F0CB"/>
    <w:rsid w:val="5EA7315F"/>
    <w:rsid w:val="5EA95E65"/>
    <w:rsid w:val="5EAA2223"/>
    <w:rsid w:val="5EAA8B74"/>
    <w:rsid w:val="5EAAEA40"/>
    <w:rsid w:val="5EAB5806"/>
    <w:rsid w:val="5EAB6599"/>
    <w:rsid w:val="5EAB7B61"/>
    <w:rsid w:val="5EAB9159"/>
    <w:rsid w:val="5EAB9685"/>
    <w:rsid w:val="5EAC725A"/>
    <w:rsid w:val="5EACEBA4"/>
    <w:rsid w:val="5EAF754C"/>
    <w:rsid w:val="5EB15B7F"/>
    <w:rsid w:val="5EB3A470"/>
    <w:rsid w:val="5EB5786F"/>
    <w:rsid w:val="5EB75D4D"/>
    <w:rsid w:val="5EB8B9E0"/>
    <w:rsid w:val="5EBA7729"/>
    <w:rsid w:val="5EBB95E7"/>
    <w:rsid w:val="5EBBDF8C"/>
    <w:rsid w:val="5EBD6EF3"/>
    <w:rsid w:val="5EBF6853"/>
    <w:rsid w:val="5EC0A203"/>
    <w:rsid w:val="5EC32DDC"/>
    <w:rsid w:val="5EC3FD02"/>
    <w:rsid w:val="5EC4054D"/>
    <w:rsid w:val="5EC6106C"/>
    <w:rsid w:val="5EC6D30E"/>
    <w:rsid w:val="5EC82571"/>
    <w:rsid w:val="5EC904FA"/>
    <w:rsid w:val="5ECAFABC"/>
    <w:rsid w:val="5ECCA7CA"/>
    <w:rsid w:val="5ECCF01A"/>
    <w:rsid w:val="5ED47C89"/>
    <w:rsid w:val="5ED61A2C"/>
    <w:rsid w:val="5ED73CD8"/>
    <w:rsid w:val="5ED8FF8D"/>
    <w:rsid w:val="5ED99F6E"/>
    <w:rsid w:val="5EDA1B74"/>
    <w:rsid w:val="5EDBE13A"/>
    <w:rsid w:val="5EDC52FA"/>
    <w:rsid w:val="5EDDA9C6"/>
    <w:rsid w:val="5EDE8719"/>
    <w:rsid w:val="5EE03E40"/>
    <w:rsid w:val="5EE2761B"/>
    <w:rsid w:val="5EE4B237"/>
    <w:rsid w:val="5EE5F715"/>
    <w:rsid w:val="5EE7CF53"/>
    <w:rsid w:val="5EE9B35E"/>
    <w:rsid w:val="5EEB21F4"/>
    <w:rsid w:val="5EEB2BD8"/>
    <w:rsid w:val="5EEB76E9"/>
    <w:rsid w:val="5EEBA356"/>
    <w:rsid w:val="5EEDD7BA"/>
    <w:rsid w:val="5EEE78D3"/>
    <w:rsid w:val="5EEF695F"/>
    <w:rsid w:val="5EEFA7E9"/>
    <w:rsid w:val="5EF0D6A1"/>
    <w:rsid w:val="5EF16F4B"/>
    <w:rsid w:val="5EF208B5"/>
    <w:rsid w:val="5EF368AD"/>
    <w:rsid w:val="5EF434E0"/>
    <w:rsid w:val="5EF54582"/>
    <w:rsid w:val="5EF5C86A"/>
    <w:rsid w:val="5EF6161A"/>
    <w:rsid w:val="5EF69D9B"/>
    <w:rsid w:val="5EF75642"/>
    <w:rsid w:val="5EF792E3"/>
    <w:rsid w:val="5EF8BAF9"/>
    <w:rsid w:val="5EFA6DD5"/>
    <w:rsid w:val="5EFA8BC2"/>
    <w:rsid w:val="5EFD9289"/>
    <w:rsid w:val="5F0024FF"/>
    <w:rsid w:val="5F01AE46"/>
    <w:rsid w:val="5F01E070"/>
    <w:rsid w:val="5F0259D9"/>
    <w:rsid w:val="5F02E86F"/>
    <w:rsid w:val="5F0762DF"/>
    <w:rsid w:val="5F0835BF"/>
    <w:rsid w:val="5F085B16"/>
    <w:rsid w:val="5F086839"/>
    <w:rsid w:val="5F0A16E5"/>
    <w:rsid w:val="5F0A86E5"/>
    <w:rsid w:val="5F0B9389"/>
    <w:rsid w:val="5F0C885E"/>
    <w:rsid w:val="5F0CFE2C"/>
    <w:rsid w:val="5F10678D"/>
    <w:rsid w:val="5F10E92C"/>
    <w:rsid w:val="5F11C0F1"/>
    <w:rsid w:val="5F13A2FE"/>
    <w:rsid w:val="5F141432"/>
    <w:rsid w:val="5F1B3B04"/>
    <w:rsid w:val="5F1B99C1"/>
    <w:rsid w:val="5F1BDF4D"/>
    <w:rsid w:val="5F1C18EC"/>
    <w:rsid w:val="5F1C7DEB"/>
    <w:rsid w:val="5F1CF051"/>
    <w:rsid w:val="5F1EA298"/>
    <w:rsid w:val="5F1FE2B2"/>
    <w:rsid w:val="5F1FE76B"/>
    <w:rsid w:val="5F1FF2A0"/>
    <w:rsid w:val="5F20866D"/>
    <w:rsid w:val="5F219531"/>
    <w:rsid w:val="5F21E2B0"/>
    <w:rsid w:val="5F22BCC0"/>
    <w:rsid w:val="5F2356D1"/>
    <w:rsid w:val="5F23865A"/>
    <w:rsid w:val="5F2461E3"/>
    <w:rsid w:val="5F26BE43"/>
    <w:rsid w:val="5F290227"/>
    <w:rsid w:val="5F2E785F"/>
    <w:rsid w:val="5F2FC480"/>
    <w:rsid w:val="5F345495"/>
    <w:rsid w:val="5F35A1FD"/>
    <w:rsid w:val="5F367790"/>
    <w:rsid w:val="5F3698FD"/>
    <w:rsid w:val="5F39B408"/>
    <w:rsid w:val="5F3A8025"/>
    <w:rsid w:val="5F3B0B62"/>
    <w:rsid w:val="5F3C50F2"/>
    <w:rsid w:val="5F3F2343"/>
    <w:rsid w:val="5F3FAD0E"/>
    <w:rsid w:val="5F4065A1"/>
    <w:rsid w:val="5F41297D"/>
    <w:rsid w:val="5F496DA7"/>
    <w:rsid w:val="5F4AAD28"/>
    <w:rsid w:val="5F4C1DF1"/>
    <w:rsid w:val="5F4F7945"/>
    <w:rsid w:val="5F51C640"/>
    <w:rsid w:val="5F54DA18"/>
    <w:rsid w:val="5F558070"/>
    <w:rsid w:val="5F56E4F9"/>
    <w:rsid w:val="5F581B84"/>
    <w:rsid w:val="5F58C6B3"/>
    <w:rsid w:val="5F593BD0"/>
    <w:rsid w:val="5F5ACCB2"/>
    <w:rsid w:val="5F5ACD5F"/>
    <w:rsid w:val="5F5BE428"/>
    <w:rsid w:val="5F5EC86C"/>
    <w:rsid w:val="5F5FC5E3"/>
    <w:rsid w:val="5F621274"/>
    <w:rsid w:val="5F6271FD"/>
    <w:rsid w:val="5F63EC2D"/>
    <w:rsid w:val="5F65F447"/>
    <w:rsid w:val="5F66FED4"/>
    <w:rsid w:val="5F699E7A"/>
    <w:rsid w:val="5F69A7B5"/>
    <w:rsid w:val="5F69BF28"/>
    <w:rsid w:val="5F6AADC7"/>
    <w:rsid w:val="5F6B1321"/>
    <w:rsid w:val="5F6BC9BD"/>
    <w:rsid w:val="5F6BF690"/>
    <w:rsid w:val="5F6C547E"/>
    <w:rsid w:val="5F6C94CE"/>
    <w:rsid w:val="5F6D0003"/>
    <w:rsid w:val="5F718EFF"/>
    <w:rsid w:val="5F72EE06"/>
    <w:rsid w:val="5F73E8B6"/>
    <w:rsid w:val="5F740D80"/>
    <w:rsid w:val="5F746E33"/>
    <w:rsid w:val="5F76523A"/>
    <w:rsid w:val="5F782581"/>
    <w:rsid w:val="5F794EBD"/>
    <w:rsid w:val="5F79780B"/>
    <w:rsid w:val="5F7A8C63"/>
    <w:rsid w:val="5F7A9098"/>
    <w:rsid w:val="5F7B73C1"/>
    <w:rsid w:val="5F7C56E7"/>
    <w:rsid w:val="5F7C80C9"/>
    <w:rsid w:val="5F7E413E"/>
    <w:rsid w:val="5F7E4489"/>
    <w:rsid w:val="5F7EBF70"/>
    <w:rsid w:val="5F80E69B"/>
    <w:rsid w:val="5F82617E"/>
    <w:rsid w:val="5F84F251"/>
    <w:rsid w:val="5F859A29"/>
    <w:rsid w:val="5F878ACF"/>
    <w:rsid w:val="5F8830F9"/>
    <w:rsid w:val="5F8869E8"/>
    <w:rsid w:val="5F889744"/>
    <w:rsid w:val="5F8C2341"/>
    <w:rsid w:val="5F8C5096"/>
    <w:rsid w:val="5F8C5F31"/>
    <w:rsid w:val="5F8DDCB9"/>
    <w:rsid w:val="5F8E4506"/>
    <w:rsid w:val="5F8E7E7D"/>
    <w:rsid w:val="5F8F47B1"/>
    <w:rsid w:val="5F8FC9B8"/>
    <w:rsid w:val="5F919380"/>
    <w:rsid w:val="5F91A652"/>
    <w:rsid w:val="5F923047"/>
    <w:rsid w:val="5F9262DB"/>
    <w:rsid w:val="5F92E32E"/>
    <w:rsid w:val="5F92EF77"/>
    <w:rsid w:val="5F9353E1"/>
    <w:rsid w:val="5F968FB5"/>
    <w:rsid w:val="5F96EBA5"/>
    <w:rsid w:val="5F991ECA"/>
    <w:rsid w:val="5F9A287E"/>
    <w:rsid w:val="5F9C663D"/>
    <w:rsid w:val="5F9D3C9B"/>
    <w:rsid w:val="5F9DB64B"/>
    <w:rsid w:val="5FA121D8"/>
    <w:rsid w:val="5FA12993"/>
    <w:rsid w:val="5FA22820"/>
    <w:rsid w:val="5FA345D0"/>
    <w:rsid w:val="5FA3F093"/>
    <w:rsid w:val="5FA5BE34"/>
    <w:rsid w:val="5FA5D9A4"/>
    <w:rsid w:val="5FA6CD8F"/>
    <w:rsid w:val="5FA738B1"/>
    <w:rsid w:val="5FA8725E"/>
    <w:rsid w:val="5FA97F28"/>
    <w:rsid w:val="5FAA43C9"/>
    <w:rsid w:val="5FAB50B3"/>
    <w:rsid w:val="5FAF20B7"/>
    <w:rsid w:val="5FB21BEA"/>
    <w:rsid w:val="5FB24512"/>
    <w:rsid w:val="5FB2AD13"/>
    <w:rsid w:val="5FB59EA8"/>
    <w:rsid w:val="5FB5CFDF"/>
    <w:rsid w:val="5FB9E2AC"/>
    <w:rsid w:val="5FBA10E1"/>
    <w:rsid w:val="5FBA9B43"/>
    <w:rsid w:val="5FBBA38C"/>
    <w:rsid w:val="5FBBD95E"/>
    <w:rsid w:val="5FBC1407"/>
    <w:rsid w:val="5FBE059C"/>
    <w:rsid w:val="5FC0D3BB"/>
    <w:rsid w:val="5FC15626"/>
    <w:rsid w:val="5FC4B3C7"/>
    <w:rsid w:val="5FC4E57C"/>
    <w:rsid w:val="5FC690EE"/>
    <w:rsid w:val="5FC7C97E"/>
    <w:rsid w:val="5FC7D38D"/>
    <w:rsid w:val="5FC9D604"/>
    <w:rsid w:val="5FCAFC12"/>
    <w:rsid w:val="5FCD1369"/>
    <w:rsid w:val="5FD23800"/>
    <w:rsid w:val="5FD34A1F"/>
    <w:rsid w:val="5FD44F99"/>
    <w:rsid w:val="5FD48322"/>
    <w:rsid w:val="5FD4F4AC"/>
    <w:rsid w:val="5FD5607D"/>
    <w:rsid w:val="5FD6DADB"/>
    <w:rsid w:val="5FD7A0F8"/>
    <w:rsid w:val="5FD86CE2"/>
    <w:rsid w:val="5FD8BFE0"/>
    <w:rsid w:val="5FD919B5"/>
    <w:rsid w:val="5FD92168"/>
    <w:rsid w:val="5FDA55CE"/>
    <w:rsid w:val="5FDB524E"/>
    <w:rsid w:val="5FDB7AE2"/>
    <w:rsid w:val="5FDD33A2"/>
    <w:rsid w:val="5FDE666C"/>
    <w:rsid w:val="5FE01FEF"/>
    <w:rsid w:val="5FE03C97"/>
    <w:rsid w:val="5FE07558"/>
    <w:rsid w:val="5FE102E2"/>
    <w:rsid w:val="5FE3DB57"/>
    <w:rsid w:val="5FE47ED1"/>
    <w:rsid w:val="5FE588FA"/>
    <w:rsid w:val="5FEB0A2B"/>
    <w:rsid w:val="5FEF5036"/>
    <w:rsid w:val="5FF4C0F7"/>
    <w:rsid w:val="5FF504D3"/>
    <w:rsid w:val="5FF5537A"/>
    <w:rsid w:val="5FF6E8C6"/>
    <w:rsid w:val="5FFAC9DD"/>
    <w:rsid w:val="5FFB4938"/>
    <w:rsid w:val="5FFB6D68"/>
    <w:rsid w:val="5FFD1B6B"/>
    <w:rsid w:val="60000D7D"/>
    <w:rsid w:val="600114F0"/>
    <w:rsid w:val="60012A85"/>
    <w:rsid w:val="60016B69"/>
    <w:rsid w:val="600175C7"/>
    <w:rsid w:val="6001CB2B"/>
    <w:rsid w:val="600266C0"/>
    <w:rsid w:val="6002B83B"/>
    <w:rsid w:val="6003E1F6"/>
    <w:rsid w:val="6005D4A4"/>
    <w:rsid w:val="6006DEC8"/>
    <w:rsid w:val="60081B2B"/>
    <w:rsid w:val="6008DAC2"/>
    <w:rsid w:val="6009662C"/>
    <w:rsid w:val="600A643D"/>
    <w:rsid w:val="600B221E"/>
    <w:rsid w:val="600D9142"/>
    <w:rsid w:val="600E9A6E"/>
    <w:rsid w:val="60119CA8"/>
    <w:rsid w:val="6013EEC1"/>
    <w:rsid w:val="601553D2"/>
    <w:rsid w:val="60163E59"/>
    <w:rsid w:val="60166803"/>
    <w:rsid w:val="60167132"/>
    <w:rsid w:val="60174C87"/>
    <w:rsid w:val="6018D75F"/>
    <w:rsid w:val="601A9535"/>
    <w:rsid w:val="601B1545"/>
    <w:rsid w:val="601BFBAE"/>
    <w:rsid w:val="601C0A8D"/>
    <w:rsid w:val="601D50F1"/>
    <w:rsid w:val="601D81AC"/>
    <w:rsid w:val="601E64B8"/>
    <w:rsid w:val="601E88FF"/>
    <w:rsid w:val="60202FF9"/>
    <w:rsid w:val="6020D38A"/>
    <w:rsid w:val="6020FDBA"/>
    <w:rsid w:val="602158C5"/>
    <w:rsid w:val="60221622"/>
    <w:rsid w:val="60224721"/>
    <w:rsid w:val="6022B176"/>
    <w:rsid w:val="60272DA1"/>
    <w:rsid w:val="6027A2CE"/>
    <w:rsid w:val="60287163"/>
    <w:rsid w:val="602A8B1A"/>
    <w:rsid w:val="602CB388"/>
    <w:rsid w:val="602EBF3C"/>
    <w:rsid w:val="602F13C0"/>
    <w:rsid w:val="602F797E"/>
    <w:rsid w:val="6030496B"/>
    <w:rsid w:val="6031AC2D"/>
    <w:rsid w:val="603332A6"/>
    <w:rsid w:val="6033A4D6"/>
    <w:rsid w:val="603728D5"/>
    <w:rsid w:val="6037D62F"/>
    <w:rsid w:val="6038CE16"/>
    <w:rsid w:val="603B6BAE"/>
    <w:rsid w:val="603C3F7C"/>
    <w:rsid w:val="603C7EF5"/>
    <w:rsid w:val="603E2FA5"/>
    <w:rsid w:val="603EA0A7"/>
    <w:rsid w:val="603FD8B1"/>
    <w:rsid w:val="60441202"/>
    <w:rsid w:val="60445A84"/>
    <w:rsid w:val="604793D6"/>
    <w:rsid w:val="60487BE2"/>
    <w:rsid w:val="60489D78"/>
    <w:rsid w:val="604B0BB1"/>
    <w:rsid w:val="604B6F09"/>
    <w:rsid w:val="604BF59A"/>
    <w:rsid w:val="604C78BB"/>
    <w:rsid w:val="604DF9EB"/>
    <w:rsid w:val="6050BF41"/>
    <w:rsid w:val="6051A71B"/>
    <w:rsid w:val="6051ACAB"/>
    <w:rsid w:val="6051BA82"/>
    <w:rsid w:val="6051E4A3"/>
    <w:rsid w:val="605201E4"/>
    <w:rsid w:val="60522B0A"/>
    <w:rsid w:val="6057AFED"/>
    <w:rsid w:val="605C617C"/>
    <w:rsid w:val="605D42A7"/>
    <w:rsid w:val="606128E4"/>
    <w:rsid w:val="6061F7A9"/>
    <w:rsid w:val="60633C57"/>
    <w:rsid w:val="606729D5"/>
    <w:rsid w:val="6069F194"/>
    <w:rsid w:val="606A05AB"/>
    <w:rsid w:val="606A0ABC"/>
    <w:rsid w:val="606C2430"/>
    <w:rsid w:val="606E1DFC"/>
    <w:rsid w:val="606E270B"/>
    <w:rsid w:val="606E96EE"/>
    <w:rsid w:val="606EABF7"/>
    <w:rsid w:val="606F1B1A"/>
    <w:rsid w:val="606F2A10"/>
    <w:rsid w:val="606F9907"/>
    <w:rsid w:val="6070834B"/>
    <w:rsid w:val="6070EF42"/>
    <w:rsid w:val="60713DB2"/>
    <w:rsid w:val="6071B269"/>
    <w:rsid w:val="6074C83C"/>
    <w:rsid w:val="60779BAC"/>
    <w:rsid w:val="60790D75"/>
    <w:rsid w:val="607ABFE3"/>
    <w:rsid w:val="607B03F4"/>
    <w:rsid w:val="607B8E4A"/>
    <w:rsid w:val="607C1967"/>
    <w:rsid w:val="607D563E"/>
    <w:rsid w:val="607FA03A"/>
    <w:rsid w:val="607FA4BA"/>
    <w:rsid w:val="60837832"/>
    <w:rsid w:val="60837BD0"/>
    <w:rsid w:val="6084869F"/>
    <w:rsid w:val="6084CB77"/>
    <w:rsid w:val="60870F10"/>
    <w:rsid w:val="60893A96"/>
    <w:rsid w:val="60894DB6"/>
    <w:rsid w:val="6089B895"/>
    <w:rsid w:val="608A8300"/>
    <w:rsid w:val="608D782D"/>
    <w:rsid w:val="608F2D53"/>
    <w:rsid w:val="60911861"/>
    <w:rsid w:val="6092D495"/>
    <w:rsid w:val="60966CD6"/>
    <w:rsid w:val="6096883B"/>
    <w:rsid w:val="6096DF10"/>
    <w:rsid w:val="60972F55"/>
    <w:rsid w:val="6097E872"/>
    <w:rsid w:val="6098ECE8"/>
    <w:rsid w:val="609B8B6B"/>
    <w:rsid w:val="609CD09E"/>
    <w:rsid w:val="609DE2C9"/>
    <w:rsid w:val="609E53CC"/>
    <w:rsid w:val="609ECCF1"/>
    <w:rsid w:val="60A0F469"/>
    <w:rsid w:val="60A122EC"/>
    <w:rsid w:val="60A16334"/>
    <w:rsid w:val="60A23D10"/>
    <w:rsid w:val="60A26829"/>
    <w:rsid w:val="60A335B3"/>
    <w:rsid w:val="60A34470"/>
    <w:rsid w:val="60A4666B"/>
    <w:rsid w:val="60A8715A"/>
    <w:rsid w:val="60A8CE8D"/>
    <w:rsid w:val="60A9392E"/>
    <w:rsid w:val="60A9A2B1"/>
    <w:rsid w:val="60AA84EC"/>
    <w:rsid w:val="60AC337F"/>
    <w:rsid w:val="60AE3375"/>
    <w:rsid w:val="60B1CC23"/>
    <w:rsid w:val="60B4402C"/>
    <w:rsid w:val="60B5C5B6"/>
    <w:rsid w:val="60B5D0DF"/>
    <w:rsid w:val="60B72F3B"/>
    <w:rsid w:val="60B83C19"/>
    <w:rsid w:val="60B98C45"/>
    <w:rsid w:val="60BBF66E"/>
    <w:rsid w:val="60BC6105"/>
    <w:rsid w:val="60BD2E16"/>
    <w:rsid w:val="60BE7315"/>
    <w:rsid w:val="60BF5E1A"/>
    <w:rsid w:val="60BFB333"/>
    <w:rsid w:val="60BFF6E7"/>
    <w:rsid w:val="60C1E1DA"/>
    <w:rsid w:val="60C2F58B"/>
    <w:rsid w:val="60C49518"/>
    <w:rsid w:val="60C4EF80"/>
    <w:rsid w:val="60C50EA4"/>
    <w:rsid w:val="60C56D1A"/>
    <w:rsid w:val="60C58DD6"/>
    <w:rsid w:val="60C70DC1"/>
    <w:rsid w:val="60C88BDC"/>
    <w:rsid w:val="60C8AB7A"/>
    <w:rsid w:val="60C94597"/>
    <w:rsid w:val="60C94C65"/>
    <w:rsid w:val="60CBB36D"/>
    <w:rsid w:val="60CC5E52"/>
    <w:rsid w:val="60CFF8EE"/>
    <w:rsid w:val="60D08425"/>
    <w:rsid w:val="60D247F1"/>
    <w:rsid w:val="60D3D795"/>
    <w:rsid w:val="60D4E7B0"/>
    <w:rsid w:val="60D6C674"/>
    <w:rsid w:val="60D935AE"/>
    <w:rsid w:val="60DC9F9C"/>
    <w:rsid w:val="60DF5A10"/>
    <w:rsid w:val="60E0562B"/>
    <w:rsid w:val="60E3DC90"/>
    <w:rsid w:val="60E430D8"/>
    <w:rsid w:val="60E452F1"/>
    <w:rsid w:val="60E6CC52"/>
    <w:rsid w:val="60E6FE9F"/>
    <w:rsid w:val="60E84920"/>
    <w:rsid w:val="60EAF595"/>
    <w:rsid w:val="60EC9086"/>
    <w:rsid w:val="60F06658"/>
    <w:rsid w:val="60F0D0E9"/>
    <w:rsid w:val="60F1ECA3"/>
    <w:rsid w:val="60F4E7FA"/>
    <w:rsid w:val="60F650FB"/>
    <w:rsid w:val="60F937FC"/>
    <w:rsid w:val="60FA6D4E"/>
    <w:rsid w:val="60FA9966"/>
    <w:rsid w:val="60FCEA54"/>
    <w:rsid w:val="60FCF7B5"/>
    <w:rsid w:val="60FE4336"/>
    <w:rsid w:val="60FEDEC2"/>
    <w:rsid w:val="60FEEA01"/>
    <w:rsid w:val="60FF8959"/>
    <w:rsid w:val="60FFA131"/>
    <w:rsid w:val="61018FC3"/>
    <w:rsid w:val="61033512"/>
    <w:rsid w:val="6103B99A"/>
    <w:rsid w:val="61090534"/>
    <w:rsid w:val="610BC05D"/>
    <w:rsid w:val="610D2AFA"/>
    <w:rsid w:val="610E6AE0"/>
    <w:rsid w:val="610E7040"/>
    <w:rsid w:val="610F6123"/>
    <w:rsid w:val="61126E1A"/>
    <w:rsid w:val="611407E8"/>
    <w:rsid w:val="61157A76"/>
    <w:rsid w:val="61169854"/>
    <w:rsid w:val="6116ABB1"/>
    <w:rsid w:val="61174422"/>
    <w:rsid w:val="6117849F"/>
    <w:rsid w:val="611820F9"/>
    <w:rsid w:val="611932BE"/>
    <w:rsid w:val="611B1595"/>
    <w:rsid w:val="611BAF2D"/>
    <w:rsid w:val="611BC9C5"/>
    <w:rsid w:val="611DE9BB"/>
    <w:rsid w:val="61202C89"/>
    <w:rsid w:val="612070AC"/>
    <w:rsid w:val="6120DC30"/>
    <w:rsid w:val="6121F448"/>
    <w:rsid w:val="61221F2E"/>
    <w:rsid w:val="61254265"/>
    <w:rsid w:val="6126484F"/>
    <w:rsid w:val="61266285"/>
    <w:rsid w:val="6129E08D"/>
    <w:rsid w:val="612CFF50"/>
    <w:rsid w:val="612DEF28"/>
    <w:rsid w:val="612F0BF7"/>
    <w:rsid w:val="612F3920"/>
    <w:rsid w:val="6130B627"/>
    <w:rsid w:val="6131FBCD"/>
    <w:rsid w:val="613252EF"/>
    <w:rsid w:val="6134D608"/>
    <w:rsid w:val="6135CBD6"/>
    <w:rsid w:val="613927B3"/>
    <w:rsid w:val="613B08BB"/>
    <w:rsid w:val="613B3EB0"/>
    <w:rsid w:val="613B798B"/>
    <w:rsid w:val="613EE3AC"/>
    <w:rsid w:val="613F6177"/>
    <w:rsid w:val="613F888E"/>
    <w:rsid w:val="61411504"/>
    <w:rsid w:val="61414CF0"/>
    <w:rsid w:val="6141CFE3"/>
    <w:rsid w:val="6142CF39"/>
    <w:rsid w:val="6143E9CB"/>
    <w:rsid w:val="6146160B"/>
    <w:rsid w:val="614627AA"/>
    <w:rsid w:val="61463284"/>
    <w:rsid w:val="61474469"/>
    <w:rsid w:val="614983EB"/>
    <w:rsid w:val="614D74E7"/>
    <w:rsid w:val="614E57F1"/>
    <w:rsid w:val="614E6C9F"/>
    <w:rsid w:val="6150D676"/>
    <w:rsid w:val="61550F01"/>
    <w:rsid w:val="61552F4E"/>
    <w:rsid w:val="615A5923"/>
    <w:rsid w:val="615B9BF0"/>
    <w:rsid w:val="615D0D5F"/>
    <w:rsid w:val="616307A9"/>
    <w:rsid w:val="61631EA2"/>
    <w:rsid w:val="61632FD4"/>
    <w:rsid w:val="61637AD3"/>
    <w:rsid w:val="61640604"/>
    <w:rsid w:val="61678DDD"/>
    <w:rsid w:val="61686D19"/>
    <w:rsid w:val="61694F52"/>
    <w:rsid w:val="616A290B"/>
    <w:rsid w:val="616B642F"/>
    <w:rsid w:val="616B7924"/>
    <w:rsid w:val="616D06BA"/>
    <w:rsid w:val="616DB79C"/>
    <w:rsid w:val="616F27B7"/>
    <w:rsid w:val="6172B621"/>
    <w:rsid w:val="6172FDEB"/>
    <w:rsid w:val="6173B589"/>
    <w:rsid w:val="61745EFC"/>
    <w:rsid w:val="617521BD"/>
    <w:rsid w:val="6175C1B0"/>
    <w:rsid w:val="6175DD22"/>
    <w:rsid w:val="617915F8"/>
    <w:rsid w:val="617A1054"/>
    <w:rsid w:val="617C8E27"/>
    <w:rsid w:val="617CB360"/>
    <w:rsid w:val="617F0356"/>
    <w:rsid w:val="617F261F"/>
    <w:rsid w:val="617F7D89"/>
    <w:rsid w:val="61816CCC"/>
    <w:rsid w:val="61818DC9"/>
    <w:rsid w:val="6182349A"/>
    <w:rsid w:val="6186487E"/>
    <w:rsid w:val="618689D9"/>
    <w:rsid w:val="6188FFE5"/>
    <w:rsid w:val="618C0A6F"/>
    <w:rsid w:val="618F4723"/>
    <w:rsid w:val="618F5DFA"/>
    <w:rsid w:val="61905512"/>
    <w:rsid w:val="6193BC35"/>
    <w:rsid w:val="6194974A"/>
    <w:rsid w:val="6194A891"/>
    <w:rsid w:val="6194BCA5"/>
    <w:rsid w:val="6196734F"/>
    <w:rsid w:val="6196F6CD"/>
    <w:rsid w:val="61977E52"/>
    <w:rsid w:val="61980B78"/>
    <w:rsid w:val="6198B1FD"/>
    <w:rsid w:val="61999888"/>
    <w:rsid w:val="6199FB49"/>
    <w:rsid w:val="619B87DF"/>
    <w:rsid w:val="619BD34F"/>
    <w:rsid w:val="619C01AF"/>
    <w:rsid w:val="619CDA21"/>
    <w:rsid w:val="61A4F8D2"/>
    <w:rsid w:val="61A55DE6"/>
    <w:rsid w:val="61A71023"/>
    <w:rsid w:val="61A822FE"/>
    <w:rsid w:val="61A96EB2"/>
    <w:rsid w:val="61A9DAFC"/>
    <w:rsid w:val="61AA2010"/>
    <w:rsid w:val="61ABAFEB"/>
    <w:rsid w:val="61ABFF4A"/>
    <w:rsid w:val="61ACDE79"/>
    <w:rsid w:val="61AD3D19"/>
    <w:rsid w:val="61AED52C"/>
    <w:rsid w:val="61AF271F"/>
    <w:rsid w:val="61AF4F89"/>
    <w:rsid w:val="61B26BC9"/>
    <w:rsid w:val="61B2B8C3"/>
    <w:rsid w:val="61B664FD"/>
    <w:rsid w:val="61B806D2"/>
    <w:rsid w:val="61B8F0CF"/>
    <w:rsid w:val="61B93851"/>
    <w:rsid w:val="61BBE3A9"/>
    <w:rsid w:val="61BC6CCA"/>
    <w:rsid w:val="61BD86A8"/>
    <w:rsid w:val="61BDA31F"/>
    <w:rsid w:val="61BE4D91"/>
    <w:rsid w:val="61BF0948"/>
    <w:rsid w:val="61BFD00F"/>
    <w:rsid w:val="61C01A6D"/>
    <w:rsid w:val="61C045E6"/>
    <w:rsid w:val="61C1A8F6"/>
    <w:rsid w:val="61C2A2BC"/>
    <w:rsid w:val="61C393F2"/>
    <w:rsid w:val="61C4E587"/>
    <w:rsid w:val="61C8C3C1"/>
    <w:rsid w:val="61CA80E5"/>
    <w:rsid w:val="61CAE421"/>
    <w:rsid w:val="61CAFC7E"/>
    <w:rsid w:val="61CB27C5"/>
    <w:rsid w:val="61CB3F80"/>
    <w:rsid w:val="61CB8784"/>
    <w:rsid w:val="61CD2159"/>
    <w:rsid w:val="61CE6495"/>
    <w:rsid w:val="61CFA4FB"/>
    <w:rsid w:val="61CFE146"/>
    <w:rsid w:val="61D010CB"/>
    <w:rsid w:val="61D05FA4"/>
    <w:rsid w:val="61D08DE7"/>
    <w:rsid w:val="61D19711"/>
    <w:rsid w:val="61D2CDE8"/>
    <w:rsid w:val="61D40DB3"/>
    <w:rsid w:val="61D5225E"/>
    <w:rsid w:val="61D5299C"/>
    <w:rsid w:val="61D72680"/>
    <w:rsid w:val="61D75942"/>
    <w:rsid w:val="61D893D4"/>
    <w:rsid w:val="61DBC9E5"/>
    <w:rsid w:val="61DBF7C3"/>
    <w:rsid w:val="61DED29C"/>
    <w:rsid w:val="61E156ED"/>
    <w:rsid w:val="61E1791E"/>
    <w:rsid w:val="61E19010"/>
    <w:rsid w:val="61E27F62"/>
    <w:rsid w:val="61E2D0E9"/>
    <w:rsid w:val="61E2E489"/>
    <w:rsid w:val="61E7BAB2"/>
    <w:rsid w:val="61E81C60"/>
    <w:rsid w:val="61E8CAB1"/>
    <w:rsid w:val="61EAA596"/>
    <w:rsid w:val="61ECBD36"/>
    <w:rsid w:val="61F05B62"/>
    <w:rsid w:val="61F10571"/>
    <w:rsid w:val="61F246BC"/>
    <w:rsid w:val="61F3D040"/>
    <w:rsid w:val="61F3F921"/>
    <w:rsid w:val="61F4111D"/>
    <w:rsid w:val="61F45117"/>
    <w:rsid w:val="61F4654A"/>
    <w:rsid w:val="61F51A5E"/>
    <w:rsid w:val="61F88340"/>
    <w:rsid w:val="61F94F96"/>
    <w:rsid w:val="61FA781D"/>
    <w:rsid w:val="61FB1F66"/>
    <w:rsid w:val="61FB4EB8"/>
    <w:rsid w:val="61FB6E28"/>
    <w:rsid w:val="61FD9123"/>
    <w:rsid w:val="6200D517"/>
    <w:rsid w:val="6201357A"/>
    <w:rsid w:val="6201F106"/>
    <w:rsid w:val="6204CEB6"/>
    <w:rsid w:val="620568DF"/>
    <w:rsid w:val="620A52C1"/>
    <w:rsid w:val="620A7F86"/>
    <w:rsid w:val="620B9433"/>
    <w:rsid w:val="620BA33A"/>
    <w:rsid w:val="620BE437"/>
    <w:rsid w:val="620C0C6A"/>
    <w:rsid w:val="620D8F31"/>
    <w:rsid w:val="620FD218"/>
    <w:rsid w:val="620FFAB4"/>
    <w:rsid w:val="621281B9"/>
    <w:rsid w:val="6212B706"/>
    <w:rsid w:val="6213AA03"/>
    <w:rsid w:val="62146CF0"/>
    <w:rsid w:val="6214A2E0"/>
    <w:rsid w:val="6214DDD6"/>
    <w:rsid w:val="6215146B"/>
    <w:rsid w:val="62164C31"/>
    <w:rsid w:val="62167D30"/>
    <w:rsid w:val="62175423"/>
    <w:rsid w:val="621762E1"/>
    <w:rsid w:val="6217A4EA"/>
    <w:rsid w:val="6217F857"/>
    <w:rsid w:val="621D547C"/>
    <w:rsid w:val="621EA8A8"/>
    <w:rsid w:val="621F1F2A"/>
    <w:rsid w:val="621F93AC"/>
    <w:rsid w:val="62207619"/>
    <w:rsid w:val="62208843"/>
    <w:rsid w:val="6220FCED"/>
    <w:rsid w:val="62219133"/>
    <w:rsid w:val="6223DB21"/>
    <w:rsid w:val="6226B59B"/>
    <w:rsid w:val="62278835"/>
    <w:rsid w:val="6227D6CA"/>
    <w:rsid w:val="6228E6DB"/>
    <w:rsid w:val="62297F82"/>
    <w:rsid w:val="622BCD03"/>
    <w:rsid w:val="622C8400"/>
    <w:rsid w:val="622D1A95"/>
    <w:rsid w:val="62313575"/>
    <w:rsid w:val="62317F0D"/>
    <w:rsid w:val="62323D37"/>
    <w:rsid w:val="6232BC76"/>
    <w:rsid w:val="62340E2B"/>
    <w:rsid w:val="6235E2AF"/>
    <w:rsid w:val="62375506"/>
    <w:rsid w:val="623AD62F"/>
    <w:rsid w:val="623ADC85"/>
    <w:rsid w:val="623B5492"/>
    <w:rsid w:val="623C327E"/>
    <w:rsid w:val="623F060C"/>
    <w:rsid w:val="62406930"/>
    <w:rsid w:val="6242CDB5"/>
    <w:rsid w:val="62468187"/>
    <w:rsid w:val="624920E6"/>
    <w:rsid w:val="6249E239"/>
    <w:rsid w:val="624A7451"/>
    <w:rsid w:val="624A9698"/>
    <w:rsid w:val="624AE45A"/>
    <w:rsid w:val="624DC8A1"/>
    <w:rsid w:val="624F63FD"/>
    <w:rsid w:val="62500DB8"/>
    <w:rsid w:val="6252CF64"/>
    <w:rsid w:val="6253639C"/>
    <w:rsid w:val="62545059"/>
    <w:rsid w:val="62548DEF"/>
    <w:rsid w:val="62557845"/>
    <w:rsid w:val="6256BD34"/>
    <w:rsid w:val="6257BC37"/>
    <w:rsid w:val="625AED34"/>
    <w:rsid w:val="625B320A"/>
    <w:rsid w:val="625D2CDC"/>
    <w:rsid w:val="6260A1E0"/>
    <w:rsid w:val="62611FE2"/>
    <w:rsid w:val="6262EBA0"/>
    <w:rsid w:val="62636E3F"/>
    <w:rsid w:val="626429A2"/>
    <w:rsid w:val="626A08B9"/>
    <w:rsid w:val="626B5308"/>
    <w:rsid w:val="626CA2F3"/>
    <w:rsid w:val="626D06C7"/>
    <w:rsid w:val="626D9516"/>
    <w:rsid w:val="626F0A86"/>
    <w:rsid w:val="626F7161"/>
    <w:rsid w:val="626FA7F6"/>
    <w:rsid w:val="6270E0D5"/>
    <w:rsid w:val="6272466A"/>
    <w:rsid w:val="6272869D"/>
    <w:rsid w:val="6272B837"/>
    <w:rsid w:val="62737064"/>
    <w:rsid w:val="6274305C"/>
    <w:rsid w:val="62746E92"/>
    <w:rsid w:val="6276B699"/>
    <w:rsid w:val="62784F9B"/>
    <w:rsid w:val="62795E51"/>
    <w:rsid w:val="62796660"/>
    <w:rsid w:val="627ADDB7"/>
    <w:rsid w:val="627B1F79"/>
    <w:rsid w:val="627BF1D6"/>
    <w:rsid w:val="627EF13B"/>
    <w:rsid w:val="627F3683"/>
    <w:rsid w:val="6281C28F"/>
    <w:rsid w:val="6282F5AC"/>
    <w:rsid w:val="628372F5"/>
    <w:rsid w:val="62899463"/>
    <w:rsid w:val="628A94D7"/>
    <w:rsid w:val="628B2A0B"/>
    <w:rsid w:val="628CF297"/>
    <w:rsid w:val="628DF708"/>
    <w:rsid w:val="628E0446"/>
    <w:rsid w:val="628E1E56"/>
    <w:rsid w:val="628E649E"/>
    <w:rsid w:val="628E9060"/>
    <w:rsid w:val="62909AED"/>
    <w:rsid w:val="6291D3E4"/>
    <w:rsid w:val="6294F745"/>
    <w:rsid w:val="62950242"/>
    <w:rsid w:val="629A1913"/>
    <w:rsid w:val="629AB4B7"/>
    <w:rsid w:val="629C83FF"/>
    <w:rsid w:val="629D2800"/>
    <w:rsid w:val="629D33E4"/>
    <w:rsid w:val="629E73AD"/>
    <w:rsid w:val="629F14F5"/>
    <w:rsid w:val="62A05E85"/>
    <w:rsid w:val="62A15B2A"/>
    <w:rsid w:val="62A17832"/>
    <w:rsid w:val="62A2FD63"/>
    <w:rsid w:val="62A3142A"/>
    <w:rsid w:val="62A36118"/>
    <w:rsid w:val="62A3E0BA"/>
    <w:rsid w:val="62A3E74C"/>
    <w:rsid w:val="62A4378D"/>
    <w:rsid w:val="62A5548E"/>
    <w:rsid w:val="62A588A6"/>
    <w:rsid w:val="62A6A931"/>
    <w:rsid w:val="62A8DF31"/>
    <w:rsid w:val="62ABA5D5"/>
    <w:rsid w:val="62AC2859"/>
    <w:rsid w:val="62AC8D8E"/>
    <w:rsid w:val="62AE3A4D"/>
    <w:rsid w:val="62AE64E8"/>
    <w:rsid w:val="62AE82A7"/>
    <w:rsid w:val="62AEF72B"/>
    <w:rsid w:val="62B1080B"/>
    <w:rsid w:val="62B21D4A"/>
    <w:rsid w:val="62B3EC1C"/>
    <w:rsid w:val="62B53F50"/>
    <w:rsid w:val="62B7D606"/>
    <w:rsid w:val="62B847A4"/>
    <w:rsid w:val="62BA204B"/>
    <w:rsid w:val="62BDE4F4"/>
    <w:rsid w:val="62BDEF8F"/>
    <w:rsid w:val="62BF0D16"/>
    <w:rsid w:val="62C02F18"/>
    <w:rsid w:val="62C0B068"/>
    <w:rsid w:val="62C0CDD0"/>
    <w:rsid w:val="62C121AE"/>
    <w:rsid w:val="62C2D923"/>
    <w:rsid w:val="62C3CBFC"/>
    <w:rsid w:val="62C51E02"/>
    <w:rsid w:val="62C64EE1"/>
    <w:rsid w:val="62C748D1"/>
    <w:rsid w:val="62C932F7"/>
    <w:rsid w:val="62CD25B2"/>
    <w:rsid w:val="62CDA7E4"/>
    <w:rsid w:val="62CE3877"/>
    <w:rsid w:val="62CF3EC8"/>
    <w:rsid w:val="62CF5DCC"/>
    <w:rsid w:val="62D02ED8"/>
    <w:rsid w:val="62D1C788"/>
    <w:rsid w:val="62D2BF2E"/>
    <w:rsid w:val="62D305E7"/>
    <w:rsid w:val="62D8B1D6"/>
    <w:rsid w:val="62DBF054"/>
    <w:rsid w:val="62DD9E18"/>
    <w:rsid w:val="62E394F3"/>
    <w:rsid w:val="62E3F4A1"/>
    <w:rsid w:val="62E4E1A9"/>
    <w:rsid w:val="62E5210B"/>
    <w:rsid w:val="62E74A4F"/>
    <w:rsid w:val="62E8FE1C"/>
    <w:rsid w:val="62E9121E"/>
    <w:rsid w:val="62E9D1D3"/>
    <w:rsid w:val="62E9FAC1"/>
    <w:rsid w:val="62EB7142"/>
    <w:rsid w:val="62ED5CFA"/>
    <w:rsid w:val="62EE0CBC"/>
    <w:rsid w:val="62EE1DA4"/>
    <w:rsid w:val="62EE5DEB"/>
    <w:rsid w:val="62F002B5"/>
    <w:rsid w:val="62F0F0A4"/>
    <w:rsid w:val="62F1CB9E"/>
    <w:rsid w:val="62F1DC87"/>
    <w:rsid w:val="62F412C7"/>
    <w:rsid w:val="62F4F7D5"/>
    <w:rsid w:val="62F50C32"/>
    <w:rsid w:val="62F6B667"/>
    <w:rsid w:val="62F78473"/>
    <w:rsid w:val="62F8525D"/>
    <w:rsid w:val="62FA5881"/>
    <w:rsid w:val="62FA749A"/>
    <w:rsid w:val="62FAB901"/>
    <w:rsid w:val="62FC7275"/>
    <w:rsid w:val="62FF744F"/>
    <w:rsid w:val="62FFF516"/>
    <w:rsid w:val="6300B882"/>
    <w:rsid w:val="630289D8"/>
    <w:rsid w:val="6303E0E8"/>
    <w:rsid w:val="630439CE"/>
    <w:rsid w:val="630C8F30"/>
    <w:rsid w:val="630CDAB4"/>
    <w:rsid w:val="630D2F32"/>
    <w:rsid w:val="630DACFF"/>
    <w:rsid w:val="630E3C9A"/>
    <w:rsid w:val="630E5AE7"/>
    <w:rsid w:val="6310F740"/>
    <w:rsid w:val="63122D26"/>
    <w:rsid w:val="6312591E"/>
    <w:rsid w:val="6312658F"/>
    <w:rsid w:val="6312D9EC"/>
    <w:rsid w:val="63185A37"/>
    <w:rsid w:val="6318F4AC"/>
    <w:rsid w:val="6319BF9A"/>
    <w:rsid w:val="631CD6C1"/>
    <w:rsid w:val="631CE22C"/>
    <w:rsid w:val="6320B253"/>
    <w:rsid w:val="63219E35"/>
    <w:rsid w:val="63220511"/>
    <w:rsid w:val="6323173B"/>
    <w:rsid w:val="63235F32"/>
    <w:rsid w:val="6324E3E0"/>
    <w:rsid w:val="6326E1A4"/>
    <w:rsid w:val="632855D8"/>
    <w:rsid w:val="6328A6FF"/>
    <w:rsid w:val="632AE2D1"/>
    <w:rsid w:val="632C3709"/>
    <w:rsid w:val="632EA17D"/>
    <w:rsid w:val="632F5F97"/>
    <w:rsid w:val="63305FE5"/>
    <w:rsid w:val="63311951"/>
    <w:rsid w:val="63325E77"/>
    <w:rsid w:val="63385199"/>
    <w:rsid w:val="633AA86A"/>
    <w:rsid w:val="633B05C2"/>
    <w:rsid w:val="633D3E27"/>
    <w:rsid w:val="633EB0B2"/>
    <w:rsid w:val="633EFF88"/>
    <w:rsid w:val="634053CA"/>
    <w:rsid w:val="634073B5"/>
    <w:rsid w:val="6342CB05"/>
    <w:rsid w:val="6342FC1A"/>
    <w:rsid w:val="63431F8A"/>
    <w:rsid w:val="6343B627"/>
    <w:rsid w:val="634943E5"/>
    <w:rsid w:val="6349949F"/>
    <w:rsid w:val="634D0477"/>
    <w:rsid w:val="634D8D7A"/>
    <w:rsid w:val="634F7555"/>
    <w:rsid w:val="635115CF"/>
    <w:rsid w:val="63530900"/>
    <w:rsid w:val="6355D1CF"/>
    <w:rsid w:val="63584181"/>
    <w:rsid w:val="6359DD60"/>
    <w:rsid w:val="635A6EC7"/>
    <w:rsid w:val="635AEB59"/>
    <w:rsid w:val="635F1BA2"/>
    <w:rsid w:val="635F8FE1"/>
    <w:rsid w:val="6360F508"/>
    <w:rsid w:val="636377AC"/>
    <w:rsid w:val="63639D5A"/>
    <w:rsid w:val="63649E8D"/>
    <w:rsid w:val="63658241"/>
    <w:rsid w:val="6365B4F2"/>
    <w:rsid w:val="63664A75"/>
    <w:rsid w:val="6368BCFE"/>
    <w:rsid w:val="636911D8"/>
    <w:rsid w:val="63699658"/>
    <w:rsid w:val="636A231E"/>
    <w:rsid w:val="636AFE9F"/>
    <w:rsid w:val="636B9369"/>
    <w:rsid w:val="636BF7DE"/>
    <w:rsid w:val="636F6AFD"/>
    <w:rsid w:val="63708BEB"/>
    <w:rsid w:val="637165D8"/>
    <w:rsid w:val="637261FE"/>
    <w:rsid w:val="6373A9D4"/>
    <w:rsid w:val="63756D9A"/>
    <w:rsid w:val="6376CEA2"/>
    <w:rsid w:val="637803EE"/>
    <w:rsid w:val="6378E23C"/>
    <w:rsid w:val="637ADCBD"/>
    <w:rsid w:val="637BB1ED"/>
    <w:rsid w:val="637C11F9"/>
    <w:rsid w:val="637D9F53"/>
    <w:rsid w:val="637E515A"/>
    <w:rsid w:val="6380E66C"/>
    <w:rsid w:val="638112BA"/>
    <w:rsid w:val="63838B4A"/>
    <w:rsid w:val="63842D53"/>
    <w:rsid w:val="63844A95"/>
    <w:rsid w:val="6384EDB3"/>
    <w:rsid w:val="638554A4"/>
    <w:rsid w:val="63871E81"/>
    <w:rsid w:val="6387DF88"/>
    <w:rsid w:val="63884722"/>
    <w:rsid w:val="6389EA7E"/>
    <w:rsid w:val="6389F0BA"/>
    <w:rsid w:val="638B98F3"/>
    <w:rsid w:val="638D502E"/>
    <w:rsid w:val="63912735"/>
    <w:rsid w:val="6393C3CF"/>
    <w:rsid w:val="6393C81C"/>
    <w:rsid w:val="6394AABA"/>
    <w:rsid w:val="639651B3"/>
    <w:rsid w:val="6396DFBE"/>
    <w:rsid w:val="6396FDED"/>
    <w:rsid w:val="63970387"/>
    <w:rsid w:val="639D35D9"/>
    <w:rsid w:val="639F44AD"/>
    <w:rsid w:val="639F9E65"/>
    <w:rsid w:val="639FCDDC"/>
    <w:rsid w:val="63A1D9E7"/>
    <w:rsid w:val="63A36986"/>
    <w:rsid w:val="63A4D42E"/>
    <w:rsid w:val="63A66BE3"/>
    <w:rsid w:val="63AB9791"/>
    <w:rsid w:val="63AF39AC"/>
    <w:rsid w:val="63AF86D8"/>
    <w:rsid w:val="63B06D51"/>
    <w:rsid w:val="63B1B125"/>
    <w:rsid w:val="63B20E0D"/>
    <w:rsid w:val="63B385B8"/>
    <w:rsid w:val="63B3C8B8"/>
    <w:rsid w:val="63B42FE7"/>
    <w:rsid w:val="63B7F540"/>
    <w:rsid w:val="63B8A8AF"/>
    <w:rsid w:val="63B97884"/>
    <w:rsid w:val="63BB6504"/>
    <w:rsid w:val="63BBE391"/>
    <w:rsid w:val="63BDC80D"/>
    <w:rsid w:val="63BEE12A"/>
    <w:rsid w:val="63C144B2"/>
    <w:rsid w:val="63C1BC91"/>
    <w:rsid w:val="63C3148E"/>
    <w:rsid w:val="63C46530"/>
    <w:rsid w:val="63C6A1C4"/>
    <w:rsid w:val="63C86225"/>
    <w:rsid w:val="63CCBC20"/>
    <w:rsid w:val="63D1851A"/>
    <w:rsid w:val="63D1CCD9"/>
    <w:rsid w:val="63D22939"/>
    <w:rsid w:val="63D52B13"/>
    <w:rsid w:val="63D5D32B"/>
    <w:rsid w:val="63D5F814"/>
    <w:rsid w:val="63D74AD9"/>
    <w:rsid w:val="63D79371"/>
    <w:rsid w:val="63D7B260"/>
    <w:rsid w:val="63D822D7"/>
    <w:rsid w:val="63D916EE"/>
    <w:rsid w:val="63DA0EE5"/>
    <w:rsid w:val="63DA123A"/>
    <w:rsid w:val="63DA5283"/>
    <w:rsid w:val="63DB2B11"/>
    <w:rsid w:val="63DB9F2B"/>
    <w:rsid w:val="63DC033F"/>
    <w:rsid w:val="63DD37A8"/>
    <w:rsid w:val="63DED42E"/>
    <w:rsid w:val="63E0D169"/>
    <w:rsid w:val="63E39AB3"/>
    <w:rsid w:val="63E5532F"/>
    <w:rsid w:val="63E5F6DF"/>
    <w:rsid w:val="63E62B32"/>
    <w:rsid w:val="63E85805"/>
    <w:rsid w:val="63E86CC6"/>
    <w:rsid w:val="63EA09A4"/>
    <w:rsid w:val="63EA9D84"/>
    <w:rsid w:val="63EB829B"/>
    <w:rsid w:val="63EC62C9"/>
    <w:rsid w:val="63F121C2"/>
    <w:rsid w:val="63F13890"/>
    <w:rsid w:val="63F1F0DD"/>
    <w:rsid w:val="63F3482B"/>
    <w:rsid w:val="63F6DCEC"/>
    <w:rsid w:val="63F7F7C7"/>
    <w:rsid w:val="63FB0881"/>
    <w:rsid w:val="63FBB0C8"/>
    <w:rsid w:val="63FD45FC"/>
    <w:rsid w:val="63FDE8BC"/>
    <w:rsid w:val="63FEBBAB"/>
    <w:rsid w:val="64007A67"/>
    <w:rsid w:val="6401580A"/>
    <w:rsid w:val="6401C296"/>
    <w:rsid w:val="6402ECB0"/>
    <w:rsid w:val="6404C4F5"/>
    <w:rsid w:val="64054FFD"/>
    <w:rsid w:val="6408215E"/>
    <w:rsid w:val="64099B4B"/>
    <w:rsid w:val="6409EFED"/>
    <w:rsid w:val="640A7F15"/>
    <w:rsid w:val="640A8987"/>
    <w:rsid w:val="640AA947"/>
    <w:rsid w:val="640B0F7E"/>
    <w:rsid w:val="640B4401"/>
    <w:rsid w:val="640C0E7D"/>
    <w:rsid w:val="640C7CD0"/>
    <w:rsid w:val="640D3F63"/>
    <w:rsid w:val="640E56FE"/>
    <w:rsid w:val="640F3865"/>
    <w:rsid w:val="640F59D3"/>
    <w:rsid w:val="640F8CD8"/>
    <w:rsid w:val="6411784C"/>
    <w:rsid w:val="64131D45"/>
    <w:rsid w:val="6414B4AE"/>
    <w:rsid w:val="64159FC0"/>
    <w:rsid w:val="6418527F"/>
    <w:rsid w:val="6418C97C"/>
    <w:rsid w:val="64195580"/>
    <w:rsid w:val="64199650"/>
    <w:rsid w:val="641BE758"/>
    <w:rsid w:val="641D5DE3"/>
    <w:rsid w:val="641E7252"/>
    <w:rsid w:val="641F68B4"/>
    <w:rsid w:val="642303B6"/>
    <w:rsid w:val="642313CF"/>
    <w:rsid w:val="6424F3EC"/>
    <w:rsid w:val="64256A9B"/>
    <w:rsid w:val="64262480"/>
    <w:rsid w:val="64272A70"/>
    <w:rsid w:val="6428492D"/>
    <w:rsid w:val="64296ACE"/>
    <w:rsid w:val="64297AE6"/>
    <w:rsid w:val="642C9510"/>
    <w:rsid w:val="642E108D"/>
    <w:rsid w:val="64316CA6"/>
    <w:rsid w:val="64320514"/>
    <w:rsid w:val="64338632"/>
    <w:rsid w:val="6434B32C"/>
    <w:rsid w:val="6434B56A"/>
    <w:rsid w:val="6436DD74"/>
    <w:rsid w:val="64376B27"/>
    <w:rsid w:val="643920BD"/>
    <w:rsid w:val="643A70A4"/>
    <w:rsid w:val="643BF3D8"/>
    <w:rsid w:val="643C4448"/>
    <w:rsid w:val="643DB64A"/>
    <w:rsid w:val="64401693"/>
    <w:rsid w:val="6440762D"/>
    <w:rsid w:val="644141E0"/>
    <w:rsid w:val="64418D6B"/>
    <w:rsid w:val="6449334D"/>
    <w:rsid w:val="6449A5EB"/>
    <w:rsid w:val="644A0AAE"/>
    <w:rsid w:val="644ACC33"/>
    <w:rsid w:val="644BDE36"/>
    <w:rsid w:val="644EBF09"/>
    <w:rsid w:val="644FCF84"/>
    <w:rsid w:val="64510266"/>
    <w:rsid w:val="6451115F"/>
    <w:rsid w:val="645134B7"/>
    <w:rsid w:val="64517EF5"/>
    <w:rsid w:val="6451B947"/>
    <w:rsid w:val="6451EE97"/>
    <w:rsid w:val="645306E4"/>
    <w:rsid w:val="6455B519"/>
    <w:rsid w:val="64570B65"/>
    <w:rsid w:val="645760F7"/>
    <w:rsid w:val="6458963C"/>
    <w:rsid w:val="6459E2FE"/>
    <w:rsid w:val="645BA044"/>
    <w:rsid w:val="645C6F92"/>
    <w:rsid w:val="645D84F8"/>
    <w:rsid w:val="645E8CA9"/>
    <w:rsid w:val="64609CC2"/>
    <w:rsid w:val="6461585E"/>
    <w:rsid w:val="6467D3B6"/>
    <w:rsid w:val="64686B96"/>
    <w:rsid w:val="646929BC"/>
    <w:rsid w:val="6469769A"/>
    <w:rsid w:val="646AB6A0"/>
    <w:rsid w:val="646B85C2"/>
    <w:rsid w:val="646D0726"/>
    <w:rsid w:val="646D7842"/>
    <w:rsid w:val="6470B77F"/>
    <w:rsid w:val="6471FA2D"/>
    <w:rsid w:val="64726413"/>
    <w:rsid w:val="64737327"/>
    <w:rsid w:val="64738F8C"/>
    <w:rsid w:val="6474E745"/>
    <w:rsid w:val="6476C919"/>
    <w:rsid w:val="64771184"/>
    <w:rsid w:val="647718BA"/>
    <w:rsid w:val="647761B6"/>
    <w:rsid w:val="64779704"/>
    <w:rsid w:val="64789E68"/>
    <w:rsid w:val="647997A0"/>
    <w:rsid w:val="647A0B5F"/>
    <w:rsid w:val="647AAA87"/>
    <w:rsid w:val="647CEDC1"/>
    <w:rsid w:val="647D1396"/>
    <w:rsid w:val="647D258D"/>
    <w:rsid w:val="6480D808"/>
    <w:rsid w:val="6481F637"/>
    <w:rsid w:val="64827A28"/>
    <w:rsid w:val="64845E8F"/>
    <w:rsid w:val="6484EFB5"/>
    <w:rsid w:val="648642E3"/>
    <w:rsid w:val="64865DE0"/>
    <w:rsid w:val="64885248"/>
    <w:rsid w:val="648898C7"/>
    <w:rsid w:val="6488D230"/>
    <w:rsid w:val="6488FD7F"/>
    <w:rsid w:val="6489EC27"/>
    <w:rsid w:val="648A4545"/>
    <w:rsid w:val="648AA183"/>
    <w:rsid w:val="648CEB6D"/>
    <w:rsid w:val="648ED69C"/>
    <w:rsid w:val="6493D246"/>
    <w:rsid w:val="6496C5B7"/>
    <w:rsid w:val="6498887A"/>
    <w:rsid w:val="64992FBA"/>
    <w:rsid w:val="64996EB4"/>
    <w:rsid w:val="64998A08"/>
    <w:rsid w:val="6499E4F7"/>
    <w:rsid w:val="649D0C08"/>
    <w:rsid w:val="649E4A7F"/>
    <w:rsid w:val="649E7ECC"/>
    <w:rsid w:val="649EC044"/>
    <w:rsid w:val="64A04818"/>
    <w:rsid w:val="64A1BBE5"/>
    <w:rsid w:val="64A27BC8"/>
    <w:rsid w:val="64A651A3"/>
    <w:rsid w:val="64A88AD8"/>
    <w:rsid w:val="64AB6A89"/>
    <w:rsid w:val="64AB71A6"/>
    <w:rsid w:val="64ACF66B"/>
    <w:rsid w:val="64AD1D6D"/>
    <w:rsid w:val="64ADFC27"/>
    <w:rsid w:val="64AEE1D3"/>
    <w:rsid w:val="64AF6E75"/>
    <w:rsid w:val="64B05572"/>
    <w:rsid w:val="64B0E72D"/>
    <w:rsid w:val="64B28D60"/>
    <w:rsid w:val="64B59B61"/>
    <w:rsid w:val="64B6CF5E"/>
    <w:rsid w:val="64B9D0C0"/>
    <w:rsid w:val="64BA2695"/>
    <w:rsid w:val="64BB1D1B"/>
    <w:rsid w:val="64C00A48"/>
    <w:rsid w:val="64C390EE"/>
    <w:rsid w:val="64C3A942"/>
    <w:rsid w:val="64C4CF56"/>
    <w:rsid w:val="64C58FC8"/>
    <w:rsid w:val="64C5D609"/>
    <w:rsid w:val="64C6171A"/>
    <w:rsid w:val="64C633FF"/>
    <w:rsid w:val="64C6EACE"/>
    <w:rsid w:val="64C80786"/>
    <w:rsid w:val="64C8729C"/>
    <w:rsid w:val="64C99F1E"/>
    <w:rsid w:val="64CA3395"/>
    <w:rsid w:val="64CAE076"/>
    <w:rsid w:val="64CD8B55"/>
    <w:rsid w:val="64CF7020"/>
    <w:rsid w:val="64D40ACC"/>
    <w:rsid w:val="64D5CF22"/>
    <w:rsid w:val="64D6F76E"/>
    <w:rsid w:val="64D70EEF"/>
    <w:rsid w:val="64D76F85"/>
    <w:rsid w:val="64D8C464"/>
    <w:rsid w:val="64DA65F4"/>
    <w:rsid w:val="64DB64CD"/>
    <w:rsid w:val="64DD0F32"/>
    <w:rsid w:val="64DE28F7"/>
    <w:rsid w:val="64DEE12C"/>
    <w:rsid w:val="64DF08AB"/>
    <w:rsid w:val="64E12CA0"/>
    <w:rsid w:val="64E2AF0D"/>
    <w:rsid w:val="64E2C2D8"/>
    <w:rsid w:val="64E700F9"/>
    <w:rsid w:val="64E75CCE"/>
    <w:rsid w:val="64E75CE9"/>
    <w:rsid w:val="64E76F16"/>
    <w:rsid w:val="64E9C45F"/>
    <w:rsid w:val="64EA6640"/>
    <w:rsid w:val="64EAE62D"/>
    <w:rsid w:val="64EB4A3F"/>
    <w:rsid w:val="64EB7A0E"/>
    <w:rsid w:val="64EB7CF2"/>
    <w:rsid w:val="64EC0183"/>
    <w:rsid w:val="64EE350B"/>
    <w:rsid w:val="64EF2C48"/>
    <w:rsid w:val="64EFD3E4"/>
    <w:rsid w:val="64F1C5AA"/>
    <w:rsid w:val="64F1FC50"/>
    <w:rsid w:val="64F328C0"/>
    <w:rsid w:val="64F562FD"/>
    <w:rsid w:val="64F7A88B"/>
    <w:rsid w:val="64F820FF"/>
    <w:rsid w:val="64FB5716"/>
    <w:rsid w:val="64FBD9F3"/>
    <w:rsid w:val="64FC83C5"/>
    <w:rsid w:val="64FE54DF"/>
    <w:rsid w:val="64FF26E5"/>
    <w:rsid w:val="64FFC96E"/>
    <w:rsid w:val="65012694"/>
    <w:rsid w:val="65014AA5"/>
    <w:rsid w:val="650155B8"/>
    <w:rsid w:val="65015A34"/>
    <w:rsid w:val="6501F1A4"/>
    <w:rsid w:val="6502CCA4"/>
    <w:rsid w:val="65038E91"/>
    <w:rsid w:val="65043523"/>
    <w:rsid w:val="650469F1"/>
    <w:rsid w:val="6507809C"/>
    <w:rsid w:val="650B6536"/>
    <w:rsid w:val="650C6ABA"/>
    <w:rsid w:val="650CA9BC"/>
    <w:rsid w:val="650EFB5A"/>
    <w:rsid w:val="650F9B1B"/>
    <w:rsid w:val="6510937A"/>
    <w:rsid w:val="651163CE"/>
    <w:rsid w:val="651358E0"/>
    <w:rsid w:val="651363D9"/>
    <w:rsid w:val="65161045"/>
    <w:rsid w:val="65161B9F"/>
    <w:rsid w:val="651632CB"/>
    <w:rsid w:val="65171066"/>
    <w:rsid w:val="65182AA9"/>
    <w:rsid w:val="651A5A84"/>
    <w:rsid w:val="651ABEB4"/>
    <w:rsid w:val="651B8754"/>
    <w:rsid w:val="651FC7F7"/>
    <w:rsid w:val="6520B1EE"/>
    <w:rsid w:val="6520EA91"/>
    <w:rsid w:val="6523220E"/>
    <w:rsid w:val="65274573"/>
    <w:rsid w:val="65278564"/>
    <w:rsid w:val="65281967"/>
    <w:rsid w:val="65288B82"/>
    <w:rsid w:val="652A06E6"/>
    <w:rsid w:val="652AB84C"/>
    <w:rsid w:val="652BF8DB"/>
    <w:rsid w:val="652C6AEA"/>
    <w:rsid w:val="652D2E47"/>
    <w:rsid w:val="652D46AD"/>
    <w:rsid w:val="652FE278"/>
    <w:rsid w:val="6531F052"/>
    <w:rsid w:val="6532A4E1"/>
    <w:rsid w:val="653692BF"/>
    <w:rsid w:val="65378805"/>
    <w:rsid w:val="65386C2C"/>
    <w:rsid w:val="65389226"/>
    <w:rsid w:val="653C6541"/>
    <w:rsid w:val="653EFA43"/>
    <w:rsid w:val="65416E9F"/>
    <w:rsid w:val="654205D8"/>
    <w:rsid w:val="6542B6A2"/>
    <w:rsid w:val="6543A9A2"/>
    <w:rsid w:val="6544F0B4"/>
    <w:rsid w:val="65454B1E"/>
    <w:rsid w:val="65455310"/>
    <w:rsid w:val="65464DA3"/>
    <w:rsid w:val="654761A5"/>
    <w:rsid w:val="654BAA59"/>
    <w:rsid w:val="654BEA11"/>
    <w:rsid w:val="654C2C74"/>
    <w:rsid w:val="654D651E"/>
    <w:rsid w:val="654FBF7A"/>
    <w:rsid w:val="6550C69C"/>
    <w:rsid w:val="65513F40"/>
    <w:rsid w:val="65515152"/>
    <w:rsid w:val="6551B6F7"/>
    <w:rsid w:val="65521F5E"/>
    <w:rsid w:val="6552B6FA"/>
    <w:rsid w:val="6557799F"/>
    <w:rsid w:val="6559E5AD"/>
    <w:rsid w:val="655B0D25"/>
    <w:rsid w:val="655B82B8"/>
    <w:rsid w:val="655B89AE"/>
    <w:rsid w:val="655BE673"/>
    <w:rsid w:val="655D5F0F"/>
    <w:rsid w:val="655E8FE5"/>
    <w:rsid w:val="656137BA"/>
    <w:rsid w:val="656157C5"/>
    <w:rsid w:val="65642172"/>
    <w:rsid w:val="65644B2A"/>
    <w:rsid w:val="65645835"/>
    <w:rsid w:val="6564D658"/>
    <w:rsid w:val="656679BF"/>
    <w:rsid w:val="6566A1AE"/>
    <w:rsid w:val="6566F2BB"/>
    <w:rsid w:val="656E993A"/>
    <w:rsid w:val="656F4B8A"/>
    <w:rsid w:val="656FB93F"/>
    <w:rsid w:val="657001AD"/>
    <w:rsid w:val="65718E88"/>
    <w:rsid w:val="65731B66"/>
    <w:rsid w:val="6573DE3F"/>
    <w:rsid w:val="6578FC09"/>
    <w:rsid w:val="6579CE5D"/>
    <w:rsid w:val="657B4498"/>
    <w:rsid w:val="657BACD3"/>
    <w:rsid w:val="657C7146"/>
    <w:rsid w:val="657E7775"/>
    <w:rsid w:val="657E92A6"/>
    <w:rsid w:val="6580233B"/>
    <w:rsid w:val="6581C13E"/>
    <w:rsid w:val="65824B9F"/>
    <w:rsid w:val="6582C084"/>
    <w:rsid w:val="65866E78"/>
    <w:rsid w:val="6587B2D3"/>
    <w:rsid w:val="65880E0F"/>
    <w:rsid w:val="6589AAE2"/>
    <w:rsid w:val="658ABC3B"/>
    <w:rsid w:val="658ADC44"/>
    <w:rsid w:val="658E25F4"/>
    <w:rsid w:val="658F491A"/>
    <w:rsid w:val="659114A4"/>
    <w:rsid w:val="6591A4F5"/>
    <w:rsid w:val="6592FA69"/>
    <w:rsid w:val="6593EFE1"/>
    <w:rsid w:val="65942E9B"/>
    <w:rsid w:val="65949FE8"/>
    <w:rsid w:val="65984183"/>
    <w:rsid w:val="6598449F"/>
    <w:rsid w:val="6599D4FC"/>
    <w:rsid w:val="659A130C"/>
    <w:rsid w:val="659C75FF"/>
    <w:rsid w:val="659FA39A"/>
    <w:rsid w:val="65A01C57"/>
    <w:rsid w:val="65A10722"/>
    <w:rsid w:val="65A46E1D"/>
    <w:rsid w:val="65A5F537"/>
    <w:rsid w:val="65AA1598"/>
    <w:rsid w:val="65AB4D4C"/>
    <w:rsid w:val="65AB8F81"/>
    <w:rsid w:val="65AB9206"/>
    <w:rsid w:val="65AC3E33"/>
    <w:rsid w:val="65AC50B0"/>
    <w:rsid w:val="65AD9B4A"/>
    <w:rsid w:val="65AE2CB4"/>
    <w:rsid w:val="65AF1367"/>
    <w:rsid w:val="65AF7CAA"/>
    <w:rsid w:val="65AF97A1"/>
    <w:rsid w:val="65B14408"/>
    <w:rsid w:val="65B158A6"/>
    <w:rsid w:val="65B1CB3D"/>
    <w:rsid w:val="65B2F1C7"/>
    <w:rsid w:val="65B45CAD"/>
    <w:rsid w:val="65B6368D"/>
    <w:rsid w:val="65B8A738"/>
    <w:rsid w:val="65B8EB30"/>
    <w:rsid w:val="65BAC4D9"/>
    <w:rsid w:val="65BB13B7"/>
    <w:rsid w:val="65BBE460"/>
    <w:rsid w:val="65BD30EE"/>
    <w:rsid w:val="65BE9768"/>
    <w:rsid w:val="65BF4EB0"/>
    <w:rsid w:val="65C0576A"/>
    <w:rsid w:val="65C4D02C"/>
    <w:rsid w:val="65C4F5CE"/>
    <w:rsid w:val="65C50338"/>
    <w:rsid w:val="65C571D9"/>
    <w:rsid w:val="65C7B8AE"/>
    <w:rsid w:val="65C93EE9"/>
    <w:rsid w:val="65C97057"/>
    <w:rsid w:val="65CA3E59"/>
    <w:rsid w:val="65CBE812"/>
    <w:rsid w:val="65CCFB6B"/>
    <w:rsid w:val="65CD9D9E"/>
    <w:rsid w:val="65CDABA2"/>
    <w:rsid w:val="65CF653C"/>
    <w:rsid w:val="65D0EB5E"/>
    <w:rsid w:val="65D0F761"/>
    <w:rsid w:val="65D24F9D"/>
    <w:rsid w:val="65D298B2"/>
    <w:rsid w:val="65D2E245"/>
    <w:rsid w:val="65D3839D"/>
    <w:rsid w:val="65D3A0E8"/>
    <w:rsid w:val="65D57A02"/>
    <w:rsid w:val="65D95734"/>
    <w:rsid w:val="65D97E6B"/>
    <w:rsid w:val="65D9BADC"/>
    <w:rsid w:val="65DC328F"/>
    <w:rsid w:val="65DC525A"/>
    <w:rsid w:val="65DD48AB"/>
    <w:rsid w:val="65DD56DA"/>
    <w:rsid w:val="65DF560D"/>
    <w:rsid w:val="65E01AB9"/>
    <w:rsid w:val="65E154AB"/>
    <w:rsid w:val="65E2C534"/>
    <w:rsid w:val="65E31A6A"/>
    <w:rsid w:val="65E47F1B"/>
    <w:rsid w:val="65E4E088"/>
    <w:rsid w:val="65E697ED"/>
    <w:rsid w:val="65E7D61E"/>
    <w:rsid w:val="65E929BE"/>
    <w:rsid w:val="65E95FC4"/>
    <w:rsid w:val="65EADABA"/>
    <w:rsid w:val="65EB2983"/>
    <w:rsid w:val="65ECBDC0"/>
    <w:rsid w:val="65ECCCEC"/>
    <w:rsid w:val="65EDD901"/>
    <w:rsid w:val="65EE8AA5"/>
    <w:rsid w:val="65F13256"/>
    <w:rsid w:val="65F2F07B"/>
    <w:rsid w:val="65F9D477"/>
    <w:rsid w:val="65FA6287"/>
    <w:rsid w:val="65FBE32A"/>
    <w:rsid w:val="65FD209E"/>
    <w:rsid w:val="65FE6DC9"/>
    <w:rsid w:val="660066F1"/>
    <w:rsid w:val="6601B5CE"/>
    <w:rsid w:val="660312F7"/>
    <w:rsid w:val="66038AE7"/>
    <w:rsid w:val="660433B2"/>
    <w:rsid w:val="66061F17"/>
    <w:rsid w:val="66065E9E"/>
    <w:rsid w:val="6606E4A7"/>
    <w:rsid w:val="6607AA5A"/>
    <w:rsid w:val="6609D6DA"/>
    <w:rsid w:val="660A2968"/>
    <w:rsid w:val="660CE2CE"/>
    <w:rsid w:val="660DEF5F"/>
    <w:rsid w:val="66105507"/>
    <w:rsid w:val="6612D132"/>
    <w:rsid w:val="66156F18"/>
    <w:rsid w:val="6616882D"/>
    <w:rsid w:val="661813F5"/>
    <w:rsid w:val="661881C1"/>
    <w:rsid w:val="6618D558"/>
    <w:rsid w:val="66198DCC"/>
    <w:rsid w:val="661ADD8D"/>
    <w:rsid w:val="661BF690"/>
    <w:rsid w:val="661DC9CB"/>
    <w:rsid w:val="661E88E4"/>
    <w:rsid w:val="661FC818"/>
    <w:rsid w:val="66207D99"/>
    <w:rsid w:val="6623376A"/>
    <w:rsid w:val="66247EEF"/>
    <w:rsid w:val="66248F03"/>
    <w:rsid w:val="6626675A"/>
    <w:rsid w:val="6627221F"/>
    <w:rsid w:val="66285FD1"/>
    <w:rsid w:val="662A5B89"/>
    <w:rsid w:val="662A6CAE"/>
    <w:rsid w:val="662B89C6"/>
    <w:rsid w:val="662CA496"/>
    <w:rsid w:val="662EE3F9"/>
    <w:rsid w:val="662F8170"/>
    <w:rsid w:val="662FA9C7"/>
    <w:rsid w:val="66303925"/>
    <w:rsid w:val="663066F3"/>
    <w:rsid w:val="66316995"/>
    <w:rsid w:val="66325B15"/>
    <w:rsid w:val="6632AA86"/>
    <w:rsid w:val="6633FF98"/>
    <w:rsid w:val="66389E13"/>
    <w:rsid w:val="663A0B0B"/>
    <w:rsid w:val="663B4521"/>
    <w:rsid w:val="663D2327"/>
    <w:rsid w:val="663DFA32"/>
    <w:rsid w:val="664540D6"/>
    <w:rsid w:val="6649BAB7"/>
    <w:rsid w:val="664AD4F0"/>
    <w:rsid w:val="664C382A"/>
    <w:rsid w:val="664D5D8E"/>
    <w:rsid w:val="664D9AF7"/>
    <w:rsid w:val="664EF17C"/>
    <w:rsid w:val="664FA9BB"/>
    <w:rsid w:val="6651B8A6"/>
    <w:rsid w:val="66522DFC"/>
    <w:rsid w:val="66532656"/>
    <w:rsid w:val="66537DD7"/>
    <w:rsid w:val="66554EAC"/>
    <w:rsid w:val="6658A208"/>
    <w:rsid w:val="6658DE87"/>
    <w:rsid w:val="665AFFF4"/>
    <w:rsid w:val="665BC990"/>
    <w:rsid w:val="665D3F83"/>
    <w:rsid w:val="665E4A46"/>
    <w:rsid w:val="6662563A"/>
    <w:rsid w:val="666268AA"/>
    <w:rsid w:val="6662FE04"/>
    <w:rsid w:val="666301F9"/>
    <w:rsid w:val="66638A8B"/>
    <w:rsid w:val="666393A7"/>
    <w:rsid w:val="6669080E"/>
    <w:rsid w:val="6669332A"/>
    <w:rsid w:val="6669ED13"/>
    <w:rsid w:val="666A90A1"/>
    <w:rsid w:val="666B4081"/>
    <w:rsid w:val="666D49A8"/>
    <w:rsid w:val="666DEA10"/>
    <w:rsid w:val="666EBEA2"/>
    <w:rsid w:val="6672B171"/>
    <w:rsid w:val="6673E3C1"/>
    <w:rsid w:val="6674DF78"/>
    <w:rsid w:val="66775005"/>
    <w:rsid w:val="66785CD5"/>
    <w:rsid w:val="6679477A"/>
    <w:rsid w:val="667A03BE"/>
    <w:rsid w:val="667A33C6"/>
    <w:rsid w:val="667B9524"/>
    <w:rsid w:val="667FFEB6"/>
    <w:rsid w:val="66838C07"/>
    <w:rsid w:val="6684D291"/>
    <w:rsid w:val="66856C76"/>
    <w:rsid w:val="668636A1"/>
    <w:rsid w:val="6686FA58"/>
    <w:rsid w:val="6687860B"/>
    <w:rsid w:val="6687A0F9"/>
    <w:rsid w:val="6687B018"/>
    <w:rsid w:val="6687E11B"/>
    <w:rsid w:val="668A1C99"/>
    <w:rsid w:val="668C970C"/>
    <w:rsid w:val="668D3288"/>
    <w:rsid w:val="668DACC1"/>
    <w:rsid w:val="668F7C6A"/>
    <w:rsid w:val="66923ABB"/>
    <w:rsid w:val="669289A9"/>
    <w:rsid w:val="66929ABB"/>
    <w:rsid w:val="66939AB0"/>
    <w:rsid w:val="66980CDD"/>
    <w:rsid w:val="669B4527"/>
    <w:rsid w:val="669CA685"/>
    <w:rsid w:val="669F2C71"/>
    <w:rsid w:val="66A00667"/>
    <w:rsid w:val="66A24662"/>
    <w:rsid w:val="66A35E60"/>
    <w:rsid w:val="66A73465"/>
    <w:rsid w:val="66A75242"/>
    <w:rsid w:val="66AC5101"/>
    <w:rsid w:val="66AF19FA"/>
    <w:rsid w:val="66AFBA60"/>
    <w:rsid w:val="66B31CA9"/>
    <w:rsid w:val="66B42B6E"/>
    <w:rsid w:val="66B61E47"/>
    <w:rsid w:val="66B72225"/>
    <w:rsid w:val="66B8A46B"/>
    <w:rsid w:val="66BED018"/>
    <w:rsid w:val="66BF171F"/>
    <w:rsid w:val="66BF51FF"/>
    <w:rsid w:val="66C18A58"/>
    <w:rsid w:val="66C1D6D7"/>
    <w:rsid w:val="66C299BA"/>
    <w:rsid w:val="66CA36DD"/>
    <w:rsid w:val="66CB1FA0"/>
    <w:rsid w:val="66CB58DB"/>
    <w:rsid w:val="66CC90BD"/>
    <w:rsid w:val="66CD5D8A"/>
    <w:rsid w:val="66CD6048"/>
    <w:rsid w:val="66CDC1CA"/>
    <w:rsid w:val="66CEB982"/>
    <w:rsid w:val="66CEDCDE"/>
    <w:rsid w:val="66D1F5F6"/>
    <w:rsid w:val="66D2DD54"/>
    <w:rsid w:val="66D47D72"/>
    <w:rsid w:val="66D4B727"/>
    <w:rsid w:val="66D4F9D2"/>
    <w:rsid w:val="66D68D29"/>
    <w:rsid w:val="66D80FE5"/>
    <w:rsid w:val="66D8FA44"/>
    <w:rsid w:val="66D95F15"/>
    <w:rsid w:val="66E13EB0"/>
    <w:rsid w:val="66E1A78A"/>
    <w:rsid w:val="66E2BD2E"/>
    <w:rsid w:val="66E2C884"/>
    <w:rsid w:val="66E3F5D5"/>
    <w:rsid w:val="66E4305F"/>
    <w:rsid w:val="66E987B9"/>
    <w:rsid w:val="66EB6181"/>
    <w:rsid w:val="66EB9EC2"/>
    <w:rsid w:val="66EC5054"/>
    <w:rsid w:val="66EEB2F9"/>
    <w:rsid w:val="66F09C16"/>
    <w:rsid w:val="66F929A5"/>
    <w:rsid w:val="66F9E8E1"/>
    <w:rsid w:val="66FB4A73"/>
    <w:rsid w:val="66FDC015"/>
    <w:rsid w:val="67035E25"/>
    <w:rsid w:val="67054CA2"/>
    <w:rsid w:val="67056D55"/>
    <w:rsid w:val="67058880"/>
    <w:rsid w:val="67061DA8"/>
    <w:rsid w:val="67074567"/>
    <w:rsid w:val="670895E2"/>
    <w:rsid w:val="6709008C"/>
    <w:rsid w:val="67090FC8"/>
    <w:rsid w:val="67092383"/>
    <w:rsid w:val="670D2F3D"/>
    <w:rsid w:val="670DA78F"/>
    <w:rsid w:val="670ECE55"/>
    <w:rsid w:val="6710CB0D"/>
    <w:rsid w:val="67128357"/>
    <w:rsid w:val="6712A5E6"/>
    <w:rsid w:val="6712C1EA"/>
    <w:rsid w:val="67138582"/>
    <w:rsid w:val="6714EAA3"/>
    <w:rsid w:val="67164B5D"/>
    <w:rsid w:val="6716A391"/>
    <w:rsid w:val="671AF51D"/>
    <w:rsid w:val="671E0F1E"/>
    <w:rsid w:val="671F8A3C"/>
    <w:rsid w:val="67208202"/>
    <w:rsid w:val="6723158C"/>
    <w:rsid w:val="6724CB60"/>
    <w:rsid w:val="67256494"/>
    <w:rsid w:val="6725B168"/>
    <w:rsid w:val="6728B6ED"/>
    <w:rsid w:val="672998F7"/>
    <w:rsid w:val="672A5C63"/>
    <w:rsid w:val="672D04AB"/>
    <w:rsid w:val="672D52B7"/>
    <w:rsid w:val="672DA16C"/>
    <w:rsid w:val="672F7A07"/>
    <w:rsid w:val="672FD2B7"/>
    <w:rsid w:val="6730C6F4"/>
    <w:rsid w:val="67314351"/>
    <w:rsid w:val="6732D885"/>
    <w:rsid w:val="67392C8E"/>
    <w:rsid w:val="6739CE0D"/>
    <w:rsid w:val="673A46DB"/>
    <w:rsid w:val="673B9759"/>
    <w:rsid w:val="673CCDA1"/>
    <w:rsid w:val="673CE084"/>
    <w:rsid w:val="673F3D0F"/>
    <w:rsid w:val="6740979C"/>
    <w:rsid w:val="674148D0"/>
    <w:rsid w:val="67415F87"/>
    <w:rsid w:val="67426BD0"/>
    <w:rsid w:val="67430603"/>
    <w:rsid w:val="67434E8E"/>
    <w:rsid w:val="674695CC"/>
    <w:rsid w:val="6747680F"/>
    <w:rsid w:val="67499832"/>
    <w:rsid w:val="674C216F"/>
    <w:rsid w:val="674F91F3"/>
    <w:rsid w:val="674FCE29"/>
    <w:rsid w:val="675019EB"/>
    <w:rsid w:val="6751F7F5"/>
    <w:rsid w:val="675240A9"/>
    <w:rsid w:val="67538022"/>
    <w:rsid w:val="67539E2D"/>
    <w:rsid w:val="6754A9E2"/>
    <w:rsid w:val="6754B77D"/>
    <w:rsid w:val="675593E4"/>
    <w:rsid w:val="675635A9"/>
    <w:rsid w:val="6757F9D3"/>
    <w:rsid w:val="675B1C42"/>
    <w:rsid w:val="675C6913"/>
    <w:rsid w:val="67623712"/>
    <w:rsid w:val="6763504C"/>
    <w:rsid w:val="67662529"/>
    <w:rsid w:val="6767B873"/>
    <w:rsid w:val="6768BC84"/>
    <w:rsid w:val="6768E2EC"/>
    <w:rsid w:val="676953F8"/>
    <w:rsid w:val="6769A5D6"/>
    <w:rsid w:val="676A9B37"/>
    <w:rsid w:val="676A9E2C"/>
    <w:rsid w:val="676CA385"/>
    <w:rsid w:val="676DD28C"/>
    <w:rsid w:val="677192A4"/>
    <w:rsid w:val="6771A32B"/>
    <w:rsid w:val="677222E6"/>
    <w:rsid w:val="677535D2"/>
    <w:rsid w:val="67762227"/>
    <w:rsid w:val="677729D1"/>
    <w:rsid w:val="6779526C"/>
    <w:rsid w:val="6779CF8A"/>
    <w:rsid w:val="677A799C"/>
    <w:rsid w:val="677F6ED6"/>
    <w:rsid w:val="67803368"/>
    <w:rsid w:val="6781D25D"/>
    <w:rsid w:val="67824B6D"/>
    <w:rsid w:val="6784546D"/>
    <w:rsid w:val="6785DAB0"/>
    <w:rsid w:val="67861A52"/>
    <w:rsid w:val="678665EF"/>
    <w:rsid w:val="6787048A"/>
    <w:rsid w:val="67888610"/>
    <w:rsid w:val="678A2854"/>
    <w:rsid w:val="678BDBCA"/>
    <w:rsid w:val="678CD551"/>
    <w:rsid w:val="678DBEB2"/>
    <w:rsid w:val="678EA128"/>
    <w:rsid w:val="678ED9BE"/>
    <w:rsid w:val="67924B62"/>
    <w:rsid w:val="67944F33"/>
    <w:rsid w:val="67970F59"/>
    <w:rsid w:val="679AD0B2"/>
    <w:rsid w:val="679B8717"/>
    <w:rsid w:val="679C323E"/>
    <w:rsid w:val="679E750D"/>
    <w:rsid w:val="679EBDCB"/>
    <w:rsid w:val="679FAA1B"/>
    <w:rsid w:val="67A38C6F"/>
    <w:rsid w:val="67A592C7"/>
    <w:rsid w:val="67A8F3B4"/>
    <w:rsid w:val="67A956F4"/>
    <w:rsid w:val="67AA745F"/>
    <w:rsid w:val="67AF0278"/>
    <w:rsid w:val="67B062E8"/>
    <w:rsid w:val="67B0816D"/>
    <w:rsid w:val="67B2505E"/>
    <w:rsid w:val="67B291A1"/>
    <w:rsid w:val="67B2D09F"/>
    <w:rsid w:val="67B3D771"/>
    <w:rsid w:val="67B438F0"/>
    <w:rsid w:val="67B6A2F6"/>
    <w:rsid w:val="67B702AA"/>
    <w:rsid w:val="67BCC92A"/>
    <w:rsid w:val="67BE80D2"/>
    <w:rsid w:val="67BE898B"/>
    <w:rsid w:val="67BF1072"/>
    <w:rsid w:val="67BF4228"/>
    <w:rsid w:val="67BF5A9D"/>
    <w:rsid w:val="67C0C493"/>
    <w:rsid w:val="67C17701"/>
    <w:rsid w:val="67C1E64B"/>
    <w:rsid w:val="67C234DD"/>
    <w:rsid w:val="67C28366"/>
    <w:rsid w:val="67C33915"/>
    <w:rsid w:val="67C341EB"/>
    <w:rsid w:val="67C51C13"/>
    <w:rsid w:val="67C51FD8"/>
    <w:rsid w:val="67C60E5D"/>
    <w:rsid w:val="67C62AD3"/>
    <w:rsid w:val="67C721C4"/>
    <w:rsid w:val="67C748B0"/>
    <w:rsid w:val="67C8D7F0"/>
    <w:rsid w:val="67CAF06E"/>
    <w:rsid w:val="67CE0622"/>
    <w:rsid w:val="67D0D6B4"/>
    <w:rsid w:val="67D27F01"/>
    <w:rsid w:val="67D3C0CE"/>
    <w:rsid w:val="67D4E723"/>
    <w:rsid w:val="67D5CBB5"/>
    <w:rsid w:val="67D644B9"/>
    <w:rsid w:val="67D6EBF2"/>
    <w:rsid w:val="67D994B9"/>
    <w:rsid w:val="67DAAE89"/>
    <w:rsid w:val="67E29326"/>
    <w:rsid w:val="67E38D99"/>
    <w:rsid w:val="67E3A144"/>
    <w:rsid w:val="67E8B43E"/>
    <w:rsid w:val="67E8F76F"/>
    <w:rsid w:val="67E950A1"/>
    <w:rsid w:val="67EFD4E7"/>
    <w:rsid w:val="67EFFDE6"/>
    <w:rsid w:val="67F18CE6"/>
    <w:rsid w:val="67F31C5F"/>
    <w:rsid w:val="67F4775E"/>
    <w:rsid w:val="67F48E60"/>
    <w:rsid w:val="67F71467"/>
    <w:rsid w:val="67F8A84B"/>
    <w:rsid w:val="67FB250B"/>
    <w:rsid w:val="67FB3173"/>
    <w:rsid w:val="67FDC0A3"/>
    <w:rsid w:val="67FDEEED"/>
    <w:rsid w:val="67FE8B90"/>
    <w:rsid w:val="67FFFBE2"/>
    <w:rsid w:val="68022188"/>
    <w:rsid w:val="68026BD2"/>
    <w:rsid w:val="6803B317"/>
    <w:rsid w:val="680515CA"/>
    <w:rsid w:val="6805CED7"/>
    <w:rsid w:val="680626E5"/>
    <w:rsid w:val="68069631"/>
    <w:rsid w:val="6806AE50"/>
    <w:rsid w:val="6809FFC0"/>
    <w:rsid w:val="680A094D"/>
    <w:rsid w:val="680A45FA"/>
    <w:rsid w:val="680A58F9"/>
    <w:rsid w:val="680B763B"/>
    <w:rsid w:val="680D1279"/>
    <w:rsid w:val="6811770E"/>
    <w:rsid w:val="681397E3"/>
    <w:rsid w:val="68156F26"/>
    <w:rsid w:val="6815702F"/>
    <w:rsid w:val="6816F199"/>
    <w:rsid w:val="6819631A"/>
    <w:rsid w:val="681A552B"/>
    <w:rsid w:val="681D7E1C"/>
    <w:rsid w:val="681E1683"/>
    <w:rsid w:val="681F2FFF"/>
    <w:rsid w:val="681FC325"/>
    <w:rsid w:val="681FCADD"/>
    <w:rsid w:val="681FEF09"/>
    <w:rsid w:val="6820B3BC"/>
    <w:rsid w:val="6820BDF5"/>
    <w:rsid w:val="682256F6"/>
    <w:rsid w:val="6822FF6E"/>
    <w:rsid w:val="68235A4B"/>
    <w:rsid w:val="6823A679"/>
    <w:rsid w:val="682414B8"/>
    <w:rsid w:val="6824F73D"/>
    <w:rsid w:val="68270870"/>
    <w:rsid w:val="68272FED"/>
    <w:rsid w:val="68289820"/>
    <w:rsid w:val="682A7C08"/>
    <w:rsid w:val="682CA7C3"/>
    <w:rsid w:val="682D2430"/>
    <w:rsid w:val="682D2B36"/>
    <w:rsid w:val="682F1587"/>
    <w:rsid w:val="682F8D49"/>
    <w:rsid w:val="68315FE5"/>
    <w:rsid w:val="683215CD"/>
    <w:rsid w:val="68331000"/>
    <w:rsid w:val="6836933F"/>
    <w:rsid w:val="6836A3A2"/>
    <w:rsid w:val="6839FF30"/>
    <w:rsid w:val="683AC732"/>
    <w:rsid w:val="683F2075"/>
    <w:rsid w:val="6843DAB1"/>
    <w:rsid w:val="6844DC01"/>
    <w:rsid w:val="68455122"/>
    <w:rsid w:val="6845F199"/>
    <w:rsid w:val="68464EAE"/>
    <w:rsid w:val="6846D0BE"/>
    <w:rsid w:val="68484211"/>
    <w:rsid w:val="684912EB"/>
    <w:rsid w:val="684AC52B"/>
    <w:rsid w:val="684D5A9F"/>
    <w:rsid w:val="6850AFAB"/>
    <w:rsid w:val="68526C18"/>
    <w:rsid w:val="6852749A"/>
    <w:rsid w:val="68539242"/>
    <w:rsid w:val="6853F236"/>
    <w:rsid w:val="6856006A"/>
    <w:rsid w:val="685705BB"/>
    <w:rsid w:val="6857314C"/>
    <w:rsid w:val="6857C580"/>
    <w:rsid w:val="6858FE8A"/>
    <w:rsid w:val="685A20E6"/>
    <w:rsid w:val="685AFEE3"/>
    <w:rsid w:val="685BC42E"/>
    <w:rsid w:val="685D9A30"/>
    <w:rsid w:val="685DB84B"/>
    <w:rsid w:val="685E281D"/>
    <w:rsid w:val="68601093"/>
    <w:rsid w:val="6862069B"/>
    <w:rsid w:val="6866952B"/>
    <w:rsid w:val="68690867"/>
    <w:rsid w:val="68696D3D"/>
    <w:rsid w:val="6869BF50"/>
    <w:rsid w:val="686C4590"/>
    <w:rsid w:val="686D8097"/>
    <w:rsid w:val="686F801C"/>
    <w:rsid w:val="68708ECF"/>
    <w:rsid w:val="6870C4AB"/>
    <w:rsid w:val="6871FFF4"/>
    <w:rsid w:val="6873710A"/>
    <w:rsid w:val="6873F30B"/>
    <w:rsid w:val="6876274E"/>
    <w:rsid w:val="68771C53"/>
    <w:rsid w:val="6877B173"/>
    <w:rsid w:val="68794DD9"/>
    <w:rsid w:val="687A57EA"/>
    <w:rsid w:val="687CDA6E"/>
    <w:rsid w:val="687CF896"/>
    <w:rsid w:val="687D22F1"/>
    <w:rsid w:val="687EA2E5"/>
    <w:rsid w:val="687F5873"/>
    <w:rsid w:val="687FBE1B"/>
    <w:rsid w:val="68801C18"/>
    <w:rsid w:val="6880ECE1"/>
    <w:rsid w:val="6883B2BE"/>
    <w:rsid w:val="6883DFB8"/>
    <w:rsid w:val="6884178D"/>
    <w:rsid w:val="6885456E"/>
    <w:rsid w:val="68854F58"/>
    <w:rsid w:val="68869433"/>
    <w:rsid w:val="68877E36"/>
    <w:rsid w:val="688AB873"/>
    <w:rsid w:val="688AF164"/>
    <w:rsid w:val="688B83F1"/>
    <w:rsid w:val="688CADB4"/>
    <w:rsid w:val="688FE03B"/>
    <w:rsid w:val="688FF97B"/>
    <w:rsid w:val="6890F221"/>
    <w:rsid w:val="68913A7A"/>
    <w:rsid w:val="689491DC"/>
    <w:rsid w:val="6894B76A"/>
    <w:rsid w:val="68953B30"/>
    <w:rsid w:val="6897596B"/>
    <w:rsid w:val="68983E1A"/>
    <w:rsid w:val="68986BCB"/>
    <w:rsid w:val="6899BBED"/>
    <w:rsid w:val="689ADEA9"/>
    <w:rsid w:val="689C17A2"/>
    <w:rsid w:val="689CB83B"/>
    <w:rsid w:val="689CE598"/>
    <w:rsid w:val="689FB3F4"/>
    <w:rsid w:val="68A1C741"/>
    <w:rsid w:val="68A20EF0"/>
    <w:rsid w:val="68A800D6"/>
    <w:rsid w:val="68A84C3D"/>
    <w:rsid w:val="68A922BF"/>
    <w:rsid w:val="68AC3C01"/>
    <w:rsid w:val="68AE62E7"/>
    <w:rsid w:val="68AF2148"/>
    <w:rsid w:val="68B0894A"/>
    <w:rsid w:val="68B2B427"/>
    <w:rsid w:val="68B4351B"/>
    <w:rsid w:val="68B61837"/>
    <w:rsid w:val="68B741EA"/>
    <w:rsid w:val="68B7D3AD"/>
    <w:rsid w:val="68B83581"/>
    <w:rsid w:val="68BA6D65"/>
    <w:rsid w:val="68BB3ADF"/>
    <w:rsid w:val="68C30091"/>
    <w:rsid w:val="68C512E1"/>
    <w:rsid w:val="68C78DEF"/>
    <w:rsid w:val="68C8FDF7"/>
    <w:rsid w:val="68C9BCD8"/>
    <w:rsid w:val="68C9EC5A"/>
    <w:rsid w:val="68CA7BB8"/>
    <w:rsid w:val="68CAECEA"/>
    <w:rsid w:val="68CB063A"/>
    <w:rsid w:val="68CCFF2A"/>
    <w:rsid w:val="68CE7A57"/>
    <w:rsid w:val="68CEE2AD"/>
    <w:rsid w:val="68D0D206"/>
    <w:rsid w:val="68D12F42"/>
    <w:rsid w:val="68D1BCE7"/>
    <w:rsid w:val="68D5EAAF"/>
    <w:rsid w:val="68D82AF9"/>
    <w:rsid w:val="68DB9707"/>
    <w:rsid w:val="68DD3509"/>
    <w:rsid w:val="68E3ACD5"/>
    <w:rsid w:val="68E49F56"/>
    <w:rsid w:val="68E4AA89"/>
    <w:rsid w:val="68E5D5DF"/>
    <w:rsid w:val="68E648AA"/>
    <w:rsid w:val="68E6FAE6"/>
    <w:rsid w:val="68E77F04"/>
    <w:rsid w:val="68EA4820"/>
    <w:rsid w:val="68EB24AE"/>
    <w:rsid w:val="68EE9A33"/>
    <w:rsid w:val="68EEFD41"/>
    <w:rsid w:val="68EF7C80"/>
    <w:rsid w:val="68F437CB"/>
    <w:rsid w:val="68F46EB3"/>
    <w:rsid w:val="68F491D8"/>
    <w:rsid w:val="68F49AE3"/>
    <w:rsid w:val="68F541A8"/>
    <w:rsid w:val="68F57352"/>
    <w:rsid w:val="68F72459"/>
    <w:rsid w:val="68F756AE"/>
    <w:rsid w:val="68F8BF22"/>
    <w:rsid w:val="68F9A06F"/>
    <w:rsid w:val="68F9C982"/>
    <w:rsid w:val="68FA4310"/>
    <w:rsid w:val="68FA8AF2"/>
    <w:rsid w:val="68FA90FB"/>
    <w:rsid w:val="69003CC4"/>
    <w:rsid w:val="69004C7A"/>
    <w:rsid w:val="6903FE78"/>
    <w:rsid w:val="6904AEE4"/>
    <w:rsid w:val="69058B67"/>
    <w:rsid w:val="690595A8"/>
    <w:rsid w:val="690914B9"/>
    <w:rsid w:val="690971ED"/>
    <w:rsid w:val="690C1699"/>
    <w:rsid w:val="690E19E3"/>
    <w:rsid w:val="691163B2"/>
    <w:rsid w:val="6913A2B3"/>
    <w:rsid w:val="6913E79F"/>
    <w:rsid w:val="6919E29E"/>
    <w:rsid w:val="691C4792"/>
    <w:rsid w:val="691C5372"/>
    <w:rsid w:val="692022B0"/>
    <w:rsid w:val="6920B0F7"/>
    <w:rsid w:val="69243E98"/>
    <w:rsid w:val="692555EB"/>
    <w:rsid w:val="69261B6A"/>
    <w:rsid w:val="69266998"/>
    <w:rsid w:val="6927F2F0"/>
    <w:rsid w:val="6928B2AB"/>
    <w:rsid w:val="6928B8F4"/>
    <w:rsid w:val="692C8DA9"/>
    <w:rsid w:val="692DBBBE"/>
    <w:rsid w:val="69338B99"/>
    <w:rsid w:val="6936B581"/>
    <w:rsid w:val="69377312"/>
    <w:rsid w:val="6937A2DB"/>
    <w:rsid w:val="693821EE"/>
    <w:rsid w:val="6938E247"/>
    <w:rsid w:val="693A6B81"/>
    <w:rsid w:val="693BD1F6"/>
    <w:rsid w:val="693D5491"/>
    <w:rsid w:val="693F8AAD"/>
    <w:rsid w:val="69403EE2"/>
    <w:rsid w:val="6942C7A1"/>
    <w:rsid w:val="694314F8"/>
    <w:rsid w:val="6943842E"/>
    <w:rsid w:val="69444CF5"/>
    <w:rsid w:val="69448E2F"/>
    <w:rsid w:val="6944C415"/>
    <w:rsid w:val="6944E798"/>
    <w:rsid w:val="6947EDBA"/>
    <w:rsid w:val="6949D228"/>
    <w:rsid w:val="694AC58E"/>
    <w:rsid w:val="694B293D"/>
    <w:rsid w:val="69505AF5"/>
    <w:rsid w:val="6950DFAE"/>
    <w:rsid w:val="6951E456"/>
    <w:rsid w:val="69565F73"/>
    <w:rsid w:val="6956C231"/>
    <w:rsid w:val="6957C155"/>
    <w:rsid w:val="695F1E32"/>
    <w:rsid w:val="695FF4C8"/>
    <w:rsid w:val="696138AA"/>
    <w:rsid w:val="6961CCFD"/>
    <w:rsid w:val="6963E793"/>
    <w:rsid w:val="69650DBE"/>
    <w:rsid w:val="696520AB"/>
    <w:rsid w:val="69660597"/>
    <w:rsid w:val="69666761"/>
    <w:rsid w:val="696690E4"/>
    <w:rsid w:val="69675E0A"/>
    <w:rsid w:val="6968CD6D"/>
    <w:rsid w:val="696909E2"/>
    <w:rsid w:val="69691858"/>
    <w:rsid w:val="69694A29"/>
    <w:rsid w:val="696A0319"/>
    <w:rsid w:val="696A0F63"/>
    <w:rsid w:val="696A6BD1"/>
    <w:rsid w:val="696ABE41"/>
    <w:rsid w:val="696B5CD6"/>
    <w:rsid w:val="696C4A9E"/>
    <w:rsid w:val="696CEA1E"/>
    <w:rsid w:val="696E9604"/>
    <w:rsid w:val="696F6F74"/>
    <w:rsid w:val="69726C97"/>
    <w:rsid w:val="6974D402"/>
    <w:rsid w:val="6977AD92"/>
    <w:rsid w:val="69782453"/>
    <w:rsid w:val="69786DC5"/>
    <w:rsid w:val="69796D3B"/>
    <w:rsid w:val="697A9404"/>
    <w:rsid w:val="697CFF2B"/>
    <w:rsid w:val="697E1F56"/>
    <w:rsid w:val="6982C1BC"/>
    <w:rsid w:val="69830A03"/>
    <w:rsid w:val="6985B75A"/>
    <w:rsid w:val="69863F96"/>
    <w:rsid w:val="69874A39"/>
    <w:rsid w:val="69875089"/>
    <w:rsid w:val="6987950C"/>
    <w:rsid w:val="6989F57F"/>
    <w:rsid w:val="698B047F"/>
    <w:rsid w:val="698C3491"/>
    <w:rsid w:val="698C67A5"/>
    <w:rsid w:val="698D89BE"/>
    <w:rsid w:val="698EE452"/>
    <w:rsid w:val="698F8406"/>
    <w:rsid w:val="69909F10"/>
    <w:rsid w:val="699286B7"/>
    <w:rsid w:val="699294F8"/>
    <w:rsid w:val="699498B1"/>
    <w:rsid w:val="699556FC"/>
    <w:rsid w:val="699733E1"/>
    <w:rsid w:val="699A7EF9"/>
    <w:rsid w:val="699E42BF"/>
    <w:rsid w:val="69A07970"/>
    <w:rsid w:val="69A0E309"/>
    <w:rsid w:val="69A18033"/>
    <w:rsid w:val="69A1B861"/>
    <w:rsid w:val="69A26FD3"/>
    <w:rsid w:val="69A3A7CA"/>
    <w:rsid w:val="69A3C41F"/>
    <w:rsid w:val="69A3C588"/>
    <w:rsid w:val="69A40842"/>
    <w:rsid w:val="69A606E1"/>
    <w:rsid w:val="69A64C52"/>
    <w:rsid w:val="69A6811D"/>
    <w:rsid w:val="69A6A08D"/>
    <w:rsid w:val="69A9F05A"/>
    <w:rsid w:val="69AE7CAF"/>
    <w:rsid w:val="69B0E83C"/>
    <w:rsid w:val="69B17B0D"/>
    <w:rsid w:val="69B1D429"/>
    <w:rsid w:val="69B31B58"/>
    <w:rsid w:val="69B32DBD"/>
    <w:rsid w:val="69B45453"/>
    <w:rsid w:val="69B61759"/>
    <w:rsid w:val="69B7E45F"/>
    <w:rsid w:val="69BB1D79"/>
    <w:rsid w:val="69BB45F2"/>
    <w:rsid w:val="69BB9F49"/>
    <w:rsid w:val="69BC2A2D"/>
    <w:rsid w:val="69BED90D"/>
    <w:rsid w:val="69BEEA29"/>
    <w:rsid w:val="69C0704B"/>
    <w:rsid w:val="69C1D59C"/>
    <w:rsid w:val="69C34790"/>
    <w:rsid w:val="69C60A17"/>
    <w:rsid w:val="69C6F53C"/>
    <w:rsid w:val="69C8DE73"/>
    <w:rsid w:val="69CA1A22"/>
    <w:rsid w:val="69CA7D03"/>
    <w:rsid w:val="69CC2E3A"/>
    <w:rsid w:val="69CDA817"/>
    <w:rsid w:val="69CE2460"/>
    <w:rsid w:val="69CE369A"/>
    <w:rsid w:val="69CEE489"/>
    <w:rsid w:val="69CF3CF2"/>
    <w:rsid w:val="69CFB307"/>
    <w:rsid w:val="69D6BC06"/>
    <w:rsid w:val="69D9D4B5"/>
    <w:rsid w:val="69DCB89F"/>
    <w:rsid w:val="69DD115B"/>
    <w:rsid w:val="69DD8037"/>
    <w:rsid w:val="69E00D7B"/>
    <w:rsid w:val="69E1CC94"/>
    <w:rsid w:val="69E1F387"/>
    <w:rsid w:val="69E205BF"/>
    <w:rsid w:val="69E2FC91"/>
    <w:rsid w:val="69E53278"/>
    <w:rsid w:val="69E53A34"/>
    <w:rsid w:val="69E5BD5C"/>
    <w:rsid w:val="69E637D2"/>
    <w:rsid w:val="69E6652B"/>
    <w:rsid w:val="69E67905"/>
    <w:rsid w:val="69E6B327"/>
    <w:rsid w:val="69E79653"/>
    <w:rsid w:val="69EA1DF0"/>
    <w:rsid w:val="69EC10C7"/>
    <w:rsid w:val="69EE145D"/>
    <w:rsid w:val="69F07271"/>
    <w:rsid w:val="69F0A978"/>
    <w:rsid w:val="69F0AF4B"/>
    <w:rsid w:val="69F362E6"/>
    <w:rsid w:val="69F3DA8E"/>
    <w:rsid w:val="69F459EF"/>
    <w:rsid w:val="69F4BC27"/>
    <w:rsid w:val="69F57080"/>
    <w:rsid w:val="69F691B4"/>
    <w:rsid w:val="69FB2BE0"/>
    <w:rsid w:val="69FBE0F4"/>
    <w:rsid w:val="69FD7F0C"/>
    <w:rsid w:val="69FD7F0F"/>
    <w:rsid w:val="69FDD3DC"/>
    <w:rsid w:val="6A016BD7"/>
    <w:rsid w:val="6A01718B"/>
    <w:rsid w:val="6A022BA7"/>
    <w:rsid w:val="6A022C5E"/>
    <w:rsid w:val="6A06D711"/>
    <w:rsid w:val="6A09D0ED"/>
    <w:rsid w:val="6A09E065"/>
    <w:rsid w:val="6A0BB512"/>
    <w:rsid w:val="6A0C20B8"/>
    <w:rsid w:val="6A0C2983"/>
    <w:rsid w:val="6A0CA5D7"/>
    <w:rsid w:val="6A0CB6D0"/>
    <w:rsid w:val="6A0EE1AD"/>
    <w:rsid w:val="6A0F0FC2"/>
    <w:rsid w:val="6A0F42EA"/>
    <w:rsid w:val="6A101B35"/>
    <w:rsid w:val="6A10B318"/>
    <w:rsid w:val="6A1390B4"/>
    <w:rsid w:val="6A140427"/>
    <w:rsid w:val="6A14243A"/>
    <w:rsid w:val="6A172169"/>
    <w:rsid w:val="6A185ACE"/>
    <w:rsid w:val="6A1B230F"/>
    <w:rsid w:val="6A1D8E8D"/>
    <w:rsid w:val="6A2025F3"/>
    <w:rsid w:val="6A21172D"/>
    <w:rsid w:val="6A229E8E"/>
    <w:rsid w:val="6A260BEB"/>
    <w:rsid w:val="6A2726BE"/>
    <w:rsid w:val="6A274ADF"/>
    <w:rsid w:val="6A27F09F"/>
    <w:rsid w:val="6A28C99E"/>
    <w:rsid w:val="6A28D5BB"/>
    <w:rsid w:val="6A28FD98"/>
    <w:rsid w:val="6A2935A7"/>
    <w:rsid w:val="6A293A3D"/>
    <w:rsid w:val="6A2A4CF8"/>
    <w:rsid w:val="6A2A6A07"/>
    <w:rsid w:val="6A2AED3F"/>
    <w:rsid w:val="6A2BDEA3"/>
    <w:rsid w:val="6A2C63EA"/>
    <w:rsid w:val="6A2CA56F"/>
    <w:rsid w:val="6A2DABFC"/>
    <w:rsid w:val="6A2DCC15"/>
    <w:rsid w:val="6A2EC16B"/>
    <w:rsid w:val="6A303853"/>
    <w:rsid w:val="6A30B3A8"/>
    <w:rsid w:val="6A310B91"/>
    <w:rsid w:val="6A313001"/>
    <w:rsid w:val="6A3146C0"/>
    <w:rsid w:val="6A317342"/>
    <w:rsid w:val="6A31DA57"/>
    <w:rsid w:val="6A3231FB"/>
    <w:rsid w:val="6A32F839"/>
    <w:rsid w:val="6A34C7B5"/>
    <w:rsid w:val="6A37B149"/>
    <w:rsid w:val="6A38EF0C"/>
    <w:rsid w:val="6A39C39A"/>
    <w:rsid w:val="6A3A229C"/>
    <w:rsid w:val="6A3CAE04"/>
    <w:rsid w:val="6A3D28FB"/>
    <w:rsid w:val="6A3D5C28"/>
    <w:rsid w:val="6A3D7B0A"/>
    <w:rsid w:val="6A3DF9F3"/>
    <w:rsid w:val="6A3FB686"/>
    <w:rsid w:val="6A40E8E7"/>
    <w:rsid w:val="6A414AD2"/>
    <w:rsid w:val="6A4159FF"/>
    <w:rsid w:val="6A4374DC"/>
    <w:rsid w:val="6A43B413"/>
    <w:rsid w:val="6A46017A"/>
    <w:rsid w:val="6A470454"/>
    <w:rsid w:val="6A479463"/>
    <w:rsid w:val="6A492BD4"/>
    <w:rsid w:val="6A49C0E6"/>
    <w:rsid w:val="6A4C91EF"/>
    <w:rsid w:val="6A4CE0CD"/>
    <w:rsid w:val="6A4DD86A"/>
    <w:rsid w:val="6A4E2097"/>
    <w:rsid w:val="6A4E8AE0"/>
    <w:rsid w:val="6A4EBF22"/>
    <w:rsid w:val="6A4F4431"/>
    <w:rsid w:val="6A4F4FB9"/>
    <w:rsid w:val="6A507620"/>
    <w:rsid w:val="6A509CD5"/>
    <w:rsid w:val="6A517A3A"/>
    <w:rsid w:val="6A53E9B7"/>
    <w:rsid w:val="6A557AE8"/>
    <w:rsid w:val="6A577FEA"/>
    <w:rsid w:val="6A5A5752"/>
    <w:rsid w:val="6A5DC4B9"/>
    <w:rsid w:val="6A5E896D"/>
    <w:rsid w:val="6A5F5E21"/>
    <w:rsid w:val="6A5FA75F"/>
    <w:rsid w:val="6A614295"/>
    <w:rsid w:val="6A643119"/>
    <w:rsid w:val="6A67AD24"/>
    <w:rsid w:val="6A684EB7"/>
    <w:rsid w:val="6A688888"/>
    <w:rsid w:val="6A6897A8"/>
    <w:rsid w:val="6A6A058D"/>
    <w:rsid w:val="6A6A3A24"/>
    <w:rsid w:val="6A6D0365"/>
    <w:rsid w:val="6A6D7D87"/>
    <w:rsid w:val="6A6DE826"/>
    <w:rsid w:val="6A7023FF"/>
    <w:rsid w:val="6A729D8B"/>
    <w:rsid w:val="6A78778A"/>
    <w:rsid w:val="6A79B4E4"/>
    <w:rsid w:val="6A7C2873"/>
    <w:rsid w:val="6A7DE122"/>
    <w:rsid w:val="6A81DD5B"/>
    <w:rsid w:val="6A844269"/>
    <w:rsid w:val="6A84C319"/>
    <w:rsid w:val="6A85E52A"/>
    <w:rsid w:val="6A875F12"/>
    <w:rsid w:val="6A87A840"/>
    <w:rsid w:val="6A88CF83"/>
    <w:rsid w:val="6A89F70F"/>
    <w:rsid w:val="6A8B4A63"/>
    <w:rsid w:val="6A8BD272"/>
    <w:rsid w:val="6A8C4442"/>
    <w:rsid w:val="6A8D89DF"/>
    <w:rsid w:val="6A8E92CB"/>
    <w:rsid w:val="6A8F3D15"/>
    <w:rsid w:val="6A8F6BFF"/>
    <w:rsid w:val="6A8FF373"/>
    <w:rsid w:val="6A92556D"/>
    <w:rsid w:val="6A93B73D"/>
    <w:rsid w:val="6A944F75"/>
    <w:rsid w:val="6A9599E3"/>
    <w:rsid w:val="6A95CFCF"/>
    <w:rsid w:val="6A96DBF0"/>
    <w:rsid w:val="6A97A78F"/>
    <w:rsid w:val="6A97DE04"/>
    <w:rsid w:val="6A9B170E"/>
    <w:rsid w:val="6A9D5BE8"/>
    <w:rsid w:val="6A9F2ACA"/>
    <w:rsid w:val="6A9F5935"/>
    <w:rsid w:val="6AA0969B"/>
    <w:rsid w:val="6AA38479"/>
    <w:rsid w:val="6AA3C4BF"/>
    <w:rsid w:val="6AA53802"/>
    <w:rsid w:val="6AA6E20F"/>
    <w:rsid w:val="6AA8A519"/>
    <w:rsid w:val="6AA986E0"/>
    <w:rsid w:val="6AAC8478"/>
    <w:rsid w:val="6AAE921F"/>
    <w:rsid w:val="6AB00AA8"/>
    <w:rsid w:val="6AB0478E"/>
    <w:rsid w:val="6AB4E1CE"/>
    <w:rsid w:val="6AB5783F"/>
    <w:rsid w:val="6AB73233"/>
    <w:rsid w:val="6ABB3B3B"/>
    <w:rsid w:val="6ABC8800"/>
    <w:rsid w:val="6ABCE1D3"/>
    <w:rsid w:val="6ABD48EE"/>
    <w:rsid w:val="6ABDC90E"/>
    <w:rsid w:val="6AC13638"/>
    <w:rsid w:val="6AC2658E"/>
    <w:rsid w:val="6AC475A8"/>
    <w:rsid w:val="6AC6FCCF"/>
    <w:rsid w:val="6AC7FB95"/>
    <w:rsid w:val="6ACAF470"/>
    <w:rsid w:val="6ACE4C6A"/>
    <w:rsid w:val="6ACE642E"/>
    <w:rsid w:val="6ACE9F40"/>
    <w:rsid w:val="6AD07E58"/>
    <w:rsid w:val="6AD28516"/>
    <w:rsid w:val="6AD38AD6"/>
    <w:rsid w:val="6AD4ED8C"/>
    <w:rsid w:val="6AD60BC6"/>
    <w:rsid w:val="6AD7BFF1"/>
    <w:rsid w:val="6AD8964F"/>
    <w:rsid w:val="6AD8EBD1"/>
    <w:rsid w:val="6ADA6B9F"/>
    <w:rsid w:val="6ADC7CFF"/>
    <w:rsid w:val="6ADFF716"/>
    <w:rsid w:val="6AE0650D"/>
    <w:rsid w:val="6AE290A8"/>
    <w:rsid w:val="6AE3A565"/>
    <w:rsid w:val="6AE43CA2"/>
    <w:rsid w:val="6AE58D45"/>
    <w:rsid w:val="6AE5EF49"/>
    <w:rsid w:val="6AE8FA93"/>
    <w:rsid w:val="6AE9F120"/>
    <w:rsid w:val="6AE9F2BF"/>
    <w:rsid w:val="6AEB8710"/>
    <w:rsid w:val="6AEC7DC3"/>
    <w:rsid w:val="6AF077D2"/>
    <w:rsid w:val="6AF16D44"/>
    <w:rsid w:val="6AF1771D"/>
    <w:rsid w:val="6AF1E8B0"/>
    <w:rsid w:val="6AF1EA1F"/>
    <w:rsid w:val="6AF431EB"/>
    <w:rsid w:val="6AF55A61"/>
    <w:rsid w:val="6AF69F24"/>
    <w:rsid w:val="6AF6A6A3"/>
    <w:rsid w:val="6AF7BEC9"/>
    <w:rsid w:val="6AF8970D"/>
    <w:rsid w:val="6AF921EE"/>
    <w:rsid w:val="6AFA3514"/>
    <w:rsid w:val="6AFB3163"/>
    <w:rsid w:val="6AFBB4CC"/>
    <w:rsid w:val="6AFCE85F"/>
    <w:rsid w:val="6AFD2AF3"/>
    <w:rsid w:val="6AFFF994"/>
    <w:rsid w:val="6B00EE42"/>
    <w:rsid w:val="6B01733C"/>
    <w:rsid w:val="6B027BA2"/>
    <w:rsid w:val="6B03949B"/>
    <w:rsid w:val="6B0429F6"/>
    <w:rsid w:val="6B04EF01"/>
    <w:rsid w:val="6B06FA5F"/>
    <w:rsid w:val="6B07664D"/>
    <w:rsid w:val="6B076A50"/>
    <w:rsid w:val="6B076FAF"/>
    <w:rsid w:val="6B07911F"/>
    <w:rsid w:val="6B07CB0D"/>
    <w:rsid w:val="6B0AEFDD"/>
    <w:rsid w:val="6B0B5D9C"/>
    <w:rsid w:val="6B0BFF1E"/>
    <w:rsid w:val="6B0CB5FF"/>
    <w:rsid w:val="6B0ED1C4"/>
    <w:rsid w:val="6B118004"/>
    <w:rsid w:val="6B130BF3"/>
    <w:rsid w:val="6B166972"/>
    <w:rsid w:val="6B16E4C0"/>
    <w:rsid w:val="6B1BB1C5"/>
    <w:rsid w:val="6B1BDAC2"/>
    <w:rsid w:val="6B1C024B"/>
    <w:rsid w:val="6B1D93B6"/>
    <w:rsid w:val="6B1E0EA0"/>
    <w:rsid w:val="6B1EBDD1"/>
    <w:rsid w:val="6B1F6136"/>
    <w:rsid w:val="6B1FE08B"/>
    <w:rsid w:val="6B20B4DC"/>
    <w:rsid w:val="6B238DA6"/>
    <w:rsid w:val="6B25BB4E"/>
    <w:rsid w:val="6B27AB68"/>
    <w:rsid w:val="6B28DE32"/>
    <w:rsid w:val="6B2AB096"/>
    <w:rsid w:val="6B2BC55A"/>
    <w:rsid w:val="6B2BDACD"/>
    <w:rsid w:val="6B2D4277"/>
    <w:rsid w:val="6B2E6B11"/>
    <w:rsid w:val="6B2EBCDE"/>
    <w:rsid w:val="6B2F63F5"/>
    <w:rsid w:val="6B2FAE53"/>
    <w:rsid w:val="6B31EFBC"/>
    <w:rsid w:val="6B31F54B"/>
    <w:rsid w:val="6B3269D6"/>
    <w:rsid w:val="6B33531C"/>
    <w:rsid w:val="6B35F5A7"/>
    <w:rsid w:val="6B388749"/>
    <w:rsid w:val="6B395F4C"/>
    <w:rsid w:val="6B39A9A1"/>
    <w:rsid w:val="6B3BCD47"/>
    <w:rsid w:val="6B3C09F3"/>
    <w:rsid w:val="6B3CC843"/>
    <w:rsid w:val="6B3D4A58"/>
    <w:rsid w:val="6B3D948E"/>
    <w:rsid w:val="6B3F5A21"/>
    <w:rsid w:val="6B447C76"/>
    <w:rsid w:val="6B44BF5B"/>
    <w:rsid w:val="6B452033"/>
    <w:rsid w:val="6B458375"/>
    <w:rsid w:val="6B464E8E"/>
    <w:rsid w:val="6B466C5D"/>
    <w:rsid w:val="6B47143A"/>
    <w:rsid w:val="6B475B85"/>
    <w:rsid w:val="6B4799AF"/>
    <w:rsid w:val="6B4968C3"/>
    <w:rsid w:val="6B4A3868"/>
    <w:rsid w:val="6B4BAB46"/>
    <w:rsid w:val="6B4F7CA6"/>
    <w:rsid w:val="6B5169E8"/>
    <w:rsid w:val="6B555C7E"/>
    <w:rsid w:val="6B55F69A"/>
    <w:rsid w:val="6B56A04E"/>
    <w:rsid w:val="6B589EE8"/>
    <w:rsid w:val="6B599773"/>
    <w:rsid w:val="6B59A591"/>
    <w:rsid w:val="6B5B88EE"/>
    <w:rsid w:val="6B5CE7ED"/>
    <w:rsid w:val="6B5F9AD2"/>
    <w:rsid w:val="6B6016B4"/>
    <w:rsid w:val="6B63232B"/>
    <w:rsid w:val="6B642788"/>
    <w:rsid w:val="6B64F2CD"/>
    <w:rsid w:val="6B64F4A0"/>
    <w:rsid w:val="6B652064"/>
    <w:rsid w:val="6B66DC37"/>
    <w:rsid w:val="6B69D152"/>
    <w:rsid w:val="6B6C335C"/>
    <w:rsid w:val="6B6E3EA9"/>
    <w:rsid w:val="6B765E38"/>
    <w:rsid w:val="6B7669B5"/>
    <w:rsid w:val="6B77E387"/>
    <w:rsid w:val="6B782192"/>
    <w:rsid w:val="6B78E20D"/>
    <w:rsid w:val="6B7973EE"/>
    <w:rsid w:val="6B7AA5C5"/>
    <w:rsid w:val="6B7B61E0"/>
    <w:rsid w:val="6B7C82A9"/>
    <w:rsid w:val="6B7E741B"/>
    <w:rsid w:val="6B7F22E7"/>
    <w:rsid w:val="6B7F8DFB"/>
    <w:rsid w:val="6B81DC46"/>
    <w:rsid w:val="6B81E099"/>
    <w:rsid w:val="6B81F2B1"/>
    <w:rsid w:val="6B822928"/>
    <w:rsid w:val="6B8291A3"/>
    <w:rsid w:val="6B842974"/>
    <w:rsid w:val="6B85E755"/>
    <w:rsid w:val="6B861D61"/>
    <w:rsid w:val="6B879EE6"/>
    <w:rsid w:val="6B885F81"/>
    <w:rsid w:val="6B8895AA"/>
    <w:rsid w:val="6B8A551A"/>
    <w:rsid w:val="6B8BBDC9"/>
    <w:rsid w:val="6B8DC51F"/>
    <w:rsid w:val="6B8F0D41"/>
    <w:rsid w:val="6B8F6562"/>
    <w:rsid w:val="6B8FAAEF"/>
    <w:rsid w:val="6B903EEE"/>
    <w:rsid w:val="6B91D5FE"/>
    <w:rsid w:val="6B921B4D"/>
    <w:rsid w:val="6B928207"/>
    <w:rsid w:val="6B93473F"/>
    <w:rsid w:val="6B93A313"/>
    <w:rsid w:val="6B93BC6F"/>
    <w:rsid w:val="6B9417C1"/>
    <w:rsid w:val="6B94A239"/>
    <w:rsid w:val="6B94F84F"/>
    <w:rsid w:val="6B95D35C"/>
    <w:rsid w:val="6B9662D0"/>
    <w:rsid w:val="6B96AFA8"/>
    <w:rsid w:val="6B984F2F"/>
    <w:rsid w:val="6B986DE6"/>
    <w:rsid w:val="6B9962D8"/>
    <w:rsid w:val="6B9C406F"/>
    <w:rsid w:val="6B9D8495"/>
    <w:rsid w:val="6B9DCF21"/>
    <w:rsid w:val="6B9E86FC"/>
    <w:rsid w:val="6B9EE2D7"/>
    <w:rsid w:val="6BA051FF"/>
    <w:rsid w:val="6BA0DA45"/>
    <w:rsid w:val="6BA125BC"/>
    <w:rsid w:val="6BA1346C"/>
    <w:rsid w:val="6BA2E3E2"/>
    <w:rsid w:val="6BA82F91"/>
    <w:rsid w:val="6BA8CB66"/>
    <w:rsid w:val="6BA9BA79"/>
    <w:rsid w:val="6BAB2A6E"/>
    <w:rsid w:val="6BAE7C9F"/>
    <w:rsid w:val="6BAECB07"/>
    <w:rsid w:val="6BAF0A97"/>
    <w:rsid w:val="6BAF9854"/>
    <w:rsid w:val="6BB0B3D7"/>
    <w:rsid w:val="6BB1DB83"/>
    <w:rsid w:val="6BB37619"/>
    <w:rsid w:val="6BB5A6C3"/>
    <w:rsid w:val="6BB5BF98"/>
    <w:rsid w:val="6BB8BE0E"/>
    <w:rsid w:val="6BB95EEE"/>
    <w:rsid w:val="6BB96B33"/>
    <w:rsid w:val="6BBA0BDF"/>
    <w:rsid w:val="6BBA4C0D"/>
    <w:rsid w:val="6BBA6CBF"/>
    <w:rsid w:val="6BBB9DCA"/>
    <w:rsid w:val="6BBBE044"/>
    <w:rsid w:val="6BBC1B24"/>
    <w:rsid w:val="6BC0719B"/>
    <w:rsid w:val="6BC0C2CB"/>
    <w:rsid w:val="6BC19A86"/>
    <w:rsid w:val="6BC3277A"/>
    <w:rsid w:val="6BC3AB78"/>
    <w:rsid w:val="6BC3C100"/>
    <w:rsid w:val="6BC4DFA3"/>
    <w:rsid w:val="6BC4E44B"/>
    <w:rsid w:val="6BC736EA"/>
    <w:rsid w:val="6BC7B732"/>
    <w:rsid w:val="6BCBAC2E"/>
    <w:rsid w:val="6BCDA6AA"/>
    <w:rsid w:val="6BCE6D8E"/>
    <w:rsid w:val="6BD1CB93"/>
    <w:rsid w:val="6BD2AFFD"/>
    <w:rsid w:val="6BD2EC75"/>
    <w:rsid w:val="6BD3AA46"/>
    <w:rsid w:val="6BD46D94"/>
    <w:rsid w:val="6BD4B313"/>
    <w:rsid w:val="6BD61E82"/>
    <w:rsid w:val="6BD76CA0"/>
    <w:rsid w:val="6BD7B1AB"/>
    <w:rsid w:val="6BD96B8A"/>
    <w:rsid w:val="6BDD100F"/>
    <w:rsid w:val="6BDD387A"/>
    <w:rsid w:val="6BDF8474"/>
    <w:rsid w:val="6BE2C247"/>
    <w:rsid w:val="6BE31F1E"/>
    <w:rsid w:val="6BE398FD"/>
    <w:rsid w:val="6BE5B2AD"/>
    <w:rsid w:val="6BE6852C"/>
    <w:rsid w:val="6BE7A19C"/>
    <w:rsid w:val="6BE7B559"/>
    <w:rsid w:val="6BE81B5F"/>
    <w:rsid w:val="6BE96999"/>
    <w:rsid w:val="6BEA7950"/>
    <w:rsid w:val="6BEB6B1A"/>
    <w:rsid w:val="6BED8009"/>
    <w:rsid w:val="6BEEF3CA"/>
    <w:rsid w:val="6BF2AA39"/>
    <w:rsid w:val="6BF40E96"/>
    <w:rsid w:val="6BF442E9"/>
    <w:rsid w:val="6BF50C3D"/>
    <w:rsid w:val="6BF6473D"/>
    <w:rsid w:val="6BF7AB8D"/>
    <w:rsid w:val="6BF8C360"/>
    <w:rsid w:val="6BF8E336"/>
    <w:rsid w:val="6BF93CC4"/>
    <w:rsid w:val="6BF9D738"/>
    <w:rsid w:val="6BFA2821"/>
    <w:rsid w:val="6BFC9EEA"/>
    <w:rsid w:val="6BFDE92C"/>
    <w:rsid w:val="6BFEBF10"/>
    <w:rsid w:val="6BFFDFA2"/>
    <w:rsid w:val="6C00866B"/>
    <w:rsid w:val="6C02E1DB"/>
    <w:rsid w:val="6C03C800"/>
    <w:rsid w:val="6C03CAB9"/>
    <w:rsid w:val="6C042E23"/>
    <w:rsid w:val="6C0B5460"/>
    <w:rsid w:val="6C0BE0C7"/>
    <w:rsid w:val="6C0F2A46"/>
    <w:rsid w:val="6C107272"/>
    <w:rsid w:val="6C12BA9A"/>
    <w:rsid w:val="6C12C1C4"/>
    <w:rsid w:val="6C14DE07"/>
    <w:rsid w:val="6C1529C6"/>
    <w:rsid w:val="6C182A03"/>
    <w:rsid w:val="6C187A20"/>
    <w:rsid w:val="6C19EF45"/>
    <w:rsid w:val="6C1AB6AC"/>
    <w:rsid w:val="6C1B5031"/>
    <w:rsid w:val="6C1C6FA3"/>
    <w:rsid w:val="6C1F096C"/>
    <w:rsid w:val="6C21188E"/>
    <w:rsid w:val="6C215409"/>
    <w:rsid w:val="6C259DE3"/>
    <w:rsid w:val="6C26BFF1"/>
    <w:rsid w:val="6C28A473"/>
    <w:rsid w:val="6C296032"/>
    <w:rsid w:val="6C2E4D2F"/>
    <w:rsid w:val="6C2E9BD6"/>
    <w:rsid w:val="6C2F4A44"/>
    <w:rsid w:val="6C31873C"/>
    <w:rsid w:val="6C31A135"/>
    <w:rsid w:val="6C31CEB2"/>
    <w:rsid w:val="6C3647C5"/>
    <w:rsid w:val="6C37600E"/>
    <w:rsid w:val="6C37C5F5"/>
    <w:rsid w:val="6C381225"/>
    <w:rsid w:val="6C38278A"/>
    <w:rsid w:val="6C389E5A"/>
    <w:rsid w:val="6C38E1E1"/>
    <w:rsid w:val="6C3C0F1D"/>
    <w:rsid w:val="6C3C29A5"/>
    <w:rsid w:val="6C400D96"/>
    <w:rsid w:val="6C446296"/>
    <w:rsid w:val="6C44974E"/>
    <w:rsid w:val="6C450698"/>
    <w:rsid w:val="6C46D46B"/>
    <w:rsid w:val="6C4709CD"/>
    <w:rsid w:val="6C4B634F"/>
    <w:rsid w:val="6C4C1DA5"/>
    <w:rsid w:val="6C4CF42A"/>
    <w:rsid w:val="6C4D2F62"/>
    <w:rsid w:val="6C4E7FAB"/>
    <w:rsid w:val="6C4ED4F5"/>
    <w:rsid w:val="6C53BB9C"/>
    <w:rsid w:val="6C56727E"/>
    <w:rsid w:val="6C56A0C3"/>
    <w:rsid w:val="6C570B9C"/>
    <w:rsid w:val="6C57BB77"/>
    <w:rsid w:val="6C5AF915"/>
    <w:rsid w:val="6C5B8AA1"/>
    <w:rsid w:val="6C5B94D4"/>
    <w:rsid w:val="6C5BAC22"/>
    <w:rsid w:val="6C5EFDDB"/>
    <w:rsid w:val="6C5F3085"/>
    <w:rsid w:val="6C600746"/>
    <w:rsid w:val="6C62FF21"/>
    <w:rsid w:val="6C64D3A7"/>
    <w:rsid w:val="6C65AB9C"/>
    <w:rsid w:val="6C65B3EE"/>
    <w:rsid w:val="6C673959"/>
    <w:rsid w:val="6C6A5BB1"/>
    <w:rsid w:val="6C74E0C1"/>
    <w:rsid w:val="6C766C6D"/>
    <w:rsid w:val="6C76B051"/>
    <w:rsid w:val="6C77FB74"/>
    <w:rsid w:val="6C7915B5"/>
    <w:rsid w:val="6C7A87E3"/>
    <w:rsid w:val="6C7B0587"/>
    <w:rsid w:val="6C7D80C3"/>
    <w:rsid w:val="6C7DF18A"/>
    <w:rsid w:val="6C7E0086"/>
    <w:rsid w:val="6C7F9BA2"/>
    <w:rsid w:val="6C80E59B"/>
    <w:rsid w:val="6C815B62"/>
    <w:rsid w:val="6C826DEC"/>
    <w:rsid w:val="6C82B007"/>
    <w:rsid w:val="6C84BBE3"/>
    <w:rsid w:val="6C855492"/>
    <w:rsid w:val="6C87ED39"/>
    <w:rsid w:val="6C8B9284"/>
    <w:rsid w:val="6C8D5A3E"/>
    <w:rsid w:val="6C8F7023"/>
    <w:rsid w:val="6C8FA726"/>
    <w:rsid w:val="6C90710D"/>
    <w:rsid w:val="6C90F18B"/>
    <w:rsid w:val="6C92A91A"/>
    <w:rsid w:val="6C9395E7"/>
    <w:rsid w:val="6C94519F"/>
    <w:rsid w:val="6C983FA2"/>
    <w:rsid w:val="6C993106"/>
    <w:rsid w:val="6C9B9859"/>
    <w:rsid w:val="6CA24A1D"/>
    <w:rsid w:val="6CA39E1F"/>
    <w:rsid w:val="6CA431ED"/>
    <w:rsid w:val="6CA4A00A"/>
    <w:rsid w:val="6CA4E5B5"/>
    <w:rsid w:val="6CA691BC"/>
    <w:rsid w:val="6CA857D8"/>
    <w:rsid w:val="6CA9E301"/>
    <w:rsid w:val="6CACF8EB"/>
    <w:rsid w:val="6CAE2272"/>
    <w:rsid w:val="6CAF0A31"/>
    <w:rsid w:val="6CB04D88"/>
    <w:rsid w:val="6CB13D63"/>
    <w:rsid w:val="6CB2A1F0"/>
    <w:rsid w:val="6CB30FAB"/>
    <w:rsid w:val="6CB3D138"/>
    <w:rsid w:val="6CB4647C"/>
    <w:rsid w:val="6CB4708F"/>
    <w:rsid w:val="6CB62016"/>
    <w:rsid w:val="6CB69E9B"/>
    <w:rsid w:val="6CB701E9"/>
    <w:rsid w:val="6CB816EF"/>
    <w:rsid w:val="6CBA7161"/>
    <w:rsid w:val="6CBB3197"/>
    <w:rsid w:val="6CBE272F"/>
    <w:rsid w:val="6CBEB5A2"/>
    <w:rsid w:val="6CC2B8D7"/>
    <w:rsid w:val="6CC432CE"/>
    <w:rsid w:val="6CC49CD6"/>
    <w:rsid w:val="6CC53AE9"/>
    <w:rsid w:val="6CC55FC8"/>
    <w:rsid w:val="6CC610F6"/>
    <w:rsid w:val="6CC6958A"/>
    <w:rsid w:val="6CC832C8"/>
    <w:rsid w:val="6CC90674"/>
    <w:rsid w:val="6CCAA7B9"/>
    <w:rsid w:val="6CCAE0C8"/>
    <w:rsid w:val="6CCB4D27"/>
    <w:rsid w:val="6CCD0A9F"/>
    <w:rsid w:val="6CD361D9"/>
    <w:rsid w:val="6CD4468B"/>
    <w:rsid w:val="6CD69A18"/>
    <w:rsid w:val="6CD7A20D"/>
    <w:rsid w:val="6CD82F5F"/>
    <w:rsid w:val="6CD96282"/>
    <w:rsid w:val="6CDF3C50"/>
    <w:rsid w:val="6CDFE7F0"/>
    <w:rsid w:val="6CE15EA5"/>
    <w:rsid w:val="6CE1FB47"/>
    <w:rsid w:val="6CE3EBCF"/>
    <w:rsid w:val="6CE45031"/>
    <w:rsid w:val="6CE57A5E"/>
    <w:rsid w:val="6CE630C2"/>
    <w:rsid w:val="6CE67A95"/>
    <w:rsid w:val="6CE8B57B"/>
    <w:rsid w:val="6CE9A9A4"/>
    <w:rsid w:val="6CEAD180"/>
    <w:rsid w:val="6CEB27D5"/>
    <w:rsid w:val="6CEC8999"/>
    <w:rsid w:val="6CED52FE"/>
    <w:rsid w:val="6CEE1805"/>
    <w:rsid w:val="6CEE3DA4"/>
    <w:rsid w:val="6CF14799"/>
    <w:rsid w:val="6CF1AFA7"/>
    <w:rsid w:val="6CF43344"/>
    <w:rsid w:val="6CF6F452"/>
    <w:rsid w:val="6CF8D1A6"/>
    <w:rsid w:val="6CFA221A"/>
    <w:rsid w:val="6CFABFB6"/>
    <w:rsid w:val="6CFBACF7"/>
    <w:rsid w:val="6CFBC39A"/>
    <w:rsid w:val="6CFC0D91"/>
    <w:rsid w:val="6CFCA047"/>
    <w:rsid w:val="6CFCB3B6"/>
    <w:rsid w:val="6CFD6377"/>
    <w:rsid w:val="6CFE270F"/>
    <w:rsid w:val="6CFFBD21"/>
    <w:rsid w:val="6CFFC9B9"/>
    <w:rsid w:val="6D006069"/>
    <w:rsid w:val="6D0203C7"/>
    <w:rsid w:val="6D021645"/>
    <w:rsid w:val="6D03BEB2"/>
    <w:rsid w:val="6D05F504"/>
    <w:rsid w:val="6D099807"/>
    <w:rsid w:val="6D0A1BE9"/>
    <w:rsid w:val="6D0A6C33"/>
    <w:rsid w:val="6D0A77AD"/>
    <w:rsid w:val="6D0ACE10"/>
    <w:rsid w:val="6D0BDA07"/>
    <w:rsid w:val="6D0D62F0"/>
    <w:rsid w:val="6D0FB512"/>
    <w:rsid w:val="6D102559"/>
    <w:rsid w:val="6D122E99"/>
    <w:rsid w:val="6D12B149"/>
    <w:rsid w:val="6D13EB6A"/>
    <w:rsid w:val="6D153D14"/>
    <w:rsid w:val="6D173AB2"/>
    <w:rsid w:val="6D1AC724"/>
    <w:rsid w:val="6D1D6E6C"/>
    <w:rsid w:val="6D1EEA62"/>
    <w:rsid w:val="6D20AF29"/>
    <w:rsid w:val="6D21D5BA"/>
    <w:rsid w:val="6D23F812"/>
    <w:rsid w:val="6D246E81"/>
    <w:rsid w:val="6D258E33"/>
    <w:rsid w:val="6D25E64D"/>
    <w:rsid w:val="6D29718D"/>
    <w:rsid w:val="6D2A5B0C"/>
    <w:rsid w:val="6D2B4A47"/>
    <w:rsid w:val="6D2E12CA"/>
    <w:rsid w:val="6D2E3276"/>
    <w:rsid w:val="6D3017DE"/>
    <w:rsid w:val="6D3054AC"/>
    <w:rsid w:val="6D308565"/>
    <w:rsid w:val="6D317CF7"/>
    <w:rsid w:val="6D33B3E1"/>
    <w:rsid w:val="6D3439ED"/>
    <w:rsid w:val="6D36186E"/>
    <w:rsid w:val="6D36555B"/>
    <w:rsid w:val="6D36FAA0"/>
    <w:rsid w:val="6D38F9F7"/>
    <w:rsid w:val="6D39AE51"/>
    <w:rsid w:val="6D3AEDC5"/>
    <w:rsid w:val="6D3B01C1"/>
    <w:rsid w:val="6D4135DA"/>
    <w:rsid w:val="6D419A2A"/>
    <w:rsid w:val="6D45435C"/>
    <w:rsid w:val="6D47F8DA"/>
    <w:rsid w:val="6D49B67B"/>
    <w:rsid w:val="6D4A8BB7"/>
    <w:rsid w:val="6D4FFB90"/>
    <w:rsid w:val="6D5099EE"/>
    <w:rsid w:val="6D535E92"/>
    <w:rsid w:val="6D58B383"/>
    <w:rsid w:val="6D5B029C"/>
    <w:rsid w:val="6D5B2558"/>
    <w:rsid w:val="6D5E20CF"/>
    <w:rsid w:val="6D5EF977"/>
    <w:rsid w:val="6D5FB455"/>
    <w:rsid w:val="6D60D8CC"/>
    <w:rsid w:val="6D616B2B"/>
    <w:rsid w:val="6D624653"/>
    <w:rsid w:val="6D646F5A"/>
    <w:rsid w:val="6D658010"/>
    <w:rsid w:val="6D662666"/>
    <w:rsid w:val="6D66786D"/>
    <w:rsid w:val="6D66CE84"/>
    <w:rsid w:val="6D68BA04"/>
    <w:rsid w:val="6D6B312B"/>
    <w:rsid w:val="6D6C66DA"/>
    <w:rsid w:val="6D6D6E5F"/>
    <w:rsid w:val="6D6EBCD6"/>
    <w:rsid w:val="6D6ED4D4"/>
    <w:rsid w:val="6D6F106C"/>
    <w:rsid w:val="6D6FC828"/>
    <w:rsid w:val="6D70B774"/>
    <w:rsid w:val="6D736B67"/>
    <w:rsid w:val="6D74BF5C"/>
    <w:rsid w:val="6D74E287"/>
    <w:rsid w:val="6D7515BB"/>
    <w:rsid w:val="6D757B01"/>
    <w:rsid w:val="6D76A906"/>
    <w:rsid w:val="6D774230"/>
    <w:rsid w:val="6D7879B1"/>
    <w:rsid w:val="6D78A381"/>
    <w:rsid w:val="6D7A070F"/>
    <w:rsid w:val="6D7A4D45"/>
    <w:rsid w:val="6D7C00B8"/>
    <w:rsid w:val="6D7C32BB"/>
    <w:rsid w:val="6D7D32F3"/>
    <w:rsid w:val="6D7D3DBF"/>
    <w:rsid w:val="6D7E629E"/>
    <w:rsid w:val="6D7FA9FD"/>
    <w:rsid w:val="6D8275B5"/>
    <w:rsid w:val="6D829D64"/>
    <w:rsid w:val="6D83C9E0"/>
    <w:rsid w:val="6D85CBC0"/>
    <w:rsid w:val="6D8612B4"/>
    <w:rsid w:val="6D87B19C"/>
    <w:rsid w:val="6D89ABF0"/>
    <w:rsid w:val="6D89F0C4"/>
    <w:rsid w:val="6D8A1B90"/>
    <w:rsid w:val="6D8A86D9"/>
    <w:rsid w:val="6D8AA045"/>
    <w:rsid w:val="6D8AC99F"/>
    <w:rsid w:val="6D8B38B7"/>
    <w:rsid w:val="6D8C05C2"/>
    <w:rsid w:val="6D906C45"/>
    <w:rsid w:val="6D911040"/>
    <w:rsid w:val="6D9167B6"/>
    <w:rsid w:val="6D91FDC1"/>
    <w:rsid w:val="6D92A462"/>
    <w:rsid w:val="6D9463DB"/>
    <w:rsid w:val="6D9550EC"/>
    <w:rsid w:val="6D96E805"/>
    <w:rsid w:val="6D97EE9F"/>
    <w:rsid w:val="6D9831E6"/>
    <w:rsid w:val="6D9B1B1C"/>
    <w:rsid w:val="6D9BB003"/>
    <w:rsid w:val="6D9EC0AD"/>
    <w:rsid w:val="6D9FBF84"/>
    <w:rsid w:val="6DA0211F"/>
    <w:rsid w:val="6DA4A4DA"/>
    <w:rsid w:val="6DA579D4"/>
    <w:rsid w:val="6DA59D57"/>
    <w:rsid w:val="6DA6B42B"/>
    <w:rsid w:val="6DA88416"/>
    <w:rsid w:val="6DAB3139"/>
    <w:rsid w:val="6DACC333"/>
    <w:rsid w:val="6DAD2980"/>
    <w:rsid w:val="6DAEB3B7"/>
    <w:rsid w:val="6DB47AD0"/>
    <w:rsid w:val="6DB489F8"/>
    <w:rsid w:val="6DB4FADB"/>
    <w:rsid w:val="6DB84339"/>
    <w:rsid w:val="6DB8E646"/>
    <w:rsid w:val="6DBA3EFB"/>
    <w:rsid w:val="6DBC2864"/>
    <w:rsid w:val="6DBD3ABE"/>
    <w:rsid w:val="6DC0C5DA"/>
    <w:rsid w:val="6DC4BA25"/>
    <w:rsid w:val="6DC5F149"/>
    <w:rsid w:val="6DC68B45"/>
    <w:rsid w:val="6DC981E7"/>
    <w:rsid w:val="6DCA4A1F"/>
    <w:rsid w:val="6DCB03D5"/>
    <w:rsid w:val="6DCD3AA5"/>
    <w:rsid w:val="6DD120D5"/>
    <w:rsid w:val="6DD33D27"/>
    <w:rsid w:val="6DD7721E"/>
    <w:rsid w:val="6DD7EC44"/>
    <w:rsid w:val="6DD857DF"/>
    <w:rsid w:val="6DD89C8E"/>
    <w:rsid w:val="6DDB242C"/>
    <w:rsid w:val="6DDB453E"/>
    <w:rsid w:val="6DDBD2DE"/>
    <w:rsid w:val="6DDC275B"/>
    <w:rsid w:val="6DE50E46"/>
    <w:rsid w:val="6DE5CB8A"/>
    <w:rsid w:val="6DE6008C"/>
    <w:rsid w:val="6DE6C634"/>
    <w:rsid w:val="6DE7B799"/>
    <w:rsid w:val="6DEADAFB"/>
    <w:rsid w:val="6DEB3E70"/>
    <w:rsid w:val="6DEC838B"/>
    <w:rsid w:val="6DEDAC5D"/>
    <w:rsid w:val="6DEFCC5F"/>
    <w:rsid w:val="6DEFE7BD"/>
    <w:rsid w:val="6DF22B24"/>
    <w:rsid w:val="6DF3FE86"/>
    <w:rsid w:val="6DF7F825"/>
    <w:rsid w:val="6DF84E22"/>
    <w:rsid w:val="6DF86581"/>
    <w:rsid w:val="6DF88E97"/>
    <w:rsid w:val="6DF92A42"/>
    <w:rsid w:val="6DFB5E81"/>
    <w:rsid w:val="6DFB8ED0"/>
    <w:rsid w:val="6DFBF724"/>
    <w:rsid w:val="6DFFB326"/>
    <w:rsid w:val="6E02AD54"/>
    <w:rsid w:val="6E0301DC"/>
    <w:rsid w:val="6E08978C"/>
    <w:rsid w:val="6E0B0F42"/>
    <w:rsid w:val="6E0B6274"/>
    <w:rsid w:val="6E0C2388"/>
    <w:rsid w:val="6E0DDE94"/>
    <w:rsid w:val="6E0F9E31"/>
    <w:rsid w:val="6E0FC244"/>
    <w:rsid w:val="6E1521EA"/>
    <w:rsid w:val="6E159B43"/>
    <w:rsid w:val="6E17606A"/>
    <w:rsid w:val="6E1B4DA9"/>
    <w:rsid w:val="6E1BB9B3"/>
    <w:rsid w:val="6E1D8AE7"/>
    <w:rsid w:val="6E1EACED"/>
    <w:rsid w:val="6E1EDCF0"/>
    <w:rsid w:val="6E1F2F52"/>
    <w:rsid w:val="6E1FD304"/>
    <w:rsid w:val="6E2122CD"/>
    <w:rsid w:val="6E222975"/>
    <w:rsid w:val="6E22C0D2"/>
    <w:rsid w:val="6E2401B3"/>
    <w:rsid w:val="6E27C281"/>
    <w:rsid w:val="6E28B776"/>
    <w:rsid w:val="6E29291A"/>
    <w:rsid w:val="6E29486C"/>
    <w:rsid w:val="6E2949D0"/>
    <w:rsid w:val="6E2AD005"/>
    <w:rsid w:val="6E2B1707"/>
    <w:rsid w:val="6E2C2963"/>
    <w:rsid w:val="6E2D2793"/>
    <w:rsid w:val="6E2D8EB4"/>
    <w:rsid w:val="6E2F2782"/>
    <w:rsid w:val="6E30313A"/>
    <w:rsid w:val="6E3055E5"/>
    <w:rsid w:val="6E3106A4"/>
    <w:rsid w:val="6E36C963"/>
    <w:rsid w:val="6E373594"/>
    <w:rsid w:val="6E38010A"/>
    <w:rsid w:val="6E3AD805"/>
    <w:rsid w:val="6E405771"/>
    <w:rsid w:val="6E4195B5"/>
    <w:rsid w:val="6E42125F"/>
    <w:rsid w:val="6E42B757"/>
    <w:rsid w:val="6E42F2B3"/>
    <w:rsid w:val="6E43363C"/>
    <w:rsid w:val="6E439A17"/>
    <w:rsid w:val="6E439B6C"/>
    <w:rsid w:val="6E44FBDC"/>
    <w:rsid w:val="6E47483D"/>
    <w:rsid w:val="6E478D81"/>
    <w:rsid w:val="6E482497"/>
    <w:rsid w:val="6E4849C8"/>
    <w:rsid w:val="6E484CE3"/>
    <w:rsid w:val="6E4C0BDB"/>
    <w:rsid w:val="6E4C39AD"/>
    <w:rsid w:val="6E4DB831"/>
    <w:rsid w:val="6E4E4AA6"/>
    <w:rsid w:val="6E4ED6C6"/>
    <w:rsid w:val="6E52E1D1"/>
    <w:rsid w:val="6E552F8A"/>
    <w:rsid w:val="6E562FCE"/>
    <w:rsid w:val="6E584038"/>
    <w:rsid w:val="6E585CC1"/>
    <w:rsid w:val="6E5ACFAC"/>
    <w:rsid w:val="6E5B1AF7"/>
    <w:rsid w:val="6E5C5759"/>
    <w:rsid w:val="6E5CF0D9"/>
    <w:rsid w:val="6E5D8E3B"/>
    <w:rsid w:val="6E5DD89D"/>
    <w:rsid w:val="6E5DDD5E"/>
    <w:rsid w:val="6E5DF111"/>
    <w:rsid w:val="6E5E64DE"/>
    <w:rsid w:val="6E5F7D7E"/>
    <w:rsid w:val="6E5F89C4"/>
    <w:rsid w:val="6E66C1EB"/>
    <w:rsid w:val="6E673E58"/>
    <w:rsid w:val="6E68081D"/>
    <w:rsid w:val="6E68C991"/>
    <w:rsid w:val="6E69398D"/>
    <w:rsid w:val="6E69ED95"/>
    <w:rsid w:val="6E6A1639"/>
    <w:rsid w:val="6E6C9D85"/>
    <w:rsid w:val="6E6E7E29"/>
    <w:rsid w:val="6E6EE9CC"/>
    <w:rsid w:val="6E6F9720"/>
    <w:rsid w:val="6E70C6FF"/>
    <w:rsid w:val="6E71F5E9"/>
    <w:rsid w:val="6E72AB7D"/>
    <w:rsid w:val="6E72DB97"/>
    <w:rsid w:val="6E733BDF"/>
    <w:rsid w:val="6E73A525"/>
    <w:rsid w:val="6E754025"/>
    <w:rsid w:val="6E756F7B"/>
    <w:rsid w:val="6E77DBCE"/>
    <w:rsid w:val="6E7BE4B3"/>
    <w:rsid w:val="6E7C3DC5"/>
    <w:rsid w:val="6E809F9D"/>
    <w:rsid w:val="6E8129CF"/>
    <w:rsid w:val="6E8383AC"/>
    <w:rsid w:val="6E8687A6"/>
    <w:rsid w:val="6E87C1A0"/>
    <w:rsid w:val="6E8BE820"/>
    <w:rsid w:val="6E8C3C1A"/>
    <w:rsid w:val="6E8C488B"/>
    <w:rsid w:val="6E8DEA26"/>
    <w:rsid w:val="6E8EC845"/>
    <w:rsid w:val="6E8F0B71"/>
    <w:rsid w:val="6E92426A"/>
    <w:rsid w:val="6E92479F"/>
    <w:rsid w:val="6E9513D0"/>
    <w:rsid w:val="6E96229F"/>
    <w:rsid w:val="6E977BAB"/>
    <w:rsid w:val="6E97FE9E"/>
    <w:rsid w:val="6E986739"/>
    <w:rsid w:val="6E98BB5F"/>
    <w:rsid w:val="6E9A7BA3"/>
    <w:rsid w:val="6E9DA4E5"/>
    <w:rsid w:val="6E9DAA49"/>
    <w:rsid w:val="6E9DE6A6"/>
    <w:rsid w:val="6E9E479C"/>
    <w:rsid w:val="6E9E8371"/>
    <w:rsid w:val="6EA13E61"/>
    <w:rsid w:val="6EA1506B"/>
    <w:rsid w:val="6EA3C360"/>
    <w:rsid w:val="6EA76319"/>
    <w:rsid w:val="6EAB2CF2"/>
    <w:rsid w:val="6EAB5711"/>
    <w:rsid w:val="6EAC6C31"/>
    <w:rsid w:val="6EAC6F2D"/>
    <w:rsid w:val="6EAC75A7"/>
    <w:rsid w:val="6EB46668"/>
    <w:rsid w:val="6EB49082"/>
    <w:rsid w:val="6EB56F8E"/>
    <w:rsid w:val="6EB5E73B"/>
    <w:rsid w:val="6EB6B839"/>
    <w:rsid w:val="6EB77A79"/>
    <w:rsid w:val="6EBCAC6D"/>
    <w:rsid w:val="6EBECD8D"/>
    <w:rsid w:val="6EBED827"/>
    <w:rsid w:val="6EC04B24"/>
    <w:rsid w:val="6EC0C9E2"/>
    <w:rsid w:val="6EC30B01"/>
    <w:rsid w:val="6EC6D7E0"/>
    <w:rsid w:val="6EC92EE6"/>
    <w:rsid w:val="6EC9CB71"/>
    <w:rsid w:val="6EC9F6A1"/>
    <w:rsid w:val="6ECAA415"/>
    <w:rsid w:val="6ECCF18F"/>
    <w:rsid w:val="6ECEB392"/>
    <w:rsid w:val="6ED00741"/>
    <w:rsid w:val="6ED0320B"/>
    <w:rsid w:val="6ED122DE"/>
    <w:rsid w:val="6ED18A73"/>
    <w:rsid w:val="6ED1918F"/>
    <w:rsid w:val="6ED21E40"/>
    <w:rsid w:val="6ED45902"/>
    <w:rsid w:val="6ED4DB86"/>
    <w:rsid w:val="6ED5BE8F"/>
    <w:rsid w:val="6ED79A72"/>
    <w:rsid w:val="6ED7A9E8"/>
    <w:rsid w:val="6ED90616"/>
    <w:rsid w:val="6ED9297D"/>
    <w:rsid w:val="6EDC3965"/>
    <w:rsid w:val="6EDC758B"/>
    <w:rsid w:val="6EDE3974"/>
    <w:rsid w:val="6EDEF261"/>
    <w:rsid w:val="6EE0626E"/>
    <w:rsid w:val="6EE3F418"/>
    <w:rsid w:val="6EE72141"/>
    <w:rsid w:val="6EE738C6"/>
    <w:rsid w:val="6EE91620"/>
    <w:rsid w:val="6EEAECFE"/>
    <w:rsid w:val="6EEBC9D6"/>
    <w:rsid w:val="6EF14CCF"/>
    <w:rsid w:val="6EF1B6A7"/>
    <w:rsid w:val="6EF55CD0"/>
    <w:rsid w:val="6EF5EA62"/>
    <w:rsid w:val="6EF80E76"/>
    <w:rsid w:val="6EF92939"/>
    <w:rsid w:val="6EF979C6"/>
    <w:rsid w:val="6EF97D0E"/>
    <w:rsid w:val="6EFA7B2A"/>
    <w:rsid w:val="6EFC3375"/>
    <w:rsid w:val="6EFDF0AB"/>
    <w:rsid w:val="6EFE16B4"/>
    <w:rsid w:val="6EFE47CC"/>
    <w:rsid w:val="6EFFAA8D"/>
    <w:rsid w:val="6F030D9E"/>
    <w:rsid w:val="6F04161C"/>
    <w:rsid w:val="6F04C3C1"/>
    <w:rsid w:val="6F04C587"/>
    <w:rsid w:val="6F0560BF"/>
    <w:rsid w:val="6F05888F"/>
    <w:rsid w:val="6F060C37"/>
    <w:rsid w:val="6F08410C"/>
    <w:rsid w:val="6F0DC01D"/>
    <w:rsid w:val="6F0DDEA4"/>
    <w:rsid w:val="6F0FD89C"/>
    <w:rsid w:val="6F140C74"/>
    <w:rsid w:val="6F1488A9"/>
    <w:rsid w:val="6F149E9C"/>
    <w:rsid w:val="6F189391"/>
    <w:rsid w:val="6F18D626"/>
    <w:rsid w:val="6F18F9D1"/>
    <w:rsid w:val="6F190A74"/>
    <w:rsid w:val="6F1A65F6"/>
    <w:rsid w:val="6F1BF37C"/>
    <w:rsid w:val="6F1C1FC2"/>
    <w:rsid w:val="6F1C2157"/>
    <w:rsid w:val="6F1F5184"/>
    <w:rsid w:val="6F21306E"/>
    <w:rsid w:val="6F22C7BD"/>
    <w:rsid w:val="6F23A760"/>
    <w:rsid w:val="6F247817"/>
    <w:rsid w:val="6F24794A"/>
    <w:rsid w:val="6F27ECED"/>
    <w:rsid w:val="6F290EFC"/>
    <w:rsid w:val="6F2A991F"/>
    <w:rsid w:val="6F2F1517"/>
    <w:rsid w:val="6F335ACD"/>
    <w:rsid w:val="6F344C96"/>
    <w:rsid w:val="6F345C65"/>
    <w:rsid w:val="6F36BF10"/>
    <w:rsid w:val="6F37C7B8"/>
    <w:rsid w:val="6F39CFEC"/>
    <w:rsid w:val="6F3BB55C"/>
    <w:rsid w:val="6F3C6025"/>
    <w:rsid w:val="6F3CE116"/>
    <w:rsid w:val="6F3CF0AE"/>
    <w:rsid w:val="6F3F0BFB"/>
    <w:rsid w:val="6F40C116"/>
    <w:rsid w:val="6F40EB21"/>
    <w:rsid w:val="6F41A396"/>
    <w:rsid w:val="6F41D9B3"/>
    <w:rsid w:val="6F429036"/>
    <w:rsid w:val="6F436C47"/>
    <w:rsid w:val="6F439ACD"/>
    <w:rsid w:val="6F4403F3"/>
    <w:rsid w:val="6F445362"/>
    <w:rsid w:val="6F449046"/>
    <w:rsid w:val="6F459EA7"/>
    <w:rsid w:val="6F45AAD6"/>
    <w:rsid w:val="6F469CD7"/>
    <w:rsid w:val="6F4DDF0A"/>
    <w:rsid w:val="6F4E783A"/>
    <w:rsid w:val="6F523BD1"/>
    <w:rsid w:val="6F545E4E"/>
    <w:rsid w:val="6F54982A"/>
    <w:rsid w:val="6F576BF2"/>
    <w:rsid w:val="6F585060"/>
    <w:rsid w:val="6F59490C"/>
    <w:rsid w:val="6F5A5003"/>
    <w:rsid w:val="6F5BA700"/>
    <w:rsid w:val="6F5CB09A"/>
    <w:rsid w:val="6F5D6C88"/>
    <w:rsid w:val="6F5E4F92"/>
    <w:rsid w:val="6F611D39"/>
    <w:rsid w:val="6F625C67"/>
    <w:rsid w:val="6F6418DB"/>
    <w:rsid w:val="6F64A7F5"/>
    <w:rsid w:val="6F64D42A"/>
    <w:rsid w:val="6F656E6A"/>
    <w:rsid w:val="6F671517"/>
    <w:rsid w:val="6F6CF55C"/>
    <w:rsid w:val="6F6E55A8"/>
    <w:rsid w:val="6F707B74"/>
    <w:rsid w:val="6F70FF0F"/>
    <w:rsid w:val="6F71BD7B"/>
    <w:rsid w:val="6F722C32"/>
    <w:rsid w:val="6F731D4A"/>
    <w:rsid w:val="6F74ED28"/>
    <w:rsid w:val="6F7834D5"/>
    <w:rsid w:val="6F790A4C"/>
    <w:rsid w:val="6F7AF478"/>
    <w:rsid w:val="6F7D40B8"/>
    <w:rsid w:val="6F7E3605"/>
    <w:rsid w:val="6F8199DF"/>
    <w:rsid w:val="6F8768DC"/>
    <w:rsid w:val="6F88DE68"/>
    <w:rsid w:val="6F890D7A"/>
    <w:rsid w:val="6F8B635E"/>
    <w:rsid w:val="6F8D17BF"/>
    <w:rsid w:val="6F8D3812"/>
    <w:rsid w:val="6F8D9568"/>
    <w:rsid w:val="6F91503B"/>
    <w:rsid w:val="6F9347F2"/>
    <w:rsid w:val="6F93AD9C"/>
    <w:rsid w:val="6F93D905"/>
    <w:rsid w:val="6F9401A3"/>
    <w:rsid w:val="6F950DC2"/>
    <w:rsid w:val="6F95BA0F"/>
    <w:rsid w:val="6F96CECA"/>
    <w:rsid w:val="6F97C89A"/>
    <w:rsid w:val="6F98D7BA"/>
    <w:rsid w:val="6F9D81BB"/>
    <w:rsid w:val="6F9E863C"/>
    <w:rsid w:val="6FA00911"/>
    <w:rsid w:val="6FA07841"/>
    <w:rsid w:val="6FA19378"/>
    <w:rsid w:val="6FA1A1B3"/>
    <w:rsid w:val="6FA37C59"/>
    <w:rsid w:val="6FA57504"/>
    <w:rsid w:val="6FA64FB1"/>
    <w:rsid w:val="6FA710A3"/>
    <w:rsid w:val="6FAA6E64"/>
    <w:rsid w:val="6FAAA145"/>
    <w:rsid w:val="6FACB6B6"/>
    <w:rsid w:val="6FAD5792"/>
    <w:rsid w:val="6FAE4707"/>
    <w:rsid w:val="6FAEDB46"/>
    <w:rsid w:val="6FB10948"/>
    <w:rsid w:val="6FB14CE6"/>
    <w:rsid w:val="6FB16B1B"/>
    <w:rsid w:val="6FB49C18"/>
    <w:rsid w:val="6FB4CDDF"/>
    <w:rsid w:val="6FB5B417"/>
    <w:rsid w:val="6FB72A77"/>
    <w:rsid w:val="6FB7B825"/>
    <w:rsid w:val="6FB89A8D"/>
    <w:rsid w:val="6FB9606C"/>
    <w:rsid w:val="6FBBA365"/>
    <w:rsid w:val="6FBC9685"/>
    <w:rsid w:val="6FBE416E"/>
    <w:rsid w:val="6FBF8C59"/>
    <w:rsid w:val="6FBFABC5"/>
    <w:rsid w:val="6FBFAD70"/>
    <w:rsid w:val="6FC16997"/>
    <w:rsid w:val="6FC29B4B"/>
    <w:rsid w:val="6FC2EB96"/>
    <w:rsid w:val="6FC2F3AE"/>
    <w:rsid w:val="6FC31E90"/>
    <w:rsid w:val="6FC43EE7"/>
    <w:rsid w:val="6FC43FF1"/>
    <w:rsid w:val="6FC47AB6"/>
    <w:rsid w:val="6FC4A219"/>
    <w:rsid w:val="6FC5109A"/>
    <w:rsid w:val="6FC547CA"/>
    <w:rsid w:val="6FC5789F"/>
    <w:rsid w:val="6FC5B329"/>
    <w:rsid w:val="6FC9C749"/>
    <w:rsid w:val="6FCAC10F"/>
    <w:rsid w:val="6FCCC561"/>
    <w:rsid w:val="6FCD5792"/>
    <w:rsid w:val="6FCD7D51"/>
    <w:rsid w:val="6FCF2D35"/>
    <w:rsid w:val="6FD11847"/>
    <w:rsid w:val="6FD25FED"/>
    <w:rsid w:val="6FD2A72B"/>
    <w:rsid w:val="6FD35AAF"/>
    <w:rsid w:val="6FD39636"/>
    <w:rsid w:val="6FD3CAA0"/>
    <w:rsid w:val="6FD3F5BF"/>
    <w:rsid w:val="6FD6A35C"/>
    <w:rsid w:val="6FD755EE"/>
    <w:rsid w:val="6FD756FF"/>
    <w:rsid w:val="6FDCE65E"/>
    <w:rsid w:val="6FDD9148"/>
    <w:rsid w:val="6FDF7288"/>
    <w:rsid w:val="6FE009B3"/>
    <w:rsid w:val="6FE39B96"/>
    <w:rsid w:val="6FE3A2DC"/>
    <w:rsid w:val="6FE4FAA8"/>
    <w:rsid w:val="6FE929DB"/>
    <w:rsid w:val="6FEA4444"/>
    <w:rsid w:val="6FEA8517"/>
    <w:rsid w:val="6FEBDD4A"/>
    <w:rsid w:val="6FEC84C6"/>
    <w:rsid w:val="6FED3A27"/>
    <w:rsid w:val="6FEECB54"/>
    <w:rsid w:val="6FEF4A3F"/>
    <w:rsid w:val="6FEF99B2"/>
    <w:rsid w:val="6FEFBFEC"/>
    <w:rsid w:val="6FF1AD2F"/>
    <w:rsid w:val="6FF21457"/>
    <w:rsid w:val="6FF24AB7"/>
    <w:rsid w:val="6FF288C7"/>
    <w:rsid w:val="6FF45BC4"/>
    <w:rsid w:val="6FF96B46"/>
    <w:rsid w:val="6FF96D80"/>
    <w:rsid w:val="6FFAEF64"/>
    <w:rsid w:val="6FFC2EEC"/>
    <w:rsid w:val="6FFC5C97"/>
    <w:rsid w:val="70002176"/>
    <w:rsid w:val="70002390"/>
    <w:rsid w:val="70014B60"/>
    <w:rsid w:val="70024E84"/>
    <w:rsid w:val="700316CC"/>
    <w:rsid w:val="70036C02"/>
    <w:rsid w:val="70041185"/>
    <w:rsid w:val="7004F621"/>
    <w:rsid w:val="7004F812"/>
    <w:rsid w:val="7005DDEC"/>
    <w:rsid w:val="70061297"/>
    <w:rsid w:val="7006CFD1"/>
    <w:rsid w:val="7007E38B"/>
    <w:rsid w:val="70090815"/>
    <w:rsid w:val="700A6EE9"/>
    <w:rsid w:val="700BECEB"/>
    <w:rsid w:val="700C2D9B"/>
    <w:rsid w:val="700C6EEE"/>
    <w:rsid w:val="700CEBFD"/>
    <w:rsid w:val="700DBD2B"/>
    <w:rsid w:val="700E36C8"/>
    <w:rsid w:val="700E9871"/>
    <w:rsid w:val="7010847F"/>
    <w:rsid w:val="7010BDEB"/>
    <w:rsid w:val="7011E292"/>
    <w:rsid w:val="70142424"/>
    <w:rsid w:val="70158F9C"/>
    <w:rsid w:val="7017DBD7"/>
    <w:rsid w:val="7019352F"/>
    <w:rsid w:val="70198475"/>
    <w:rsid w:val="701BF8DE"/>
    <w:rsid w:val="701C6356"/>
    <w:rsid w:val="701C645C"/>
    <w:rsid w:val="701C786C"/>
    <w:rsid w:val="701CC204"/>
    <w:rsid w:val="701DA824"/>
    <w:rsid w:val="701EC758"/>
    <w:rsid w:val="701F1134"/>
    <w:rsid w:val="701F1A0C"/>
    <w:rsid w:val="702037C6"/>
    <w:rsid w:val="7020C16C"/>
    <w:rsid w:val="70212A79"/>
    <w:rsid w:val="702142D3"/>
    <w:rsid w:val="70224886"/>
    <w:rsid w:val="702291C4"/>
    <w:rsid w:val="70241E56"/>
    <w:rsid w:val="70242DFE"/>
    <w:rsid w:val="7024358C"/>
    <w:rsid w:val="702655A7"/>
    <w:rsid w:val="702783F9"/>
    <w:rsid w:val="702938DC"/>
    <w:rsid w:val="702ACDE7"/>
    <w:rsid w:val="7031C1B5"/>
    <w:rsid w:val="7032A52D"/>
    <w:rsid w:val="70379D08"/>
    <w:rsid w:val="70381100"/>
    <w:rsid w:val="703844E0"/>
    <w:rsid w:val="70396D3F"/>
    <w:rsid w:val="703984A1"/>
    <w:rsid w:val="703C59A8"/>
    <w:rsid w:val="703D4ED7"/>
    <w:rsid w:val="703DDB78"/>
    <w:rsid w:val="703F3985"/>
    <w:rsid w:val="703F4D5F"/>
    <w:rsid w:val="703F6D10"/>
    <w:rsid w:val="704269F6"/>
    <w:rsid w:val="704287E4"/>
    <w:rsid w:val="7047818A"/>
    <w:rsid w:val="7049DF6E"/>
    <w:rsid w:val="704D1ADA"/>
    <w:rsid w:val="7054886E"/>
    <w:rsid w:val="705C5DC0"/>
    <w:rsid w:val="705CC502"/>
    <w:rsid w:val="705D7AA2"/>
    <w:rsid w:val="705D9458"/>
    <w:rsid w:val="705E2D89"/>
    <w:rsid w:val="706217A0"/>
    <w:rsid w:val="7063A08E"/>
    <w:rsid w:val="7063DE8B"/>
    <w:rsid w:val="7065EBA5"/>
    <w:rsid w:val="70667CA7"/>
    <w:rsid w:val="70694959"/>
    <w:rsid w:val="706C6EFE"/>
    <w:rsid w:val="706F3E01"/>
    <w:rsid w:val="7070781F"/>
    <w:rsid w:val="7070AFA6"/>
    <w:rsid w:val="7070DF3A"/>
    <w:rsid w:val="70711B67"/>
    <w:rsid w:val="7076289E"/>
    <w:rsid w:val="70763E61"/>
    <w:rsid w:val="707910FE"/>
    <w:rsid w:val="70799855"/>
    <w:rsid w:val="707BF0A2"/>
    <w:rsid w:val="707C1667"/>
    <w:rsid w:val="707C3B18"/>
    <w:rsid w:val="707C66A8"/>
    <w:rsid w:val="707C8080"/>
    <w:rsid w:val="707E5153"/>
    <w:rsid w:val="70803858"/>
    <w:rsid w:val="7080C7BD"/>
    <w:rsid w:val="7081ECC8"/>
    <w:rsid w:val="708422DB"/>
    <w:rsid w:val="70861783"/>
    <w:rsid w:val="7086EA05"/>
    <w:rsid w:val="70871213"/>
    <w:rsid w:val="70872A45"/>
    <w:rsid w:val="70884382"/>
    <w:rsid w:val="70894F73"/>
    <w:rsid w:val="708AFF54"/>
    <w:rsid w:val="708B74BC"/>
    <w:rsid w:val="708BDAC0"/>
    <w:rsid w:val="708C737B"/>
    <w:rsid w:val="708E03D0"/>
    <w:rsid w:val="70906F47"/>
    <w:rsid w:val="70910DBF"/>
    <w:rsid w:val="70931F78"/>
    <w:rsid w:val="7096B6E7"/>
    <w:rsid w:val="7098E664"/>
    <w:rsid w:val="70999F9A"/>
    <w:rsid w:val="7099BBF0"/>
    <w:rsid w:val="709A0A40"/>
    <w:rsid w:val="709AF330"/>
    <w:rsid w:val="709C98C2"/>
    <w:rsid w:val="709CB79E"/>
    <w:rsid w:val="709FF7AE"/>
    <w:rsid w:val="70A189E0"/>
    <w:rsid w:val="70A2F17B"/>
    <w:rsid w:val="70A3B9A8"/>
    <w:rsid w:val="70A5793A"/>
    <w:rsid w:val="70A690AD"/>
    <w:rsid w:val="70A859B3"/>
    <w:rsid w:val="70AE4168"/>
    <w:rsid w:val="70AEC168"/>
    <w:rsid w:val="70AF79D0"/>
    <w:rsid w:val="70B14E15"/>
    <w:rsid w:val="70B1C676"/>
    <w:rsid w:val="70B2FDBA"/>
    <w:rsid w:val="70B4A29F"/>
    <w:rsid w:val="70B51E03"/>
    <w:rsid w:val="70B59133"/>
    <w:rsid w:val="70B75C36"/>
    <w:rsid w:val="70B797BF"/>
    <w:rsid w:val="70B8467F"/>
    <w:rsid w:val="70B8633F"/>
    <w:rsid w:val="70BA2433"/>
    <w:rsid w:val="70BA87A3"/>
    <w:rsid w:val="70BBA678"/>
    <w:rsid w:val="70BBBABB"/>
    <w:rsid w:val="70BCA4DB"/>
    <w:rsid w:val="70C3B471"/>
    <w:rsid w:val="70C4CEEE"/>
    <w:rsid w:val="70C4DC31"/>
    <w:rsid w:val="70C6775A"/>
    <w:rsid w:val="70C7025F"/>
    <w:rsid w:val="70C7BEE3"/>
    <w:rsid w:val="70C82E12"/>
    <w:rsid w:val="70CA24E7"/>
    <w:rsid w:val="70CE8A9A"/>
    <w:rsid w:val="70D0ADFD"/>
    <w:rsid w:val="70D2ABA7"/>
    <w:rsid w:val="70D39819"/>
    <w:rsid w:val="70D4D911"/>
    <w:rsid w:val="70D550CE"/>
    <w:rsid w:val="70D5A30E"/>
    <w:rsid w:val="70D5C813"/>
    <w:rsid w:val="70D6F22A"/>
    <w:rsid w:val="70D9B5FE"/>
    <w:rsid w:val="70DA3A5A"/>
    <w:rsid w:val="70DDACF9"/>
    <w:rsid w:val="70E06C7B"/>
    <w:rsid w:val="70E073ED"/>
    <w:rsid w:val="70E0FC04"/>
    <w:rsid w:val="70E1E353"/>
    <w:rsid w:val="70E60862"/>
    <w:rsid w:val="70EA90F6"/>
    <w:rsid w:val="70EB9A46"/>
    <w:rsid w:val="70EC1E75"/>
    <w:rsid w:val="70ED42E0"/>
    <w:rsid w:val="70EDDDA5"/>
    <w:rsid w:val="70EFAAA8"/>
    <w:rsid w:val="70F0B9E2"/>
    <w:rsid w:val="70F1AC42"/>
    <w:rsid w:val="70F4B9A3"/>
    <w:rsid w:val="70F562EC"/>
    <w:rsid w:val="70F699DA"/>
    <w:rsid w:val="70F73BB3"/>
    <w:rsid w:val="70F75FBF"/>
    <w:rsid w:val="70F7E4F5"/>
    <w:rsid w:val="70F96B79"/>
    <w:rsid w:val="70FB2DBF"/>
    <w:rsid w:val="70FC06D4"/>
    <w:rsid w:val="70FCE80A"/>
    <w:rsid w:val="70FF8819"/>
    <w:rsid w:val="7101CD1A"/>
    <w:rsid w:val="71024A63"/>
    <w:rsid w:val="7102D597"/>
    <w:rsid w:val="710362A8"/>
    <w:rsid w:val="71054779"/>
    <w:rsid w:val="7105A045"/>
    <w:rsid w:val="710B636F"/>
    <w:rsid w:val="710BA252"/>
    <w:rsid w:val="7112243E"/>
    <w:rsid w:val="7114A0F9"/>
    <w:rsid w:val="71157771"/>
    <w:rsid w:val="71163DFE"/>
    <w:rsid w:val="7117F9AF"/>
    <w:rsid w:val="71187F3B"/>
    <w:rsid w:val="7118BA63"/>
    <w:rsid w:val="711C60AD"/>
    <w:rsid w:val="711D4055"/>
    <w:rsid w:val="711FB5C0"/>
    <w:rsid w:val="71242EB5"/>
    <w:rsid w:val="7125D78E"/>
    <w:rsid w:val="71282DAC"/>
    <w:rsid w:val="71289F0F"/>
    <w:rsid w:val="712976F9"/>
    <w:rsid w:val="71299BA8"/>
    <w:rsid w:val="712AB635"/>
    <w:rsid w:val="712B7E66"/>
    <w:rsid w:val="712CE8C6"/>
    <w:rsid w:val="712CFA6C"/>
    <w:rsid w:val="712E2B5B"/>
    <w:rsid w:val="712E7377"/>
    <w:rsid w:val="712FCF6D"/>
    <w:rsid w:val="7130DA26"/>
    <w:rsid w:val="71316702"/>
    <w:rsid w:val="7132E1AA"/>
    <w:rsid w:val="71331027"/>
    <w:rsid w:val="71348D8A"/>
    <w:rsid w:val="71360602"/>
    <w:rsid w:val="7138EB16"/>
    <w:rsid w:val="7138EF9A"/>
    <w:rsid w:val="71394362"/>
    <w:rsid w:val="713978A6"/>
    <w:rsid w:val="713A1EC0"/>
    <w:rsid w:val="713CC2EF"/>
    <w:rsid w:val="713CEE82"/>
    <w:rsid w:val="713D4F5A"/>
    <w:rsid w:val="713D6DC0"/>
    <w:rsid w:val="713F76FB"/>
    <w:rsid w:val="71436349"/>
    <w:rsid w:val="714387B5"/>
    <w:rsid w:val="71443F93"/>
    <w:rsid w:val="71445247"/>
    <w:rsid w:val="7145310D"/>
    <w:rsid w:val="7145726A"/>
    <w:rsid w:val="7145EE2E"/>
    <w:rsid w:val="71490573"/>
    <w:rsid w:val="7149220D"/>
    <w:rsid w:val="714A7C28"/>
    <w:rsid w:val="714E11BD"/>
    <w:rsid w:val="71509AF1"/>
    <w:rsid w:val="715179AE"/>
    <w:rsid w:val="71529667"/>
    <w:rsid w:val="7152A14B"/>
    <w:rsid w:val="71531A0F"/>
    <w:rsid w:val="7153D871"/>
    <w:rsid w:val="7154FC63"/>
    <w:rsid w:val="71565509"/>
    <w:rsid w:val="71567270"/>
    <w:rsid w:val="715A9D64"/>
    <w:rsid w:val="715EE56B"/>
    <w:rsid w:val="716031CA"/>
    <w:rsid w:val="7160A342"/>
    <w:rsid w:val="7162080E"/>
    <w:rsid w:val="716630CF"/>
    <w:rsid w:val="71666321"/>
    <w:rsid w:val="7167FEDB"/>
    <w:rsid w:val="716B1A73"/>
    <w:rsid w:val="716BCDCE"/>
    <w:rsid w:val="716BEE54"/>
    <w:rsid w:val="716C29F8"/>
    <w:rsid w:val="716C946E"/>
    <w:rsid w:val="716EDC8A"/>
    <w:rsid w:val="717305B6"/>
    <w:rsid w:val="7175440D"/>
    <w:rsid w:val="7175E7A1"/>
    <w:rsid w:val="7176F63F"/>
    <w:rsid w:val="71775B2F"/>
    <w:rsid w:val="7178C712"/>
    <w:rsid w:val="7179883E"/>
    <w:rsid w:val="717BFC29"/>
    <w:rsid w:val="71804333"/>
    <w:rsid w:val="71804B45"/>
    <w:rsid w:val="71812664"/>
    <w:rsid w:val="71825DD0"/>
    <w:rsid w:val="71827728"/>
    <w:rsid w:val="718378C2"/>
    <w:rsid w:val="7184F281"/>
    <w:rsid w:val="7185ED43"/>
    <w:rsid w:val="718608E8"/>
    <w:rsid w:val="7186BE80"/>
    <w:rsid w:val="71873C6F"/>
    <w:rsid w:val="71875BCC"/>
    <w:rsid w:val="718828A3"/>
    <w:rsid w:val="7189E3DB"/>
    <w:rsid w:val="718D04A0"/>
    <w:rsid w:val="718D54C8"/>
    <w:rsid w:val="718D6231"/>
    <w:rsid w:val="718DAB1F"/>
    <w:rsid w:val="718DAF12"/>
    <w:rsid w:val="718F8AE9"/>
    <w:rsid w:val="7190CF5E"/>
    <w:rsid w:val="71925560"/>
    <w:rsid w:val="71926BD2"/>
    <w:rsid w:val="7192D19A"/>
    <w:rsid w:val="71952436"/>
    <w:rsid w:val="7196987E"/>
    <w:rsid w:val="71970CF2"/>
    <w:rsid w:val="719AFE76"/>
    <w:rsid w:val="719B26DA"/>
    <w:rsid w:val="719B9C60"/>
    <w:rsid w:val="719CB313"/>
    <w:rsid w:val="71A0C682"/>
    <w:rsid w:val="71A398EF"/>
    <w:rsid w:val="71A4147E"/>
    <w:rsid w:val="71A44600"/>
    <w:rsid w:val="71A5EF72"/>
    <w:rsid w:val="71A6AD07"/>
    <w:rsid w:val="71A788FD"/>
    <w:rsid w:val="71A79AAF"/>
    <w:rsid w:val="71A8E7A2"/>
    <w:rsid w:val="71A95D99"/>
    <w:rsid w:val="71A9CD0C"/>
    <w:rsid w:val="71AB4484"/>
    <w:rsid w:val="71ACB633"/>
    <w:rsid w:val="71ACD250"/>
    <w:rsid w:val="71ADBB8A"/>
    <w:rsid w:val="71AE86CF"/>
    <w:rsid w:val="71AE9596"/>
    <w:rsid w:val="71AEFF13"/>
    <w:rsid w:val="71B19F1A"/>
    <w:rsid w:val="71BCA457"/>
    <w:rsid w:val="71BDE76B"/>
    <w:rsid w:val="71BFB5CF"/>
    <w:rsid w:val="71C0B6B9"/>
    <w:rsid w:val="71C283EA"/>
    <w:rsid w:val="71C5BE8C"/>
    <w:rsid w:val="71C968DC"/>
    <w:rsid w:val="71C9E328"/>
    <w:rsid w:val="71CDD1F9"/>
    <w:rsid w:val="71CEF3BD"/>
    <w:rsid w:val="71CFD41F"/>
    <w:rsid w:val="71D0EF0F"/>
    <w:rsid w:val="71D14EDD"/>
    <w:rsid w:val="71D1FFE8"/>
    <w:rsid w:val="71D2F6B5"/>
    <w:rsid w:val="71D7A6B6"/>
    <w:rsid w:val="71D885E1"/>
    <w:rsid w:val="71D971C4"/>
    <w:rsid w:val="71DB88B2"/>
    <w:rsid w:val="71DBED0C"/>
    <w:rsid w:val="71E01C73"/>
    <w:rsid w:val="71E21110"/>
    <w:rsid w:val="71E3E019"/>
    <w:rsid w:val="71E40D52"/>
    <w:rsid w:val="71E46CCB"/>
    <w:rsid w:val="71E89F28"/>
    <w:rsid w:val="71E8AAEE"/>
    <w:rsid w:val="71E9D0E1"/>
    <w:rsid w:val="71EA074F"/>
    <w:rsid w:val="71EA2953"/>
    <w:rsid w:val="71EA80E0"/>
    <w:rsid w:val="71ECD3DF"/>
    <w:rsid w:val="71ECE00F"/>
    <w:rsid w:val="71ED584C"/>
    <w:rsid w:val="71F01189"/>
    <w:rsid w:val="71F1C026"/>
    <w:rsid w:val="71F3B3AC"/>
    <w:rsid w:val="71F3D285"/>
    <w:rsid w:val="71F4A6FA"/>
    <w:rsid w:val="71F6D748"/>
    <w:rsid w:val="71F7EC05"/>
    <w:rsid w:val="71F8356B"/>
    <w:rsid w:val="71F8FF75"/>
    <w:rsid w:val="71FA2CC9"/>
    <w:rsid w:val="71FAF8AF"/>
    <w:rsid w:val="71FCD3DF"/>
    <w:rsid w:val="71FE4036"/>
    <w:rsid w:val="7200B2DE"/>
    <w:rsid w:val="72010C68"/>
    <w:rsid w:val="7204F1C2"/>
    <w:rsid w:val="7205AA83"/>
    <w:rsid w:val="72061587"/>
    <w:rsid w:val="7206779B"/>
    <w:rsid w:val="7207F448"/>
    <w:rsid w:val="720815A5"/>
    <w:rsid w:val="72099255"/>
    <w:rsid w:val="720AA638"/>
    <w:rsid w:val="720C7851"/>
    <w:rsid w:val="720E2310"/>
    <w:rsid w:val="720E5475"/>
    <w:rsid w:val="720E8FF2"/>
    <w:rsid w:val="7210546C"/>
    <w:rsid w:val="72126934"/>
    <w:rsid w:val="72147044"/>
    <w:rsid w:val="72149528"/>
    <w:rsid w:val="7214D611"/>
    <w:rsid w:val="72169F5B"/>
    <w:rsid w:val="72169F88"/>
    <w:rsid w:val="7217C4EC"/>
    <w:rsid w:val="7218F76E"/>
    <w:rsid w:val="721A1668"/>
    <w:rsid w:val="721ADB59"/>
    <w:rsid w:val="721BCDC0"/>
    <w:rsid w:val="721D575A"/>
    <w:rsid w:val="721E19EF"/>
    <w:rsid w:val="721E5D3C"/>
    <w:rsid w:val="722207E9"/>
    <w:rsid w:val="72227091"/>
    <w:rsid w:val="7222ADE7"/>
    <w:rsid w:val="72256A85"/>
    <w:rsid w:val="72262ED9"/>
    <w:rsid w:val="7229A583"/>
    <w:rsid w:val="722B018D"/>
    <w:rsid w:val="722D23F2"/>
    <w:rsid w:val="722EEFB0"/>
    <w:rsid w:val="72303A1C"/>
    <w:rsid w:val="72332B11"/>
    <w:rsid w:val="72348C52"/>
    <w:rsid w:val="7234E50E"/>
    <w:rsid w:val="72365321"/>
    <w:rsid w:val="7238DF2A"/>
    <w:rsid w:val="7238E7B8"/>
    <w:rsid w:val="723B4A43"/>
    <w:rsid w:val="723BC80F"/>
    <w:rsid w:val="723CBE48"/>
    <w:rsid w:val="723E86D3"/>
    <w:rsid w:val="723F5EEC"/>
    <w:rsid w:val="72408712"/>
    <w:rsid w:val="7248069B"/>
    <w:rsid w:val="724A5020"/>
    <w:rsid w:val="724CEAF3"/>
    <w:rsid w:val="724DCCC2"/>
    <w:rsid w:val="724F9E33"/>
    <w:rsid w:val="724FB646"/>
    <w:rsid w:val="72536820"/>
    <w:rsid w:val="7253A0B9"/>
    <w:rsid w:val="72550FC5"/>
    <w:rsid w:val="72556629"/>
    <w:rsid w:val="72556651"/>
    <w:rsid w:val="72558366"/>
    <w:rsid w:val="7255F8C9"/>
    <w:rsid w:val="725631B0"/>
    <w:rsid w:val="72581FE4"/>
    <w:rsid w:val="7258A53D"/>
    <w:rsid w:val="725A63C6"/>
    <w:rsid w:val="725BA1EB"/>
    <w:rsid w:val="725C3A4C"/>
    <w:rsid w:val="725CE1A5"/>
    <w:rsid w:val="725CFB46"/>
    <w:rsid w:val="725DE6C2"/>
    <w:rsid w:val="725EA3E5"/>
    <w:rsid w:val="72600A0E"/>
    <w:rsid w:val="72600E44"/>
    <w:rsid w:val="72601060"/>
    <w:rsid w:val="72604227"/>
    <w:rsid w:val="7261F2AB"/>
    <w:rsid w:val="7262110E"/>
    <w:rsid w:val="7263614C"/>
    <w:rsid w:val="7263E854"/>
    <w:rsid w:val="7266B916"/>
    <w:rsid w:val="7266D035"/>
    <w:rsid w:val="72676037"/>
    <w:rsid w:val="7267AA77"/>
    <w:rsid w:val="7267BD8D"/>
    <w:rsid w:val="72696DFD"/>
    <w:rsid w:val="726C1443"/>
    <w:rsid w:val="726D5C2A"/>
    <w:rsid w:val="726EB1A3"/>
    <w:rsid w:val="726F9A0E"/>
    <w:rsid w:val="726FCAAA"/>
    <w:rsid w:val="7271AA64"/>
    <w:rsid w:val="7272F2FA"/>
    <w:rsid w:val="7274F497"/>
    <w:rsid w:val="72752865"/>
    <w:rsid w:val="72758385"/>
    <w:rsid w:val="7275EFF0"/>
    <w:rsid w:val="7277663C"/>
    <w:rsid w:val="727827AB"/>
    <w:rsid w:val="72792AD9"/>
    <w:rsid w:val="727D9703"/>
    <w:rsid w:val="727DE20D"/>
    <w:rsid w:val="727E3090"/>
    <w:rsid w:val="727E6101"/>
    <w:rsid w:val="727EDC2E"/>
    <w:rsid w:val="72803E9A"/>
    <w:rsid w:val="7281F000"/>
    <w:rsid w:val="72823425"/>
    <w:rsid w:val="72847BBA"/>
    <w:rsid w:val="72848705"/>
    <w:rsid w:val="7285A684"/>
    <w:rsid w:val="72862C46"/>
    <w:rsid w:val="728BABC0"/>
    <w:rsid w:val="728DF991"/>
    <w:rsid w:val="72908686"/>
    <w:rsid w:val="7290BB1E"/>
    <w:rsid w:val="72910EE5"/>
    <w:rsid w:val="7291770A"/>
    <w:rsid w:val="7293BF6A"/>
    <w:rsid w:val="72948476"/>
    <w:rsid w:val="72957B7B"/>
    <w:rsid w:val="7297AD1C"/>
    <w:rsid w:val="729A16A7"/>
    <w:rsid w:val="729CAA0A"/>
    <w:rsid w:val="72A07E0F"/>
    <w:rsid w:val="72A54051"/>
    <w:rsid w:val="72A5760A"/>
    <w:rsid w:val="72A7B53D"/>
    <w:rsid w:val="72A8A9DA"/>
    <w:rsid w:val="72A923D6"/>
    <w:rsid w:val="72ABD1B6"/>
    <w:rsid w:val="72AD7142"/>
    <w:rsid w:val="72AE5435"/>
    <w:rsid w:val="72AE76F7"/>
    <w:rsid w:val="72AF457C"/>
    <w:rsid w:val="72AFAB09"/>
    <w:rsid w:val="72B1492A"/>
    <w:rsid w:val="72B24E72"/>
    <w:rsid w:val="72B257DA"/>
    <w:rsid w:val="72B858D1"/>
    <w:rsid w:val="72BA6050"/>
    <w:rsid w:val="72BB5A45"/>
    <w:rsid w:val="72BBAF70"/>
    <w:rsid w:val="72BDB185"/>
    <w:rsid w:val="72BE3A4A"/>
    <w:rsid w:val="72C035F2"/>
    <w:rsid w:val="72C0C533"/>
    <w:rsid w:val="72C1E2C5"/>
    <w:rsid w:val="72C337F5"/>
    <w:rsid w:val="72C42044"/>
    <w:rsid w:val="72C4E41B"/>
    <w:rsid w:val="72C6A98A"/>
    <w:rsid w:val="72C6B4D0"/>
    <w:rsid w:val="72CBC08B"/>
    <w:rsid w:val="72CDE1F3"/>
    <w:rsid w:val="72CE4551"/>
    <w:rsid w:val="72CF21BF"/>
    <w:rsid w:val="72CF6F77"/>
    <w:rsid w:val="72CFB740"/>
    <w:rsid w:val="72D08956"/>
    <w:rsid w:val="72D18452"/>
    <w:rsid w:val="72D19752"/>
    <w:rsid w:val="72D1B1E8"/>
    <w:rsid w:val="72D23507"/>
    <w:rsid w:val="72D273B8"/>
    <w:rsid w:val="72D64A84"/>
    <w:rsid w:val="72DD5398"/>
    <w:rsid w:val="72DD8ECC"/>
    <w:rsid w:val="72DEBC53"/>
    <w:rsid w:val="72E103E6"/>
    <w:rsid w:val="72E19F31"/>
    <w:rsid w:val="72E1E255"/>
    <w:rsid w:val="72E213F4"/>
    <w:rsid w:val="72E275B9"/>
    <w:rsid w:val="72E3ECA1"/>
    <w:rsid w:val="72E4BF51"/>
    <w:rsid w:val="72E6588E"/>
    <w:rsid w:val="72E70758"/>
    <w:rsid w:val="72E76146"/>
    <w:rsid w:val="72E76F8F"/>
    <w:rsid w:val="72E7D0EE"/>
    <w:rsid w:val="72E8DF59"/>
    <w:rsid w:val="72E8EDA8"/>
    <w:rsid w:val="72EA082C"/>
    <w:rsid w:val="72EE802F"/>
    <w:rsid w:val="72EFF15B"/>
    <w:rsid w:val="72F1BE0B"/>
    <w:rsid w:val="72F32A17"/>
    <w:rsid w:val="72F4642B"/>
    <w:rsid w:val="72F4BFCA"/>
    <w:rsid w:val="72F7098B"/>
    <w:rsid w:val="72F741C5"/>
    <w:rsid w:val="72F79568"/>
    <w:rsid w:val="72F88ED8"/>
    <w:rsid w:val="72F99BC7"/>
    <w:rsid w:val="72F9A776"/>
    <w:rsid w:val="72F9F402"/>
    <w:rsid w:val="72FBFEB1"/>
    <w:rsid w:val="72FC39AA"/>
    <w:rsid w:val="72FD29E6"/>
    <w:rsid w:val="72FDC796"/>
    <w:rsid w:val="72FE9435"/>
    <w:rsid w:val="72FF70F5"/>
    <w:rsid w:val="7300944A"/>
    <w:rsid w:val="7302D592"/>
    <w:rsid w:val="7303B8DD"/>
    <w:rsid w:val="73043184"/>
    <w:rsid w:val="73044F6A"/>
    <w:rsid w:val="7305001E"/>
    <w:rsid w:val="7306D0B1"/>
    <w:rsid w:val="73074953"/>
    <w:rsid w:val="7307D3A4"/>
    <w:rsid w:val="730A08E2"/>
    <w:rsid w:val="730DFB2B"/>
    <w:rsid w:val="73110F88"/>
    <w:rsid w:val="731242AF"/>
    <w:rsid w:val="7312E8A5"/>
    <w:rsid w:val="73134047"/>
    <w:rsid w:val="731350C3"/>
    <w:rsid w:val="73138463"/>
    <w:rsid w:val="7313B87C"/>
    <w:rsid w:val="731811C7"/>
    <w:rsid w:val="73194367"/>
    <w:rsid w:val="731EA7F8"/>
    <w:rsid w:val="73205764"/>
    <w:rsid w:val="73222B96"/>
    <w:rsid w:val="73230ED2"/>
    <w:rsid w:val="732345E5"/>
    <w:rsid w:val="7324B501"/>
    <w:rsid w:val="73256BFB"/>
    <w:rsid w:val="7325EC19"/>
    <w:rsid w:val="7329052D"/>
    <w:rsid w:val="732A7BF1"/>
    <w:rsid w:val="732EADEE"/>
    <w:rsid w:val="732FB20C"/>
    <w:rsid w:val="7334AB65"/>
    <w:rsid w:val="7336DECC"/>
    <w:rsid w:val="7339B086"/>
    <w:rsid w:val="733A785F"/>
    <w:rsid w:val="733B46AA"/>
    <w:rsid w:val="733C96E3"/>
    <w:rsid w:val="733EF14C"/>
    <w:rsid w:val="73403A05"/>
    <w:rsid w:val="7342BCFE"/>
    <w:rsid w:val="7344922A"/>
    <w:rsid w:val="7346219D"/>
    <w:rsid w:val="7347007E"/>
    <w:rsid w:val="734709FD"/>
    <w:rsid w:val="73476A88"/>
    <w:rsid w:val="734A5956"/>
    <w:rsid w:val="734B51E9"/>
    <w:rsid w:val="734B99C6"/>
    <w:rsid w:val="734BFEAE"/>
    <w:rsid w:val="734C82DD"/>
    <w:rsid w:val="734D836B"/>
    <w:rsid w:val="734DF577"/>
    <w:rsid w:val="734E2890"/>
    <w:rsid w:val="73508573"/>
    <w:rsid w:val="7350D25D"/>
    <w:rsid w:val="7352AA50"/>
    <w:rsid w:val="7352B892"/>
    <w:rsid w:val="73535B64"/>
    <w:rsid w:val="735396E3"/>
    <w:rsid w:val="73563821"/>
    <w:rsid w:val="7356769F"/>
    <w:rsid w:val="73571D7B"/>
    <w:rsid w:val="73572EC9"/>
    <w:rsid w:val="7359C65A"/>
    <w:rsid w:val="735AE7FD"/>
    <w:rsid w:val="735C2824"/>
    <w:rsid w:val="735CCA0C"/>
    <w:rsid w:val="735DE1D5"/>
    <w:rsid w:val="7360859D"/>
    <w:rsid w:val="73661F6D"/>
    <w:rsid w:val="7367E8F5"/>
    <w:rsid w:val="736989E3"/>
    <w:rsid w:val="736B8F87"/>
    <w:rsid w:val="736CA2DC"/>
    <w:rsid w:val="736E8066"/>
    <w:rsid w:val="736F0FA1"/>
    <w:rsid w:val="7374DD66"/>
    <w:rsid w:val="7375867A"/>
    <w:rsid w:val="7376BDA9"/>
    <w:rsid w:val="7376CC2E"/>
    <w:rsid w:val="737A85A9"/>
    <w:rsid w:val="737B01E3"/>
    <w:rsid w:val="737B95A9"/>
    <w:rsid w:val="737CC074"/>
    <w:rsid w:val="737ED1BB"/>
    <w:rsid w:val="737F2EA2"/>
    <w:rsid w:val="7380195A"/>
    <w:rsid w:val="738201E3"/>
    <w:rsid w:val="73826692"/>
    <w:rsid w:val="73830431"/>
    <w:rsid w:val="73832280"/>
    <w:rsid w:val="7386DE9E"/>
    <w:rsid w:val="7386E159"/>
    <w:rsid w:val="738720AB"/>
    <w:rsid w:val="73873847"/>
    <w:rsid w:val="7389DBAB"/>
    <w:rsid w:val="738AA1F9"/>
    <w:rsid w:val="738B75C5"/>
    <w:rsid w:val="738DC9BD"/>
    <w:rsid w:val="738E4266"/>
    <w:rsid w:val="738EE427"/>
    <w:rsid w:val="7390CA3F"/>
    <w:rsid w:val="7394BE52"/>
    <w:rsid w:val="7394E9C4"/>
    <w:rsid w:val="73955123"/>
    <w:rsid w:val="73965807"/>
    <w:rsid w:val="739A21CE"/>
    <w:rsid w:val="739B39F4"/>
    <w:rsid w:val="739BBCFF"/>
    <w:rsid w:val="739C87C9"/>
    <w:rsid w:val="739D0FC3"/>
    <w:rsid w:val="739E1CAF"/>
    <w:rsid w:val="739EF523"/>
    <w:rsid w:val="73A0FC22"/>
    <w:rsid w:val="73A22E79"/>
    <w:rsid w:val="73A3F2AB"/>
    <w:rsid w:val="73A454FF"/>
    <w:rsid w:val="73A48E67"/>
    <w:rsid w:val="73A5B43C"/>
    <w:rsid w:val="73A80D91"/>
    <w:rsid w:val="73A992E3"/>
    <w:rsid w:val="73AB3345"/>
    <w:rsid w:val="73AC1E95"/>
    <w:rsid w:val="73ACA1B2"/>
    <w:rsid w:val="73AE033D"/>
    <w:rsid w:val="73B02F95"/>
    <w:rsid w:val="73B035B5"/>
    <w:rsid w:val="73B08676"/>
    <w:rsid w:val="73B0C4F3"/>
    <w:rsid w:val="73B13082"/>
    <w:rsid w:val="73B6DAF6"/>
    <w:rsid w:val="73B8A3F4"/>
    <w:rsid w:val="73B8C462"/>
    <w:rsid w:val="73B8D7A6"/>
    <w:rsid w:val="73BAAD50"/>
    <w:rsid w:val="73BC0EB8"/>
    <w:rsid w:val="73BE89D7"/>
    <w:rsid w:val="73BEBF71"/>
    <w:rsid w:val="73C23398"/>
    <w:rsid w:val="73C34417"/>
    <w:rsid w:val="73C60DF4"/>
    <w:rsid w:val="73C81356"/>
    <w:rsid w:val="73C834E3"/>
    <w:rsid w:val="73C9B7EF"/>
    <w:rsid w:val="73CD1271"/>
    <w:rsid w:val="73CD85D4"/>
    <w:rsid w:val="73CEB129"/>
    <w:rsid w:val="73CF6D85"/>
    <w:rsid w:val="73D22E08"/>
    <w:rsid w:val="73D31E95"/>
    <w:rsid w:val="73D34785"/>
    <w:rsid w:val="73D394E7"/>
    <w:rsid w:val="73D4C1D7"/>
    <w:rsid w:val="73D6C06B"/>
    <w:rsid w:val="73D6E0CF"/>
    <w:rsid w:val="73DA9D75"/>
    <w:rsid w:val="73DAC675"/>
    <w:rsid w:val="73DAF69D"/>
    <w:rsid w:val="73DE00BB"/>
    <w:rsid w:val="73E19B51"/>
    <w:rsid w:val="73E1FA1B"/>
    <w:rsid w:val="73E323F5"/>
    <w:rsid w:val="73E3D5B4"/>
    <w:rsid w:val="73E6A7C9"/>
    <w:rsid w:val="73E8B7C0"/>
    <w:rsid w:val="73EA271B"/>
    <w:rsid w:val="73EA77E0"/>
    <w:rsid w:val="73EDA50D"/>
    <w:rsid w:val="73EDCFAA"/>
    <w:rsid w:val="73EEC087"/>
    <w:rsid w:val="73EFAEAC"/>
    <w:rsid w:val="73F00070"/>
    <w:rsid w:val="73F315CF"/>
    <w:rsid w:val="73F650B1"/>
    <w:rsid w:val="73F810AD"/>
    <w:rsid w:val="73F8FD14"/>
    <w:rsid w:val="73F95F7D"/>
    <w:rsid w:val="73FA441F"/>
    <w:rsid w:val="73FAC725"/>
    <w:rsid w:val="73FB4645"/>
    <w:rsid w:val="73FDA788"/>
    <w:rsid w:val="73FE0F43"/>
    <w:rsid w:val="73FE2520"/>
    <w:rsid w:val="73FF1888"/>
    <w:rsid w:val="7400EDE4"/>
    <w:rsid w:val="7401C4E7"/>
    <w:rsid w:val="7402A902"/>
    <w:rsid w:val="740354EA"/>
    <w:rsid w:val="7403A5A6"/>
    <w:rsid w:val="7404507D"/>
    <w:rsid w:val="740542CE"/>
    <w:rsid w:val="740556DA"/>
    <w:rsid w:val="740697AB"/>
    <w:rsid w:val="74075BE5"/>
    <w:rsid w:val="7408BE28"/>
    <w:rsid w:val="7409F61E"/>
    <w:rsid w:val="740A3D48"/>
    <w:rsid w:val="740B1C47"/>
    <w:rsid w:val="740BBF92"/>
    <w:rsid w:val="740C75C2"/>
    <w:rsid w:val="740CD0AB"/>
    <w:rsid w:val="740E6AB7"/>
    <w:rsid w:val="74103910"/>
    <w:rsid w:val="74132973"/>
    <w:rsid w:val="74138270"/>
    <w:rsid w:val="7413F3F3"/>
    <w:rsid w:val="74172027"/>
    <w:rsid w:val="74172293"/>
    <w:rsid w:val="7417418C"/>
    <w:rsid w:val="74181DE1"/>
    <w:rsid w:val="741825F2"/>
    <w:rsid w:val="741953B4"/>
    <w:rsid w:val="74196F09"/>
    <w:rsid w:val="741CD12F"/>
    <w:rsid w:val="741D236D"/>
    <w:rsid w:val="741D5805"/>
    <w:rsid w:val="741EF268"/>
    <w:rsid w:val="742021CB"/>
    <w:rsid w:val="7420775B"/>
    <w:rsid w:val="74210C8F"/>
    <w:rsid w:val="7421181F"/>
    <w:rsid w:val="74219441"/>
    <w:rsid w:val="74237147"/>
    <w:rsid w:val="7428367F"/>
    <w:rsid w:val="74290763"/>
    <w:rsid w:val="742AB65E"/>
    <w:rsid w:val="742C436D"/>
    <w:rsid w:val="742C7020"/>
    <w:rsid w:val="742E3611"/>
    <w:rsid w:val="742E9DC9"/>
    <w:rsid w:val="742FD063"/>
    <w:rsid w:val="74304922"/>
    <w:rsid w:val="74307069"/>
    <w:rsid w:val="7430EFB8"/>
    <w:rsid w:val="743407BD"/>
    <w:rsid w:val="7434FDF0"/>
    <w:rsid w:val="7435EFCC"/>
    <w:rsid w:val="743A3124"/>
    <w:rsid w:val="743C8346"/>
    <w:rsid w:val="743CF512"/>
    <w:rsid w:val="744151BC"/>
    <w:rsid w:val="7441A745"/>
    <w:rsid w:val="7442D4B8"/>
    <w:rsid w:val="74464270"/>
    <w:rsid w:val="744D1F24"/>
    <w:rsid w:val="744DE501"/>
    <w:rsid w:val="744F3DBA"/>
    <w:rsid w:val="744F835D"/>
    <w:rsid w:val="74517F54"/>
    <w:rsid w:val="7457201D"/>
    <w:rsid w:val="745956EB"/>
    <w:rsid w:val="745C7E9D"/>
    <w:rsid w:val="745D749C"/>
    <w:rsid w:val="745D7909"/>
    <w:rsid w:val="745DE769"/>
    <w:rsid w:val="745DF889"/>
    <w:rsid w:val="745EFE37"/>
    <w:rsid w:val="7460A233"/>
    <w:rsid w:val="7461933B"/>
    <w:rsid w:val="74646295"/>
    <w:rsid w:val="74646FB9"/>
    <w:rsid w:val="74667E4E"/>
    <w:rsid w:val="74683C06"/>
    <w:rsid w:val="7468C164"/>
    <w:rsid w:val="746939EE"/>
    <w:rsid w:val="7469CD42"/>
    <w:rsid w:val="746B5CA4"/>
    <w:rsid w:val="746C0748"/>
    <w:rsid w:val="746D1BB7"/>
    <w:rsid w:val="746DFA5B"/>
    <w:rsid w:val="747079AF"/>
    <w:rsid w:val="7471C090"/>
    <w:rsid w:val="7472ECB4"/>
    <w:rsid w:val="74736AD3"/>
    <w:rsid w:val="7474A9BC"/>
    <w:rsid w:val="7475C2CD"/>
    <w:rsid w:val="7476C5CE"/>
    <w:rsid w:val="74789DBB"/>
    <w:rsid w:val="747E3439"/>
    <w:rsid w:val="747ECFC3"/>
    <w:rsid w:val="7480166F"/>
    <w:rsid w:val="7480A5E6"/>
    <w:rsid w:val="7480BC56"/>
    <w:rsid w:val="748129FF"/>
    <w:rsid w:val="7482E793"/>
    <w:rsid w:val="7484BE09"/>
    <w:rsid w:val="74857DD3"/>
    <w:rsid w:val="7485AAFB"/>
    <w:rsid w:val="74866569"/>
    <w:rsid w:val="7486AAA9"/>
    <w:rsid w:val="74870E87"/>
    <w:rsid w:val="74877AE3"/>
    <w:rsid w:val="7487F46F"/>
    <w:rsid w:val="7487F5EB"/>
    <w:rsid w:val="7488050E"/>
    <w:rsid w:val="7488C7CC"/>
    <w:rsid w:val="748906CA"/>
    <w:rsid w:val="748B88CD"/>
    <w:rsid w:val="748D8851"/>
    <w:rsid w:val="748DE029"/>
    <w:rsid w:val="748E7F44"/>
    <w:rsid w:val="748F1488"/>
    <w:rsid w:val="749123E6"/>
    <w:rsid w:val="749193EA"/>
    <w:rsid w:val="74926634"/>
    <w:rsid w:val="74930918"/>
    <w:rsid w:val="74933B69"/>
    <w:rsid w:val="7495365F"/>
    <w:rsid w:val="74980830"/>
    <w:rsid w:val="74981D1E"/>
    <w:rsid w:val="749B7DF3"/>
    <w:rsid w:val="749DD87A"/>
    <w:rsid w:val="749EEC81"/>
    <w:rsid w:val="749F1BD6"/>
    <w:rsid w:val="74A1565B"/>
    <w:rsid w:val="74A30EC4"/>
    <w:rsid w:val="74A6E764"/>
    <w:rsid w:val="74AB34AD"/>
    <w:rsid w:val="74ABFD72"/>
    <w:rsid w:val="74AD3ADE"/>
    <w:rsid w:val="74AD6FCE"/>
    <w:rsid w:val="74AF641F"/>
    <w:rsid w:val="74AF7F53"/>
    <w:rsid w:val="74B2B1F8"/>
    <w:rsid w:val="74B5DB47"/>
    <w:rsid w:val="74B614CD"/>
    <w:rsid w:val="74B720F6"/>
    <w:rsid w:val="74B73549"/>
    <w:rsid w:val="74B7C452"/>
    <w:rsid w:val="74B8A838"/>
    <w:rsid w:val="74BC9F56"/>
    <w:rsid w:val="74BD5D9D"/>
    <w:rsid w:val="74BEC1C7"/>
    <w:rsid w:val="74BF0280"/>
    <w:rsid w:val="74BF092D"/>
    <w:rsid w:val="74C109F5"/>
    <w:rsid w:val="74C14562"/>
    <w:rsid w:val="74C32409"/>
    <w:rsid w:val="74C57379"/>
    <w:rsid w:val="74C5BF56"/>
    <w:rsid w:val="74C8AB8A"/>
    <w:rsid w:val="74C9EB54"/>
    <w:rsid w:val="74CB9E30"/>
    <w:rsid w:val="74CD43A0"/>
    <w:rsid w:val="74CD8D6A"/>
    <w:rsid w:val="74D1D7DD"/>
    <w:rsid w:val="74D20266"/>
    <w:rsid w:val="74D406A3"/>
    <w:rsid w:val="74D4F810"/>
    <w:rsid w:val="74DA3931"/>
    <w:rsid w:val="74DA499B"/>
    <w:rsid w:val="74DC1A8A"/>
    <w:rsid w:val="74DC5978"/>
    <w:rsid w:val="74DC7938"/>
    <w:rsid w:val="74DCA184"/>
    <w:rsid w:val="74DF0DBB"/>
    <w:rsid w:val="74DF616C"/>
    <w:rsid w:val="74DF970A"/>
    <w:rsid w:val="74DFD458"/>
    <w:rsid w:val="74E1B917"/>
    <w:rsid w:val="74E1B9B5"/>
    <w:rsid w:val="74E28B6F"/>
    <w:rsid w:val="74E3712E"/>
    <w:rsid w:val="74E48FA5"/>
    <w:rsid w:val="74E6D488"/>
    <w:rsid w:val="74EA8401"/>
    <w:rsid w:val="74EBA441"/>
    <w:rsid w:val="74EC3260"/>
    <w:rsid w:val="74EC422A"/>
    <w:rsid w:val="74EC98CB"/>
    <w:rsid w:val="74ED79CE"/>
    <w:rsid w:val="74EDAA56"/>
    <w:rsid w:val="74EDF6A4"/>
    <w:rsid w:val="74EE5832"/>
    <w:rsid w:val="74EFBDF8"/>
    <w:rsid w:val="74F051D1"/>
    <w:rsid w:val="74F24F1A"/>
    <w:rsid w:val="74F36195"/>
    <w:rsid w:val="74F533D5"/>
    <w:rsid w:val="74F6CAEA"/>
    <w:rsid w:val="74F73DF5"/>
    <w:rsid w:val="74F9F3D7"/>
    <w:rsid w:val="74FBCB52"/>
    <w:rsid w:val="74FD5F4D"/>
    <w:rsid w:val="74FDA3F7"/>
    <w:rsid w:val="75008FAB"/>
    <w:rsid w:val="7500A24D"/>
    <w:rsid w:val="7500A73C"/>
    <w:rsid w:val="7501778A"/>
    <w:rsid w:val="7504568D"/>
    <w:rsid w:val="7507E5DA"/>
    <w:rsid w:val="7509FB1E"/>
    <w:rsid w:val="750A7502"/>
    <w:rsid w:val="750A8DC4"/>
    <w:rsid w:val="750F4A36"/>
    <w:rsid w:val="750FDDF9"/>
    <w:rsid w:val="751012DB"/>
    <w:rsid w:val="7510F614"/>
    <w:rsid w:val="75137187"/>
    <w:rsid w:val="7515C7C6"/>
    <w:rsid w:val="7516196A"/>
    <w:rsid w:val="7518F745"/>
    <w:rsid w:val="7519436C"/>
    <w:rsid w:val="751C4AAD"/>
    <w:rsid w:val="751DD5F4"/>
    <w:rsid w:val="751F833F"/>
    <w:rsid w:val="752594C9"/>
    <w:rsid w:val="7528685E"/>
    <w:rsid w:val="75296AD4"/>
    <w:rsid w:val="7529B6C1"/>
    <w:rsid w:val="752CD750"/>
    <w:rsid w:val="752EA004"/>
    <w:rsid w:val="752F2F1C"/>
    <w:rsid w:val="752F96F1"/>
    <w:rsid w:val="7530D400"/>
    <w:rsid w:val="7531A9AA"/>
    <w:rsid w:val="7533F992"/>
    <w:rsid w:val="7534D710"/>
    <w:rsid w:val="753607B8"/>
    <w:rsid w:val="753676A0"/>
    <w:rsid w:val="75369EB7"/>
    <w:rsid w:val="7536ED68"/>
    <w:rsid w:val="7539D2DD"/>
    <w:rsid w:val="753B6557"/>
    <w:rsid w:val="753C816E"/>
    <w:rsid w:val="753CA710"/>
    <w:rsid w:val="753DB316"/>
    <w:rsid w:val="753E1BE3"/>
    <w:rsid w:val="753EBF66"/>
    <w:rsid w:val="75410DE1"/>
    <w:rsid w:val="7541C82A"/>
    <w:rsid w:val="754363A0"/>
    <w:rsid w:val="7543D0B6"/>
    <w:rsid w:val="75447688"/>
    <w:rsid w:val="7545339A"/>
    <w:rsid w:val="7545FE20"/>
    <w:rsid w:val="754B6CCB"/>
    <w:rsid w:val="754BBDE3"/>
    <w:rsid w:val="754E23D3"/>
    <w:rsid w:val="75514161"/>
    <w:rsid w:val="75537308"/>
    <w:rsid w:val="75543E32"/>
    <w:rsid w:val="75549545"/>
    <w:rsid w:val="755563B8"/>
    <w:rsid w:val="75558A19"/>
    <w:rsid w:val="7557B872"/>
    <w:rsid w:val="7559BE69"/>
    <w:rsid w:val="755B1DA9"/>
    <w:rsid w:val="755E5979"/>
    <w:rsid w:val="7560102A"/>
    <w:rsid w:val="7561689A"/>
    <w:rsid w:val="756177E3"/>
    <w:rsid w:val="7563476F"/>
    <w:rsid w:val="756381F0"/>
    <w:rsid w:val="7564CB9C"/>
    <w:rsid w:val="75673B02"/>
    <w:rsid w:val="756A5B05"/>
    <w:rsid w:val="756C036F"/>
    <w:rsid w:val="756C50CC"/>
    <w:rsid w:val="756D1907"/>
    <w:rsid w:val="756DB5F9"/>
    <w:rsid w:val="756DC4AC"/>
    <w:rsid w:val="756EED08"/>
    <w:rsid w:val="756EEEF6"/>
    <w:rsid w:val="757017D9"/>
    <w:rsid w:val="7571E1A3"/>
    <w:rsid w:val="757258A4"/>
    <w:rsid w:val="75729F31"/>
    <w:rsid w:val="7572C0C5"/>
    <w:rsid w:val="75732302"/>
    <w:rsid w:val="75738D6E"/>
    <w:rsid w:val="7575BC22"/>
    <w:rsid w:val="75784B71"/>
    <w:rsid w:val="75795B12"/>
    <w:rsid w:val="757A70C9"/>
    <w:rsid w:val="757A9940"/>
    <w:rsid w:val="757B4D78"/>
    <w:rsid w:val="757B5584"/>
    <w:rsid w:val="757BD722"/>
    <w:rsid w:val="757C3328"/>
    <w:rsid w:val="757C3EE4"/>
    <w:rsid w:val="757E98ED"/>
    <w:rsid w:val="757F71F6"/>
    <w:rsid w:val="758A81F7"/>
    <w:rsid w:val="759094EE"/>
    <w:rsid w:val="75924A67"/>
    <w:rsid w:val="75928225"/>
    <w:rsid w:val="7593468E"/>
    <w:rsid w:val="75936C35"/>
    <w:rsid w:val="75941ACB"/>
    <w:rsid w:val="75954141"/>
    <w:rsid w:val="7595E32B"/>
    <w:rsid w:val="7596C95C"/>
    <w:rsid w:val="759701C1"/>
    <w:rsid w:val="75986DAB"/>
    <w:rsid w:val="75990E91"/>
    <w:rsid w:val="759AAA78"/>
    <w:rsid w:val="759C1498"/>
    <w:rsid w:val="759C742E"/>
    <w:rsid w:val="759EA7B8"/>
    <w:rsid w:val="759F22FD"/>
    <w:rsid w:val="759F47C2"/>
    <w:rsid w:val="75A05087"/>
    <w:rsid w:val="75A20A61"/>
    <w:rsid w:val="75A2F5DC"/>
    <w:rsid w:val="75A44F72"/>
    <w:rsid w:val="75A6251A"/>
    <w:rsid w:val="75A892D9"/>
    <w:rsid w:val="75A8D8EF"/>
    <w:rsid w:val="75ABFCD8"/>
    <w:rsid w:val="75B06299"/>
    <w:rsid w:val="75B14EDC"/>
    <w:rsid w:val="75B1686A"/>
    <w:rsid w:val="75B1ABD7"/>
    <w:rsid w:val="75B40B11"/>
    <w:rsid w:val="75B60FB4"/>
    <w:rsid w:val="75B60FCC"/>
    <w:rsid w:val="75B75960"/>
    <w:rsid w:val="75B83AFE"/>
    <w:rsid w:val="75BCBBE7"/>
    <w:rsid w:val="75BCDCFE"/>
    <w:rsid w:val="75BDCCF8"/>
    <w:rsid w:val="75C0149E"/>
    <w:rsid w:val="75C0455E"/>
    <w:rsid w:val="75C05150"/>
    <w:rsid w:val="75C0E821"/>
    <w:rsid w:val="75C11D6B"/>
    <w:rsid w:val="75C1EF32"/>
    <w:rsid w:val="75C344CD"/>
    <w:rsid w:val="75C4C2FA"/>
    <w:rsid w:val="75C564A9"/>
    <w:rsid w:val="75C774C8"/>
    <w:rsid w:val="75C86625"/>
    <w:rsid w:val="75C8FB99"/>
    <w:rsid w:val="75C942C3"/>
    <w:rsid w:val="75CA7564"/>
    <w:rsid w:val="75CB7A63"/>
    <w:rsid w:val="75CBDFE5"/>
    <w:rsid w:val="75CD46EF"/>
    <w:rsid w:val="75CD5B29"/>
    <w:rsid w:val="75CF2B31"/>
    <w:rsid w:val="75D032F9"/>
    <w:rsid w:val="75D1AD0E"/>
    <w:rsid w:val="75D1F7B6"/>
    <w:rsid w:val="75D4C2FD"/>
    <w:rsid w:val="75D72337"/>
    <w:rsid w:val="75D81ED1"/>
    <w:rsid w:val="75D84EE5"/>
    <w:rsid w:val="75D89936"/>
    <w:rsid w:val="75DA630C"/>
    <w:rsid w:val="75DB7DFD"/>
    <w:rsid w:val="75DB9E84"/>
    <w:rsid w:val="75DBC41F"/>
    <w:rsid w:val="75E1065B"/>
    <w:rsid w:val="75E1838E"/>
    <w:rsid w:val="75E194B7"/>
    <w:rsid w:val="75E39991"/>
    <w:rsid w:val="75E5266C"/>
    <w:rsid w:val="75E5CFEE"/>
    <w:rsid w:val="75E69061"/>
    <w:rsid w:val="75E7A15B"/>
    <w:rsid w:val="75E96039"/>
    <w:rsid w:val="75E9F95D"/>
    <w:rsid w:val="75EA5C44"/>
    <w:rsid w:val="75EF7618"/>
    <w:rsid w:val="75F0BA3F"/>
    <w:rsid w:val="75F15C24"/>
    <w:rsid w:val="75F20779"/>
    <w:rsid w:val="75F3E345"/>
    <w:rsid w:val="75F601A3"/>
    <w:rsid w:val="75F84EFE"/>
    <w:rsid w:val="75F8C24B"/>
    <w:rsid w:val="75F974C2"/>
    <w:rsid w:val="75F99F99"/>
    <w:rsid w:val="75F9E6B6"/>
    <w:rsid w:val="75FB1567"/>
    <w:rsid w:val="75FC5909"/>
    <w:rsid w:val="75FC9543"/>
    <w:rsid w:val="75FF34BA"/>
    <w:rsid w:val="76004982"/>
    <w:rsid w:val="76006E3C"/>
    <w:rsid w:val="7600CD29"/>
    <w:rsid w:val="7601A99F"/>
    <w:rsid w:val="760376C4"/>
    <w:rsid w:val="76059890"/>
    <w:rsid w:val="76066D50"/>
    <w:rsid w:val="76099F89"/>
    <w:rsid w:val="760A4D0D"/>
    <w:rsid w:val="760BC8DE"/>
    <w:rsid w:val="760C72A8"/>
    <w:rsid w:val="760DA793"/>
    <w:rsid w:val="760E86B2"/>
    <w:rsid w:val="76100614"/>
    <w:rsid w:val="761190C1"/>
    <w:rsid w:val="7612E397"/>
    <w:rsid w:val="761388CB"/>
    <w:rsid w:val="7614552B"/>
    <w:rsid w:val="761531B4"/>
    <w:rsid w:val="76166007"/>
    <w:rsid w:val="76175035"/>
    <w:rsid w:val="7617CFD8"/>
    <w:rsid w:val="7617F58B"/>
    <w:rsid w:val="76196BD3"/>
    <w:rsid w:val="761A123C"/>
    <w:rsid w:val="761B77E8"/>
    <w:rsid w:val="761C1434"/>
    <w:rsid w:val="761D7670"/>
    <w:rsid w:val="761FABCC"/>
    <w:rsid w:val="76209E29"/>
    <w:rsid w:val="762116CD"/>
    <w:rsid w:val="762366AC"/>
    <w:rsid w:val="762422C7"/>
    <w:rsid w:val="7625C7B9"/>
    <w:rsid w:val="76267C39"/>
    <w:rsid w:val="7626E22B"/>
    <w:rsid w:val="7627AFF9"/>
    <w:rsid w:val="7629DC57"/>
    <w:rsid w:val="7629DCD5"/>
    <w:rsid w:val="762A8C29"/>
    <w:rsid w:val="762BAB7A"/>
    <w:rsid w:val="762BC6DB"/>
    <w:rsid w:val="762CF88D"/>
    <w:rsid w:val="76324C60"/>
    <w:rsid w:val="7633E2C8"/>
    <w:rsid w:val="7636A3FF"/>
    <w:rsid w:val="7637767F"/>
    <w:rsid w:val="76378F79"/>
    <w:rsid w:val="7638DD85"/>
    <w:rsid w:val="763A00B8"/>
    <w:rsid w:val="763A71C8"/>
    <w:rsid w:val="763AD743"/>
    <w:rsid w:val="763D26BC"/>
    <w:rsid w:val="763DAFCF"/>
    <w:rsid w:val="763EF388"/>
    <w:rsid w:val="763FB258"/>
    <w:rsid w:val="7641C267"/>
    <w:rsid w:val="7642605A"/>
    <w:rsid w:val="76448E37"/>
    <w:rsid w:val="7646CDAF"/>
    <w:rsid w:val="76478DF8"/>
    <w:rsid w:val="764BAC35"/>
    <w:rsid w:val="764BD94B"/>
    <w:rsid w:val="764D0464"/>
    <w:rsid w:val="764EACBE"/>
    <w:rsid w:val="764EBE0C"/>
    <w:rsid w:val="764ED068"/>
    <w:rsid w:val="764F1835"/>
    <w:rsid w:val="764F685B"/>
    <w:rsid w:val="76524142"/>
    <w:rsid w:val="7653BF98"/>
    <w:rsid w:val="76540635"/>
    <w:rsid w:val="76582A69"/>
    <w:rsid w:val="765909E2"/>
    <w:rsid w:val="765B0BF0"/>
    <w:rsid w:val="76603F8E"/>
    <w:rsid w:val="7660D354"/>
    <w:rsid w:val="76614725"/>
    <w:rsid w:val="76618485"/>
    <w:rsid w:val="7664E820"/>
    <w:rsid w:val="766597E8"/>
    <w:rsid w:val="76669A91"/>
    <w:rsid w:val="7666B0DC"/>
    <w:rsid w:val="76688F9E"/>
    <w:rsid w:val="76689E38"/>
    <w:rsid w:val="766A6045"/>
    <w:rsid w:val="766AF0AB"/>
    <w:rsid w:val="766BCE90"/>
    <w:rsid w:val="766C5285"/>
    <w:rsid w:val="766D7891"/>
    <w:rsid w:val="766DB379"/>
    <w:rsid w:val="766F5814"/>
    <w:rsid w:val="76715177"/>
    <w:rsid w:val="767181A7"/>
    <w:rsid w:val="7672A302"/>
    <w:rsid w:val="767447A5"/>
    <w:rsid w:val="7675484F"/>
    <w:rsid w:val="7676E9F6"/>
    <w:rsid w:val="767771FA"/>
    <w:rsid w:val="76781CFD"/>
    <w:rsid w:val="7679C530"/>
    <w:rsid w:val="767B5140"/>
    <w:rsid w:val="767C9490"/>
    <w:rsid w:val="767CC03E"/>
    <w:rsid w:val="76808651"/>
    <w:rsid w:val="7682E7BE"/>
    <w:rsid w:val="76838634"/>
    <w:rsid w:val="76844BA4"/>
    <w:rsid w:val="7685B0D9"/>
    <w:rsid w:val="7685D308"/>
    <w:rsid w:val="7685E37F"/>
    <w:rsid w:val="7686FD10"/>
    <w:rsid w:val="76893F3C"/>
    <w:rsid w:val="76899C9D"/>
    <w:rsid w:val="768CB27C"/>
    <w:rsid w:val="768CDD6F"/>
    <w:rsid w:val="768E1265"/>
    <w:rsid w:val="768FBC9F"/>
    <w:rsid w:val="768FD02E"/>
    <w:rsid w:val="76910708"/>
    <w:rsid w:val="7692E630"/>
    <w:rsid w:val="7694C89B"/>
    <w:rsid w:val="76953D2B"/>
    <w:rsid w:val="76958242"/>
    <w:rsid w:val="76964AB3"/>
    <w:rsid w:val="7696C864"/>
    <w:rsid w:val="76976362"/>
    <w:rsid w:val="769ABF97"/>
    <w:rsid w:val="769B31A1"/>
    <w:rsid w:val="769D45F4"/>
    <w:rsid w:val="769DF65A"/>
    <w:rsid w:val="769EC3C4"/>
    <w:rsid w:val="76A241C2"/>
    <w:rsid w:val="76A444AE"/>
    <w:rsid w:val="76A589B0"/>
    <w:rsid w:val="76A7D25B"/>
    <w:rsid w:val="76A9399E"/>
    <w:rsid w:val="76A97036"/>
    <w:rsid w:val="76AA63E9"/>
    <w:rsid w:val="76AABF6D"/>
    <w:rsid w:val="76AB7D67"/>
    <w:rsid w:val="76AE9591"/>
    <w:rsid w:val="76AF5C9C"/>
    <w:rsid w:val="76AF60AD"/>
    <w:rsid w:val="76B5080E"/>
    <w:rsid w:val="76B55B92"/>
    <w:rsid w:val="76B59572"/>
    <w:rsid w:val="76B63EF2"/>
    <w:rsid w:val="76B816A4"/>
    <w:rsid w:val="76B8CE75"/>
    <w:rsid w:val="76B9B49A"/>
    <w:rsid w:val="76BB00A5"/>
    <w:rsid w:val="76BF4914"/>
    <w:rsid w:val="76C26E7F"/>
    <w:rsid w:val="76C584C5"/>
    <w:rsid w:val="76C58E6F"/>
    <w:rsid w:val="76C66BAD"/>
    <w:rsid w:val="76C75119"/>
    <w:rsid w:val="76C768BE"/>
    <w:rsid w:val="76D2F38C"/>
    <w:rsid w:val="76D4E155"/>
    <w:rsid w:val="76D53DE4"/>
    <w:rsid w:val="76D54273"/>
    <w:rsid w:val="76D680DD"/>
    <w:rsid w:val="76D78D7E"/>
    <w:rsid w:val="76D8D8B5"/>
    <w:rsid w:val="76D9FF74"/>
    <w:rsid w:val="76DA032F"/>
    <w:rsid w:val="76DA2C29"/>
    <w:rsid w:val="76DAB70A"/>
    <w:rsid w:val="76DD42A3"/>
    <w:rsid w:val="76DFF0C3"/>
    <w:rsid w:val="76E32E17"/>
    <w:rsid w:val="76E5EEFD"/>
    <w:rsid w:val="76E60AAE"/>
    <w:rsid w:val="76E7C5D7"/>
    <w:rsid w:val="76E870C9"/>
    <w:rsid w:val="76E89A36"/>
    <w:rsid w:val="76E8F495"/>
    <w:rsid w:val="76EA7AD4"/>
    <w:rsid w:val="76EAB910"/>
    <w:rsid w:val="76EB43CE"/>
    <w:rsid w:val="76EDDEAE"/>
    <w:rsid w:val="76EDDEFE"/>
    <w:rsid w:val="76EFBDE8"/>
    <w:rsid w:val="76F0BFA4"/>
    <w:rsid w:val="76F0F3A0"/>
    <w:rsid w:val="76F7F1D1"/>
    <w:rsid w:val="76F8B630"/>
    <w:rsid w:val="76FA3827"/>
    <w:rsid w:val="76FA4887"/>
    <w:rsid w:val="76FC8956"/>
    <w:rsid w:val="76FEB900"/>
    <w:rsid w:val="76FFB418"/>
    <w:rsid w:val="770039B6"/>
    <w:rsid w:val="77012C3C"/>
    <w:rsid w:val="7702D148"/>
    <w:rsid w:val="77076BB4"/>
    <w:rsid w:val="77076FC2"/>
    <w:rsid w:val="770A1C9B"/>
    <w:rsid w:val="770BB99E"/>
    <w:rsid w:val="770EFE97"/>
    <w:rsid w:val="770F23C1"/>
    <w:rsid w:val="7711A919"/>
    <w:rsid w:val="77169856"/>
    <w:rsid w:val="771704D3"/>
    <w:rsid w:val="77176D72"/>
    <w:rsid w:val="77181D77"/>
    <w:rsid w:val="7719D79C"/>
    <w:rsid w:val="771A4267"/>
    <w:rsid w:val="771A69CC"/>
    <w:rsid w:val="771A78CF"/>
    <w:rsid w:val="771B5848"/>
    <w:rsid w:val="771D494B"/>
    <w:rsid w:val="771D539F"/>
    <w:rsid w:val="771D92D6"/>
    <w:rsid w:val="771F0244"/>
    <w:rsid w:val="771F1A9B"/>
    <w:rsid w:val="77207C86"/>
    <w:rsid w:val="772243A1"/>
    <w:rsid w:val="7723A83F"/>
    <w:rsid w:val="77265F80"/>
    <w:rsid w:val="7726CBDC"/>
    <w:rsid w:val="77289E6A"/>
    <w:rsid w:val="772A5A36"/>
    <w:rsid w:val="772CDA54"/>
    <w:rsid w:val="772DFF40"/>
    <w:rsid w:val="7731A919"/>
    <w:rsid w:val="77337FC4"/>
    <w:rsid w:val="7736542A"/>
    <w:rsid w:val="77376F96"/>
    <w:rsid w:val="773B59DA"/>
    <w:rsid w:val="773BA0C4"/>
    <w:rsid w:val="77401FD3"/>
    <w:rsid w:val="7740DD20"/>
    <w:rsid w:val="7742E043"/>
    <w:rsid w:val="7743465D"/>
    <w:rsid w:val="774449A0"/>
    <w:rsid w:val="7745948A"/>
    <w:rsid w:val="7745D94B"/>
    <w:rsid w:val="77463CB2"/>
    <w:rsid w:val="7746641D"/>
    <w:rsid w:val="774817E8"/>
    <w:rsid w:val="77498CAC"/>
    <w:rsid w:val="774D1B2F"/>
    <w:rsid w:val="774FBD47"/>
    <w:rsid w:val="77542031"/>
    <w:rsid w:val="7754C714"/>
    <w:rsid w:val="7756FCEF"/>
    <w:rsid w:val="77585EE6"/>
    <w:rsid w:val="775A171F"/>
    <w:rsid w:val="775A6644"/>
    <w:rsid w:val="775D3BB1"/>
    <w:rsid w:val="775D41EA"/>
    <w:rsid w:val="775E68F0"/>
    <w:rsid w:val="775FD0D8"/>
    <w:rsid w:val="77644E17"/>
    <w:rsid w:val="7764F019"/>
    <w:rsid w:val="7767B7A9"/>
    <w:rsid w:val="776A4D41"/>
    <w:rsid w:val="776B2944"/>
    <w:rsid w:val="776D0931"/>
    <w:rsid w:val="776D2C16"/>
    <w:rsid w:val="776D9EE4"/>
    <w:rsid w:val="776DE7B7"/>
    <w:rsid w:val="776E6C35"/>
    <w:rsid w:val="776F6B75"/>
    <w:rsid w:val="7771344E"/>
    <w:rsid w:val="77713F0B"/>
    <w:rsid w:val="77733FFB"/>
    <w:rsid w:val="7774B68A"/>
    <w:rsid w:val="7774CF46"/>
    <w:rsid w:val="77757A4C"/>
    <w:rsid w:val="777713C4"/>
    <w:rsid w:val="77774F10"/>
    <w:rsid w:val="777779C7"/>
    <w:rsid w:val="77778B5C"/>
    <w:rsid w:val="7778C633"/>
    <w:rsid w:val="777ACB41"/>
    <w:rsid w:val="777AF76D"/>
    <w:rsid w:val="777BABF4"/>
    <w:rsid w:val="777DB7CA"/>
    <w:rsid w:val="777E62F5"/>
    <w:rsid w:val="777E9310"/>
    <w:rsid w:val="777EB9D8"/>
    <w:rsid w:val="777EC4C5"/>
    <w:rsid w:val="778236B6"/>
    <w:rsid w:val="77861F8C"/>
    <w:rsid w:val="778621D4"/>
    <w:rsid w:val="77867404"/>
    <w:rsid w:val="77878BEA"/>
    <w:rsid w:val="77883B4F"/>
    <w:rsid w:val="77898160"/>
    <w:rsid w:val="778A30B5"/>
    <w:rsid w:val="778AFB44"/>
    <w:rsid w:val="778D0825"/>
    <w:rsid w:val="778E42FC"/>
    <w:rsid w:val="778E9205"/>
    <w:rsid w:val="778E9334"/>
    <w:rsid w:val="77908EFA"/>
    <w:rsid w:val="7791147D"/>
    <w:rsid w:val="7792B209"/>
    <w:rsid w:val="7793CBBE"/>
    <w:rsid w:val="779553A1"/>
    <w:rsid w:val="7795BDA0"/>
    <w:rsid w:val="779691A8"/>
    <w:rsid w:val="7796BF82"/>
    <w:rsid w:val="7796D41E"/>
    <w:rsid w:val="7797D6E1"/>
    <w:rsid w:val="7798831D"/>
    <w:rsid w:val="779899DB"/>
    <w:rsid w:val="7798FCBA"/>
    <w:rsid w:val="779D338C"/>
    <w:rsid w:val="779DE662"/>
    <w:rsid w:val="77A00697"/>
    <w:rsid w:val="77A27D51"/>
    <w:rsid w:val="77A3E507"/>
    <w:rsid w:val="77A3EB28"/>
    <w:rsid w:val="77A4711B"/>
    <w:rsid w:val="77A68965"/>
    <w:rsid w:val="77A6915F"/>
    <w:rsid w:val="77A6D612"/>
    <w:rsid w:val="77A8945A"/>
    <w:rsid w:val="77AAF1A6"/>
    <w:rsid w:val="77AB3BDE"/>
    <w:rsid w:val="77AD0194"/>
    <w:rsid w:val="77AD7EF4"/>
    <w:rsid w:val="77AE59E2"/>
    <w:rsid w:val="77B1A7D3"/>
    <w:rsid w:val="77B36BAE"/>
    <w:rsid w:val="77B41425"/>
    <w:rsid w:val="77B43915"/>
    <w:rsid w:val="77B471BF"/>
    <w:rsid w:val="77B503CF"/>
    <w:rsid w:val="77B535B0"/>
    <w:rsid w:val="77B6B862"/>
    <w:rsid w:val="77B73E71"/>
    <w:rsid w:val="77B8D8ED"/>
    <w:rsid w:val="77B8E0B5"/>
    <w:rsid w:val="77B909E4"/>
    <w:rsid w:val="77B9DEDF"/>
    <w:rsid w:val="77BA9538"/>
    <w:rsid w:val="77BAB050"/>
    <w:rsid w:val="77BB6E7F"/>
    <w:rsid w:val="77BC5ECB"/>
    <w:rsid w:val="77BD794F"/>
    <w:rsid w:val="77BF20B6"/>
    <w:rsid w:val="77C2F58C"/>
    <w:rsid w:val="77C49320"/>
    <w:rsid w:val="77C4D35B"/>
    <w:rsid w:val="77C5093C"/>
    <w:rsid w:val="77C5965E"/>
    <w:rsid w:val="77C5BCDD"/>
    <w:rsid w:val="77C5EABC"/>
    <w:rsid w:val="77C6708A"/>
    <w:rsid w:val="77CBA5CB"/>
    <w:rsid w:val="77CBE9A8"/>
    <w:rsid w:val="77CD1A03"/>
    <w:rsid w:val="77CE2A12"/>
    <w:rsid w:val="77CE3E7D"/>
    <w:rsid w:val="77CEFCD9"/>
    <w:rsid w:val="77D1DF48"/>
    <w:rsid w:val="77D24F6E"/>
    <w:rsid w:val="77D25E03"/>
    <w:rsid w:val="77D27BBB"/>
    <w:rsid w:val="77D2CDB9"/>
    <w:rsid w:val="77D584AF"/>
    <w:rsid w:val="77D58DE0"/>
    <w:rsid w:val="77D59821"/>
    <w:rsid w:val="77D59BAA"/>
    <w:rsid w:val="77D7A9E2"/>
    <w:rsid w:val="77D9463B"/>
    <w:rsid w:val="77D9AC84"/>
    <w:rsid w:val="77DB0D4C"/>
    <w:rsid w:val="77DB8476"/>
    <w:rsid w:val="77DD74AE"/>
    <w:rsid w:val="77DEC786"/>
    <w:rsid w:val="77DF15B1"/>
    <w:rsid w:val="77E05E98"/>
    <w:rsid w:val="77E37902"/>
    <w:rsid w:val="77E6022F"/>
    <w:rsid w:val="77E93377"/>
    <w:rsid w:val="77EA1AD6"/>
    <w:rsid w:val="77EB979D"/>
    <w:rsid w:val="77EDA45E"/>
    <w:rsid w:val="77EDC268"/>
    <w:rsid w:val="77EDF954"/>
    <w:rsid w:val="77EF20C6"/>
    <w:rsid w:val="77F08FA7"/>
    <w:rsid w:val="77F41F64"/>
    <w:rsid w:val="77F43208"/>
    <w:rsid w:val="77F55497"/>
    <w:rsid w:val="77F75125"/>
    <w:rsid w:val="77F8B482"/>
    <w:rsid w:val="77F9915A"/>
    <w:rsid w:val="77FAD889"/>
    <w:rsid w:val="77FCA3B5"/>
    <w:rsid w:val="77FCC25D"/>
    <w:rsid w:val="77FDD8E0"/>
    <w:rsid w:val="77FDF0C6"/>
    <w:rsid w:val="77FEB329"/>
    <w:rsid w:val="780313D0"/>
    <w:rsid w:val="78080E6C"/>
    <w:rsid w:val="7808EA1C"/>
    <w:rsid w:val="7809A328"/>
    <w:rsid w:val="780B5185"/>
    <w:rsid w:val="780C0C03"/>
    <w:rsid w:val="780CC1F0"/>
    <w:rsid w:val="780F762C"/>
    <w:rsid w:val="78119136"/>
    <w:rsid w:val="7815D697"/>
    <w:rsid w:val="781825E9"/>
    <w:rsid w:val="78183390"/>
    <w:rsid w:val="7819D513"/>
    <w:rsid w:val="781A4060"/>
    <w:rsid w:val="781BE4F2"/>
    <w:rsid w:val="781C319E"/>
    <w:rsid w:val="781EAD69"/>
    <w:rsid w:val="7822B015"/>
    <w:rsid w:val="78231B67"/>
    <w:rsid w:val="782370CB"/>
    <w:rsid w:val="78255D07"/>
    <w:rsid w:val="7825AE44"/>
    <w:rsid w:val="7825D098"/>
    <w:rsid w:val="782859C7"/>
    <w:rsid w:val="7829303E"/>
    <w:rsid w:val="782C0D6B"/>
    <w:rsid w:val="782EE261"/>
    <w:rsid w:val="782F3CD4"/>
    <w:rsid w:val="782F5067"/>
    <w:rsid w:val="7830A835"/>
    <w:rsid w:val="78318260"/>
    <w:rsid w:val="7831A6B4"/>
    <w:rsid w:val="7833B3CD"/>
    <w:rsid w:val="7836EF62"/>
    <w:rsid w:val="7837A0DA"/>
    <w:rsid w:val="783C82EC"/>
    <w:rsid w:val="783CEDA2"/>
    <w:rsid w:val="783F0D04"/>
    <w:rsid w:val="783F42A3"/>
    <w:rsid w:val="783F4EFC"/>
    <w:rsid w:val="783FA864"/>
    <w:rsid w:val="78407103"/>
    <w:rsid w:val="7840F10E"/>
    <w:rsid w:val="78424266"/>
    <w:rsid w:val="78449C0A"/>
    <w:rsid w:val="78475045"/>
    <w:rsid w:val="78484904"/>
    <w:rsid w:val="78499A2D"/>
    <w:rsid w:val="784AE248"/>
    <w:rsid w:val="784B4AB3"/>
    <w:rsid w:val="784C5857"/>
    <w:rsid w:val="784C7DAE"/>
    <w:rsid w:val="784D6B2A"/>
    <w:rsid w:val="784DEE59"/>
    <w:rsid w:val="784E19EA"/>
    <w:rsid w:val="784ED613"/>
    <w:rsid w:val="78501228"/>
    <w:rsid w:val="78515C04"/>
    <w:rsid w:val="78518CCE"/>
    <w:rsid w:val="785280F1"/>
    <w:rsid w:val="7852A781"/>
    <w:rsid w:val="7854F199"/>
    <w:rsid w:val="785531E0"/>
    <w:rsid w:val="78591FCC"/>
    <w:rsid w:val="785B6F72"/>
    <w:rsid w:val="785BF747"/>
    <w:rsid w:val="785C4931"/>
    <w:rsid w:val="785D60F4"/>
    <w:rsid w:val="786046F0"/>
    <w:rsid w:val="7860B382"/>
    <w:rsid w:val="78615783"/>
    <w:rsid w:val="7861C85E"/>
    <w:rsid w:val="7862AA79"/>
    <w:rsid w:val="78640A93"/>
    <w:rsid w:val="7865C8F5"/>
    <w:rsid w:val="7867023D"/>
    <w:rsid w:val="786710F7"/>
    <w:rsid w:val="7869C6E8"/>
    <w:rsid w:val="786AB815"/>
    <w:rsid w:val="786C49AE"/>
    <w:rsid w:val="786DA62C"/>
    <w:rsid w:val="786F9A96"/>
    <w:rsid w:val="7870C82D"/>
    <w:rsid w:val="787169A5"/>
    <w:rsid w:val="78717BBC"/>
    <w:rsid w:val="7873DA31"/>
    <w:rsid w:val="78753D4F"/>
    <w:rsid w:val="7875E8B5"/>
    <w:rsid w:val="78797693"/>
    <w:rsid w:val="78799409"/>
    <w:rsid w:val="78799E4D"/>
    <w:rsid w:val="787A3E94"/>
    <w:rsid w:val="787CCA66"/>
    <w:rsid w:val="787EE4D9"/>
    <w:rsid w:val="787F53F5"/>
    <w:rsid w:val="78800AF1"/>
    <w:rsid w:val="7880D322"/>
    <w:rsid w:val="78870A2E"/>
    <w:rsid w:val="7887291C"/>
    <w:rsid w:val="7887D0A0"/>
    <w:rsid w:val="78897973"/>
    <w:rsid w:val="7889B647"/>
    <w:rsid w:val="788A3A0E"/>
    <w:rsid w:val="788D4A37"/>
    <w:rsid w:val="788F11F2"/>
    <w:rsid w:val="789044E3"/>
    <w:rsid w:val="7890B536"/>
    <w:rsid w:val="78912B9E"/>
    <w:rsid w:val="7892117F"/>
    <w:rsid w:val="78929AC5"/>
    <w:rsid w:val="78929FCD"/>
    <w:rsid w:val="7895F618"/>
    <w:rsid w:val="78975292"/>
    <w:rsid w:val="78982431"/>
    <w:rsid w:val="789A1E30"/>
    <w:rsid w:val="789C89EA"/>
    <w:rsid w:val="789D47BC"/>
    <w:rsid w:val="789E0E80"/>
    <w:rsid w:val="78A14530"/>
    <w:rsid w:val="78A1D4A4"/>
    <w:rsid w:val="78A49785"/>
    <w:rsid w:val="78A5ECF8"/>
    <w:rsid w:val="78A647F0"/>
    <w:rsid w:val="78A88845"/>
    <w:rsid w:val="78AA318E"/>
    <w:rsid w:val="78AB2931"/>
    <w:rsid w:val="78AB7512"/>
    <w:rsid w:val="78AC72C5"/>
    <w:rsid w:val="78AD12A6"/>
    <w:rsid w:val="78AD4A67"/>
    <w:rsid w:val="78AEBFEA"/>
    <w:rsid w:val="78AF7862"/>
    <w:rsid w:val="78B036CD"/>
    <w:rsid w:val="78B114EB"/>
    <w:rsid w:val="78B2B203"/>
    <w:rsid w:val="78B35824"/>
    <w:rsid w:val="78B4498B"/>
    <w:rsid w:val="78B489AF"/>
    <w:rsid w:val="78B5FB21"/>
    <w:rsid w:val="78B9E946"/>
    <w:rsid w:val="78BBAC99"/>
    <w:rsid w:val="78BE6D12"/>
    <w:rsid w:val="78BEF9E9"/>
    <w:rsid w:val="78BF18FD"/>
    <w:rsid w:val="78BF19A4"/>
    <w:rsid w:val="78BF7074"/>
    <w:rsid w:val="78C3C9FF"/>
    <w:rsid w:val="78C67F32"/>
    <w:rsid w:val="78C72A6A"/>
    <w:rsid w:val="78C9C6ED"/>
    <w:rsid w:val="78CD49D5"/>
    <w:rsid w:val="78D41ED7"/>
    <w:rsid w:val="78D56120"/>
    <w:rsid w:val="78D5FFD8"/>
    <w:rsid w:val="78D898C9"/>
    <w:rsid w:val="78D8EB77"/>
    <w:rsid w:val="78DF0C2E"/>
    <w:rsid w:val="78E135E1"/>
    <w:rsid w:val="78E1883F"/>
    <w:rsid w:val="78E40D84"/>
    <w:rsid w:val="78E422C5"/>
    <w:rsid w:val="78E4D1CC"/>
    <w:rsid w:val="78E54E7E"/>
    <w:rsid w:val="78E66B70"/>
    <w:rsid w:val="78E780C1"/>
    <w:rsid w:val="78E7AE34"/>
    <w:rsid w:val="78E8F01A"/>
    <w:rsid w:val="78EAD1E9"/>
    <w:rsid w:val="78EBA9BC"/>
    <w:rsid w:val="78ED1040"/>
    <w:rsid w:val="78EDDD4D"/>
    <w:rsid w:val="78EF53D5"/>
    <w:rsid w:val="78F03502"/>
    <w:rsid w:val="78F05B6F"/>
    <w:rsid w:val="78F0FDF5"/>
    <w:rsid w:val="78F329CD"/>
    <w:rsid w:val="78F39AD1"/>
    <w:rsid w:val="78F847F1"/>
    <w:rsid w:val="78F875C5"/>
    <w:rsid w:val="78F98D9F"/>
    <w:rsid w:val="78F99F1D"/>
    <w:rsid w:val="78FA3805"/>
    <w:rsid w:val="78FB7EDA"/>
    <w:rsid w:val="78FCA396"/>
    <w:rsid w:val="78FCD60B"/>
    <w:rsid w:val="79009084"/>
    <w:rsid w:val="79010010"/>
    <w:rsid w:val="79016946"/>
    <w:rsid w:val="7903BCDF"/>
    <w:rsid w:val="7903D8F6"/>
    <w:rsid w:val="79046518"/>
    <w:rsid w:val="79069B82"/>
    <w:rsid w:val="79092CA1"/>
    <w:rsid w:val="79094DD0"/>
    <w:rsid w:val="790B568D"/>
    <w:rsid w:val="790BAE26"/>
    <w:rsid w:val="790D801F"/>
    <w:rsid w:val="790DE54D"/>
    <w:rsid w:val="790F6761"/>
    <w:rsid w:val="79114F65"/>
    <w:rsid w:val="79129714"/>
    <w:rsid w:val="79131621"/>
    <w:rsid w:val="791358A4"/>
    <w:rsid w:val="7913AB84"/>
    <w:rsid w:val="79146555"/>
    <w:rsid w:val="79162593"/>
    <w:rsid w:val="79168DE0"/>
    <w:rsid w:val="79198765"/>
    <w:rsid w:val="791AC5D1"/>
    <w:rsid w:val="791E4A1E"/>
    <w:rsid w:val="791F1777"/>
    <w:rsid w:val="79238CDD"/>
    <w:rsid w:val="7924B6F7"/>
    <w:rsid w:val="792614AD"/>
    <w:rsid w:val="79271B41"/>
    <w:rsid w:val="79272498"/>
    <w:rsid w:val="7927D49A"/>
    <w:rsid w:val="79298789"/>
    <w:rsid w:val="7929FD32"/>
    <w:rsid w:val="792B353B"/>
    <w:rsid w:val="792B6261"/>
    <w:rsid w:val="792C70E1"/>
    <w:rsid w:val="792C76A9"/>
    <w:rsid w:val="792DA785"/>
    <w:rsid w:val="792E51B9"/>
    <w:rsid w:val="792EA424"/>
    <w:rsid w:val="792F128C"/>
    <w:rsid w:val="793174DD"/>
    <w:rsid w:val="79368AA3"/>
    <w:rsid w:val="7938979F"/>
    <w:rsid w:val="793903B1"/>
    <w:rsid w:val="7939E310"/>
    <w:rsid w:val="793AA11D"/>
    <w:rsid w:val="793BC292"/>
    <w:rsid w:val="793C4F81"/>
    <w:rsid w:val="793E7060"/>
    <w:rsid w:val="79426546"/>
    <w:rsid w:val="79448477"/>
    <w:rsid w:val="794533CF"/>
    <w:rsid w:val="7946D78D"/>
    <w:rsid w:val="7946DA76"/>
    <w:rsid w:val="794767F4"/>
    <w:rsid w:val="79484347"/>
    <w:rsid w:val="794AABF7"/>
    <w:rsid w:val="794B5DF3"/>
    <w:rsid w:val="794C80B9"/>
    <w:rsid w:val="794CF26C"/>
    <w:rsid w:val="795078D7"/>
    <w:rsid w:val="79526A5C"/>
    <w:rsid w:val="7954B0FA"/>
    <w:rsid w:val="795625E9"/>
    <w:rsid w:val="7957906A"/>
    <w:rsid w:val="795CA85F"/>
    <w:rsid w:val="795E3CA6"/>
    <w:rsid w:val="795EA62B"/>
    <w:rsid w:val="795FF668"/>
    <w:rsid w:val="79603D1B"/>
    <w:rsid w:val="796212A3"/>
    <w:rsid w:val="796434B7"/>
    <w:rsid w:val="7965192A"/>
    <w:rsid w:val="79663AE8"/>
    <w:rsid w:val="7966D5A4"/>
    <w:rsid w:val="79675229"/>
    <w:rsid w:val="79682CA0"/>
    <w:rsid w:val="79685430"/>
    <w:rsid w:val="7968F103"/>
    <w:rsid w:val="79694EBB"/>
    <w:rsid w:val="796A1B81"/>
    <w:rsid w:val="796BA755"/>
    <w:rsid w:val="796BEED8"/>
    <w:rsid w:val="796C5453"/>
    <w:rsid w:val="796CF36D"/>
    <w:rsid w:val="79701F56"/>
    <w:rsid w:val="79740CAA"/>
    <w:rsid w:val="7974721E"/>
    <w:rsid w:val="7974BA5E"/>
    <w:rsid w:val="7977BC44"/>
    <w:rsid w:val="797892C9"/>
    <w:rsid w:val="7978D317"/>
    <w:rsid w:val="797AB36C"/>
    <w:rsid w:val="797BB04D"/>
    <w:rsid w:val="797C2EF9"/>
    <w:rsid w:val="797CDE9E"/>
    <w:rsid w:val="797E9C00"/>
    <w:rsid w:val="7980A41A"/>
    <w:rsid w:val="79818433"/>
    <w:rsid w:val="7982AB1F"/>
    <w:rsid w:val="79833E41"/>
    <w:rsid w:val="7984D54B"/>
    <w:rsid w:val="7987F12B"/>
    <w:rsid w:val="798AA0EB"/>
    <w:rsid w:val="798B93D3"/>
    <w:rsid w:val="798B9611"/>
    <w:rsid w:val="798BF5C8"/>
    <w:rsid w:val="798C8F03"/>
    <w:rsid w:val="798DDD4A"/>
    <w:rsid w:val="798F311A"/>
    <w:rsid w:val="7990ED64"/>
    <w:rsid w:val="79914448"/>
    <w:rsid w:val="79915B7B"/>
    <w:rsid w:val="79959AFB"/>
    <w:rsid w:val="799679A4"/>
    <w:rsid w:val="7997C6BD"/>
    <w:rsid w:val="799A7501"/>
    <w:rsid w:val="799AF159"/>
    <w:rsid w:val="799B3C67"/>
    <w:rsid w:val="799DC6F5"/>
    <w:rsid w:val="799F8DA0"/>
    <w:rsid w:val="79A06675"/>
    <w:rsid w:val="79A06E36"/>
    <w:rsid w:val="79A0B83E"/>
    <w:rsid w:val="79A1C1C3"/>
    <w:rsid w:val="79A2FDFC"/>
    <w:rsid w:val="79A385B9"/>
    <w:rsid w:val="79A7ABAA"/>
    <w:rsid w:val="79A7E170"/>
    <w:rsid w:val="79A94EE0"/>
    <w:rsid w:val="79AA2995"/>
    <w:rsid w:val="79AA9414"/>
    <w:rsid w:val="79AB01FE"/>
    <w:rsid w:val="79AC08AD"/>
    <w:rsid w:val="79ADD1F8"/>
    <w:rsid w:val="79AE8347"/>
    <w:rsid w:val="79B03EBB"/>
    <w:rsid w:val="79B0EB14"/>
    <w:rsid w:val="79B48A77"/>
    <w:rsid w:val="79B53AC6"/>
    <w:rsid w:val="79B5873C"/>
    <w:rsid w:val="79B7E017"/>
    <w:rsid w:val="79B92F7D"/>
    <w:rsid w:val="79BC1003"/>
    <w:rsid w:val="79BFBD7C"/>
    <w:rsid w:val="79C0B549"/>
    <w:rsid w:val="79C2C17F"/>
    <w:rsid w:val="79C2DE32"/>
    <w:rsid w:val="79C4B33E"/>
    <w:rsid w:val="79C4E384"/>
    <w:rsid w:val="79C5A450"/>
    <w:rsid w:val="79C936FC"/>
    <w:rsid w:val="79CA0F2F"/>
    <w:rsid w:val="79CA4F6A"/>
    <w:rsid w:val="79CB5921"/>
    <w:rsid w:val="79CC601B"/>
    <w:rsid w:val="79CD0AA8"/>
    <w:rsid w:val="79CD65C6"/>
    <w:rsid w:val="79CFD71B"/>
    <w:rsid w:val="79D070FC"/>
    <w:rsid w:val="79D0847C"/>
    <w:rsid w:val="79D12DD0"/>
    <w:rsid w:val="79D15F82"/>
    <w:rsid w:val="79D1AFA0"/>
    <w:rsid w:val="79D28681"/>
    <w:rsid w:val="79D696B9"/>
    <w:rsid w:val="79D91B31"/>
    <w:rsid w:val="79DB5B1A"/>
    <w:rsid w:val="79DC3C15"/>
    <w:rsid w:val="79DC4B1A"/>
    <w:rsid w:val="79DE7327"/>
    <w:rsid w:val="79E03A69"/>
    <w:rsid w:val="79E1AD50"/>
    <w:rsid w:val="79E646B9"/>
    <w:rsid w:val="79E6D69D"/>
    <w:rsid w:val="79E8914C"/>
    <w:rsid w:val="79E928BA"/>
    <w:rsid w:val="79ECAC13"/>
    <w:rsid w:val="79ED8B95"/>
    <w:rsid w:val="79EE09C3"/>
    <w:rsid w:val="79EFB172"/>
    <w:rsid w:val="79EFBBD0"/>
    <w:rsid w:val="79EFE8E6"/>
    <w:rsid w:val="79F05EDA"/>
    <w:rsid w:val="79F2F3E0"/>
    <w:rsid w:val="79F47D5C"/>
    <w:rsid w:val="79F702DD"/>
    <w:rsid w:val="79FB9EBE"/>
    <w:rsid w:val="79FE6E22"/>
    <w:rsid w:val="7A00031C"/>
    <w:rsid w:val="7A004461"/>
    <w:rsid w:val="7A00472E"/>
    <w:rsid w:val="7A01C4F3"/>
    <w:rsid w:val="7A028D0D"/>
    <w:rsid w:val="7A02EAE6"/>
    <w:rsid w:val="7A03A168"/>
    <w:rsid w:val="7A067D90"/>
    <w:rsid w:val="7A06894D"/>
    <w:rsid w:val="7A06D820"/>
    <w:rsid w:val="7A0A14F3"/>
    <w:rsid w:val="7A0A5718"/>
    <w:rsid w:val="7A0AD61D"/>
    <w:rsid w:val="7A0D5E4C"/>
    <w:rsid w:val="7A0D7E18"/>
    <w:rsid w:val="7A0E3A31"/>
    <w:rsid w:val="7A0EC25F"/>
    <w:rsid w:val="7A100A60"/>
    <w:rsid w:val="7A105143"/>
    <w:rsid w:val="7A10D860"/>
    <w:rsid w:val="7A12A06C"/>
    <w:rsid w:val="7A133285"/>
    <w:rsid w:val="7A13AEB8"/>
    <w:rsid w:val="7A14E365"/>
    <w:rsid w:val="7A168DB4"/>
    <w:rsid w:val="7A16953D"/>
    <w:rsid w:val="7A171F96"/>
    <w:rsid w:val="7A17DE0E"/>
    <w:rsid w:val="7A182F00"/>
    <w:rsid w:val="7A193616"/>
    <w:rsid w:val="7A194025"/>
    <w:rsid w:val="7A1BBE64"/>
    <w:rsid w:val="7A1C2995"/>
    <w:rsid w:val="7A1C9E40"/>
    <w:rsid w:val="7A1DA6EC"/>
    <w:rsid w:val="7A205B43"/>
    <w:rsid w:val="7A20A407"/>
    <w:rsid w:val="7A20C491"/>
    <w:rsid w:val="7A2130AA"/>
    <w:rsid w:val="7A230FB7"/>
    <w:rsid w:val="7A2399BA"/>
    <w:rsid w:val="7A23A627"/>
    <w:rsid w:val="7A242995"/>
    <w:rsid w:val="7A24E8F4"/>
    <w:rsid w:val="7A257FC0"/>
    <w:rsid w:val="7A263B3D"/>
    <w:rsid w:val="7A268BB9"/>
    <w:rsid w:val="7A279530"/>
    <w:rsid w:val="7A283BC8"/>
    <w:rsid w:val="7A292B4C"/>
    <w:rsid w:val="7A29F987"/>
    <w:rsid w:val="7A2B1EF0"/>
    <w:rsid w:val="7A2C1608"/>
    <w:rsid w:val="7A2C29ED"/>
    <w:rsid w:val="7A2C5679"/>
    <w:rsid w:val="7A2CB705"/>
    <w:rsid w:val="7A2CFCF2"/>
    <w:rsid w:val="7A2D6585"/>
    <w:rsid w:val="7A2E154F"/>
    <w:rsid w:val="7A2EC928"/>
    <w:rsid w:val="7A2F740B"/>
    <w:rsid w:val="7A32E8DE"/>
    <w:rsid w:val="7A333B3C"/>
    <w:rsid w:val="7A366966"/>
    <w:rsid w:val="7A3676F3"/>
    <w:rsid w:val="7A374731"/>
    <w:rsid w:val="7A391FC2"/>
    <w:rsid w:val="7A4150CC"/>
    <w:rsid w:val="7A418C09"/>
    <w:rsid w:val="7A43C086"/>
    <w:rsid w:val="7A43DF6F"/>
    <w:rsid w:val="7A4484E8"/>
    <w:rsid w:val="7A44D6D3"/>
    <w:rsid w:val="7A4795CA"/>
    <w:rsid w:val="7A48CCA1"/>
    <w:rsid w:val="7A49D08B"/>
    <w:rsid w:val="7A4AA617"/>
    <w:rsid w:val="7A4CDEC6"/>
    <w:rsid w:val="7A55C78F"/>
    <w:rsid w:val="7A55FD96"/>
    <w:rsid w:val="7A56E95F"/>
    <w:rsid w:val="7A573526"/>
    <w:rsid w:val="7A596029"/>
    <w:rsid w:val="7A59732A"/>
    <w:rsid w:val="7A5C2E60"/>
    <w:rsid w:val="7A5E568F"/>
    <w:rsid w:val="7A5EC503"/>
    <w:rsid w:val="7A5FBED1"/>
    <w:rsid w:val="7A6354B1"/>
    <w:rsid w:val="7A660DD3"/>
    <w:rsid w:val="7A67952A"/>
    <w:rsid w:val="7A6A8E39"/>
    <w:rsid w:val="7A6AC92E"/>
    <w:rsid w:val="7A6D7014"/>
    <w:rsid w:val="7A6F1058"/>
    <w:rsid w:val="7A7011AE"/>
    <w:rsid w:val="7A70A82F"/>
    <w:rsid w:val="7A726558"/>
    <w:rsid w:val="7A7609A9"/>
    <w:rsid w:val="7A762579"/>
    <w:rsid w:val="7A786F85"/>
    <w:rsid w:val="7A794AD1"/>
    <w:rsid w:val="7A7CDCE3"/>
    <w:rsid w:val="7A7D37D0"/>
    <w:rsid w:val="7A7D5DD3"/>
    <w:rsid w:val="7A7DF15A"/>
    <w:rsid w:val="7A8251CD"/>
    <w:rsid w:val="7A85978C"/>
    <w:rsid w:val="7A85B79F"/>
    <w:rsid w:val="7A87BEAD"/>
    <w:rsid w:val="7A886A2C"/>
    <w:rsid w:val="7A8B1A51"/>
    <w:rsid w:val="7A8D24B3"/>
    <w:rsid w:val="7A8D3085"/>
    <w:rsid w:val="7A8F6937"/>
    <w:rsid w:val="7A905688"/>
    <w:rsid w:val="7A92083C"/>
    <w:rsid w:val="7A92AE45"/>
    <w:rsid w:val="7A92D678"/>
    <w:rsid w:val="7A939336"/>
    <w:rsid w:val="7A9413D8"/>
    <w:rsid w:val="7A949988"/>
    <w:rsid w:val="7A9816D9"/>
    <w:rsid w:val="7A996998"/>
    <w:rsid w:val="7A9A49D0"/>
    <w:rsid w:val="7A9A607E"/>
    <w:rsid w:val="7A9A8377"/>
    <w:rsid w:val="7A9F1046"/>
    <w:rsid w:val="7AA0FA52"/>
    <w:rsid w:val="7AA1FD3E"/>
    <w:rsid w:val="7AA22016"/>
    <w:rsid w:val="7AA2E7A5"/>
    <w:rsid w:val="7AA30935"/>
    <w:rsid w:val="7AA4F657"/>
    <w:rsid w:val="7AA51E31"/>
    <w:rsid w:val="7AA6C09B"/>
    <w:rsid w:val="7AAABEC6"/>
    <w:rsid w:val="7AABD3E2"/>
    <w:rsid w:val="7AADF783"/>
    <w:rsid w:val="7AAEBA33"/>
    <w:rsid w:val="7AAEE610"/>
    <w:rsid w:val="7AB023DE"/>
    <w:rsid w:val="7AB37C42"/>
    <w:rsid w:val="7AB3AB33"/>
    <w:rsid w:val="7AB50AC3"/>
    <w:rsid w:val="7AB55819"/>
    <w:rsid w:val="7AB7952C"/>
    <w:rsid w:val="7AB7E815"/>
    <w:rsid w:val="7AB8FF62"/>
    <w:rsid w:val="7AB94BC2"/>
    <w:rsid w:val="7ABC80C7"/>
    <w:rsid w:val="7AC0B40C"/>
    <w:rsid w:val="7AC15E65"/>
    <w:rsid w:val="7AC1669A"/>
    <w:rsid w:val="7AC3A4FB"/>
    <w:rsid w:val="7AC5152D"/>
    <w:rsid w:val="7ACB0130"/>
    <w:rsid w:val="7ACFB69D"/>
    <w:rsid w:val="7AD1E7AF"/>
    <w:rsid w:val="7AD34C0B"/>
    <w:rsid w:val="7AD3C76D"/>
    <w:rsid w:val="7AD3CBB0"/>
    <w:rsid w:val="7AD409EE"/>
    <w:rsid w:val="7AD9C3F0"/>
    <w:rsid w:val="7ADB514F"/>
    <w:rsid w:val="7ADB61F1"/>
    <w:rsid w:val="7ADD2D8E"/>
    <w:rsid w:val="7ADD4545"/>
    <w:rsid w:val="7ADDFC54"/>
    <w:rsid w:val="7ADE5AC9"/>
    <w:rsid w:val="7AE13A10"/>
    <w:rsid w:val="7AE2C8E7"/>
    <w:rsid w:val="7AE5FDD9"/>
    <w:rsid w:val="7AEA9119"/>
    <w:rsid w:val="7AEB43D0"/>
    <w:rsid w:val="7AEFCD62"/>
    <w:rsid w:val="7AF044C1"/>
    <w:rsid w:val="7AF079B8"/>
    <w:rsid w:val="7AF3ACBB"/>
    <w:rsid w:val="7AF6523D"/>
    <w:rsid w:val="7AF6FB8C"/>
    <w:rsid w:val="7AF7446D"/>
    <w:rsid w:val="7AF76437"/>
    <w:rsid w:val="7AF8A2D6"/>
    <w:rsid w:val="7AF956F2"/>
    <w:rsid w:val="7AFB3F57"/>
    <w:rsid w:val="7AFD2C29"/>
    <w:rsid w:val="7AFEBD7F"/>
    <w:rsid w:val="7AFFFB48"/>
    <w:rsid w:val="7B00384C"/>
    <w:rsid w:val="7B03572E"/>
    <w:rsid w:val="7B0435C6"/>
    <w:rsid w:val="7B04976A"/>
    <w:rsid w:val="7B04EEF0"/>
    <w:rsid w:val="7B05D2AB"/>
    <w:rsid w:val="7B069667"/>
    <w:rsid w:val="7B0786A3"/>
    <w:rsid w:val="7B0B6CC3"/>
    <w:rsid w:val="7B0B93B4"/>
    <w:rsid w:val="7B0E0760"/>
    <w:rsid w:val="7B0E1F74"/>
    <w:rsid w:val="7B0F10C5"/>
    <w:rsid w:val="7B103778"/>
    <w:rsid w:val="7B10CA46"/>
    <w:rsid w:val="7B122837"/>
    <w:rsid w:val="7B15C5E4"/>
    <w:rsid w:val="7B177B28"/>
    <w:rsid w:val="7B1BF0C5"/>
    <w:rsid w:val="7B1E0831"/>
    <w:rsid w:val="7B1EA2DC"/>
    <w:rsid w:val="7B1FEC7A"/>
    <w:rsid w:val="7B202853"/>
    <w:rsid w:val="7B20E52C"/>
    <w:rsid w:val="7B22F04E"/>
    <w:rsid w:val="7B257535"/>
    <w:rsid w:val="7B263805"/>
    <w:rsid w:val="7B2A78A3"/>
    <w:rsid w:val="7B2C483C"/>
    <w:rsid w:val="7B2D8822"/>
    <w:rsid w:val="7B2E462C"/>
    <w:rsid w:val="7B305FBA"/>
    <w:rsid w:val="7B333240"/>
    <w:rsid w:val="7B3420B1"/>
    <w:rsid w:val="7B34DBEE"/>
    <w:rsid w:val="7B35355F"/>
    <w:rsid w:val="7B355179"/>
    <w:rsid w:val="7B35A41D"/>
    <w:rsid w:val="7B35F027"/>
    <w:rsid w:val="7B36230C"/>
    <w:rsid w:val="7B371009"/>
    <w:rsid w:val="7B377DB2"/>
    <w:rsid w:val="7B38B021"/>
    <w:rsid w:val="7B38DE17"/>
    <w:rsid w:val="7B397BE3"/>
    <w:rsid w:val="7B3BF349"/>
    <w:rsid w:val="7B3CC5A9"/>
    <w:rsid w:val="7B3D38C6"/>
    <w:rsid w:val="7B3E8ACE"/>
    <w:rsid w:val="7B42B458"/>
    <w:rsid w:val="7B42FBB7"/>
    <w:rsid w:val="7B43F113"/>
    <w:rsid w:val="7B4667F4"/>
    <w:rsid w:val="7B485019"/>
    <w:rsid w:val="7B4B1DD8"/>
    <w:rsid w:val="7B4BA801"/>
    <w:rsid w:val="7B4E7FC0"/>
    <w:rsid w:val="7B4FED16"/>
    <w:rsid w:val="7B505D50"/>
    <w:rsid w:val="7B50C430"/>
    <w:rsid w:val="7B523647"/>
    <w:rsid w:val="7B5256F0"/>
    <w:rsid w:val="7B52BADB"/>
    <w:rsid w:val="7B542780"/>
    <w:rsid w:val="7B547F39"/>
    <w:rsid w:val="7B5625E4"/>
    <w:rsid w:val="7B56F5B6"/>
    <w:rsid w:val="7B578C7E"/>
    <w:rsid w:val="7B580506"/>
    <w:rsid w:val="7B583480"/>
    <w:rsid w:val="7B584F46"/>
    <w:rsid w:val="7B596502"/>
    <w:rsid w:val="7B59FE2A"/>
    <w:rsid w:val="7B5C1C82"/>
    <w:rsid w:val="7B5D9F75"/>
    <w:rsid w:val="7B5E29F5"/>
    <w:rsid w:val="7B5F7B9A"/>
    <w:rsid w:val="7B6071AA"/>
    <w:rsid w:val="7B60841A"/>
    <w:rsid w:val="7B654844"/>
    <w:rsid w:val="7B65D71A"/>
    <w:rsid w:val="7B6737BE"/>
    <w:rsid w:val="7B694CD2"/>
    <w:rsid w:val="7B69B119"/>
    <w:rsid w:val="7B69C69B"/>
    <w:rsid w:val="7B6B90DF"/>
    <w:rsid w:val="7B6DCE8E"/>
    <w:rsid w:val="7B6E846B"/>
    <w:rsid w:val="7B6ECB43"/>
    <w:rsid w:val="7B706B56"/>
    <w:rsid w:val="7B7266AD"/>
    <w:rsid w:val="7B7298D7"/>
    <w:rsid w:val="7B781BEE"/>
    <w:rsid w:val="7B7877D6"/>
    <w:rsid w:val="7B79B6D6"/>
    <w:rsid w:val="7B79C5E8"/>
    <w:rsid w:val="7B7BA306"/>
    <w:rsid w:val="7B7CAFD2"/>
    <w:rsid w:val="7B7DE946"/>
    <w:rsid w:val="7B7DF9F3"/>
    <w:rsid w:val="7B7ECE58"/>
    <w:rsid w:val="7B81D429"/>
    <w:rsid w:val="7B83AECE"/>
    <w:rsid w:val="7B840563"/>
    <w:rsid w:val="7B8454A4"/>
    <w:rsid w:val="7B84ABCC"/>
    <w:rsid w:val="7B875ECC"/>
    <w:rsid w:val="7B87B805"/>
    <w:rsid w:val="7B8856D7"/>
    <w:rsid w:val="7B889791"/>
    <w:rsid w:val="7B89025A"/>
    <w:rsid w:val="7B891579"/>
    <w:rsid w:val="7B8AB3A1"/>
    <w:rsid w:val="7B8CAD79"/>
    <w:rsid w:val="7B8D7889"/>
    <w:rsid w:val="7B90598C"/>
    <w:rsid w:val="7B908469"/>
    <w:rsid w:val="7B931611"/>
    <w:rsid w:val="7B9676B5"/>
    <w:rsid w:val="7B96D024"/>
    <w:rsid w:val="7B96E029"/>
    <w:rsid w:val="7B992331"/>
    <w:rsid w:val="7B99FCFB"/>
    <w:rsid w:val="7B9B10CE"/>
    <w:rsid w:val="7B9B6023"/>
    <w:rsid w:val="7B9C9251"/>
    <w:rsid w:val="7B9DD171"/>
    <w:rsid w:val="7B9DF8E1"/>
    <w:rsid w:val="7B9E693A"/>
    <w:rsid w:val="7BA1F20D"/>
    <w:rsid w:val="7BA239CD"/>
    <w:rsid w:val="7BA25405"/>
    <w:rsid w:val="7BA2EA52"/>
    <w:rsid w:val="7BA5EFAE"/>
    <w:rsid w:val="7BA8497B"/>
    <w:rsid w:val="7BA85890"/>
    <w:rsid w:val="7BA9EEC2"/>
    <w:rsid w:val="7BAA3E6F"/>
    <w:rsid w:val="7BAADF8B"/>
    <w:rsid w:val="7BAB5A31"/>
    <w:rsid w:val="7BABFE2A"/>
    <w:rsid w:val="7BACA26E"/>
    <w:rsid w:val="7BAD582D"/>
    <w:rsid w:val="7BB2032F"/>
    <w:rsid w:val="7BB305DF"/>
    <w:rsid w:val="7BB33C78"/>
    <w:rsid w:val="7BB5AFD2"/>
    <w:rsid w:val="7BB702AE"/>
    <w:rsid w:val="7BB78125"/>
    <w:rsid w:val="7BB846BD"/>
    <w:rsid w:val="7BBB7E4A"/>
    <w:rsid w:val="7BBBFA95"/>
    <w:rsid w:val="7BBC29E1"/>
    <w:rsid w:val="7BBEBA79"/>
    <w:rsid w:val="7BBED74C"/>
    <w:rsid w:val="7BBF48A3"/>
    <w:rsid w:val="7BBF51D3"/>
    <w:rsid w:val="7BC05C4E"/>
    <w:rsid w:val="7BC0B57C"/>
    <w:rsid w:val="7BC1D389"/>
    <w:rsid w:val="7BC2F543"/>
    <w:rsid w:val="7BC31446"/>
    <w:rsid w:val="7BC67A9C"/>
    <w:rsid w:val="7BC99734"/>
    <w:rsid w:val="7BCA76D9"/>
    <w:rsid w:val="7BCB9ACB"/>
    <w:rsid w:val="7BCC2FA9"/>
    <w:rsid w:val="7BCE1041"/>
    <w:rsid w:val="7BD0F95F"/>
    <w:rsid w:val="7BD1CC90"/>
    <w:rsid w:val="7BD1D373"/>
    <w:rsid w:val="7BD1EAB3"/>
    <w:rsid w:val="7BD232AF"/>
    <w:rsid w:val="7BD3AE48"/>
    <w:rsid w:val="7BD44C12"/>
    <w:rsid w:val="7BD48480"/>
    <w:rsid w:val="7BD4BAEF"/>
    <w:rsid w:val="7BDA3C8D"/>
    <w:rsid w:val="7BDC40C6"/>
    <w:rsid w:val="7BDFBC71"/>
    <w:rsid w:val="7BE06664"/>
    <w:rsid w:val="7BE0E7D9"/>
    <w:rsid w:val="7BE11051"/>
    <w:rsid w:val="7BE20033"/>
    <w:rsid w:val="7BE22C15"/>
    <w:rsid w:val="7BE26D86"/>
    <w:rsid w:val="7BE28AB5"/>
    <w:rsid w:val="7BE2C9DC"/>
    <w:rsid w:val="7BE36427"/>
    <w:rsid w:val="7BE3AEDB"/>
    <w:rsid w:val="7BE48742"/>
    <w:rsid w:val="7BE50B1B"/>
    <w:rsid w:val="7BE521AB"/>
    <w:rsid w:val="7BE716E5"/>
    <w:rsid w:val="7BE7AF34"/>
    <w:rsid w:val="7BE7E1C9"/>
    <w:rsid w:val="7BE8125B"/>
    <w:rsid w:val="7BEA6B58"/>
    <w:rsid w:val="7BEC8341"/>
    <w:rsid w:val="7BED1047"/>
    <w:rsid w:val="7BED28D5"/>
    <w:rsid w:val="7BED2AFE"/>
    <w:rsid w:val="7BEF7268"/>
    <w:rsid w:val="7BEFDB3D"/>
    <w:rsid w:val="7BF0A3E3"/>
    <w:rsid w:val="7BF0D05D"/>
    <w:rsid w:val="7BF0F26A"/>
    <w:rsid w:val="7BF23D13"/>
    <w:rsid w:val="7BF3A947"/>
    <w:rsid w:val="7BF3CA5A"/>
    <w:rsid w:val="7BF7A141"/>
    <w:rsid w:val="7BFB80AE"/>
    <w:rsid w:val="7BFBF5EE"/>
    <w:rsid w:val="7BFCDB0F"/>
    <w:rsid w:val="7BFE4045"/>
    <w:rsid w:val="7BFE814C"/>
    <w:rsid w:val="7C003881"/>
    <w:rsid w:val="7C006701"/>
    <w:rsid w:val="7C00AC3B"/>
    <w:rsid w:val="7C01F67A"/>
    <w:rsid w:val="7C028DB8"/>
    <w:rsid w:val="7C02C11B"/>
    <w:rsid w:val="7C03E48D"/>
    <w:rsid w:val="7C04743B"/>
    <w:rsid w:val="7C0619D8"/>
    <w:rsid w:val="7C068677"/>
    <w:rsid w:val="7C074762"/>
    <w:rsid w:val="7C07C2C4"/>
    <w:rsid w:val="7C0829E4"/>
    <w:rsid w:val="7C0849D7"/>
    <w:rsid w:val="7C0A0B35"/>
    <w:rsid w:val="7C0E02EB"/>
    <w:rsid w:val="7C0E5A57"/>
    <w:rsid w:val="7C0FF6FD"/>
    <w:rsid w:val="7C108F1D"/>
    <w:rsid w:val="7C10ABCA"/>
    <w:rsid w:val="7C10AE5C"/>
    <w:rsid w:val="7C1113C3"/>
    <w:rsid w:val="7C11D8EB"/>
    <w:rsid w:val="7C12206F"/>
    <w:rsid w:val="7C152595"/>
    <w:rsid w:val="7C188A75"/>
    <w:rsid w:val="7C18B955"/>
    <w:rsid w:val="7C19D540"/>
    <w:rsid w:val="7C1A1740"/>
    <w:rsid w:val="7C1A3871"/>
    <w:rsid w:val="7C1A6B83"/>
    <w:rsid w:val="7C1B039C"/>
    <w:rsid w:val="7C1B9650"/>
    <w:rsid w:val="7C1BA94F"/>
    <w:rsid w:val="7C1CA695"/>
    <w:rsid w:val="7C1DB243"/>
    <w:rsid w:val="7C1E8049"/>
    <w:rsid w:val="7C1EAFD5"/>
    <w:rsid w:val="7C26E216"/>
    <w:rsid w:val="7C2706DA"/>
    <w:rsid w:val="7C276EB9"/>
    <w:rsid w:val="7C27C2D8"/>
    <w:rsid w:val="7C282E6D"/>
    <w:rsid w:val="7C28DEA6"/>
    <w:rsid w:val="7C29D125"/>
    <w:rsid w:val="7C29F69D"/>
    <w:rsid w:val="7C2B0285"/>
    <w:rsid w:val="7C2B4F05"/>
    <w:rsid w:val="7C2DF1AD"/>
    <w:rsid w:val="7C3018DF"/>
    <w:rsid w:val="7C313693"/>
    <w:rsid w:val="7C338F8A"/>
    <w:rsid w:val="7C349E09"/>
    <w:rsid w:val="7C34A27A"/>
    <w:rsid w:val="7C357169"/>
    <w:rsid w:val="7C35BB8C"/>
    <w:rsid w:val="7C36C28F"/>
    <w:rsid w:val="7C3719AF"/>
    <w:rsid w:val="7C389D04"/>
    <w:rsid w:val="7C3BF869"/>
    <w:rsid w:val="7C449859"/>
    <w:rsid w:val="7C4651EE"/>
    <w:rsid w:val="7C482799"/>
    <w:rsid w:val="7C48DFA3"/>
    <w:rsid w:val="7C496D8D"/>
    <w:rsid w:val="7C4A76B5"/>
    <w:rsid w:val="7C4C2535"/>
    <w:rsid w:val="7C4EA77F"/>
    <w:rsid w:val="7C540A62"/>
    <w:rsid w:val="7C54697A"/>
    <w:rsid w:val="7C54BC86"/>
    <w:rsid w:val="7C57B1BF"/>
    <w:rsid w:val="7C58D1D0"/>
    <w:rsid w:val="7C5B4C15"/>
    <w:rsid w:val="7C5CDB98"/>
    <w:rsid w:val="7C5ECAB2"/>
    <w:rsid w:val="7C610ACC"/>
    <w:rsid w:val="7C611ED8"/>
    <w:rsid w:val="7C6221F8"/>
    <w:rsid w:val="7C63CDA0"/>
    <w:rsid w:val="7C6430E2"/>
    <w:rsid w:val="7C644565"/>
    <w:rsid w:val="7C649267"/>
    <w:rsid w:val="7C65564C"/>
    <w:rsid w:val="7C6573DE"/>
    <w:rsid w:val="7C65CA5A"/>
    <w:rsid w:val="7C66E0BC"/>
    <w:rsid w:val="7C680B19"/>
    <w:rsid w:val="7C685CE4"/>
    <w:rsid w:val="7C6B8761"/>
    <w:rsid w:val="7C6C7EFA"/>
    <w:rsid w:val="7C6D01A7"/>
    <w:rsid w:val="7C6D7800"/>
    <w:rsid w:val="7C6DB810"/>
    <w:rsid w:val="7C6DBBE9"/>
    <w:rsid w:val="7C702244"/>
    <w:rsid w:val="7C708A65"/>
    <w:rsid w:val="7C719FC2"/>
    <w:rsid w:val="7C71AD1B"/>
    <w:rsid w:val="7C71B2A3"/>
    <w:rsid w:val="7C722A5A"/>
    <w:rsid w:val="7C72870B"/>
    <w:rsid w:val="7C757F0C"/>
    <w:rsid w:val="7C759451"/>
    <w:rsid w:val="7C7907EB"/>
    <w:rsid w:val="7C7A6700"/>
    <w:rsid w:val="7C7A9A96"/>
    <w:rsid w:val="7C7CD5B2"/>
    <w:rsid w:val="7C7D2A93"/>
    <w:rsid w:val="7C7D7F76"/>
    <w:rsid w:val="7C7D89DA"/>
    <w:rsid w:val="7C835D27"/>
    <w:rsid w:val="7C835DEC"/>
    <w:rsid w:val="7C839916"/>
    <w:rsid w:val="7C83AF6C"/>
    <w:rsid w:val="7C8415D1"/>
    <w:rsid w:val="7C892522"/>
    <w:rsid w:val="7C8D7A37"/>
    <w:rsid w:val="7C901267"/>
    <w:rsid w:val="7C918F7C"/>
    <w:rsid w:val="7C936791"/>
    <w:rsid w:val="7C96BB04"/>
    <w:rsid w:val="7C98B519"/>
    <w:rsid w:val="7C999B7A"/>
    <w:rsid w:val="7C9C1CA6"/>
    <w:rsid w:val="7C9D42B8"/>
    <w:rsid w:val="7C9F6D5C"/>
    <w:rsid w:val="7CA06FB4"/>
    <w:rsid w:val="7CA1BE19"/>
    <w:rsid w:val="7CA67FBF"/>
    <w:rsid w:val="7CA8EB8D"/>
    <w:rsid w:val="7CAA0F1F"/>
    <w:rsid w:val="7CAAD128"/>
    <w:rsid w:val="7CAB568D"/>
    <w:rsid w:val="7CAD6943"/>
    <w:rsid w:val="7CADD15C"/>
    <w:rsid w:val="7CB38766"/>
    <w:rsid w:val="7CB3A719"/>
    <w:rsid w:val="7CB571D5"/>
    <w:rsid w:val="7CB6E051"/>
    <w:rsid w:val="7CB79C06"/>
    <w:rsid w:val="7CB7EF99"/>
    <w:rsid w:val="7CB968EC"/>
    <w:rsid w:val="7CBB461C"/>
    <w:rsid w:val="7CBC6A0C"/>
    <w:rsid w:val="7CBD8BF9"/>
    <w:rsid w:val="7CBE7363"/>
    <w:rsid w:val="7CC00034"/>
    <w:rsid w:val="7CC2998F"/>
    <w:rsid w:val="7CC4537C"/>
    <w:rsid w:val="7CC45707"/>
    <w:rsid w:val="7CC5B7E1"/>
    <w:rsid w:val="7CC854C7"/>
    <w:rsid w:val="7CCDE227"/>
    <w:rsid w:val="7CCF7849"/>
    <w:rsid w:val="7CD1F5DB"/>
    <w:rsid w:val="7CD223C0"/>
    <w:rsid w:val="7CD3810F"/>
    <w:rsid w:val="7CD75555"/>
    <w:rsid w:val="7CD8BC15"/>
    <w:rsid w:val="7CD8BE8C"/>
    <w:rsid w:val="7CDA2266"/>
    <w:rsid w:val="7CDB1E3C"/>
    <w:rsid w:val="7CDBBB96"/>
    <w:rsid w:val="7CDC0EA0"/>
    <w:rsid w:val="7CDF5CF2"/>
    <w:rsid w:val="7CE05833"/>
    <w:rsid w:val="7CE0AD05"/>
    <w:rsid w:val="7CE66172"/>
    <w:rsid w:val="7CE77F44"/>
    <w:rsid w:val="7CEB2BFB"/>
    <w:rsid w:val="7CEC2ABA"/>
    <w:rsid w:val="7CECDCBE"/>
    <w:rsid w:val="7CEFFC1C"/>
    <w:rsid w:val="7CF028FE"/>
    <w:rsid w:val="7CF2307A"/>
    <w:rsid w:val="7CF23A3D"/>
    <w:rsid w:val="7CF35A3A"/>
    <w:rsid w:val="7CF3E6A9"/>
    <w:rsid w:val="7CF4908D"/>
    <w:rsid w:val="7CF4E296"/>
    <w:rsid w:val="7CF5756F"/>
    <w:rsid w:val="7CF5A496"/>
    <w:rsid w:val="7CF5E99D"/>
    <w:rsid w:val="7CF60F08"/>
    <w:rsid w:val="7CF73244"/>
    <w:rsid w:val="7CF9C2A2"/>
    <w:rsid w:val="7CFB6668"/>
    <w:rsid w:val="7CFCB5AC"/>
    <w:rsid w:val="7CFF11B2"/>
    <w:rsid w:val="7CFFC988"/>
    <w:rsid w:val="7CFFD9CD"/>
    <w:rsid w:val="7D02005C"/>
    <w:rsid w:val="7D03009C"/>
    <w:rsid w:val="7D06F9B3"/>
    <w:rsid w:val="7D07BF6F"/>
    <w:rsid w:val="7D07C2FC"/>
    <w:rsid w:val="7D092D8D"/>
    <w:rsid w:val="7D09B375"/>
    <w:rsid w:val="7D0A6DA4"/>
    <w:rsid w:val="7D0CE807"/>
    <w:rsid w:val="7D0E377B"/>
    <w:rsid w:val="7D15E8E3"/>
    <w:rsid w:val="7D165508"/>
    <w:rsid w:val="7D183FA9"/>
    <w:rsid w:val="7D1856CB"/>
    <w:rsid w:val="7D19C8B9"/>
    <w:rsid w:val="7D1A2D21"/>
    <w:rsid w:val="7D1B4E70"/>
    <w:rsid w:val="7D1E23B6"/>
    <w:rsid w:val="7D1E7FE3"/>
    <w:rsid w:val="7D21D980"/>
    <w:rsid w:val="7D236946"/>
    <w:rsid w:val="7D27E0B1"/>
    <w:rsid w:val="7D2C2E5F"/>
    <w:rsid w:val="7D300C6E"/>
    <w:rsid w:val="7D31530D"/>
    <w:rsid w:val="7D31EF2E"/>
    <w:rsid w:val="7D32A9E5"/>
    <w:rsid w:val="7D33E6F5"/>
    <w:rsid w:val="7D340094"/>
    <w:rsid w:val="7D378B1C"/>
    <w:rsid w:val="7D37B887"/>
    <w:rsid w:val="7D3AA944"/>
    <w:rsid w:val="7D3B1859"/>
    <w:rsid w:val="7D3BA62E"/>
    <w:rsid w:val="7D3C3D7A"/>
    <w:rsid w:val="7D3CF062"/>
    <w:rsid w:val="7D3DEC93"/>
    <w:rsid w:val="7D3E48DC"/>
    <w:rsid w:val="7D41934C"/>
    <w:rsid w:val="7D42A650"/>
    <w:rsid w:val="7D42F775"/>
    <w:rsid w:val="7D43C549"/>
    <w:rsid w:val="7D455232"/>
    <w:rsid w:val="7D45EFEE"/>
    <w:rsid w:val="7D463BFC"/>
    <w:rsid w:val="7D46C345"/>
    <w:rsid w:val="7D478765"/>
    <w:rsid w:val="7D47BAF6"/>
    <w:rsid w:val="7D494953"/>
    <w:rsid w:val="7D495BEA"/>
    <w:rsid w:val="7D4CBCD8"/>
    <w:rsid w:val="7D4EB886"/>
    <w:rsid w:val="7D4F2AE6"/>
    <w:rsid w:val="7D4FBEF4"/>
    <w:rsid w:val="7D51DD4C"/>
    <w:rsid w:val="7D522660"/>
    <w:rsid w:val="7D54685F"/>
    <w:rsid w:val="7D546CA9"/>
    <w:rsid w:val="7D54D95E"/>
    <w:rsid w:val="7D557DF2"/>
    <w:rsid w:val="7D55A6FC"/>
    <w:rsid w:val="7D566646"/>
    <w:rsid w:val="7D56BCC7"/>
    <w:rsid w:val="7D57E836"/>
    <w:rsid w:val="7D585A19"/>
    <w:rsid w:val="7D592DF8"/>
    <w:rsid w:val="7D5F1A93"/>
    <w:rsid w:val="7D5F8FFE"/>
    <w:rsid w:val="7D6054DD"/>
    <w:rsid w:val="7D65B9CA"/>
    <w:rsid w:val="7D66252E"/>
    <w:rsid w:val="7D668586"/>
    <w:rsid w:val="7D669783"/>
    <w:rsid w:val="7D6939FF"/>
    <w:rsid w:val="7D69B386"/>
    <w:rsid w:val="7D6A99E8"/>
    <w:rsid w:val="7D6AB540"/>
    <w:rsid w:val="7D6B9E81"/>
    <w:rsid w:val="7D6E11A2"/>
    <w:rsid w:val="7D6F19A3"/>
    <w:rsid w:val="7D6F6600"/>
    <w:rsid w:val="7D6FADCF"/>
    <w:rsid w:val="7D70E1C9"/>
    <w:rsid w:val="7D70EFDA"/>
    <w:rsid w:val="7D71841A"/>
    <w:rsid w:val="7D7312E5"/>
    <w:rsid w:val="7D732AD8"/>
    <w:rsid w:val="7D762723"/>
    <w:rsid w:val="7D766948"/>
    <w:rsid w:val="7D786BD2"/>
    <w:rsid w:val="7D79E0FE"/>
    <w:rsid w:val="7D7BDF37"/>
    <w:rsid w:val="7D7D5A4A"/>
    <w:rsid w:val="7D7D9033"/>
    <w:rsid w:val="7D7F0B89"/>
    <w:rsid w:val="7D806320"/>
    <w:rsid w:val="7D816165"/>
    <w:rsid w:val="7D817AB4"/>
    <w:rsid w:val="7D83F0E6"/>
    <w:rsid w:val="7D860605"/>
    <w:rsid w:val="7D88C249"/>
    <w:rsid w:val="7D88D349"/>
    <w:rsid w:val="7D88DBB1"/>
    <w:rsid w:val="7D8B30A4"/>
    <w:rsid w:val="7D8D3463"/>
    <w:rsid w:val="7D9224BA"/>
    <w:rsid w:val="7D92645B"/>
    <w:rsid w:val="7D94737B"/>
    <w:rsid w:val="7D97484F"/>
    <w:rsid w:val="7D976F3D"/>
    <w:rsid w:val="7D98A79A"/>
    <w:rsid w:val="7D98DC52"/>
    <w:rsid w:val="7D9B277B"/>
    <w:rsid w:val="7D9B4DB6"/>
    <w:rsid w:val="7D9C3496"/>
    <w:rsid w:val="7D9C61C3"/>
    <w:rsid w:val="7D9C7018"/>
    <w:rsid w:val="7D9DED50"/>
    <w:rsid w:val="7D9EFFA1"/>
    <w:rsid w:val="7D9F516E"/>
    <w:rsid w:val="7DA13822"/>
    <w:rsid w:val="7DA1C057"/>
    <w:rsid w:val="7DA28271"/>
    <w:rsid w:val="7DA28455"/>
    <w:rsid w:val="7DA28F9C"/>
    <w:rsid w:val="7DA76E44"/>
    <w:rsid w:val="7DA8298B"/>
    <w:rsid w:val="7DA9387F"/>
    <w:rsid w:val="7DAA2486"/>
    <w:rsid w:val="7DAAC830"/>
    <w:rsid w:val="7DAB077A"/>
    <w:rsid w:val="7DAE13B2"/>
    <w:rsid w:val="7DAE2633"/>
    <w:rsid w:val="7DAFF8A4"/>
    <w:rsid w:val="7DB0AA1D"/>
    <w:rsid w:val="7DB285FE"/>
    <w:rsid w:val="7DB5A5A1"/>
    <w:rsid w:val="7DB6F557"/>
    <w:rsid w:val="7DB76749"/>
    <w:rsid w:val="7DB7E74F"/>
    <w:rsid w:val="7DB86527"/>
    <w:rsid w:val="7DB8B3AD"/>
    <w:rsid w:val="7DB9B130"/>
    <w:rsid w:val="7DBCFC67"/>
    <w:rsid w:val="7DBDD188"/>
    <w:rsid w:val="7DC0C923"/>
    <w:rsid w:val="7DC28E1C"/>
    <w:rsid w:val="7DC2CB3A"/>
    <w:rsid w:val="7DC33D1E"/>
    <w:rsid w:val="7DC38A6F"/>
    <w:rsid w:val="7DC40DED"/>
    <w:rsid w:val="7DC4B5F9"/>
    <w:rsid w:val="7DC51B66"/>
    <w:rsid w:val="7DC594CC"/>
    <w:rsid w:val="7DC5B654"/>
    <w:rsid w:val="7DC8CEF3"/>
    <w:rsid w:val="7DC93EC8"/>
    <w:rsid w:val="7DCC1705"/>
    <w:rsid w:val="7DCE960B"/>
    <w:rsid w:val="7DCEC345"/>
    <w:rsid w:val="7DCFB24C"/>
    <w:rsid w:val="7DD076F5"/>
    <w:rsid w:val="7DD27D4A"/>
    <w:rsid w:val="7DD385D9"/>
    <w:rsid w:val="7DD61586"/>
    <w:rsid w:val="7DD71736"/>
    <w:rsid w:val="7DD96823"/>
    <w:rsid w:val="7DDA816E"/>
    <w:rsid w:val="7DDAF1DC"/>
    <w:rsid w:val="7DDB5981"/>
    <w:rsid w:val="7DDB8385"/>
    <w:rsid w:val="7DDBD168"/>
    <w:rsid w:val="7DDD41CA"/>
    <w:rsid w:val="7DDE6E89"/>
    <w:rsid w:val="7DE00A52"/>
    <w:rsid w:val="7DE1BA1E"/>
    <w:rsid w:val="7DE28671"/>
    <w:rsid w:val="7DE2E73C"/>
    <w:rsid w:val="7DE317DE"/>
    <w:rsid w:val="7DE3A258"/>
    <w:rsid w:val="7DE3D8EB"/>
    <w:rsid w:val="7DE6C504"/>
    <w:rsid w:val="7DE84CB0"/>
    <w:rsid w:val="7DE928B0"/>
    <w:rsid w:val="7DE92C12"/>
    <w:rsid w:val="7DE984EE"/>
    <w:rsid w:val="7DEB82E6"/>
    <w:rsid w:val="7DEBEC49"/>
    <w:rsid w:val="7DEC6E53"/>
    <w:rsid w:val="7DEF4DE3"/>
    <w:rsid w:val="7DEF71F2"/>
    <w:rsid w:val="7DF07199"/>
    <w:rsid w:val="7DF255DA"/>
    <w:rsid w:val="7DF72321"/>
    <w:rsid w:val="7DFB9F90"/>
    <w:rsid w:val="7DFC2094"/>
    <w:rsid w:val="7DFC9151"/>
    <w:rsid w:val="7E001123"/>
    <w:rsid w:val="7E006E38"/>
    <w:rsid w:val="7E01659B"/>
    <w:rsid w:val="7E023B68"/>
    <w:rsid w:val="7E0533DC"/>
    <w:rsid w:val="7E05F9EA"/>
    <w:rsid w:val="7E08028B"/>
    <w:rsid w:val="7E087815"/>
    <w:rsid w:val="7E09BD17"/>
    <w:rsid w:val="7E0A28F3"/>
    <w:rsid w:val="7E0A6DF8"/>
    <w:rsid w:val="7E0C5166"/>
    <w:rsid w:val="7E0C74D4"/>
    <w:rsid w:val="7E0D625E"/>
    <w:rsid w:val="7E0E4564"/>
    <w:rsid w:val="7E0EA9F8"/>
    <w:rsid w:val="7E0EB3E4"/>
    <w:rsid w:val="7E105D1F"/>
    <w:rsid w:val="7E117CF4"/>
    <w:rsid w:val="7E1638FE"/>
    <w:rsid w:val="7E170EC5"/>
    <w:rsid w:val="7E17DDFE"/>
    <w:rsid w:val="7E186F3B"/>
    <w:rsid w:val="7E19274B"/>
    <w:rsid w:val="7E1ADDFF"/>
    <w:rsid w:val="7E1B5E5C"/>
    <w:rsid w:val="7E1E3320"/>
    <w:rsid w:val="7E1E8767"/>
    <w:rsid w:val="7E20E1FA"/>
    <w:rsid w:val="7E21628E"/>
    <w:rsid w:val="7E233DEC"/>
    <w:rsid w:val="7E23A751"/>
    <w:rsid w:val="7E23E9FA"/>
    <w:rsid w:val="7E244016"/>
    <w:rsid w:val="7E25C0F3"/>
    <w:rsid w:val="7E26A497"/>
    <w:rsid w:val="7E27F41D"/>
    <w:rsid w:val="7E2A22F4"/>
    <w:rsid w:val="7E2BF1CA"/>
    <w:rsid w:val="7E2EF39E"/>
    <w:rsid w:val="7E30A6B5"/>
    <w:rsid w:val="7E30C936"/>
    <w:rsid w:val="7E314BB1"/>
    <w:rsid w:val="7E3163E9"/>
    <w:rsid w:val="7E325CA2"/>
    <w:rsid w:val="7E32D71F"/>
    <w:rsid w:val="7E33F8C0"/>
    <w:rsid w:val="7E362E20"/>
    <w:rsid w:val="7E388944"/>
    <w:rsid w:val="7E3AD2D8"/>
    <w:rsid w:val="7E3AF8C1"/>
    <w:rsid w:val="7E3CDC4B"/>
    <w:rsid w:val="7E3D7D78"/>
    <w:rsid w:val="7E3E6EEE"/>
    <w:rsid w:val="7E41C54F"/>
    <w:rsid w:val="7E43790A"/>
    <w:rsid w:val="7E442B27"/>
    <w:rsid w:val="7E44626B"/>
    <w:rsid w:val="7E449106"/>
    <w:rsid w:val="7E467F7D"/>
    <w:rsid w:val="7E47061C"/>
    <w:rsid w:val="7E47277D"/>
    <w:rsid w:val="7E475381"/>
    <w:rsid w:val="7E477CC7"/>
    <w:rsid w:val="7E494E0C"/>
    <w:rsid w:val="7E49A1BD"/>
    <w:rsid w:val="7E4DB482"/>
    <w:rsid w:val="7E4DEB2E"/>
    <w:rsid w:val="7E4E9107"/>
    <w:rsid w:val="7E52BAC7"/>
    <w:rsid w:val="7E544D0E"/>
    <w:rsid w:val="7E551509"/>
    <w:rsid w:val="7E56D078"/>
    <w:rsid w:val="7E5910B0"/>
    <w:rsid w:val="7E5A2464"/>
    <w:rsid w:val="7E5AF882"/>
    <w:rsid w:val="7E5B7845"/>
    <w:rsid w:val="7E5BD59B"/>
    <w:rsid w:val="7E5BDEB0"/>
    <w:rsid w:val="7E5D1724"/>
    <w:rsid w:val="7E5EDB01"/>
    <w:rsid w:val="7E6062F0"/>
    <w:rsid w:val="7E61829E"/>
    <w:rsid w:val="7E629508"/>
    <w:rsid w:val="7E65628D"/>
    <w:rsid w:val="7E68DD0C"/>
    <w:rsid w:val="7E6A3C64"/>
    <w:rsid w:val="7E6DE967"/>
    <w:rsid w:val="7E73F74C"/>
    <w:rsid w:val="7E74AB59"/>
    <w:rsid w:val="7E75BA04"/>
    <w:rsid w:val="7E772049"/>
    <w:rsid w:val="7E78C751"/>
    <w:rsid w:val="7E7A5FBF"/>
    <w:rsid w:val="7E7A691B"/>
    <w:rsid w:val="7E7AA660"/>
    <w:rsid w:val="7E7AEB3F"/>
    <w:rsid w:val="7E7BAD3A"/>
    <w:rsid w:val="7E7BEEDA"/>
    <w:rsid w:val="7E7E87DB"/>
    <w:rsid w:val="7E803167"/>
    <w:rsid w:val="7E80EE25"/>
    <w:rsid w:val="7E824035"/>
    <w:rsid w:val="7E82ABE2"/>
    <w:rsid w:val="7E8651CD"/>
    <w:rsid w:val="7E8772BE"/>
    <w:rsid w:val="7E87B38C"/>
    <w:rsid w:val="7E8891DE"/>
    <w:rsid w:val="7E8918AC"/>
    <w:rsid w:val="7E8A7707"/>
    <w:rsid w:val="7E8DE5E7"/>
    <w:rsid w:val="7E8E72EA"/>
    <w:rsid w:val="7E8FECA6"/>
    <w:rsid w:val="7E90DF7F"/>
    <w:rsid w:val="7E915B02"/>
    <w:rsid w:val="7E92424C"/>
    <w:rsid w:val="7E9710EF"/>
    <w:rsid w:val="7E9808C7"/>
    <w:rsid w:val="7E98FDAD"/>
    <w:rsid w:val="7E9931D7"/>
    <w:rsid w:val="7E9C04DB"/>
    <w:rsid w:val="7E9E0844"/>
    <w:rsid w:val="7E9E4EA6"/>
    <w:rsid w:val="7E9EDE4C"/>
    <w:rsid w:val="7EA02AD4"/>
    <w:rsid w:val="7EA0555C"/>
    <w:rsid w:val="7EA09BBF"/>
    <w:rsid w:val="7EA14490"/>
    <w:rsid w:val="7EA1D7F1"/>
    <w:rsid w:val="7EA2A9B7"/>
    <w:rsid w:val="7EA340A6"/>
    <w:rsid w:val="7EA4B262"/>
    <w:rsid w:val="7EA50575"/>
    <w:rsid w:val="7EA83EE9"/>
    <w:rsid w:val="7EADAF1B"/>
    <w:rsid w:val="7EB07907"/>
    <w:rsid w:val="7EB34B31"/>
    <w:rsid w:val="7EB3F227"/>
    <w:rsid w:val="7EB522E8"/>
    <w:rsid w:val="7EB53E73"/>
    <w:rsid w:val="7EB575CE"/>
    <w:rsid w:val="7EB979D3"/>
    <w:rsid w:val="7EB9C1FB"/>
    <w:rsid w:val="7EBB822B"/>
    <w:rsid w:val="7EBB89E9"/>
    <w:rsid w:val="7EBC61A8"/>
    <w:rsid w:val="7EBCEE34"/>
    <w:rsid w:val="7EBE3C0F"/>
    <w:rsid w:val="7EBF1940"/>
    <w:rsid w:val="7EBFA71D"/>
    <w:rsid w:val="7EBFB535"/>
    <w:rsid w:val="7EC08736"/>
    <w:rsid w:val="7EC1D4F0"/>
    <w:rsid w:val="7EC23AC9"/>
    <w:rsid w:val="7EC241A8"/>
    <w:rsid w:val="7EC27060"/>
    <w:rsid w:val="7EC2DFC9"/>
    <w:rsid w:val="7EC3361F"/>
    <w:rsid w:val="7EC36C7A"/>
    <w:rsid w:val="7EC4D265"/>
    <w:rsid w:val="7EC6CCA6"/>
    <w:rsid w:val="7EC8AF90"/>
    <w:rsid w:val="7ECA2006"/>
    <w:rsid w:val="7ECBC98F"/>
    <w:rsid w:val="7ECCD2B6"/>
    <w:rsid w:val="7ECF81B9"/>
    <w:rsid w:val="7ED55ED2"/>
    <w:rsid w:val="7ED7508A"/>
    <w:rsid w:val="7ED7B41D"/>
    <w:rsid w:val="7ED7F906"/>
    <w:rsid w:val="7EDA3998"/>
    <w:rsid w:val="7EDA9334"/>
    <w:rsid w:val="7EDA9805"/>
    <w:rsid w:val="7EDB6BE4"/>
    <w:rsid w:val="7EDBAC06"/>
    <w:rsid w:val="7EDBD4A3"/>
    <w:rsid w:val="7EDCAECE"/>
    <w:rsid w:val="7EDEB9FB"/>
    <w:rsid w:val="7EDF354C"/>
    <w:rsid w:val="7EE192A9"/>
    <w:rsid w:val="7EE21607"/>
    <w:rsid w:val="7EE4574B"/>
    <w:rsid w:val="7EE4B5A0"/>
    <w:rsid w:val="7EE4D4A4"/>
    <w:rsid w:val="7EE7F00E"/>
    <w:rsid w:val="7EE81D5F"/>
    <w:rsid w:val="7EE841B2"/>
    <w:rsid w:val="7EE9A385"/>
    <w:rsid w:val="7EEA9E63"/>
    <w:rsid w:val="7EEBB032"/>
    <w:rsid w:val="7EECECF8"/>
    <w:rsid w:val="7EEDD2D7"/>
    <w:rsid w:val="7EEFEAEC"/>
    <w:rsid w:val="7EF0F86F"/>
    <w:rsid w:val="7EF20D0B"/>
    <w:rsid w:val="7EF24FC1"/>
    <w:rsid w:val="7EF51ACF"/>
    <w:rsid w:val="7EF6D98F"/>
    <w:rsid w:val="7EFA1773"/>
    <w:rsid w:val="7EFAC4F1"/>
    <w:rsid w:val="7EFBF08D"/>
    <w:rsid w:val="7EFC9DC5"/>
    <w:rsid w:val="7EFE3C60"/>
    <w:rsid w:val="7F0034FF"/>
    <w:rsid w:val="7F0068AA"/>
    <w:rsid w:val="7F042B43"/>
    <w:rsid w:val="7F04CC66"/>
    <w:rsid w:val="7F0617AA"/>
    <w:rsid w:val="7F063318"/>
    <w:rsid w:val="7F071855"/>
    <w:rsid w:val="7F07F3E5"/>
    <w:rsid w:val="7F097E72"/>
    <w:rsid w:val="7F0A5AD5"/>
    <w:rsid w:val="7F0A6891"/>
    <w:rsid w:val="7F0CEB11"/>
    <w:rsid w:val="7F0D3294"/>
    <w:rsid w:val="7F0FE555"/>
    <w:rsid w:val="7F11971B"/>
    <w:rsid w:val="7F120317"/>
    <w:rsid w:val="7F131DF2"/>
    <w:rsid w:val="7F132F12"/>
    <w:rsid w:val="7F15180E"/>
    <w:rsid w:val="7F1549CC"/>
    <w:rsid w:val="7F15A9BE"/>
    <w:rsid w:val="7F15DE4C"/>
    <w:rsid w:val="7F170372"/>
    <w:rsid w:val="7F192BA8"/>
    <w:rsid w:val="7F1947AA"/>
    <w:rsid w:val="7F1BE84D"/>
    <w:rsid w:val="7F1C2804"/>
    <w:rsid w:val="7F1C9369"/>
    <w:rsid w:val="7F1E89FA"/>
    <w:rsid w:val="7F1EC3A0"/>
    <w:rsid w:val="7F1F3696"/>
    <w:rsid w:val="7F1F62EC"/>
    <w:rsid w:val="7F1FE5C3"/>
    <w:rsid w:val="7F20CD45"/>
    <w:rsid w:val="7F21F963"/>
    <w:rsid w:val="7F22053E"/>
    <w:rsid w:val="7F2262DC"/>
    <w:rsid w:val="7F2340EB"/>
    <w:rsid w:val="7F2746FD"/>
    <w:rsid w:val="7F2887C8"/>
    <w:rsid w:val="7F2976CB"/>
    <w:rsid w:val="7F2A3299"/>
    <w:rsid w:val="7F2A8559"/>
    <w:rsid w:val="7F2AC966"/>
    <w:rsid w:val="7F2B14F4"/>
    <w:rsid w:val="7F2B4DC4"/>
    <w:rsid w:val="7F2C114D"/>
    <w:rsid w:val="7F2CDAE0"/>
    <w:rsid w:val="7F2CF672"/>
    <w:rsid w:val="7F2D9BCF"/>
    <w:rsid w:val="7F2DCBCA"/>
    <w:rsid w:val="7F2EF5AC"/>
    <w:rsid w:val="7F31140F"/>
    <w:rsid w:val="7F31BE7C"/>
    <w:rsid w:val="7F3339FD"/>
    <w:rsid w:val="7F34A05D"/>
    <w:rsid w:val="7F371BEE"/>
    <w:rsid w:val="7F3CB325"/>
    <w:rsid w:val="7F404881"/>
    <w:rsid w:val="7F43FF3E"/>
    <w:rsid w:val="7F445B69"/>
    <w:rsid w:val="7F473D41"/>
    <w:rsid w:val="7F47550F"/>
    <w:rsid w:val="7F477530"/>
    <w:rsid w:val="7F497835"/>
    <w:rsid w:val="7F4A5A3D"/>
    <w:rsid w:val="7F5175A9"/>
    <w:rsid w:val="7F51C0B9"/>
    <w:rsid w:val="7F5274A5"/>
    <w:rsid w:val="7F52B1A7"/>
    <w:rsid w:val="7F530EE5"/>
    <w:rsid w:val="7F540FF4"/>
    <w:rsid w:val="7F55D3D6"/>
    <w:rsid w:val="7F569882"/>
    <w:rsid w:val="7F5857C5"/>
    <w:rsid w:val="7F590A50"/>
    <w:rsid w:val="7F59FAFD"/>
    <w:rsid w:val="7F5D198F"/>
    <w:rsid w:val="7F5E0767"/>
    <w:rsid w:val="7F5F3360"/>
    <w:rsid w:val="7F5F6E10"/>
    <w:rsid w:val="7F6031F7"/>
    <w:rsid w:val="7F617C44"/>
    <w:rsid w:val="7F62034A"/>
    <w:rsid w:val="7F622B8E"/>
    <w:rsid w:val="7F63085C"/>
    <w:rsid w:val="7F634BEC"/>
    <w:rsid w:val="7F648BA6"/>
    <w:rsid w:val="7F657FA4"/>
    <w:rsid w:val="7F65CC35"/>
    <w:rsid w:val="7F65F439"/>
    <w:rsid w:val="7F669F56"/>
    <w:rsid w:val="7F66D555"/>
    <w:rsid w:val="7F689259"/>
    <w:rsid w:val="7F68C0A2"/>
    <w:rsid w:val="7F6C77DF"/>
    <w:rsid w:val="7F6E16ED"/>
    <w:rsid w:val="7F6EC6D1"/>
    <w:rsid w:val="7F708E79"/>
    <w:rsid w:val="7F7094FD"/>
    <w:rsid w:val="7F70FE84"/>
    <w:rsid w:val="7F7353D0"/>
    <w:rsid w:val="7F74490E"/>
    <w:rsid w:val="7F759667"/>
    <w:rsid w:val="7F75FAE5"/>
    <w:rsid w:val="7F762F6B"/>
    <w:rsid w:val="7F773F61"/>
    <w:rsid w:val="7F79A04F"/>
    <w:rsid w:val="7F7ADD4D"/>
    <w:rsid w:val="7F7D6455"/>
    <w:rsid w:val="7F7D77CC"/>
    <w:rsid w:val="7F7E69FE"/>
    <w:rsid w:val="7F7EC0F0"/>
    <w:rsid w:val="7F82E2C0"/>
    <w:rsid w:val="7F850312"/>
    <w:rsid w:val="7F85768A"/>
    <w:rsid w:val="7F893105"/>
    <w:rsid w:val="7F897EE6"/>
    <w:rsid w:val="7F8E948D"/>
    <w:rsid w:val="7F90796D"/>
    <w:rsid w:val="7F909A4B"/>
    <w:rsid w:val="7F929DBE"/>
    <w:rsid w:val="7F92FE78"/>
    <w:rsid w:val="7F9314C8"/>
    <w:rsid w:val="7F94014B"/>
    <w:rsid w:val="7F949DF3"/>
    <w:rsid w:val="7F960ADC"/>
    <w:rsid w:val="7F96FEB7"/>
    <w:rsid w:val="7F9793F4"/>
    <w:rsid w:val="7F97ED88"/>
    <w:rsid w:val="7F98720D"/>
    <w:rsid w:val="7F993AD9"/>
    <w:rsid w:val="7F9954E1"/>
    <w:rsid w:val="7F9A0A5E"/>
    <w:rsid w:val="7F9BA8FD"/>
    <w:rsid w:val="7FA12483"/>
    <w:rsid w:val="7FA180C6"/>
    <w:rsid w:val="7FA34FAA"/>
    <w:rsid w:val="7FA3E700"/>
    <w:rsid w:val="7FA47F06"/>
    <w:rsid w:val="7FA558B5"/>
    <w:rsid w:val="7FA61CDA"/>
    <w:rsid w:val="7FA71B30"/>
    <w:rsid w:val="7FA80A3B"/>
    <w:rsid w:val="7FA842E6"/>
    <w:rsid w:val="7FA94F6D"/>
    <w:rsid w:val="7FA9688D"/>
    <w:rsid w:val="7FAABFF9"/>
    <w:rsid w:val="7FAB0B17"/>
    <w:rsid w:val="7FAB1C7C"/>
    <w:rsid w:val="7FABE978"/>
    <w:rsid w:val="7FAC7FA3"/>
    <w:rsid w:val="7FAD4FE1"/>
    <w:rsid w:val="7FAD57DE"/>
    <w:rsid w:val="7FB03DBF"/>
    <w:rsid w:val="7FB21D99"/>
    <w:rsid w:val="7FB656F3"/>
    <w:rsid w:val="7FB7EEBD"/>
    <w:rsid w:val="7FC2367A"/>
    <w:rsid w:val="7FC2626D"/>
    <w:rsid w:val="7FC2B26B"/>
    <w:rsid w:val="7FC2F0C6"/>
    <w:rsid w:val="7FC44F32"/>
    <w:rsid w:val="7FC45734"/>
    <w:rsid w:val="7FC66806"/>
    <w:rsid w:val="7FCA1D3D"/>
    <w:rsid w:val="7FCA3ED3"/>
    <w:rsid w:val="7FCA783B"/>
    <w:rsid w:val="7FCAF0D6"/>
    <w:rsid w:val="7FCD6838"/>
    <w:rsid w:val="7FCE5F68"/>
    <w:rsid w:val="7FCF2144"/>
    <w:rsid w:val="7FD1F0E8"/>
    <w:rsid w:val="7FD73275"/>
    <w:rsid w:val="7FD8F7F4"/>
    <w:rsid w:val="7FDAB006"/>
    <w:rsid w:val="7FDBC914"/>
    <w:rsid w:val="7FDF5636"/>
    <w:rsid w:val="7FE05622"/>
    <w:rsid w:val="7FE074CA"/>
    <w:rsid w:val="7FE0E347"/>
    <w:rsid w:val="7FE126FB"/>
    <w:rsid w:val="7FE33C98"/>
    <w:rsid w:val="7FE4E343"/>
    <w:rsid w:val="7FE5721E"/>
    <w:rsid w:val="7FE5A16A"/>
    <w:rsid w:val="7FE5DAFB"/>
    <w:rsid w:val="7FE73B7B"/>
    <w:rsid w:val="7FE8979A"/>
    <w:rsid w:val="7FE952BE"/>
    <w:rsid w:val="7FE95F5F"/>
    <w:rsid w:val="7FE9A6A7"/>
    <w:rsid w:val="7FEB08C1"/>
    <w:rsid w:val="7FEC739A"/>
    <w:rsid w:val="7FF1DBD8"/>
    <w:rsid w:val="7FF21052"/>
    <w:rsid w:val="7FF5B641"/>
    <w:rsid w:val="7FF6A01F"/>
    <w:rsid w:val="7FFA77A1"/>
    <w:rsid w:val="7FFCC367"/>
    <w:rsid w:val="7FFD9116"/>
    <w:rsid w:val="7FFDC84C"/>
    <w:rsid w:val="7FFDE535"/>
    <w:rsid w:val="7FFEDB34"/>
    <w:rsid w:val="7FFFE2B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A6693"/>
  <w15:docId w15:val="{54B4552D-ED2E-4B9F-8386-AE03329FA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C539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A16000"/>
    <w:rPr>
      <w:sz w:val="16"/>
      <w:szCs w:val="16"/>
    </w:rPr>
  </w:style>
  <w:style w:type="paragraph" w:styleId="Kommentaaritekst">
    <w:name w:val="annotation text"/>
    <w:basedOn w:val="Normaallaad"/>
    <w:link w:val="KommentaaritekstMrk"/>
    <w:uiPriority w:val="99"/>
    <w:unhideWhenUsed/>
    <w:rsid w:val="00A16000"/>
    <w:pPr>
      <w:spacing w:line="240" w:lineRule="auto"/>
    </w:pPr>
    <w:rPr>
      <w:sz w:val="20"/>
      <w:szCs w:val="20"/>
    </w:rPr>
  </w:style>
  <w:style w:type="character" w:customStyle="1" w:styleId="KommentaaritekstMrk">
    <w:name w:val="Kommentaari tekst Märk"/>
    <w:basedOn w:val="Liguvaikefont"/>
    <w:link w:val="Kommentaaritekst"/>
    <w:uiPriority w:val="99"/>
    <w:rsid w:val="00A16000"/>
    <w:rPr>
      <w:sz w:val="20"/>
      <w:szCs w:val="20"/>
    </w:rPr>
  </w:style>
  <w:style w:type="paragraph" w:styleId="Kommentaariteema">
    <w:name w:val="annotation subject"/>
    <w:basedOn w:val="Kommentaaritekst"/>
    <w:next w:val="Kommentaaritekst"/>
    <w:link w:val="KommentaariteemaMrk"/>
    <w:uiPriority w:val="99"/>
    <w:semiHidden/>
    <w:unhideWhenUsed/>
    <w:rsid w:val="00A16000"/>
    <w:rPr>
      <w:b/>
      <w:bCs/>
    </w:rPr>
  </w:style>
  <w:style w:type="character" w:customStyle="1" w:styleId="KommentaariteemaMrk">
    <w:name w:val="Kommentaari teema Märk"/>
    <w:basedOn w:val="KommentaaritekstMrk"/>
    <w:link w:val="Kommentaariteema"/>
    <w:uiPriority w:val="99"/>
    <w:semiHidden/>
    <w:rsid w:val="00A16000"/>
    <w:rPr>
      <w:b/>
      <w:bCs/>
      <w:sz w:val="20"/>
      <w:szCs w:val="20"/>
    </w:rPr>
  </w:style>
  <w:style w:type="paragraph" w:styleId="Jutumullitekst">
    <w:name w:val="Balloon Text"/>
    <w:basedOn w:val="Normaallaad"/>
    <w:link w:val="JutumullitekstMrk"/>
    <w:uiPriority w:val="99"/>
    <w:semiHidden/>
    <w:unhideWhenUsed/>
    <w:rsid w:val="00A1600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16000"/>
    <w:rPr>
      <w:rFonts w:ascii="Segoe UI" w:hAnsi="Segoe UI" w:cs="Segoe UI"/>
      <w:sz w:val="18"/>
      <w:szCs w:val="18"/>
    </w:rPr>
  </w:style>
  <w:style w:type="paragraph" w:styleId="Loendilik">
    <w:name w:val="List Paragraph"/>
    <w:basedOn w:val="Normaallaad"/>
    <w:uiPriority w:val="34"/>
    <w:qFormat/>
    <w:rsid w:val="008A314D"/>
    <w:pPr>
      <w:ind w:left="720"/>
      <w:contextualSpacing/>
    </w:pPr>
  </w:style>
  <w:style w:type="character" w:styleId="Hperlink">
    <w:name w:val="Hyperlink"/>
    <w:basedOn w:val="Liguvaikefont"/>
    <w:uiPriority w:val="99"/>
    <w:unhideWhenUsed/>
    <w:rsid w:val="00C468E8"/>
    <w:rPr>
      <w:color w:val="0563C1" w:themeColor="hyperlink"/>
      <w:u w:val="single"/>
    </w:rPr>
  </w:style>
  <w:style w:type="character" w:styleId="Klastatudhperlink">
    <w:name w:val="FollowedHyperlink"/>
    <w:basedOn w:val="Liguvaikefont"/>
    <w:uiPriority w:val="99"/>
    <w:semiHidden/>
    <w:unhideWhenUsed/>
    <w:rsid w:val="00A01C81"/>
    <w:rPr>
      <w:color w:val="954F72" w:themeColor="followedHyperlink"/>
      <w:u w:val="single"/>
    </w:rPr>
  </w:style>
  <w:style w:type="paragraph" w:styleId="Normaallaadveeb">
    <w:name w:val="Normal (Web)"/>
    <w:basedOn w:val="Normaallaad"/>
    <w:uiPriority w:val="99"/>
    <w:unhideWhenUsed/>
    <w:rsid w:val="00030A3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D260B3"/>
  </w:style>
  <w:style w:type="character" w:customStyle="1" w:styleId="tyhik">
    <w:name w:val="tyhik"/>
    <w:basedOn w:val="Liguvaikefont"/>
    <w:rsid w:val="00D260B3"/>
  </w:style>
  <w:style w:type="character" w:customStyle="1" w:styleId="Pealkiri3Mrk">
    <w:name w:val="Pealkiri 3 Märk"/>
    <w:basedOn w:val="Liguvaikefont"/>
    <w:link w:val="Pealkiri3"/>
    <w:uiPriority w:val="9"/>
    <w:semiHidden/>
    <w:rsid w:val="00C53916"/>
    <w:rPr>
      <w:rFonts w:asciiTheme="majorHAnsi" w:eastAsiaTheme="majorEastAsia" w:hAnsiTheme="majorHAnsi" w:cstheme="majorBidi"/>
      <w:color w:val="1F4D78" w:themeColor="accent1" w:themeShade="7F"/>
      <w:sz w:val="24"/>
      <w:szCs w:val="24"/>
    </w:rPr>
  </w:style>
  <w:style w:type="paragraph" w:styleId="Pis">
    <w:name w:val="header"/>
    <w:basedOn w:val="Normaallaad"/>
    <w:link w:val="PisMrk"/>
    <w:uiPriority w:val="99"/>
    <w:unhideWhenUsed/>
    <w:rsid w:val="00C13A75"/>
    <w:pPr>
      <w:tabs>
        <w:tab w:val="center" w:pos="4536"/>
        <w:tab w:val="right" w:pos="9072"/>
      </w:tabs>
      <w:spacing w:after="0" w:line="240" w:lineRule="auto"/>
    </w:pPr>
  </w:style>
  <w:style w:type="character" w:customStyle="1" w:styleId="PisMrk">
    <w:name w:val="Päis Märk"/>
    <w:basedOn w:val="Liguvaikefont"/>
    <w:link w:val="Pis"/>
    <w:uiPriority w:val="99"/>
    <w:rsid w:val="00C13A75"/>
  </w:style>
  <w:style w:type="paragraph" w:styleId="Jalus">
    <w:name w:val="footer"/>
    <w:basedOn w:val="Normaallaad"/>
    <w:link w:val="JalusMrk"/>
    <w:uiPriority w:val="99"/>
    <w:unhideWhenUsed/>
    <w:rsid w:val="00C13A75"/>
    <w:pPr>
      <w:tabs>
        <w:tab w:val="center" w:pos="4536"/>
        <w:tab w:val="right" w:pos="9072"/>
      </w:tabs>
      <w:spacing w:after="0" w:line="240" w:lineRule="auto"/>
    </w:pPr>
  </w:style>
  <w:style w:type="character" w:customStyle="1" w:styleId="JalusMrk">
    <w:name w:val="Jalus Märk"/>
    <w:basedOn w:val="Liguvaikefont"/>
    <w:link w:val="Jalus"/>
    <w:uiPriority w:val="99"/>
    <w:rsid w:val="00C13A75"/>
  </w:style>
  <w:style w:type="paragraph" w:styleId="Redaktsioon">
    <w:name w:val="Revision"/>
    <w:hidden/>
    <w:uiPriority w:val="99"/>
    <w:semiHidden/>
    <w:rsid w:val="007A7C27"/>
    <w:pPr>
      <w:spacing w:after="0" w:line="240" w:lineRule="auto"/>
    </w:pPr>
  </w:style>
  <w:style w:type="character" w:customStyle="1" w:styleId="normaltextrun">
    <w:name w:val="normaltextrun"/>
    <w:basedOn w:val="Liguvaikefont"/>
    <w:rsid w:val="4A131677"/>
  </w:style>
  <w:style w:type="character" w:customStyle="1" w:styleId="eop">
    <w:name w:val="eop"/>
    <w:basedOn w:val="Liguvaikefont"/>
    <w:rsid w:val="4A131677"/>
  </w:style>
  <w:style w:type="paragraph" w:customStyle="1" w:styleId="paragraph">
    <w:name w:val="paragraph"/>
    <w:basedOn w:val="Normaallaad"/>
    <w:rsid w:val="4A131677"/>
    <w:pPr>
      <w:spacing w:beforeAutospacing="1" w:afterAutospacing="1"/>
    </w:pPr>
    <w:rPr>
      <w:rFonts w:ascii="Times New Roman" w:eastAsia="Times New Roman" w:hAnsi="Times New Roman" w:cs="Times New Roman"/>
      <w:sz w:val="24"/>
      <w:szCs w:val="24"/>
      <w:lang w:eastAsia="et-EE"/>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1">
    <w:name w:val="Unresolved Mention1"/>
    <w:basedOn w:val="Liguvaikefont"/>
    <w:uiPriority w:val="99"/>
    <w:semiHidden/>
    <w:unhideWhenUsed/>
    <w:rsid w:val="00936FF7"/>
    <w:rPr>
      <w:color w:val="605E5C"/>
      <w:shd w:val="clear" w:color="auto" w:fill="E1DFDD"/>
    </w:rPr>
  </w:style>
  <w:style w:type="paragraph" w:styleId="Vahedeta">
    <w:name w:val="No Spacing"/>
    <w:uiPriority w:val="1"/>
    <w:qFormat/>
    <w:rsid w:val="006532A5"/>
    <w:pPr>
      <w:spacing w:after="0" w:line="240" w:lineRule="auto"/>
    </w:pPr>
  </w:style>
  <w:style w:type="paragraph" w:styleId="Lihttekst">
    <w:name w:val="Plain Text"/>
    <w:basedOn w:val="Normaallaad"/>
    <w:link w:val="LihttekstMrk"/>
    <w:uiPriority w:val="99"/>
    <w:unhideWhenUsed/>
    <w:rsid w:val="0058180B"/>
    <w:pPr>
      <w:spacing w:after="0" w:line="240" w:lineRule="auto"/>
    </w:pPr>
    <w:rPr>
      <w:rFonts w:ascii="Calibri" w:hAnsi="Calibri"/>
      <w:szCs w:val="21"/>
    </w:rPr>
  </w:style>
  <w:style w:type="character" w:customStyle="1" w:styleId="LihttekstMrk">
    <w:name w:val="Lihttekst Märk"/>
    <w:basedOn w:val="Liguvaikefont"/>
    <w:link w:val="Lihttekst"/>
    <w:uiPriority w:val="99"/>
    <w:rsid w:val="0058180B"/>
    <w:rPr>
      <w:rFonts w:ascii="Calibri" w:hAnsi="Calibri"/>
      <w:szCs w:val="21"/>
    </w:rPr>
  </w:style>
  <w:style w:type="character" w:styleId="Lahendamatamainimine">
    <w:name w:val="Unresolved Mention"/>
    <w:basedOn w:val="Liguvaikefont"/>
    <w:uiPriority w:val="99"/>
    <w:semiHidden/>
    <w:unhideWhenUsed/>
    <w:rsid w:val="00B04BB6"/>
    <w:rPr>
      <w:color w:val="605E5C"/>
      <w:shd w:val="clear" w:color="auto" w:fill="E1DFDD"/>
    </w:rPr>
  </w:style>
  <w:style w:type="character" w:customStyle="1" w:styleId="findhit">
    <w:name w:val="findhit"/>
    <w:basedOn w:val="Liguvaikefont"/>
    <w:rsid w:val="00BC6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8871">
      <w:bodyDiv w:val="1"/>
      <w:marLeft w:val="0"/>
      <w:marRight w:val="0"/>
      <w:marTop w:val="0"/>
      <w:marBottom w:val="0"/>
      <w:divBdr>
        <w:top w:val="none" w:sz="0" w:space="0" w:color="auto"/>
        <w:left w:val="none" w:sz="0" w:space="0" w:color="auto"/>
        <w:bottom w:val="none" w:sz="0" w:space="0" w:color="auto"/>
        <w:right w:val="none" w:sz="0" w:space="0" w:color="auto"/>
      </w:divBdr>
    </w:div>
    <w:div w:id="251859718">
      <w:bodyDiv w:val="1"/>
      <w:marLeft w:val="0"/>
      <w:marRight w:val="0"/>
      <w:marTop w:val="0"/>
      <w:marBottom w:val="0"/>
      <w:divBdr>
        <w:top w:val="none" w:sz="0" w:space="0" w:color="auto"/>
        <w:left w:val="none" w:sz="0" w:space="0" w:color="auto"/>
        <w:bottom w:val="none" w:sz="0" w:space="0" w:color="auto"/>
        <w:right w:val="none" w:sz="0" w:space="0" w:color="auto"/>
      </w:divBdr>
    </w:div>
    <w:div w:id="333459781">
      <w:bodyDiv w:val="1"/>
      <w:marLeft w:val="0"/>
      <w:marRight w:val="0"/>
      <w:marTop w:val="0"/>
      <w:marBottom w:val="0"/>
      <w:divBdr>
        <w:top w:val="none" w:sz="0" w:space="0" w:color="auto"/>
        <w:left w:val="none" w:sz="0" w:space="0" w:color="auto"/>
        <w:bottom w:val="none" w:sz="0" w:space="0" w:color="auto"/>
        <w:right w:val="none" w:sz="0" w:space="0" w:color="auto"/>
      </w:divBdr>
    </w:div>
    <w:div w:id="484442830">
      <w:bodyDiv w:val="1"/>
      <w:marLeft w:val="0"/>
      <w:marRight w:val="0"/>
      <w:marTop w:val="0"/>
      <w:marBottom w:val="0"/>
      <w:divBdr>
        <w:top w:val="none" w:sz="0" w:space="0" w:color="auto"/>
        <w:left w:val="none" w:sz="0" w:space="0" w:color="auto"/>
        <w:bottom w:val="none" w:sz="0" w:space="0" w:color="auto"/>
        <w:right w:val="none" w:sz="0" w:space="0" w:color="auto"/>
      </w:divBdr>
    </w:div>
    <w:div w:id="690960619">
      <w:bodyDiv w:val="1"/>
      <w:marLeft w:val="0"/>
      <w:marRight w:val="0"/>
      <w:marTop w:val="0"/>
      <w:marBottom w:val="0"/>
      <w:divBdr>
        <w:top w:val="none" w:sz="0" w:space="0" w:color="auto"/>
        <w:left w:val="none" w:sz="0" w:space="0" w:color="auto"/>
        <w:bottom w:val="none" w:sz="0" w:space="0" w:color="auto"/>
        <w:right w:val="none" w:sz="0" w:space="0" w:color="auto"/>
      </w:divBdr>
    </w:div>
    <w:div w:id="717631066">
      <w:bodyDiv w:val="1"/>
      <w:marLeft w:val="0"/>
      <w:marRight w:val="0"/>
      <w:marTop w:val="0"/>
      <w:marBottom w:val="0"/>
      <w:divBdr>
        <w:top w:val="none" w:sz="0" w:space="0" w:color="auto"/>
        <w:left w:val="none" w:sz="0" w:space="0" w:color="auto"/>
        <w:bottom w:val="none" w:sz="0" w:space="0" w:color="auto"/>
        <w:right w:val="none" w:sz="0" w:space="0" w:color="auto"/>
      </w:divBdr>
    </w:div>
    <w:div w:id="732460108">
      <w:bodyDiv w:val="1"/>
      <w:marLeft w:val="0"/>
      <w:marRight w:val="0"/>
      <w:marTop w:val="0"/>
      <w:marBottom w:val="0"/>
      <w:divBdr>
        <w:top w:val="none" w:sz="0" w:space="0" w:color="auto"/>
        <w:left w:val="none" w:sz="0" w:space="0" w:color="auto"/>
        <w:bottom w:val="none" w:sz="0" w:space="0" w:color="auto"/>
        <w:right w:val="none" w:sz="0" w:space="0" w:color="auto"/>
      </w:divBdr>
    </w:div>
    <w:div w:id="834805788">
      <w:bodyDiv w:val="1"/>
      <w:marLeft w:val="0"/>
      <w:marRight w:val="0"/>
      <w:marTop w:val="0"/>
      <w:marBottom w:val="0"/>
      <w:divBdr>
        <w:top w:val="none" w:sz="0" w:space="0" w:color="auto"/>
        <w:left w:val="none" w:sz="0" w:space="0" w:color="auto"/>
        <w:bottom w:val="none" w:sz="0" w:space="0" w:color="auto"/>
        <w:right w:val="none" w:sz="0" w:space="0" w:color="auto"/>
      </w:divBdr>
    </w:div>
    <w:div w:id="863901535">
      <w:bodyDiv w:val="1"/>
      <w:marLeft w:val="0"/>
      <w:marRight w:val="0"/>
      <w:marTop w:val="0"/>
      <w:marBottom w:val="0"/>
      <w:divBdr>
        <w:top w:val="none" w:sz="0" w:space="0" w:color="auto"/>
        <w:left w:val="none" w:sz="0" w:space="0" w:color="auto"/>
        <w:bottom w:val="none" w:sz="0" w:space="0" w:color="auto"/>
        <w:right w:val="none" w:sz="0" w:space="0" w:color="auto"/>
      </w:divBdr>
      <w:divsChild>
        <w:div w:id="939265873">
          <w:marLeft w:val="0"/>
          <w:marRight w:val="0"/>
          <w:marTop w:val="0"/>
          <w:marBottom w:val="0"/>
          <w:divBdr>
            <w:top w:val="none" w:sz="0" w:space="0" w:color="auto"/>
            <w:left w:val="none" w:sz="0" w:space="0" w:color="auto"/>
            <w:bottom w:val="none" w:sz="0" w:space="0" w:color="auto"/>
            <w:right w:val="none" w:sz="0" w:space="0" w:color="auto"/>
          </w:divBdr>
          <w:divsChild>
            <w:div w:id="96874467">
              <w:marLeft w:val="0"/>
              <w:marRight w:val="0"/>
              <w:marTop w:val="0"/>
              <w:marBottom w:val="0"/>
              <w:divBdr>
                <w:top w:val="none" w:sz="0" w:space="0" w:color="auto"/>
                <w:left w:val="none" w:sz="0" w:space="0" w:color="auto"/>
                <w:bottom w:val="none" w:sz="0" w:space="0" w:color="auto"/>
                <w:right w:val="none" w:sz="0" w:space="0" w:color="auto"/>
              </w:divBdr>
              <w:divsChild>
                <w:div w:id="55125325">
                  <w:marLeft w:val="0"/>
                  <w:marRight w:val="0"/>
                  <w:marTop w:val="0"/>
                  <w:marBottom w:val="0"/>
                  <w:divBdr>
                    <w:top w:val="none" w:sz="0" w:space="0" w:color="auto"/>
                    <w:left w:val="none" w:sz="0" w:space="0" w:color="auto"/>
                    <w:bottom w:val="none" w:sz="0" w:space="0" w:color="auto"/>
                    <w:right w:val="none" w:sz="0" w:space="0" w:color="auto"/>
                  </w:divBdr>
                  <w:divsChild>
                    <w:div w:id="1027099240">
                      <w:marLeft w:val="0"/>
                      <w:marRight w:val="0"/>
                      <w:marTop w:val="0"/>
                      <w:marBottom w:val="0"/>
                      <w:divBdr>
                        <w:top w:val="none" w:sz="0" w:space="0" w:color="auto"/>
                        <w:left w:val="none" w:sz="0" w:space="0" w:color="auto"/>
                        <w:bottom w:val="none" w:sz="0" w:space="0" w:color="auto"/>
                        <w:right w:val="none" w:sz="0" w:space="0" w:color="auto"/>
                      </w:divBdr>
                      <w:divsChild>
                        <w:div w:id="314531228">
                          <w:marLeft w:val="0"/>
                          <w:marRight w:val="0"/>
                          <w:marTop w:val="0"/>
                          <w:marBottom w:val="0"/>
                          <w:divBdr>
                            <w:top w:val="none" w:sz="0" w:space="0" w:color="auto"/>
                            <w:left w:val="none" w:sz="0" w:space="0" w:color="auto"/>
                            <w:bottom w:val="none" w:sz="0" w:space="0" w:color="auto"/>
                            <w:right w:val="none" w:sz="0" w:space="0" w:color="auto"/>
                          </w:divBdr>
                          <w:divsChild>
                            <w:div w:id="634330818">
                              <w:marLeft w:val="0"/>
                              <w:marRight w:val="0"/>
                              <w:marTop w:val="0"/>
                              <w:marBottom w:val="0"/>
                              <w:divBdr>
                                <w:top w:val="none" w:sz="0" w:space="0" w:color="auto"/>
                                <w:left w:val="none" w:sz="0" w:space="0" w:color="auto"/>
                                <w:bottom w:val="none" w:sz="0" w:space="0" w:color="auto"/>
                                <w:right w:val="none" w:sz="0" w:space="0" w:color="auto"/>
                              </w:divBdr>
                              <w:divsChild>
                                <w:div w:id="256444944">
                                  <w:marLeft w:val="0"/>
                                  <w:marRight w:val="0"/>
                                  <w:marTop w:val="75"/>
                                  <w:marBottom w:val="0"/>
                                  <w:divBdr>
                                    <w:top w:val="none" w:sz="0" w:space="0" w:color="auto"/>
                                    <w:left w:val="none" w:sz="0" w:space="0" w:color="auto"/>
                                    <w:bottom w:val="none" w:sz="0" w:space="0" w:color="auto"/>
                                    <w:right w:val="none" w:sz="0" w:space="0" w:color="auto"/>
                                  </w:divBdr>
                                  <w:divsChild>
                                    <w:div w:id="1771972327">
                                      <w:marLeft w:val="0"/>
                                      <w:marRight w:val="0"/>
                                      <w:marTop w:val="0"/>
                                      <w:marBottom w:val="0"/>
                                      <w:divBdr>
                                        <w:top w:val="none" w:sz="0" w:space="0" w:color="auto"/>
                                        <w:left w:val="none" w:sz="0" w:space="0" w:color="auto"/>
                                        <w:bottom w:val="none" w:sz="0" w:space="0" w:color="auto"/>
                                        <w:right w:val="none" w:sz="0" w:space="0" w:color="auto"/>
                                      </w:divBdr>
                                      <w:divsChild>
                                        <w:div w:id="116489734">
                                          <w:marLeft w:val="0"/>
                                          <w:marRight w:val="0"/>
                                          <w:marTop w:val="0"/>
                                          <w:marBottom w:val="60"/>
                                          <w:divBdr>
                                            <w:top w:val="single" w:sz="6" w:space="4" w:color="C6C6C6"/>
                                            <w:left w:val="single" w:sz="6" w:space="4" w:color="C6C6C6"/>
                                            <w:bottom w:val="single" w:sz="6" w:space="4" w:color="C6C6C6"/>
                                            <w:right w:val="single" w:sz="6" w:space="4" w:color="C6C6C6"/>
                                          </w:divBdr>
                                          <w:divsChild>
                                            <w:div w:id="1180705184">
                                              <w:marLeft w:val="0"/>
                                              <w:marRight w:val="0"/>
                                              <w:marTop w:val="0"/>
                                              <w:marBottom w:val="0"/>
                                              <w:divBdr>
                                                <w:top w:val="none" w:sz="0" w:space="0" w:color="auto"/>
                                                <w:left w:val="none" w:sz="0" w:space="0" w:color="auto"/>
                                                <w:bottom w:val="none" w:sz="0" w:space="0" w:color="auto"/>
                                                <w:right w:val="none" w:sz="0" w:space="0" w:color="auto"/>
                                              </w:divBdr>
                                              <w:divsChild>
                                                <w:div w:id="141231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7227867">
      <w:bodyDiv w:val="1"/>
      <w:marLeft w:val="0"/>
      <w:marRight w:val="0"/>
      <w:marTop w:val="0"/>
      <w:marBottom w:val="0"/>
      <w:divBdr>
        <w:top w:val="none" w:sz="0" w:space="0" w:color="auto"/>
        <w:left w:val="none" w:sz="0" w:space="0" w:color="auto"/>
        <w:bottom w:val="none" w:sz="0" w:space="0" w:color="auto"/>
        <w:right w:val="none" w:sz="0" w:space="0" w:color="auto"/>
      </w:divBdr>
    </w:div>
    <w:div w:id="1119449497">
      <w:bodyDiv w:val="1"/>
      <w:marLeft w:val="0"/>
      <w:marRight w:val="0"/>
      <w:marTop w:val="0"/>
      <w:marBottom w:val="0"/>
      <w:divBdr>
        <w:top w:val="none" w:sz="0" w:space="0" w:color="auto"/>
        <w:left w:val="none" w:sz="0" w:space="0" w:color="auto"/>
        <w:bottom w:val="none" w:sz="0" w:space="0" w:color="auto"/>
        <w:right w:val="none" w:sz="0" w:space="0" w:color="auto"/>
      </w:divBdr>
    </w:div>
    <w:div w:id="1227913554">
      <w:bodyDiv w:val="1"/>
      <w:marLeft w:val="0"/>
      <w:marRight w:val="0"/>
      <w:marTop w:val="0"/>
      <w:marBottom w:val="0"/>
      <w:divBdr>
        <w:top w:val="none" w:sz="0" w:space="0" w:color="auto"/>
        <w:left w:val="none" w:sz="0" w:space="0" w:color="auto"/>
        <w:bottom w:val="none" w:sz="0" w:space="0" w:color="auto"/>
        <w:right w:val="none" w:sz="0" w:space="0" w:color="auto"/>
      </w:divBdr>
    </w:div>
    <w:div w:id="1237133521">
      <w:bodyDiv w:val="1"/>
      <w:marLeft w:val="0"/>
      <w:marRight w:val="0"/>
      <w:marTop w:val="0"/>
      <w:marBottom w:val="0"/>
      <w:divBdr>
        <w:top w:val="none" w:sz="0" w:space="0" w:color="auto"/>
        <w:left w:val="none" w:sz="0" w:space="0" w:color="auto"/>
        <w:bottom w:val="none" w:sz="0" w:space="0" w:color="auto"/>
        <w:right w:val="none" w:sz="0" w:space="0" w:color="auto"/>
      </w:divBdr>
    </w:div>
    <w:div w:id="1430271920">
      <w:bodyDiv w:val="1"/>
      <w:marLeft w:val="0"/>
      <w:marRight w:val="0"/>
      <w:marTop w:val="0"/>
      <w:marBottom w:val="0"/>
      <w:divBdr>
        <w:top w:val="none" w:sz="0" w:space="0" w:color="auto"/>
        <w:left w:val="none" w:sz="0" w:space="0" w:color="auto"/>
        <w:bottom w:val="none" w:sz="0" w:space="0" w:color="auto"/>
        <w:right w:val="none" w:sz="0" w:space="0" w:color="auto"/>
      </w:divBdr>
    </w:div>
    <w:div w:id="1531337559">
      <w:bodyDiv w:val="1"/>
      <w:marLeft w:val="0"/>
      <w:marRight w:val="0"/>
      <w:marTop w:val="0"/>
      <w:marBottom w:val="0"/>
      <w:divBdr>
        <w:top w:val="none" w:sz="0" w:space="0" w:color="auto"/>
        <w:left w:val="none" w:sz="0" w:space="0" w:color="auto"/>
        <w:bottom w:val="none" w:sz="0" w:space="0" w:color="auto"/>
        <w:right w:val="none" w:sz="0" w:space="0" w:color="auto"/>
      </w:divBdr>
    </w:div>
    <w:div w:id="1606159510">
      <w:bodyDiv w:val="1"/>
      <w:marLeft w:val="0"/>
      <w:marRight w:val="0"/>
      <w:marTop w:val="0"/>
      <w:marBottom w:val="0"/>
      <w:divBdr>
        <w:top w:val="none" w:sz="0" w:space="0" w:color="auto"/>
        <w:left w:val="none" w:sz="0" w:space="0" w:color="auto"/>
        <w:bottom w:val="none" w:sz="0" w:space="0" w:color="auto"/>
        <w:right w:val="none" w:sz="0" w:space="0" w:color="auto"/>
      </w:divBdr>
    </w:div>
    <w:div w:id="1624577466">
      <w:bodyDiv w:val="1"/>
      <w:marLeft w:val="0"/>
      <w:marRight w:val="0"/>
      <w:marTop w:val="0"/>
      <w:marBottom w:val="0"/>
      <w:divBdr>
        <w:top w:val="none" w:sz="0" w:space="0" w:color="auto"/>
        <w:left w:val="none" w:sz="0" w:space="0" w:color="auto"/>
        <w:bottom w:val="none" w:sz="0" w:space="0" w:color="auto"/>
        <w:right w:val="none" w:sz="0" w:space="0" w:color="auto"/>
      </w:divBdr>
    </w:div>
    <w:div w:id="1932665590">
      <w:bodyDiv w:val="1"/>
      <w:marLeft w:val="0"/>
      <w:marRight w:val="0"/>
      <w:marTop w:val="0"/>
      <w:marBottom w:val="0"/>
      <w:divBdr>
        <w:top w:val="none" w:sz="0" w:space="0" w:color="auto"/>
        <w:left w:val="none" w:sz="0" w:space="0" w:color="auto"/>
        <w:bottom w:val="none" w:sz="0" w:space="0" w:color="auto"/>
        <w:right w:val="none" w:sz="0" w:space="0" w:color="auto"/>
      </w:divBdr>
    </w:div>
    <w:div w:id="2014213969">
      <w:bodyDiv w:val="1"/>
      <w:marLeft w:val="0"/>
      <w:marRight w:val="0"/>
      <w:marTop w:val="0"/>
      <w:marBottom w:val="0"/>
      <w:divBdr>
        <w:top w:val="none" w:sz="0" w:space="0" w:color="auto"/>
        <w:left w:val="none" w:sz="0" w:space="0" w:color="auto"/>
        <w:bottom w:val="none" w:sz="0" w:space="0" w:color="auto"/>
        <w:right w:val="none" w:sz="0" w:space="0" w:color="auto"/>
      </w:divBdr>
    </w:div>
    <w:div w:id="2024626374">
      <w:bodyDiv w:val="1"/>
      <w:marLeft w:val="0"/>
      <w:marRight w:val="0"/>
      <w:marTop w:val="0"/>
      <w:marBottom w:val="0"/>
      <w:divBdr>
        <w:top w:val="none" w:sz="0" w:space="0" w:color="auto"/>
        <w:left w:val="none" w:sz="0" w:space="0" w:color="auto"/>
        <w:bottom w:val="none" w:sz="0" w:space="0" w:color="auto"/>
        <w:right w:val="none" w:sz="0" w:space="0" w:color="auto"/>
      </w:divBdr>
    </w:div>
    <w:div w:id="2024742892">
      <w:bodyDiv w:val="1"/>
      <w:marLeft w:val="0"/>
      <w:marRight w:val="0"/>
      <w:marTop w:val="0"/>
      <w:marBottom w:val="0"/>
      <w:divBdr>
        <w:top w:val="none" w:sz="0" w:space="0" w:color="auto"/>
        <w:left w:val="none" w:sz="0" w:space="0" w:color="auto"/>
        <w:bottom w:val="none" w:sz="0" w:space="0" w:color="auto"/>
        <w:right w:val="none" w:sz="0" w:space="0" w:color="auto"/>
      </w:divBdr>
    </w:div>
    <w:div w:id="2045060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fe6e27036dbc4a8e"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c89587a-acf8-45d4-8bce-d1ae0aa2666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51DABF43C9EA64D8E58501704417EE3" ma:contentTypeVersion="14" ma:contentTypeDescription="Create a new document." ma:contentTypeScope="" ma:versionID="afde5ba6306de9c888c54fbfe9363b90">
  <xsd:schema xmlns:xsd="http://www.w3.org/2001/XMLSchema" xmlns:xs="http://www.w3.org/2001/XMLSchema" xmlns:p="http://schemas.microsoft.com/office/2006/metadata/properties" xmlns:ns3="ff0337d0-19f9-4339-8e3e-879e981094c7" xmlns:ns4="ec89587a-acf8-45d4-8bce-d1ae0aa2666f" targetNamespace="http://schemas.microsoft.com/office/2006/metadata/properties" ma:root="true" ma:fieldsID="78c1dabed566896503b5f42993ca3130" ns3:_="" ns4:_="">
    <xsd:import namespace="ff0337d0-19f9-4339-8e3e-879e981094c7"/>
    <xsd:import namespace="ec89587a-acf8-45d4-8bce-d1ae0aa2666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0337d0-19f9-4339-8e3e-879e981094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89587a-acf8-45d4-8bce-d1ae0aa2666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8D264-A08F-4D48-ADFE-8FA844FDE967}">
  <ds:schemaRefs>
    <ds:schemaRef ds:uri="http://schemas.microsoft.com/office/2006/metadata/properties"/>
    <ds:schemaRef ds:uri="http://schemas.microsoft.com/office/infopath/2007/PartnerControls"/>
    <ds:schemaRef ds:uri="ec89587a-acf8-45d4-8bce-d1ae0aa2666f"/>
  </ds:schemaRefs>
</ds:datastoreItem>
</file>

<file path=customXml/itemProps2.xml><?xml version="1.0" encoding="utf-8"?>
<ds:datastoreItem xmlns:ds="http://schemas.openxmlformats.org/officeDocument/2006/customXml" ds:itemID="{329C3E14-6CA5-4E09-B4E9-193FC3E1B277}">
  <ds:schemaRefs>
    <ds:schemaRef ds:uri="http://schemas.openxmlformats.org/officeDocument/2006/bibliography"/>
  </ds:schemaRefs>
</ds:datastoreItem>
</file>

<file path=customXml/itemProps3.xml><?xml version="1.0" encoding="utf-8"?>
<ds:datastoreItem xmlns:ds="http://schemas.openxmlformats.org/officeDocument/2006/customXml" ds:itemID="{BFD8E806-58F5-4543-9D49-4C426BD630F6}">
  <ds:schemaRefs>
    <ds:schemaRef ds:uri="http://schemas.microsoft.com/sharepoint/v3/contenttype/forms"/>
  </ds:schemaRefs>
</ds:datastoreItem>
</file>

<file path=customXml/itemProps4.xml><?xml version="1.0" encoding="utf-8"?>
<ds:datastoreItem xmlns:ds="http://schemas.openxmlformats.org/officeDocument/2006/customXml" ds:itemID="{CDA169D2-375A-431C-B0F5-C7B1C563D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0337d0-19f9-4339-8e3e-879e981094c7"/>
    <ds:schemaRef ds:uri="ec89587a-acf8-45d4-8bce-d1ae0aa26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33</Pages>
  <Words>12890</Words>
  <Characters>74763</Characters>
  <Application>Microsoft Office Word</Application>
  <DocSecurity>0</DocSecurity>
  <Lines>623</Lines>
  <Paragraphs>174</Paragraphs>
  <ScaleCrop>false</ScaleCrop>
  <HeadingPairs>
    <vt:vector size="2" baseType="variant">
      <vt:variant>
        <vt:lpstr>Pealkiri</vt:lpstr>
      </vt:variant>
      <vt:variant>
        <vt:i4>1</vt:i4>
      </vt:variant>
    </vt:vector>
  </HeadingPairs>
  <TitlesOfParts>
    <vt:vector size="1" baseType="lpstr">
      <vt:lpstr>Alushariduse seaduse eelnõu</vt:lpstr>
    </vt:vector>
  </TitlesOfParts>
  <Company>RIK</Company>
  <LinksUpToDate>false</LinksUpToDate>
  <CharactersWithSpaces>87479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Alushariduse seaduse eelnõu</dc:title>
  <dc:subject/>
  <dc:creator>Jaanus Põldmaa</dc:creator>
  <cp:keywords/>
  <dc:description/>
  <cp:lastModifiedBy>Helen Uustalu</cp:lastModifiedBy>
  <cp:revision>53</cp:revision>
  <cp:lastPrinted>2024-02-15T09:53:00Z</cp:lastPrinted>
  <dcterms:created xsi:type="dcterms:W3CDTF">2024-02-07T13:54:00Z</dcterms:created>
  <dcterms:modified xsi:type="dcterms:W3CDTF">2024-02-21T08:46:00Z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0x010100C51DABF43C9EA64D8E58501704417EE3</vt:lpwstr>
  </property>
</Properties>
</file>